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09819" w14:textId="2232E781" w:rsidR="00EE404B" w:rsidRPr="004709DA" w:rsidRDefault="00EF5A44" w:rsidP="00CF0869">
      <w:pPr>
        <w:jc w:val="center"/>
        <w:rPr>
          <w:rFonts w:ascii="Arial Narrow" w:hAnsi="Arial Narrow"/>
          <w:b/>
          <w:bCs/>
          <w:color w:val="5B9BD5" w:themeColor="accent1"/>
          <w:lang w:val="fr-FR"/>
        </w:rPr>
      </w:pPr>
      <w:r w:rsidRPr="004709DA">
        <w:rPr>
          <w:rFonts w:ascii="Arial Narrow" w:hAnsi="Arial Narrow"/>
          <w:b/>
          <w:bCs/>
          <w:color w:val="5B9BD5" w:themeColor="accent1"/>
          <w:lang w:val="fr-FR"/>
        </w:rPr>
        <w:t>Avis d’</w:t>
      </w:r>
      <w:r w:rsidR="009B7936" w:rsidRPr="004709DA">
        <w:rPr>
          <w:rFonts w:ascii="Arial Narrow" w:hAnsi="Arial Narrow"/>
          <w:b/>
          <w:bCs/>
          <w:color w:val="5B9BD5" w:themeColor="accent1"/>
          <w:lang w:val="fr-FR"/>
        </w:rPr>
        <w:t xml:space="preserve">Appel </w:t>
      </w:r>
      <w:r w:rsidR="004709DA" w:rsidRPr="004709DA">
        <w:rPr>
          <w:rFonts w:ascii="Arial Narrow" w:hAnsi="Arial Narrow"/>
          <w:b/>
          <w:bCs/>
          <w:color w:val="5B9BD5" w:themeColor="accent1"/>
          <w:lang w:val="fr-FR"/>
        </w:rPr>
        <w:t>A Proposition</w:t>
      </w:r>
      <w:r w:rsidR="00B85761" w:rsidRPr="004709DA">
        <w:rPr>
          <w:rFonts w:ascii="Arial Narrow" w:hAnsi="Arial Narrow"/>
          <w:b/>
          <w:bCs/>
          <w:color w:val="5B9BD5" w:themeColor="accent1"/>
          <w:lang w:val="fr-FR"/>
        </w:rPr>
        <w:t xml:space="preserve"> </w:t>
      </w:r>
      <w:r w:rsidR="00641A5A" w:rsidRPr="004709DA">
        <w:rPr>
          <w:rFonts w:ascii="Arial Narrow" w:hAnsi="Arial Narrow"/>
          <w:b/>
          <w:bCs/>
          <w:color w:val="5B9BD5" w:themeColor="accent1"/>
          <w:lang w:val="fr-FR"/>
        </w:rPr>
        <w:t>(</w:t>
      </w:r>
      <w:r w:rsidR="009B7936" w:rsidRPr="004709DA">
        <w:rPr>
          <w:rFonts w:ascii="Arial Narrow" w:hAnsi="Arial Narrow"/>
          <w:b/>
          <w:bCs/>
          <w:color w:val="5B9BD5" w:themeColor="accent1"/>
          <w:lang w:val="fr-FR"/>
        </w:rPr>
        <w:t>A</w:t>
      </w:r>
      <w:r w:rsidR="004709DA" w:rsidRPr="004709DA">
        <w:rPr>
          <w:rFonts w:ascii="Arial Narrow" w:hAnsi="Arial Narrow"/>
          <w:b/>
          <w:bCs/>
          <w:color w:val="5B9BD5" w:themeColor="accent1"/>
          <w:lang w:val="fr-FR"/>
        </w:rPr>
        <w:t>AP</w:t>
      </w:r>
      <w:r w:rsidR="00641A5A" w:rsidRPr="004709DA">
        <w:rPr>
          <w:rFonts w:ascii="Arial Narrow" w:hAnsi="Arial Narrow"/>
          <w:b/>
          <w:bCs/>
          <w:color w:val="5B9BD5" w:themeColor="accent1"/>
          <w:lang w:val="fr-FR"/>
        </w:rPr>
        <w:t>)</w:t>
      </w:r>
    </w:p>
    <w:tbl>
      <w:tblPr>
        <w:tblStyle w:val="TableGrid"/>
        <w:tblW w:w="9900" w:type="dxa"/>
        <w:tblInd w:w="265" w:type="dxa"/>
        <w:tblLook w:val="04A0" w:firstRow="1" w:lastRow="0" w:firstColumn="1" w:lastColumn="0" w:noHBand="0" w:noVBand="1"/>
      </w:tblPr>
      <w:tblGrid>
        <w:gridCol w:w="2790"/>
        <w:gridCol w:w="7110"/>
      </w:tblGrid>
      <w:tr w:rsidR="00611C1F" w:rsidRPr="00DF0D0C" w14:paraId="749E790F" w14:textId="7A936EF0" w:rsidTr="00EA02DF">
        <w:trPr>
          <w:trHeight w:val="383"/>
        </w:trPr>
        <w:tc>
          <w:tcPr>
            <w:tcW w:w="2790" w:type="dxa"/>
            <w:vAlign w:val="center"/>
          </w:tcPr>
          <w:p w14:paraId="7A551BB5" w14:textId="14EC5257" w:rsidR="00611C1F" w:rsidRPr="00EF5A44" w:rsidRDefault="009B7936" w:rsidP="00EA02DF">
            <w:pPr>
              <w:ind w:right="-110"/>
              <w:rPr>
                <w:rFonts w:ascii="Arial Narrow" w:hAnsi="Arial Narrow"/>
                <w:lang w:val="fr-FR"/>
              </w:rPr>
            </w:pPr>
            <w:r w:rsidRPr="00EF5A44">
              <w:rPr>
                <w:rFonts w:ascii="Arial Narrow" w:hAnsi="Arial Narrow"/>
                <w:lang w:val="fr-FR"/>
              </w:rPr>
              <w:t xml:space="preserve">Numéro de </w:t>
            </w:r>
            <w:r w:rsidR="00611C1F" w:rsidRPr="00DA2388">
              <w:rPr>
                <w:rFonts w:ascii="Arial Narrow" w:hAnsi="Arial Narrow"/>
                <w:bCs/>
                <w:lang w:val="fr-FR"/>
              </w:rPr>
              <w:t>Reference</w:t>
            </w:r>
            <w:r w:rsidR="00CF3293" w:rsidRPr="00DA2388">
              <w:rPr>
                <w:rFonts w:ascii="Arial Narrow" w:hAnsi="Arial Narrow"/>
                <w:bCs/>
                <w:lang w:val="fr-FR"/>
              </w:rPr>
              <w:t xml:space="preserve"> de </w:t>
            </w:r>
            <w:r w:rsidR="00687178" w:rsidRPr="00DA2388">
              <w:rPr>
                <w:rFonts w:ascii="Arial Narrow" w:hAnsi="Arial Narrow"/>
                <w:bCs/>
                <w:lang w:val="fr-FR"/>
              </w:rPr>
              <w:t>l’A</w:t>
            </w:r>
            <w:r w:rsidR="00687178">
              <w:rPr>
                <w:rFonts w:ascii="Arial Narrow" w:hAnsi="Arial Narrow"/>
                <w:bCs/>
                <w:lang w:val="fr-FR"/>
              </w:rPr>
              <w:t>AP</w:t>
            </w:r>
            <w:r w:rsidR="00687178" w:rsidRPr="00DA2388">
              <w:rPr>
                <w:rFonts w:ascii="Arial Narrow" w:hAnsi="Arial Narrow"/>
                <w:bCs/>
                <w:lang w:val="fr-FR"/>
              </w:rPr>
              <w:t xml:space="preserve"> :</w:t>
            </w:r>
          </w:p>
        </w:tc>
        <w:tc>
          <w:tcPr>
            <w:tcW w:w="7110" w:type="dxa"/>
            <w:vAlign w:val="center"/>
          </w:tcPr>
          <w:p w14:paraId="2E14F241" w14:textId="1FFD6467" w:rsidR="00611C1F" w:rsidRPr="007001D3" w:rsidRDefault="000F67C0" w:rsidP="00A344A5">
            <w:pPr>
              <w:jc w:val="center"/>
              <w:rPr>
                <w:rFonts w:ascii="Arial Narrow" w:hAnsi="Arial Narrow"/>
                <w:b/>
                <w:lang w:val="fr-FR"/>
              </w:rPr>
            </w:pPr>
            <w:bookmarkStart w:id="0" w:name="_Hlk151637969"/>
            <w:r>
              <w:rPr>
                <w:rFonts w:ascii="Arial Narrow" w:hAnsi="Arial Narrow"/>
                <w:b/>
                <w:lang w:val="fr-FR"/>
              </w:rPr>
              <w:t>HT4737</w:t>
            </w:r>
            <w:bookmarkEnd w:id="0"/>
          </w:p>
        </w:tc>
      </w:tr>
      <w:tr w:rsidR="00611C1F" w:rsidRPr="00687178" w14:paraId="3904BBFB" w14:textId="63B2D1EC" w:rsidTr="00EA02DF">
        <w:trPr>
          <w:trHeight w:val="404"/>
        </w:trPr>
        <w:tc>
          <w:tcPr>
            <w:tcW w:w="2790" w:type="dxa"/>
            <w:vAlign w:val="center"/>
          </w:tcPr>
          <w:p w14:paraId="6937E9B8" w14:textId="18BCBD03" w:rsidR="00611C1F" w:rsidRPr="00EF5A44" w:rsidRDefault="009D28A5" w:rsidP="007B14A6">
            <w:pPr>
              <w:rPr>
                <w:rFonts w:ascii="Arial Narrow" w:hAnsi="Arial Narrow"/>
              </w:rPr>
            </w:pPr>
            <w:proofErr w:type="spellStart"/>
            <w:r w:rsidRPr="00DA2388">
              <w:rPr>
                <w:rFonts w:ascii="Arial Narrow" w:hAnsi="Arial Narrow"/>
                <w:bCs/>
              </w:rPr>
              <w:t>Objet</w:t>
            </w:r>
            <w:proofErr w:type="spellEnd"/>
            <w:r>
              <w:rPr>
                <w:rFonts w:ascii="Arial Narrow" w:hAnsi="Arial Narrow"/>
                <w:bCs/>
              </w:rPr>
              <w:t>:</w:t>
            </w:r>
          </w:p>
        </w:tc>
        <w:tc>
          <w:tcPr>
            <w:tcW w:w="7110" w:type="dxa"/>
            <w:vAlign w:val="center"/>
          </w:tcPr>
          <w:p w14:paraId="210E349A" w14:textId="2EBF1C22" w:rsidR="00611C1F" w:rsidRPr="00EA02DF" w:rsidRDefault="00EA02DF" w:rsidP="00EA02DF">
            <w:pPr>
              <w:rPr>
                <w:rFonts w:ascii="Arial Narrow" w:eastAsia="MS Mincho" w:hAnsi="Arial Narrow" w:cs="Times New Roman"/>
                <w:sz w:val="24"/>
                <w:szCs w:val="24"/>
                <w:lang w:val="fr-FR"/>
              </w:rPr>
            </w:pPr>
            <w:r>
              <w:rPr>
                <w:rFonts w:ascii="Arial Narrow" w:eastAsia="Calibri" w:hAnsi="Arial Narrow"/>
                <w:lang w:val="fr-FR"/>
              </w:rPr>
              <w:t>E</w:t>
            </w:r>
            <w:r w:rsidRPr="003F631E">
              <w:rPr>
                <w:rFonts w:ascii="Arial Narrow" w:eastAsia="Calibri" w:hAnsi="Arial Narrow"/>
                <w:lang w:val="fr-FR"/>
              </w:rPr>
              <w:t>tude sur la situation socio-économique et psychologique des jeunes</w:t>
            </w:r>
            <w:r w:rsidR="00CB3294" w:rsidRPr="00EA02DF">
              <w:rPr>
                <w:rFonts w:ascii="Arial Narrow" w:eastAsia="MS Mincho" w:hAnsi="Arial Narrow" w:cs="Times New Roman"/>
                <w:b/>
                <w:bCs/>
                <w:sz w:val="24"/>
                <w:szCs w:val="24"/>
                <w:lang w:val="fr-FR"/>
              </w:rPr>
              <w:t xml:space="preserve"> </w:t>
            </w:r>
            <w:r w:rsidR="00CB3294" w:rsidRPr="00EA02DF">
              <w:rPr>
                <w:rFonts w:ascii="Arial Narrow" w:eastAsia="Calibri" w:hAnsi="Arial Narrow" w:cs="Times New Roman"/>
                <w:color w:val="000000"/>
                <w:sz w:val="21"/>
                <w:szCs w:val="21"/>
                <w:shd w:val="clear" w:color="auto" w:fill="FFFFFF"/>
                <w:lang w:val="fr-FR"/>
              </w:rPr>
              <w:t>”.</w:t>
            </w:r>
          </w:p>
        </w:tc>
      </w:tr>
      <w:tr w:rsidR="00611C1F" w:rsidRPr="00DA2388" w14:paraId="4C163185" w14:textId="218265E1" w:rsidTr="00EA02DF">
        <w:trPr>
          <w:trHeight w:val="383"/>
        </w:trPr>
        <w:tc>
          <w:tcPr>
            <w:tcW w:w="2790" w:type="dxa"/>
            <w:vAlign w:val="center"/>
          </w:tcPr>
          <w:p w14:paraId="05AC6354" w14:textId="0B38DE3B" w:rsidR="00611C1F" w:rsidRPr="00DA2388" w:rsidRDefault="00611C1F" w:rsidP="007B14A6">
            <w:pPr>
              <w:rPr>
                <w:rFonts w:ascii="Arial Narrow" w:hAnsi="Arial Narrow"/>
                <w:bCs/>
                <w:lang w:val="fr-FR"/>
              </w:rPr>
            </w:pPr>
            <w:r w:rsidRPr="00DA2388">
              <w:rPr>
                <w:rFonts w:ascii="Arial Narrow" w:hAnsi="Arial Narrow"/>
                <w:bCs/>
                <w:lang w:val="fr-FR"/>
              </w:rPr>
              <w:t xml:space="preserve">Date </w:t>
            </w:r>
            <w:r w:rsidR="003F3C0B" w:rsidRPr="00DA2388">
              <w:rPr>
                <w:rFonts w:ascii="Arial Narrow" w:hAnsi="Arial Narrow"/>
                <w:bCs/>
                <w:lang w:val="fr-FR"/>
              </w:rPr>
              <w:t>d</w:t>
            </w:r>
            <w:r w:rsidR="009B7936" w:rsidRPr="00DA2388">
              <w:rPr>
                <w:rFonts w:ascii="Arial Narrow" w:hAnsi="Arial Narrow"/>
                <w:bCs/>
                <w:lang w:val="fr-FR"/>
              </w:rPr>
              <w:t xml:space="preserve">’émission de </w:t>
            </w:r>
            <w:r w:rsidR="00AF5D4D" w:rsidRPr="00DA2388">
              <w:rPr>
                <w:rFonts w:ascii="Arial Narrow" w:hAnsi="Arial Narrow"/>
                <w:bCs/>
                <w:lang w:val="fr-FR"/>
              </w:rPr>
              <w:t>l’A</w:t>
            </w:r>
            <w:r w:rsidR="00AF5D4D">
              <w:rPr>
                <w:rFonts w:ascii="Arial Narrow" w:hAnsi="Arial Narrow"/>
                <w:bCs/>
                <w:lang w:val="fr-FR"/>
              </w:rPr>
              <w:t>AP</w:t>
            </w:r>
            <w:r w:rsidR="00AF5D4D" w:rsidRPr="00DA2388">
              <w:rPr>
                <w:rFonts w:ascii="Arial Narrow" w:hAnsi="Arial Narrow"/>
                <w:bCs/>
                <w:lang w:val="fr-FR"/>
              </w:rPr>
              <w:t xml:space="preserve"> :</w:t>
            </w:r>
          </w:p>
        </w:tc>
        <w:tc>
          <w:tcPr>
            <w:tcW w:w="7110" w:type="dxa"/>
            <w:vAlign w:val="center"/>
          </w:tcPr>
          <w:p w14:paraId="416B4A82" w14:textId="35588043" w:rsidR="00611C1F" w:rsidRPr="00D04A51" w:rsidRDefault="004E011F" w:rsidP="00A344A5">
            <w:pPr>
              <w:jc w:val="center"/>
              <w:rPr>
                <w:rFonts w:ascii="Arial Narrow" w:hAnsi="Arial Narrow"/>
                <w:b/>
                <w:bCs/>
              </w:rPr>
            </w:pPr>
            <w:r>
              <w:rPr>
                <w:rFonts w:ascii="Arial Narrow" w:hAnsi="Arial Narrow"/>
                <w:b/>
                <w:bCs/>
              </w:rPr>
              <w:t>2</w:t>
            </w:r>
            <w:r w:rsidR="00687178">
              <w:rPr>
                <w:rFonts w:ascii="Arial Narrow" w:hAnsi="Arial Narrow"/>
                <w:b/>
                <w:bCs/>
              </w:rPr>
              <w:t>7</w:t>
            </w:r>
            <w:r>
              <w:rPr>
                <w:rFonts w:ascii="Arial Narrow" w:hAnsi="Arial Narrow"/>
                <w:b/>
                <w:bCs/>
              </w:rPr>
              <w:t xml:space="preserve"> </w:t>
            </w:r>
            <w:r w:rsidR="002D2B8D">
              <w:rPr>
                <w:rFonts w:ascii="Arial Narrow" w:hAnsi="Arial Narrow"/>
                <w:b/>
                <w:bCs/>
              </w:rPr>
              <w:t>Novembre</w:t>
            </w:r>
            <w:r>
              <w:rPr>
                <w:rFonts w:ascii="Arial Narrow" w:hAnsi="Arial Narrow"/>
                <w:b/>
                <w:bCs/>
              </w:rPr>
              <w:t xml:space="preserve"> 2023</w:t>
            </w:r>
          </w:p>
        </w:tc>
      </w:tr>
      <w:tr w:rsidR="00611C1F" w:rsidRPr="000F67C0" w14:paraId="689567ED" w14:textId="560C7D73" w:rsidTr="00EA02DF">
        <w:trPr>
          <w:trHeight w:val="298"/>
        </w:trPr>
        <w:tc>
          <w:tcPr>
            <w:tcW w:w="2790" w:type="dxa"/>
            <w:vAlign w:val="center"/>
          </w:tcPr>
          <w:p w14:paraId="0A76A26C" w14:textId="1CB2C85D" w:rsidR="00611C1F" w:rsidRPr="00DA2388" w:rsidRDefault="00F7322F" w:rsidP="007B14A6">
            <w:pPr>
              <w:rPr>
                <w:rFonts w:ascii="Arial Narrow" w:hAnsi="Arial Narrow"/>
                <w:bCs/>
                <w:lang w:val="fr-FR"/>
              </w:rPr>
            </w:pPr>
            <w:r w:rsidRPr="00DA2388">
              <w:rPr>
                <w:rFonts w:ascii="Arial Narrow" w:hAnsi="Arial Narrow"/>
                <w:bCs/>
                <w:lang w:val="fr-FR"/>
              </w:rPr>
              <w:t xml:space="preserve">Date limite de Réception des dossiers </w:t>
            </w:r>
          </w:p>
        </w:tc>
        <w:tc>
          <w:tcPr>
            <w:tcW w:w="7110" w:type="dxa"/>
            <w:vAlign w:val="center"/>
          </w:tcPr>
          <w:p w14:paraId="0441BA51" w14:textId="57019071" w:rsidR="00611C1F" w:rsidRPr="00D04A51" w:rsidRDefault="004E011F" w:rsidP="00A344A5">
            <w:pPr>
              <w:jc w:val="center"/>
              <w:rPr>
                <w:rFonts w:ascii="Arial Narrow" w:hAnsi="Arial Narrow"/>
                <w:b/>
                <w:bCs/>
                <w:lang w:val="fr-FR"/>
              </w:rPr>
            </w:pPr>
            <w:r>
              <w:rPr>
                <w:rFonts w:ascii="Arial Narrow" w:hAnsi="Arial Narrow"/>
                <w:b/>
                <w:bCs/>
                <w:lang w:val="fr-FR"/>
              </w:rPr>
              <w:t xml:space="preserve">8 </w:t>
            </w:r>
            <w:r w:rsidR="002D2B8D">
              <w:rPr>
                <w:rFonts w:ascii="Arial Narrow" w:hAnsi="Arial Narrow"/>
                <w:b/>
                <w:bCs/>
                <w:lang w:val="fr-FR"/>
              </w:rPr>
              <w:t>décembre</w:t>
            </w:r>
            <w:r>
              <w:rPr>
                <w:rFonts w:ascii="Arial Narrow" w:hAnsi="Arial Narrow"/>
                <w:b/>
                <w:bCs/>
                <w:lang w:val="fr-FR"/>
              </w:rPr>
              <w:t xml:space="preserve"> 2023, 4h00</w:t>
            </w:r>
          </w:p>
        </w:tc>
      </w:tr>
      <w:tr w:rsidR="00611C1F" w:rsidRPr="00687178" w14:paraId="7424C22B" w14:textId="03B6555B" w:rsidTr="00EA02DF">
        <w:trPr>
          <w:trHeight w:val="298"/>
        </w:trPr>
        <w:tc>
          <w:tcPr>
            <w:tcW w:w="2790" w:type="dxa"/>
            <w:vAlign w:val="center"/>
          </w:tcPr>
          <w:p w14:paraId="23A70BF9" w14:textId="76E94BCA" w:rsidR="00611C1F" w:rsidRPr="00EF5A44" w:rsidRDefault="003C1A3B" w:rsidP="007B14A6">
            <w:pPr>
              <w:rPr>
                <w:rFonts w:ascii="Arial Narrow" w:hAnsi="Arial Narrow"/>
                <w:lang w:val="fr-FR"/>
              </w:rPr>
            </w:pPr>
            <w:r w:rsidRPr="00DA2388">
              <w:rPr>
                <w:rFonts w:ascii="Arial Narrow" w:hAnsi="Arial Narrow"/>
                <w:bCs/>
                <w:lang w:val="fr-FR"/>
              </w:rPr>
              <w:t>S</w:t>
            </w:r>
            <w:r w:rsidR="00F7322F" w:rsidRPr="00DA2388">
              <w:rPr>
                <w:rFonts w:ascii="Arial Narrow" w:hAnsi="Arial Narrow"/>
                <w:bCs/>
                <w:lang w:val="fr-FR"/>
              </w:rPr>
              <w:t>oumission</w:t>
            </w:r>
            <w:r w:rsidRPr="00DA2388">
              <w:rPr>
                <w:rFonts w:ascii="Arial Narrow" w:hAnsi="Arial Narrow"/>
                <w:bCs/>
                <w:lang w:val="fr-FR"/>
              </w:rPr>
              <w:t xml:space="preserve"> des offres techniques</w:t>
            </w:r>
          </w:p>
        </w:tc>
        <w:tc>
          <w:tcPr>
            <w:tcW w:w="7110" w:type="dxa"/>
            <w:vAlign w:val="center"/>
          </w:tcPr>
          <w:p w14:paraId="64297607" w14:textId="110B57D4" w:rsidR="00CF3293" w:rsidRPr="00D04A51" w:rsidRDefault="00AF5D4D" w:rsidP="00CF3293">
            <w:pPr>
              <w:pStyle w:val="target"/>
              <w:rPr>
                <w:rStyle w:val="y2iqfc"/>
                <w:rFonts w:ascii="Arial Narrow" w:hAnsi="Arial Narrow"/>
                <w:color w:val="202124"/>
                <w:lang w:val="fr-FR"/>
              </w:rPr>
            </w:pPr>
            <w:r w:rsidRPr="00D04A51">
              <w:rPr>
                <w:rStyle w:val="y2iqfc"/>
                <w:rFonts w:ascii="Arial Narrow" w:hAnsi="Arial Narrow"/>
                <w:b/>
                <w:bCs/>
                <w:color w:val="202124"/>
                <w:u w:val="single"/>
                <w:lang w:val="fr-FR"/>
              </w:rPr>
              <w:t>Soumission</w:t>
            </w:r>
            <w:r w:rsidR="00CF3293" w:rsidRPr="00D04A51">
              <w:rPr>
                <w:rStyle w:val="y2iqfc"/>
                <w:rFonts w:ascii="Arial Narrow" w:hAnsi="Arial Narrow"/>
                <w:b/>
                <w:bCs/>
                <w:color w:val="202124"/>
                <w:u w:val="single"/>
                <w:lang w:val="fr-FR"/>
              </w:rPr>
              <w:t xml:space="preserve"> électronique</w:t>
            </w:r>
            <w:r w:rsidR="00CB3294">
              <w:rPr>
                <w:rStyle w:val="y2iqfc"/>
                <w:rFonts w:ascii="Arial Narrow" w:hAnsi="Arial Narrow"/>
                <w:b/>
                <w:bCs/>
                <w:color w:val="202124"/>
                <w:u w:val="single"/>
                <w:lang w:val="fr-FR"/>
              </w:rPr>
              <w:t xml:space="preserve"> (exclusivement)</w:t>
            </w:r>
            <w:r w:rsidR="009B7936" w:rsidRPr="00D04A51">
              <w:rPr>
                <w:rStyle w:val="y2iqfc"/>
                <w:rFonts w:ascii="Arial Narrow" w:hAnsi="Arial Narrow"/>
                <w:color w:val="202124"/>
                <w:lang w:val="fr-FR"/>
              </w:rPr>
              <w:t>, soumettre à</w:t>
            </w:r>
            <w:r w:rsidR="00CF3293" w:rsidRPr="00D04A51">
              <w:rPr>
                <w:rStyle w:val="y2iqfc"/>
                <w:rFonts w:ascii="Arial Narrow" w:hAnsi="Arial Narrow"/>
                <w:color w:val="202124"/>
                <w:lang w:val="fr-FR"/>
              </w:rPr>
              <w:t xml:space="preserve"> :  </w:t>
            </w:r>
            <w:bookmarkStart w:id="1" w:name="_Hlk145516594"/>
            <w:r w:rsidR="00A3229C" w:rsidRPr="004709DA">
              <w:rPr>
                <w:rStyle w:val="y2iqfc"/>
                <w:rFonts w:ascii="Arial Narrow" w:hAnsi="Arial Narrow"/>
                <w:color w:val="202124"/>
                <w:lang w:val="fr-FR"/>
              </w:rPr>
              <w:fldChar w:fldCharType="begin"/>
            </w:r>
            <w:r w:rsidR="00A3229C" w:rsidRPr="004709DA">
              <w:rPr>
                <w:rStyle w:val="y2iqfc"/>
                <w:rFonts w:ascii="Arial Narrow" w:hAnsi="Arial Narrow"/>
                <w:color w:val="202124"/>
                <w:lang w:val="fr-FR"/>
              </w:rPr>
              <w:instrText>HYPERLINK "mailto:ht_proc@crs.org"</w:instrText>
            </w:r>
            <w:r w:rsidR="00A3229C" w:rsidRPr="004709DA">
              <w:rPr>
                <w:rStyle w:val="y2iqfc"/>
                <w:rFonts w:ascii="Arial Narrow" w:hAnsi="Arial Narrow"/>
                <w:color w:val="202124"/>
                <w:lang w:val="fr-FR"/>
              </w:rPr>
            </w:r>
            <w:r w:rsidR="00A3229C" w:rsidRPr="004709DA">
              <w:rPr>
                <w:rStyle w:val="y2iqfc"/>
                <w:rFonts w:ascii="Arial Narrow" w:hAnsi="Arial Narrow"/>
                <w:color w:val="202124"/>
                <w:lang w:val="fr-FR"/>
              </w:rPr>
              <w:fldChar w:fldCharType="separate"/>
            </w:r>
            <w:r w:rsidR="00A3229C" w:rsidRPr="004709DA">
              <w:rPr>
                <w:rStyle w:val="Hyperlink"/>
                <w:rFonts w:ascii="Arial Narrow" w:hAnsi="Arial Narrow"/>
                <w:u w:val="none"/>
                <w:lang w:val="fr-FR"/>
              </w:rPr>
              <w:t>ht_proc@crs.org</w:t>
            </w:r>
            <w:r w:rsidR="00A3229C" w:rsidRPr="004709DA">
              <w:rPr>
                <w:rStyle w:val="y2iqfc"/>
                <w:rFonts w:ascii="Arial Narrow" w:hAnsi="Arial Narrow"/>
                <w:color w:val="202124"/>
                <w:lang w:val="fr-FR"/>
              </w:rPr>
              <w:fldChar w:fldCharType="end"/>
            </w:r>
            <w:r w:rsidR="00A3229C" w:rsidRPr="00D04A51">
              <w:rPr>
                <w:rStyle w:val="y2iqfc"/>
                <w:rFonts w:ascii="Arial Narrow" w:hAnsi="Arial Narrow"/>
                <w:color w:val="202124"/>
                <w:lang w:val="fr-FR"/>
              </w:rPr>
              <w:t xml:space="preserve"> </w:t>
            </w:r>
            <w:bookmarkEnd w:id="1"/>
          </w:p>
          <w:p w14:paraId="776F5A60" w14:textId="539F0C09" w:rsidR="00DD6B05" w:rsidRPr="00D04A51" w:rsidRDefault="00CF3293" w:rsidP="00CF3293">
            <w:pPr>
              <w:pStyle w:val="target"/>
              <w:rPr>
                <w:rStyle w:val="y2iqfc"/>
                <w:rFonts w:ascii="Arial Narrow" w:hAnsi="Arial Narrow"/>
                <w:b/>
                <w:bCs/>
                <w:color w:val="202124"/>
                <w:lang w:val="fr-FR"/>
              </w:rPr>
            </w:pPr>
            <w:r w:rsidRPr="00D04A51">
              <w:rPr>
                <w:rStyle w:val="y2iqfc"/>
                <w:rFonts w:ascii="Arial Narrow" w:hAnsi="Arial Narrow"/>
                <w:color w:val="202124"/>
                <w:lang w:val="fr-FR"/>
              </w:rPr>
              <w:t xml:space="preserve">La ligne d'objet du courriel doit porter le </w:t>
            </w:r>
            <w:r w:rsidRPr="00D04A51">
              <w:rPr>
                <w:rStyle w:val="y2iqfc"/>
                <w:rFonts w:ascii="Arial Narrow" w:hAnsi="Arial Narrow"/>
                <w:b/>
                <w:bCs/>
                <w:color w:val="202124"/>
                <w:lang w:val="fr-FR"/>
              </w:rPr>
              <w:t xml:space="preserve">numéro de référence de </w:t>
            </w:r>
            <w:r w:rsidR="009B7936" w:rsidRPr="00D04A51">
              <w:rPr>
                <w:rStyle w:val="y2iqfc"/>
                <w:rFonts w:ascii="Arial Narrow" w:hAnsi="Arial Narrow"/>
                <w:b/>
                <w:bCs/>
                <w:color w:val="202124"/>
                <w:lang w:val="fr-FR"/>
              </w:rPr>
              <w:t>l’A</w:t>
            </w:r>
            <w:r w:rsidR="004709DA">
              <w:rPr>
                <w:rStyle w:val="y2iqfc"/>
                <w:rFonts w:ascii="Arial Narrow" w:hAnsi="Arial Narrow"/>
                <w:b/>
                <w:bCs/>
                <w:color w:val="202124"/>
                <w:lang w:val="fr-FR"/>
              </w:rPr>
              <w:t>AP</w:t>
            </w:r>
            <w:r w:rsidR="009B7936" w:rsidRPr="00D04A51">
              <w:rPr>
                <w:rStyle w:val="y2iqfc"/>
                <w:rFonts w:ascii="Arial Narrow" w:hAnsi="Arial Narrow"/>
                <w:b/>
                <w:bCs/>
                <w:color w:val="202124"/>
                <w:lang w:val="fr-FR"/>
              </w:rPr>
              <w:t xml:space="preserve"> </w:t>
            </w:r>
            <w:r w:rsidR="003C1A3B" w:rsidRPr="00D04A51">
              <w:rPr>
                <w:rStyle w:val="y2iqfc"/>
                <w:rFonts w:ascii="Arial Narrow" w:hAnsi="Arial Narrow"/>
                <w:b/>
                <w:bCs/>
                <w:color w:val="202124"/>
                <w:lang w:val="fr-FR"/>
              </w:rPr>
              <w:t>+</w:t>
            </w:r>
            <w:r w:rsidRPr="00D04A51">
              <w:rPr>
                <w:rStyle w:val="y2iqfc"/>
                <w:rFonts w:ascii="Arial Narrow" w:hAnsi="Arial Narrow"/>
                <w:b/>
                <w:bCs/>
                <w:color w:val="202124"/>
                <w:lang w:val="fr-FR"/>
              </w:rPr>
              <w:t xml:space="preserve"> le nom de votre entreprise</w:t>
            </w:r>
            <w:r w:rsidR="003C1A3B" w:rsidRPr="00D04A51">
              <w:rPr>
                <w:rStyle w:val="y2iqfc"/>
                <w:rFonts w:ascii="Arial Narrow" w:hAnsi="Arial Narrow"/>
                <w:b/>
                <w:bCs/>
                <w:color w:val="202124"/>
                <w:lang w:val="fr-FR"/>
              </w:rPr>
              <w:t xml:space="preserve"> + Offre technique</w:t>
            </w:r>
            <w:r w:rsidRPr="00D04A51">
              <w:rPr>
                <w:rStyle w:val="y2iqfc"/>
                <w:rFonts w:ascii="Arial Narrow" w:hAnsi="Arial Narrow"/>
                <w:b/>
                <w:bCs/>
                <w:color w:val="202124"/>
                <w:lang w:val="fr-FR"/>
              </w:rPr>
              <w:t>.</w:t>
            </w:r>
            <w:r w:rsidR="00DD6B05" w:rsidRPr="00D04A51">
              <w:rPr>
                <w:rStyle w:val="y2iqfc"/>
                <w:rFonts w:ascii="Arial Narrow" w:hAnsi="Arial Narrow"/>
                <w:b/>
                <w:bCs/>
                <w:color w:val="202124"/>
                <w:lang w:val="fr-FR"/>
              </w:rPr>
              <w:t xml:space="preserve"> </w:t>
            </w:r>
          </w:p>
          <w:p w14:paraId="5A8324B9" w14:textId="7247957E" w:rsidR="00611C1F" w:rsidRPr="004709DA" w:rsidRDefault="00DD6B05" w:rsidP="00EF5A44">
            <w:pPr>
              <w:pStyle w:val="target"/>
              <w:rPr>
                <w:rFonts w:ascii="Arial Narrow" w:hAnsi="Arial Narrow"/>
                <w:color w:val="202124"/>
                <w:lang w:val="fr-FR"/>
              </w:rPr>
            </w:pPr>
            <w:r w:rsidRPr="00EF5A44">
              <w:rPr>
                <w:rFonts w:ascii="Arial Narrow" w:hAnsi="Arial Narrow"/>
                <w:b/>
                <w:i/>
                <w:color w:val="000000" w:themeColor="text1"/>
                <w:lang w:val="fr-FR"/>
              </w:rPr>
              <w:t xml:space="preserve">La taille </w:t>
            </w:r>
            <w:proofErr w:type="gramStart"/>
            <w:r w:rsidRPr="00EF5A44">
              <w:rPr>
                <w:rFonts w:ascii="Arial Narrow" w:hAnsi="Arial Narrow"/>
                <w:b/>
                <w:i/>
                <w:color w:val="000000" w:themeColor="text1"/>
                <w:lang w:val="fr-FR"/>
              </w:rPr>
              <w:t>de l'e-mail</w:t>
            </w:r>
            <w:proofErr w:type="gramEnd"/>
            <w:r w:rsidRPr="00EF5A44">
              <w:rPr>
                <w:rFonts w:ascii="Arial Narrow" w:hAnsi="Arial Narrow"/>
                <w:b/>
                <w:i/>
                <w:color w:val="000000" w:themeColor="text1"/>
                <w:lang w:val="fr-FR"/>
              </w:rPr>
              <w:t xml:space="preserve"> ne doit pas dépasser 10 Mo.</w:t>
            </w:r>
          </w:p>
        </w:tc>
      </w:tr>
      <w:tr w:rsidR="00611C1F" w:rsidRPr="00687178" w14:paraId="2426A99C" w14:textId="535FD394" w:rsidTr="00EA02DF">
        <w:trPr>
          <w:trHeight w:val="298"/>
        </w:trPr>
        <w:tc>
          <w:tcPr>
            <w:tcW w:w="2790" w:type="dxa"/>
            <w:vAlign w:val="center"/>
          </w:tcPr>
          <w:p w14:paraId="7F1162CB" w14:textId="13B3FF05" w:rsidR="00611C1F" w:rsidRPr="00EF5A44" w:rsidRDefault="00CC2A53" w:rsidP="00EA02DF">
            <w:pPr>
              <w:ind w:right="-110"/>
              <w:rPr>
                <w:rFonts w:ascii="Arial Narrow" w:hAnsi="Arial Narrow"/>
                <w:lang w:val="fr-FR"/>
              </w:rPr>
            </w:pPr>
            <w:r w:rsidRPr="00EF5A44">
              <w:rPr>
                <w:rFonts w:ascii="Arial Narrow" w:hAnsi="Arial Narrow"/>
                <w:lang w:val="fr-FR"/>
              </w:rPr>
              <w:t xml:space="preserve">Intention de répondre à </w:t>
            </w:r>
            <w:r w:rsidR="001E3389" w:rsidRPr="00DA2388">
              <w:rPr>
                <w:rFonts w:ascii="Arial Narrow" w:hAnsi="Arial Narrow"/>
                <w:bCs/>
                <w:lang w:val="fr-FR"/>
              </w:rPr>
              <w:t>l’</w:t>
            </w:r>
            <w:r w:rsidR="009B7936" w:rsidRPr="00DA2388">
              <w:rPr>
                <w:rFonts w:ascii="Arial Narrow" w:hAnsi="Arial Narrow"/>
                <w:bCs/>
                <w:lang w:val="fr-FR"/>
              </w:rPr>
              <w:t>A</w:t>
            </w:r>
            <w:r w:rsidR="004709DA">
              <w:rPr>
                <w:rFonts w:ascii="Arial Narrow" w:hAnsi="Arial Narrow"/>
                <w:bCs/>
                <w:lang w:val="fr-FR"/>
              </w:rPr>
              <w:t>AP</w:t>
            </w:r>
            <w:r w:rsidR="00EA02DF">
              <w:rPr>
                <w:rFonts w:ascii="Arial Narrow" w:hAnsi="Arial Narrow"/>
                <w:bCs/>
                <w:lang w:val="fr-FR"/>
              </w:rPr>
              <w:t> :</w:t>
            </w:r>
          </w:p>
        </w:tc>
        <w:tc>
          <w:tcPr>
            <w:tcW w:w="7110" w:type="dxa"/>
            <w:vAlign w:val="center"/>
          </w:tcPr>
          <w:p w14:paraId="700A86F6" w14:textId="30A3B23F" w:rsidR="00CC2A53" w:rsidRPr="00D04A51" w:rsidRDefault="00CC2A53" w:rsidP="00CC2A53">
            <w:pPr>
              <w:pStyle w:val="NoSpacing"/>
              <w:rPr>
                <w:rStyle w:val="y2iqfc"/>
                <w:rFonts w:ascii="Arial Narrow" w:hAnsi="Arial Narrow"/>
                <w:color w:val="202124"/>
                <w:lang w:val="fr-FR"/>
              </w:rPr>
            </w:pPr>
            <w:r w:rsidRPr="00D04A51">
              <w:rPr>
                <w:rStyle w:val="y2iqfc"/>
                <w:rFonts w:ascii="Arial Narrow" w:hAnsi="Arial Narrow"/>
                <w:color w:val="202124"/>
                <w:lang w:val="fr-FR"/>
              </w:rPr>
              <w:t xml:space="preserve">Exprimez votre intention de répondre à cet appel d’offre en envoyant un </w:t>
            </w:r>
            <w:proofErr w:type="gramStart"/>
            <w:r w:rsidRPr="00D04A51">
              <w:rPr>
                <w:rStyle w:val="y2iqfc"/>
                <w:rFonts w:ascii="Arial Narrow" w:hAnsi="Arial Narrow"/>
                <w:color w:val="202124"/>
                <w:lang w:val="fr-FR"/>
              </w:rPr>
              <w:t>e-mail</w:t>
            </w:r>
            <w:proofErr w:type="gramEnd"/>
            <w:r w:rsidRPr="00D04A51">
              <w:rPr>
                <w:rStyle w:val="y2iqfc"/>
                <w:rFonts w:ascii="Arial Narrow" w:hAnsi="Arial Narrow"/>
                <w:color w:val="202124"/>
                <w:lang w:val="fr-FR"/>
              </w:rPr>
              <w:t xml:space="preserve"> à : </w:t>
            </w:r>
            <w:hyperlink r:id="rId11" w:history="1">
              <w:r w:rsidR="0019162C" w:rsidRPr="004709DA">
                <w:rPr>
                  <w:rStyle w:val="Hyperlink"/>
                  <w:rFonts w:ascii="Arial Narrow" w:hAnsi="Arial Narrow"/>
                  <w:b/>
                  <w:bCs/>
                  <w:u w:val="none"/>
                  <w:lang w:val="fr-FR"/>
                </w:rPr>
                <w:t>crs_haiti_procurement@crs.org</w:t>
              </w:r>
            </w:hyperlink>
            <w:r w:rsidRPr="004709DA">
              <w:rPr>
                <w:rStyle w:val="y2iqfc"/>
                <w:rFonts w:ascii="Arial Narrow" w:hAnsi="Arial Narrow"/>
                <w:color w:val="202124"/>
                <w:lang w:val="fr-FR"/>
              </w:rPr>
              <w:t> :</w:t>
            </w:r>
            <w:r w:rsidRPr="00C22403">
              <w:rPr>
                <w:rStyle w:val="y2iqfc"/>
                <w:rFonts w:ascii="Arial Narrow" w:hAnsi="Arial Narrow"/>
                <w:color w:val="202124"/>
                <w:lang w:val="fr-FR"/>
              </w:rPr>
              <w:t xml:space="preserve"> </w:t>
            </w:r>
          </w:p>
          <w:p w14:paraId="590807F8" w14:textId="335DE013" w:rsidR="00611C1F" w:rsidRPr="00EF5A44" w:rsidRDefault="00CC2A53" w:rsidP="00EF5A44">
            <w:pPr>
              <w:pStyle w:val="NoSpacing"/>
              <w:rPr>
                <w:rFonts w:ascii="Arial Narrow" w:hAnsi="Arial Narrow"/>
                <w:b/>
                <w:lang w:val="fr-FR"/>
              </w:rPr>
            </w:pPr>
            <w:r w:rsidRPr="00D04A51">
              <w:rPr>
                <w:rStyle w:val="y2iqfc"/>
                <w:rFonts w:ascii="Arial Narrow" w:hAnsi="Arial Narrow"/>
                <w:color w:val="202124"/>
                <w:lang w:val="fr-FR"/>
              </w:rPr>
              <w:t xml:space="preserve">La ligne d'objet </w:t>
            </w:r>
            <w:proofErr w:type="gramStart"/>
            <w:r w:rsidRPr="00D04A51">
              <w:rPr>
                <w:rStyle w:val="y2iqfc"/>
                <w:rFonts w:ascii="Arial Narrow" w:hAnsi="Arial Narrow"/>
                <w:color w:val="202124"/>
                <w:lang w:val="fr-FR"/>
              </w:rPr>
              <w:t>de l'e-mail</w:t>
            </w:r>
            <w:proofErr w:type="gramEnd"/>
            <w:r w:rsidRPr="00D04A51">
              <w:rPr>
                <w:rStyle w:val="y2iqfc"/>
                <w:rFonts w:ascii="Arial Narrow" w:hAnsi="Arial Narrow"/>
                <w:color w:val="202124"/>
                <w:lang w:val="fr-FR"/>
              </w:rPr>
              <w:t xml:space="preserve"> doit porter </w:t>
            </w:r>
            <w:r w:rsidRPr="00D04A51">
              <w:rPr>
                <w:rStyle w:val="y2iqfc"/>
                <w:rFonts w:ascii="Arial Narrow" w:hAnsi="Arial Narrow"/>
                <w:b/>
                <w:bCs/>
                <w:color w:val="202124"/>
                <w:lang w:val="fr-FR"/>
              </w:rPr>
              <w:t xml:space="preserve">le numéro de référence de </w:t>
            </w:r>
            <w:r w:rsidR="001E3389" w:rsidRPr="00D04A51">
              <w:rPr>
                <w:rStyle w:val="y2iqfc"/>
                <w:rFonts w:ascii="Arial Narrow" w:hAnsi="Arial Narrow"/>
                <w:b/>
                <w:bCs/>
                <w:color w:val="202124"/>
                <w:lang w:val="fr-FR"/>
              </w:rPr>
              <w:t>l’A</w:t>
            </w:r>
            <w:r w:rsidR="004709DA">
              <w:rPr>
                <w:rStyle w:val="y2iqfc"/>
                <w:rFonts w:ascii="Arial Narrow" w:hAnsi="Arial Narrow"/>
                <w:b/>
                <w:bCs/>
                <w:color w:val="202124"/>
                <w:lang w:val="fr-FR"/>
              </w:rPr>
              <w:t>AP</w:t>
            </w:r>
            <w:r w:rsidRPr="00D04A51">
              <w:rPr>
                <w:rStyle w:val="y2iqfc"/>
                <w:rFonts w:ascii="Arial Narrow" w:hAnsi="Arial Narrow"/>
                <w:color w:val="202124"/>
                <w:lang w:val="fr-FR"/>
              </w:rPr>
              <w:t xml:space="preserve"> et le </w:t>
            </w:r>
            <w:r w:rsidRPr="00D04A51">
              <w:rPr>
                <w:rStyle w:val="y2iqfc"/>
                <w:rFonts w:ascii="Arial Narrow" w:hAnsi="Arial Narrow"/>
                <w:b/>
                <w:bCs/>
                <w:color w:val="202124"/>
                <w:lang w:val="fr-FR"/>
              </w:rPr>
              <w:t xml:space="preserve">nom de </w:t>
            </w:r>
            <w:r w:rsidR="001E3389" w:rsidRPr="00D04A51">
              <w:rPr>
                <w:rStyle w:val="y2iqfc"/>
                <w:rFonts w:ascii="Arial Narrow" w:hAnsi="Arial Narrow"/>
                <w:b/>
                <w:bCs/>
                <w:color w:val="202124"/>
                <w:lang w:val="fr-FR"/>
              </w:rPr>
              <w:t>l’</w:t>
            </w:r>
            <w:r w:rsidRPr="00D04A51">
              <w:rPr>
                <w:rStyle w:val="y2iqfc"/>
                <w:rFonts w:ascii="Arial Narrow" w:hAnsi="Arial Narrow"/>
                <w:b/>
                <w:bCs/>
                <w:color w:val="202124"/>
                <w:lang w:val="fr-FR"/>
              </w:rPr>
              <w:t>entreprise.</w:t>
            </w:r>
          </w:p>
        </w:tc>
      </w:tr>
      <w:tr w:rsidR="00611C1F" w:rsidRPr="00687178" w14:paraId="74D730ED" w14:textId="4423BBDF" w:rsidTr="00EA02DF">
        <w:trPr>
          <w:trHeight w:val="298"/>
        </w:trPr>
        <w:tc>
          <w:tcPr>
            <w:tcW w:w="2790" w:type="dxa"/>
            <w:vAlign w:val="center"/>
          </w:tcPr>
          <w:p w14:paraId="3A4C5FE2" w14:textId="15DBA709" w:rsidR="00611C1F" w:rsidRPr="00EF5A44" w:rsidRDefault="009E4A41" w:rsidP="007B14A6">
            <w:pPr>
              <w:rPr>
                <w:rFonts w:ascii="Arial Narrow" w:hAnsi="Arial Narrow"/>
                <w:lang w:val="fr-FR"/>
              </w:rPr>
            </w:pPr>
            <w:r w:rsidRPr="00EF5A44">
              <w:rPr>
                <w:rFonts w:ascii="Arial Narrow" w:hAnsi="Arial Narrow"/>
                <w:lang w:val="fr-FR"/>
              </w:rPr>
              <w:t xml:space="preserve">Soumettre </w:t>
            </w:r>
            <w:r w:rsidRPr="00DA2388">
              <w:rPr>
                <w:rFonts w:ascii="Arial Narrow" w:hAnsi="Arial Narrow"/>
                <w:bCs/>
                <w:lang w:val="fr-FR"/>
              </w:rPr>
              <w:t>toute</w:t>
            </w:r>
            <w:r w:rsidRPr="00EF5A44">
              <w:rPr>
                <w:rFonts w:ascii="Arial Narrow" w:hAnsi="Arial Narrow"/>
                <w:lang w:val="fr-FR"/>
              </w:rPr>
              <w:t xml:space="preserve"> question à</w:t>
            </w:r>
          </w:p>
        </w:tc>
        <w:tc>
          <w:tcPr>
            <w:tcW w:w="7110" w:type="dxa"/>
            <w:vAlign w:val="center"/>
          </w:tcPr>
          <w:p w14:paraId="48D6BDC7" w14:textId="5D6AD5D0" w:rsidR="0019162C" w:rsidRPr="00D04A51" w:rsidRDefault="000A01AB" w:rsidP="0019162C">
            <w:pPr>
              <w:rPr>
                <w:rStyle w:val="y2iqfc"/>
                <w:rFonts w:ascii="Arial Narrow" w:hAnsi="Arial Narrow"/>
                <w:color w:val="202124"/>
                <w:lang w:val="fr-FR"/>
              </w:rPr>
            </w:pPr>
            <w:r w:rsidRPr="00D04A51">
              <w:rPr>
                <w:rFonts w:ascii="Arial Narrow" w:eastAsia="MS Mincho" w:hAnsi="Arial Narrow" w:cs="Times New Roman"/>
                <w:color w:val="000000"/>
                <w:lang w:val="fr-FR"/>
              </w:rPr>
              <w:t>Toutes les questions, demandes d’information, et les clarifications doivent être adressées par courriel à l’adresse électronique :</w:t>
            </w:r>
            <w:r w:rsidRPr="00D04A51">
              <w:rPr>
                <w:rFonts w:ascii="Arial Narrow" w:hAnsi="Arial Narrow"/>
                <w:b/>
                <w:bCs/>
                <w:color w:val="00B0F0"/>
                <w:lang w:val="fr-FR"/>
              </w:rPr>
              <w:t xml:space="preserve"> </w:t>
            </w:r>
            <w:hyperlink r:id="rId12" w:history="1">
              <w:r w:rsidR="0019162C" w:rsidRPr="004709DA">
                <w:rPr>
                  <w:rStyle w:val="Hyperlink"/>
                  <w:rFonts w:ascii="Arial Narrow" w:hAnsi="Arial Narrow"/>
                  <w:b/>
                  <w:bCs/>
                  <w:u w:val="none"/>
                  <w:lang w:val="fr-FR"/>
                </w:rPr>
                <w:t>crs_haiti_procurement@crs.org</w:t>
              </w:r>
            </w:hyperlink>
            <w:r w:rsidR="0019162C" w:rsidRPr="00D04A51">
              <w:rPr>
                <w:rFonts w:ascii="Arial Narrow" w:hAnsi="Arial Narrow"/>
                <w:b/>
                <w:bCs/>
                <w:color w:val="00B0F0"/>
                <w:lang w:val="fr-FR"/>
              </w:rPr>
              <w:t xml:space="preserve"> </w:t>
            </w:r>
            <w:r w:rsidRPr="00D04A51">
              <w:rPr>
                <w:rFonts w:ascii="Arial Narrow" w:eastAsia="MS Mincho" w:hAnsi="Arial Narrow" w:cs="Times New Roman"/>
                <w:color w:val="000000"/>
                <w:lang w:val="fr-FR"/>
              </w:rPr>
              <w:t xml:space="preserve">au plus tard </w:t>
            </w:r>
            <w:r w:rsidRPr="00DF510C">
              <w:rPr>
                <w:rFonts w:ascii="Arial Narrow" w:eastAsia="MS Mincho" w:hAnsi="Arial Narrow" w:cs="Times New Roman"/>
                <w:color w:val="000000"/>
                <w:lang w:val="fr-FR"/>
              </w:rPr>
              <w:t xml:space="preserve">le </w:t>
            </w:r>
            <w:r w:rsidR="00687178" w:rsidRPr="00DF510C">
              <w:rPr>
                <w:rFonts w:ascii="Arial Narrow" w:eastAsia="MS Mincho" w:hAnsi="Arial Narrow" w:cs="Times New Roman"/>
                <w:color w:val="000000"/>
                <w:lang w:val="fr-FR"/>
              </w:rPr>
              <w:t>1</w:t>
            </w:r>
            <w:r w:rsidR="00687178" w:rsidRPr="00DF510C">
              <w:rPr>
                <w:rFonts w:ascii="Arial Narrow" w:eastAsia="MS Mincho" w:hAnsi="Arial Narrow" w:cs="Times New Roman"/>
                <w:color w:val="000000"/>
                <w:vertAlign w:val="superscript"/>
                <w:lang w:val="fr-FR"/>
              </w:rPr>
              <w:t>er</w:t>
            </w:r>
            <w:r w:rsidRPr="00DF510C">
              <w:rPr>
                <w:rFonts w:ascii="Arial Narrow" w:eastAsia="MS Mincho" w:hAnsi="Arial Narrow" w:cs="Times New Roman"/>
                <w:color w:val="000000"/>
                <w:lang w:val="fr-FR"/>
              </w:rPr>
              <w:t xml:space="preserve"> </w:t>
            </w:r>
            <w:r w:rsidR="00687178" w:rsidRPr="00DF510C">
              <w:rPr>
                <w:rFonts w:ascii="Arial Narrow" w:eastAsia="MS Mincho" w:hAnsi="Arial Narrow" w:cs="Times New Roman"/>
                <w:color w:val="000000"/>
                <w:lang w:val="fr-FR"/>
              </w:rPr>
              <w:t>décembre</w:t>
            </w:r>
            <w:r w:rsidRPr="00DF510C">
              <w:rPr>
                <w:rFonts w:ascii="Arial Narrow" w:eastAsia="MS Mincho" w:hAnsi="Arial Narrow" w:cs="Times New Roman"/>
                <w:color w:val="000000"/>
                <w:lang w:val="fr-FR"/>
              </w:rPr>
              <w:t xml:space="preserve"> 2023.</w:t>
            </w:r>
            <w:r w:rsidR="0019162C" w:rsidRPr="00D04A51">
              <w:rPr>
                <w:rStyle w:val="y2iqfc"/>
                <w:rFonts w:ascii="Arial Narrow" w:hAnsi="Arial Narrow"/>
                <w:color w:val="202124"/>
                <w:lang w:val="fr-FR"/>
              </w:rPr>
              <w:t xml:space="preserve"> </w:t>
            </w:r>
          </w:p>
          <w:p w14:paraId="713B477E" w14:textId="30628C8C" w:rsidR="0019162C" w:rsidRPr="00D04A51" w:rsidRDefault="0019162C" w:rsidP="0019162C">
            <w:pPr>
              <w:rPr>
                <w:rFonts w:ascii="Arial Narrow" w:hAnsi="Arial Narrow"/>
                <w:b/>
                <w:bCs/>
                <w:lang w:val="fr-FR"/>
              </w:rPr>
            </w:pPr>
            <w:r w:rsidRPr="00D04A51">
              <w:rPr>
                <w:rStyle w:val="y2iqfc"/>
                <w:rFonts w:ascii="Arial Narrow" w:hAnsi="Arial Narrow"/>
                <w:color w:val="202124"/>
                <w:lang w:val="fr-FR"/>
              </w:rPr>
              <w:t xml:space="preserve">La ligne d'objet du courriel </w:t>
            </w:r>
            <w:r w:rsidRPr="00D04A51">
              <w:rPr>
                <w:rFonts w:ascii="Arial Narrow" w:hAnsi="Arial Narrow"/>
                <w:lang w:val="fr-FR"/>
              </w:rPr>
              <w:t xml:space="preserve">doit porter </w:t>
            </w:r>
            <w:r w:rsidRPr="00D04A51">
              <w:rPr>
                <w:rFonts w:ascii="Arial Narrow" w:hAnsi="Arial Narrow"/>
                <w:b/>
                <w:bCs/>
                <w:lang w:val="fr-FR"/>
              </w:rPr>
              <w:t>le numéro de référence de l’A</w:t>
            </w:r>
            <w:r w:rsidR="004709DA">
              <w:rPr>
                <w:rFonts w:ascii="Arial Narrow" w:hAnsi="Arial Narrow"/>
                <w:b/>
                <w:bCs/>
                <w:lang w:val="fr-FR"/>
              </w:rPr>
              <w:t>AP</w:t>
            </w:r>
            <w:r w:rsidRPr="00D04A51">
              <w:rPr>
                <w:rFonts w:ascii="Arial Narrow" w:hAnsi="Arial Narrow"/>
                <w:lang w:val="fr-FR"/>
              </w:rPr>
              <w:t xml:space="preserve"> et le </w:t>
            </w:r>
            <w:r w:rsidRPr="00D04A51">
              <w:rPr>
                <w:rFonts w:ascii="Arial Narrow" w:hAnsi="Arial Narrow"/>
                <w:b/>
                <w:bCs/>
                <w:lang w:val="fr-FR"/>
              </w:rPr>
              <w:t>nom de votre Entreprise.</w:t>
            </w:r>
          </w:p>
          <w:p w14:paraId="0A32A290" w14:textId="77777777" w:rsidR="000A01AB" w:rsidRPr="00EF5A44" w:rsidRDefault="000A01AB" w:rsidP="00EF5A44">
            <w:pPr>
              <w:jc w:val="both"/>
              <w:rPr>
                <w:rFonts w:ascii="Arial Narrow" w:hAnsi="Arial Narrow"/>
                <w:color w:val="000000"/>
                <w:lang w:val="fr-FR"/>
              </w:rPr>
            </w:pPr>
          </w:p>
          <w:p w14:paraId="1F074462" w14:textId="352524CE" w:rsidR="009175E7" w:rsidRPr="00EF5A44" w:rsidRDefault="000A01AB" w:rsidP="0019162C">
            <w:pPr>
              <w:rPr>
                <w:rFonts w:ascii="Arial Narrow" w:hAnsi="Arial Narrow"/>
                <w:b/>
                <w:color w:val="00B0F0"/>
                <w:lang w:val="fr-FR"/>
              </w:rPr>
            </w:pPr>
            <w:r w:rsidRPr="00EF5A44">
              <w:rPr>
                <w:rFonts w:ascii="Arial Narrow" w:hAnsi="Arial Narrow"/>
                <w:color w:val="000000" w:themeColor="text1"/>
                <w:lang w:val="fr-FR"/>
              </w:rPr>
              <w:t xml:space="preserve">Les </w:t>
            </w:r>
            <w:r w:rsidRPr="00D04A51">
              <w:rPr>
                <w:rFonts w:ascii="Arial Narrow" w:eastAsia="MS Mincho" w:hAnsi="Arial Narrow" w:cs="Times New Roman"/>
                <w:color w:val="000000" w:themeColor="text1"/>
                <w:lang w:val="fr-FR"/>
              </w:rPr>
              <w:t xml:space="preserve">réponses seront partagées avec tous les soumissionnaires </w:t>
            </w:r>
            <w:r w:rsidR="00B01542" w:rsidRPr="00D04A51">
              <w:rPr>
                <w:rFonts w:ascii="Arial Narrow" w:eastAsia="MS Mincho" w:hAnsi="Arial Narrow" w:cs="Times New Roman"/>
                <w:color w:val="000000"/>
                <w:lang w:val="fr-FR"/>
              </w:rPr>
              <w:t>ayant exprimé leur intention de répondre à l’A</w:t>
            </w:r>
            <w:r w:rsidR="004709DA">
              <w:rPr>
                <w:rFonts w:ascii="Arial Narrow" w:eastAsia="MS Mincho" w:hAnsi="Arial Narrow" w:cs="Times New Roman"/>
                <w:color w:val="000000"/>
                <w:lang w:val="fr-FR"/>
              </w:rPr>
              <w:t>AP</w:t>
            </w:r>
            <w:r w:rsidR="00690E9A" w:rsidRPr="00D04A51">
              <w:rPr>
                <w:rFonts w:ascii="Arial Narrow" w:eastAsia="MS Mincho" w:hAnsi="Arial Narrow" w:cs="Times New Roman"/>
                <w:color w:val="000000"/>
                <w:lang w:val="fr-FR"/>
              </w:rPr>
              <w:t>.</w:t>
            </w:r>
          </w:p>
        </w:tc>
      </w:tr>
    </w:tbl>
    <w:p w14:paraId="6E487607" w14:textId="5686C110" w:rsidR="006E0E13" w:rsidRPr="00EF5A44" w:rsidRDefault="006E0E13" w:rsidP="00EF5A44">
      <w:pPr>
        <w:pStyle w:val="ListParagraph"/>
        <w:tabs>
          <w:tab w:val="left" w:pos="1169"/>
        </w:tabs>
        <w:spacing w:line="240" w:lineRule="auto"/>
        <w:rPr>
          <w:rFonts w:ascii="Arial Narrow" w:hAnsi="Arial Narrow"/>
          <w:lang w:val="fr-FR"/>
        </w:rPr>
      </w:pPr>
    </w:p>
    <w:p w14:paraId="1F197508" w14:textId="7EE6D9EE" w:rsidR="001E3389" w:rsidRPr="007001D3" w:rsidRDefault="003B781A" w:rsidP="007001D3">
      <w:pPr>
        <w:pStyle w:val="ListParagraph"/>
        <w:numPr>
          <w:ilvl w:val="0"/>
          <w:numId w:val="1"/>
        </w:numPr>
        <w:spacing w:before="480"/>
        <w:rPr>
          <w:rFonts w:ascii="Arial Narrow" w:hAnsi="Arial Narrow"/>
          <w:b/>
          <w:bCs/>
          <w:color w:val="5B9BD5" w:themeColor="accent1"/>
          <w:sz w:val="24"/>
          <w:szCs w:val="24"/>
          <w:lang w:val="fr-FR"/>
        </w:rPr>
      </w:pPr>
      <w:r w:rsidRPr="003B781A">
        <w:rPr>
          <w:rFonts w:ascii="Arial Narrow" w:hAnsi="Arial Narrow"/>
          <w:b/>
          <w:bCs/>
          <w:color w:val="5B9BD5" w:themeColor="accent1"/>
          <w:sz w:val="24"/>
          <w:szCs w:val="24"/>
          <w:lang w:val="fr-FR"/>
        </w:rPr>
        <w:t>A</w:t>
      </w:r>
      <w:r w:rsidRPr="00EF5A44">
        <w:rPr>
          <w:rFonts w:ascii="Arial Narrow" w:hAnsi="Arial Narrow"/>
          <w:b/>
          <w:color w:val="5B9BD5" w:themeColor="accent1"/>
          <w:sz w:val="24"/>
          <w:lang w:val="fr-FR"/>
        </w:rPr>
        <w:t xml:space="preserve"> PROPOS DE </w:t>
      </w:r>
      <w:r w:rsidR="001E3389" w:rsidRPr="003B781A">
        <w:rPr>
          <w:rFonts w:ascii="Arial Narrow" w:hAnsi="Arial Narrow"/>
          <w:b/>
          <w:bCs/>
          <w:color w:val="5B9BD5" w:themeColor="accent1"/>
          <w:sz w:val="24"/>
          <w:szCs w:val="24"/>
          <w:lang w:val="fr-FR"/>
        </w:rPr>
        <w:t>CRS HAITI :</w:t>
      </w:r>
    </w:p>
    <w:p w14:paraId="1603B35B" w14:textId="62817C2E" w:rsidR="000756ED" w:rsidRPr="000756ED" w:rsidRDefault="000756ED" w:rsidP="00967656">
      <w:pPr>
        <w:pStyle w:val="paragraph"/>
        <w:spacing w:before="80" w:beforeAutospacing="0" w:after="80" w:afterAutospacing="0"/>
        <w:ind w:left="720"/>
        <w:jc w:val="both"/>
        <w:textAlignment w:val="baseline"/>
        <w:rPr>
          <w:rFonts w:ascii="Arial Narrow" w:hAnsi="Arial Narrow" w:cs="Segoe UI"/>
          <w:sz w:val="22"/>
          <w:szCs w:val="22"/>
          <w:lang w:val="fr-FR"/>
        </w:rPr>
      </w:pPr>
      <w:proofErr w:type="spellStart"/>
      <w:r w:rsidRPr="000756ED">
        <w:rPr>
          <w:rStyle w:val="normaltextrun"/>
          <w:rFonts w:ascii="Arial Narrow" w:hAnsi="Arial Narrow" w:cs="Arial"/>
          <w:b/>
          <w:bCs/>
          <w:color w:val="1F497D"/>
          <w:sz w:val="22"/>
          <w:szCs w:val="22"/>
          <w:lang w:val="fr-FR"/>
        </w:rPr>
        <w:t>Catholic</w:t>
      </w:r>
      <w:proofErr w:type="spellEnd"/>
      <w:r w:rsidRPr="000756ED">
        <w:rPr>
          <w:rStyle w:val="normaltextrun"/>
          <w:rFonts w:ascii="Arial Narrow" w:hAnsi="Arial Narrow" w:cs="Arial"/>
          <w:b/>
          <w:bCs/>
          <w:color w:val="1F497D"/>
          <w:sz w:val="22"/>
          <w:szCs w:val="22"/>
          <w:lang w:val="fr-FR"/>
        </w:rPr>
        <w:t xml:space="preserve"> Relief Services</w:t>
      </w:r>
      <w:r w:rsidRPr="000756ED">
        <w:rPr>
          <w:rStyle w:val="normaltextrun"/>
          <w:rFonts w:ascii="Arial Narrow" w:hAnsi="Arial Narrow" w:cs="Arial"/>
          <w:color w:val="1F497D"/>
          <w:sz w:val="22"/>
          <w:szCs w:val="22"/>
          <w:lang w:val="fr-FR"/>
        </w:rPr>
        <w:t xml:space="preserve"> </w:t>
      </w:r>
      <w:r w:rsidRPr="000756ED">
        <w:rPr>
          <w:rStyle w:val="normaltextrun"/>
          <w:rFonts w:ascii="Arial Narrow" w:hAnsi="Arial Narrow" w:cs="Arial"/>
          <w:sz w:val="22"/>
          <w:szCs w:val="22"/>
          <w:lang w:val="fr-FR"/>
        </w:rPr>
        <w:t>met en œuvre l'engagement des évêques des États-Unis d'aider les pauvres et les personnes vulnérables à Travers le monde. Nous sommes motivés par l'Évangile de Jésus-Christ pour chérir, préserver et défendre le caractère sacré et la dignité de toute vie humaine, encourager la charité et la justice, et incarner l'enseignement social et moral catholique en agissant pour :</w:t>
      </w:r>
      <w:r w:rsidRPr="000756ED">
        <w:rPr>
          <w:rStyle w:val="eop"/>
          <w:rFonts w:ascii="Arial Narrow" w:hAnsi="Arial Narrow" w:cs="Arial"/>
          <w:sz w:val="22"/>
          <w:szCs w:val="22"/>
          <w:lang w:val="fr-FR"/>
        </w:rPr>
        <w:t> </w:t>
      </w:r>
    </w:p>
    <w:p w14:paraId="71819487" w14:textId="10D20DC6" w:rsidR="000756ED" w:rsidRPr="000756ED" w:rsidRDefault="000756ED" w:rsidP="00967656">
      <w:pPr>
        <w:pStyle w:val="paragraph"/>
        <w:spacing w:before="80" w:beforeAutospacing="0" w:after="80" w:afterAutospacing="0"/>
        <w:ind w:left="720"/>
        <w:jc w:val="both"/>
        <w:textAlignment w:val="baseline"/>
        <w:rPr>
          <w:rFonts w:ascii="Arial Narrow" w:hAnsi="Arial Narrow" w:cs="Segoe UI"/>
          <w:sz w:val="22"/>
          <w:szCs w:val="22"/>
          <w:lang w:val="fr-FR"/>
        </w:rPr>
      </w:pPr>
      <w:r>
        <w:rPr>
          <w:rStyle w:val="normaltextrun"/>
          <w:rFonts w:ascii="Arial Narrow" w:hAnsi="Arial Narrow" w:cs="Arial"/>
          <w:b/>
          <w:bCs/>
          <w:color w:val="1F497D"/>
          <w:sz w:val="22"/>
          <w:szCs w:val="22"/>
          <w:lang w:val="fr-FR"/>
        </w:rPr>
        <w:t>P</w:t>
      </w:r>
      <w:r w:rsidRPr="000756ED">
        <w:rPr>
          <w:rStyle w:val="normaltextrun"/>
          <w:rFonts w:ascii="Arial Narrow" w:hAnsi="Arial Narrow" w:cs="Arial"/>
          <w:b/>
          <w:bCs/>
          <w:color w:val="1F497D"/>
          <w:sz w:val="22"/>
          <w:szCs w:val="22"/>
          <w:lang w:val="fr-FR"/>
        </w:rPr>
        <w:t>romouvoir le développement humain</w:t>
      </w:r>
      <w:r w:rsidRPr="000756ED">
        <w:rPr>
          <w:rStyle w:val="normaltextrun"/>
          <w:rFonts w:ascii="Arial Narrow" w:hAnsi="Arial Narrow" w:cs="Arial"/>
          <w:color w:val="1F497D"/>
          <w:sz w:val="22"/>
          <w:szCs w:val="22"/>
          <w:lang w:val="fr-FR"/>
        </w:rPr>
        <w:t xml:space="preserve"> </w:t>
      </w:r>
      <w:r w:rsidRPr="000756ED">
        <w:rPr>
          <w:rStyle w:val="normaltextrun"/>
          <w:rFonts w:ascii="Arial Narrow" w:hAnsi="Arial Narrow" w:cs="Arial"/>
          <w:sz w:val="22"/>
          <w:szCs w:val="22"/>
          <w:lang w:val="fr-FR"/>
        </w:rPr>
        <w:t>en répondant aux urgences majeures, en luttant contre la maladie et la pauvreté et en favorisant l'émergence de sociétés pacifiques et justes ; et,</w:t>
      </w:r>
      <w:r w:rsidRPr="000756ED">
        <w:rPr>
          <w:rStyle w:val="eop"/>
          <w:rFonts w:ascii="Arial Narrow" w:hAnsi="Arial Narrow" w:cs="Arial"/>
          <w:sz w:val="22"/>
          <w:szCs w:val="22"/>
          <w:lang w:val="fr-FR"/>
        </w:rPr>
        <w:t> </w:t>
      </w:r>
    </w:p>
    <w:p w14:paraId="19144F43" w14:textId="54BC532F" w:rsidR="000756ED" w:rsidRPr="000756ED" w:rsidRDefault="000756ED" w:rsidP="00967656">
      <w:pPr>
        <w:pStyle w:val="paragraph"/>
        <w:spacing w:before="80" w:beforeAutospacing="0" w:after="80" w:afterAutospacing="0"/>
        <w:ind w:firstLine="720"/>
        <w:jc w:val="both"/>
        <w:textAlignment w:val="baseline"/>
        <w:rPr>
          <w:rFonts w:ascii="Arial Narrow" w:hAnsi="Arial Narrow" w:cs="Segoe UI"/>
          <w:sz w:val="22"/>
          <w:szCs w:val="22"/>
          <w:lang w:val="fr-FR"/>
        </w:rPr>
      </w:pPr>
      <w:r>
        <w:rPr>
          <w:rStyle w:val="normaltextrun"/>
          <w:rFonts w:ascii="Arial Narrow" w:hAnsi="Arial Narrow" w:cs="Arial"/>
          <w:b/>
          <w:bCs/>
          <w:color w:val="1F497D"/>
          <w:sz w:val="22"/>
          <w:szCs w:val="22"/>
          <w:lang w:val="fr-FR"/>
        </w:rPr>
        <w:t>S</w:t>
      </w:r>
      <w:r w:rsidRPr="000756ED">
        <w:rPr>
          <w:rStyle w:val="normaltextrun"/>
          <w:rFonts w:ascii="Arial Narrow" w:hAnsi="Arial Narrow" w:cs="Arial"/>
          <w:b/>
          <w:bCs/>
          <w:color w:val="1F497D"/>
          <w:sz w:val="22"/>
          <w:szCs w:val="22"/>
          <w:lang w:val="fr-FR"/>
        </w:rPr>
        <w:t xml:space="preserve">ervir les catholiques des </w:t>
      </w:r>
      <w:proofErr w:type="spellStart"/>
      <w:r w:rsidRPr="000756ED">
        <w:rPr>
          <w:rStyle w:val="normaltextrun"/>
          <w:rFonts w:ascii="Arial Narrow" w:hAnsi="Arial Narrow" w:cs="Arial"/>
          <w:b/>
          <w:bCs/>
          <w:color w:val="1F497D"/>
          <w:sz w:val="22"/>
          <w:szCs w:val="22"/>
          <w:lang w:val="fr-FR"/>
        </w:rPr>
        <w:t>états-unis</w:t>
      </w:r>
      <w:proofErr w:type="spellEnd"/>
      <w:r w:rsidRPr="000756ED">
        <w:rPr>
          <w:rStyle w:val="normaltextrun"/>
          <w:rFonts w:ascii="Arial Narrow" w:hAnsi="Arial Narrow" w:cs="Arial"/>
          <w:color w:val="1F497D"/>
          <w:sz w:val="22"/>
          <w:szCs w:val="22"/>
          <w:lang w:val="fr-FR"/>
        </w:rPr>
        <w:t xml:space="preserve"> </w:t>
      </w:r>
      <w:r w:rsidRPr="000756ED">
        <w:rPr>
          <w:rStyle w:val="normaltextrun"/>
          <w:rFonts w:ascii="Arial Narrow" w:hAnsi="Arial Narrow" w:cs="Arial"/>
          <w:sz w:val="22"/>
          <w:szCs w:val="22"/>
          <w:lang w:val="fr-FR"/>
        </w:rPr>
        <w:t>qui vivent leur foi en solidarité avec leurs frères et sœurs du monde entier.</w:t>
      </w:r>
      <w:r w:rsidRPr="000756ED">
        <w:rPr>
          <w:rStyle w:val="eop"/>
          <w:rFonts w:ascii="Arial Narrow" w:hAnsi="Arial Narrow" w:cs="Arial"/>
          <w:sz w:val="22"/>
          <w:szCs w:val="22"/>
          <w:lang w:val="fr-FR"/>
        </w:rPr>
        <w:t> </w:t>
      </w:r>
    </w:p>
    <w:p w14:paraId="30B2088D" w14:textId="775B17FB" w:rsidR="000756ED" w:rsidRPr="000756ED" w:rsidRDefault="000756ED" w:rsidP="00967656">
      <w:pPr>
        <w:pStyle w:val="paragraph"/>
        <w:spacing w:before="80" w:beforeAutospacing="0" w:after="80" w:afterAutospacing="0"/>
        <w:ind w:left="720"/>
        <w:jc w:val="both"/>
        <w:textAlignment w:val="baseline"/>
        <w:rPr>
          <w:rFonts w:ascii="Arial Narrow" w:hAnsi="Arial Narrow" w:cs="Arial"/>
          <w:sz w:val="22"/>
          <w:szCs w:val="22"/>
          <w:lang w:val="fr-FR"/>
        </w:rPr>
      </w:pPr>
      <w:r w:rsidRPr="000756ED">
        <w:rPr>
          <w:rStyle w:val="normaltextrun"/>
          <w:rFonts w:ascii="Arial Narrow" w:hAnsi="Arial Narrow" w:cs="Arial"/>
          <w:sz w:val="22"/>
          <w:szCs w:val="22"/>
          <w:lang w:val="fr-FR"/>
        </w:rPr>
        <w:t>Dans le cadre de la mission universelle de l'Église catholique, nous travaillons avec des institutions et des structures catholiques locales, nationales et internationales, ainsi qu'avec d'autres organisations, pour aider les personnes en fonction de leurs besoins, et non de leurs croyances, de leur race ou de leur nationalité.</w:t>
      </w:r>
      <w:r w:rsidRPr="000756ED">
        <w:rPr>
          <w:rStyle w:val="eop"/>
          <w:rFonts w:ascii="Arial Narrow" w:hAnsi="Arial Narrow" w:cs="Arial"/>
          <w:sz w:val="22"/>
          <w:szCs w:val="22"/>
          <w:lang w:val="fr-FR"/>
        </w:rPr>
        <w:t> </w:t>
      </w:r>
    </w:p>
    <w:p w14:paraId="0E11EA8A" w14:textId="66DD6F10" w:rsidR="00F34823" w:rsidRPr="000756ED" w:rsidRDefault="000756ED" w:rsidP="00967656">
      <w:pPr>
        <w:spacing w:after="120" w:line="240" w:lineRule="auto"/>
        <w:ind w:left="720"/>
        <w:jc w:val="both"/>
        <w:rPr>
          <w:rFonts w:ascii="Arial Narrow" w:hAnsi="Arial Narrow" w:cs="Times New Roman"/>
          <w:lang w:val="fr-FR"/>
        </w:rPr>
      </w:pPr>
      <w:r w:rsidRPr="000756ED">
        <w:rPr>
          <w:rStyle w:val="normaltextrun"/>
          <w:rFonts w:ascii="Arial Narrow" w:hAnsi="Arial Narrow" w:cs="Arial"/>
          <w:color w:val="000000"/>
          <w:bdr w:val="none" w:sz="0" w:space="0" w:color="auto" w:frame="1"/>
          <w:lang w:val="fr-FR"/>
        </w:rPr>
        <w:t>Depuis plus de 60 ans, CRS travaille en Haïti pour lutter contre la pauvreté, créer des sociétés plus puissantes et plus justes, et aider les communautés à développer les connaissances, la compréhension et les compétences nécessaires pour apporter les changements souhaités afin qu'elles puissent conduire leur propre redressement et leur propre développement.  En partenariat avec l'Eglise catholique, le gouvernement haïtien et plus de 200 organisations confessionnelles et communautaires</w:t>
      </w:r>
      <w:r w:rsidR="00F34823" w:rsidRPr="000756ED">
        <w:rPr>
          <w:rFonts w:ascii="Arial Narrow" w:hAnsi="Arial Narrow" w:cs="Times New Roman"/>
          <w:lang w:val="fr-FR"/>
        </w:rPr>
        <w:t xml:space="preserve">, </w:t>
      </w:r>
      <w:r w:rsidR="007001D3" w:rsidRPr="000756ED">
        <w:rPr>
          <w:rFonts w:ascii="Arial Narrow" w:hAnsi="Arial Narrow" w:cs="Times New Roman"/>
          <w:lang w:val="fr-FR"/>
        </w:rPr>
        <w:t xml:space="preserve">CRS intervient </w:t>
      </w:r>
      <w:r w:rsidR="00EF5A44" w:rsidRPr="000756ED">
        <w:rPr>
          <w:rFonts w:ascii="Arial Narrow" w:hAnsi="Arial Narrow" w:cs="Times New Roman"/>
          <w:lang w:val="fr-FR"/>
        </w:rPr>
        <w:t>dans les domaines de l’</w:t>
      </w:r>
      <w:r w:rsidR="00F34823" w:rsidRPr="000756ED">
        <w:rPr>
          <w:rFonts w:ascii="Arial Narrow" w:hAnsi="Arial Narrow" w:cs="Times New Roman"/>
          <w:lang w:val="fr-FR"/>
        </w:rPr>
        <w:t>Urgences</w:t>
      </w:r>
      <w:r w:rsidR="00EF5A44" w:rsidRPr="000756ED">
        <w:rPr>
          <w:rFonts w:ascii="Arial Narrow" w:hAnsi="Arial Narrow" w:cs="Times New Roman"/>
          <w:lang w:val="fr-FR"/>
        </w:rPr>
        <w:t>, l’</w:t>
      </w:r>
      <w:r w:rsidR="00F34823" w:rsidRPr="000756ED">
        <w:rPr>
          <w:rFonts w:ascii="Arial Narrow" w:hAnsi="Arial Narrow" w:cs="Times New Roman"/>
          <w:lang w:val="fr-FR"/>
        </w:rPr>
        <w:t>Éducation</w:t>
      </w:r>
      <w:r w:rsidR="00EF5A44" w:rsidRPr="000756ED">
        <w:rPr>
          <w:rFonts w:ascii="Arial Narrow" w:hAnsi="Arial Narrow" w:cs="Times New Roman"/>
          <w:lang w:val="fr-FR"/>
        </w:rPr>
        <w:t xml:space="preserve">, la </w:t>
      </w:r>
      <w:r w:rsidR="00F34823" w:rsidRPr="000756ED">
        <w:rPr>
          <w:rFonts w:ascii="Arial Narrow" w:hAnsi="Arial Narrow" w:cs="Times New Roman"/>
          <w:lang w:val="fr-FR"/>
        </w:rPr>
        <w:t xml:space="preserve"> Santé et services sociaux</w:t>
      </w:r>
      <w:r w:rsidR="00EF5A44" w:rsidRPr="000756ED">
        <w:rPr>
          <w:rFonts w:ascii="Arial Narrow" w:hAnsi="Arial Narrow" w:cs="Times New Roman"/>
          <w:lang w:val="fr-FR"/>
        </w:rPr>
        <w:t>, l’</w:t>
      </w:r>
      <w:r w:rsidR="00F34823" w:rsidRPr="000756ED">
        <w:rPr>
          <w:rFonts w:ascii="Arial Narrow" w:hAnsi="Arial Narrow" w:cs="Times New Roman"/>
          <w:lang w:val="fr-FR"/>
        </w:rPr>
        <w:t>Agriculture</w:t>
      </w:r>
      <w:r w:rsidR="00EF5A44" w:rsidRPr="000756ED">
        <w:rPr>
          <w:rFonts w:ascii="Arial Narrow" w:hAnsi="Arial Narrow" w:cs="Times New Roman"/>
          <w:lang w:val="fr-FR"/>
        </w:rPr>
        <w:t xml:space="preserve"> et le partenariat,</w:t>
      </w:r>
      <w:r w:rsidR="007001D3" w:rsidRPr="000756ED">
        <w:rPr>
          <w:rStyle w:val="y2iqfc"/>
          <w:rFonts w:ascii="Arial Narrow" w:hAnsi="Arial Narrow"/>
          <w:color w:val="202124"/>
          <w:lang w:val="fr-FR"/>
        </w:rPr>
        <w:t xml:space="preserve"> dans différents Départements du pays et dans des domaines variés à partir d’une coordination qui se fait via un réseau de 4 bureaux dont un bureau central au niveau de la capitale à Port-au-Prince et 3 autres sous-bureaux dans les Communes suivantes : Fort Liberté, Cayes et Jérémie.</w:t>
      </w:r>
    </w:p>
    <w:p w14:paraId="3E87D5FD" w14:textId="141F74A4" w:rsidR="00EF5A44" w:rsidRPr="000756ED" w:rsidRDefault="00EF5A44" w:rsidP="00967656">
      <w:pPr>
        <w:spacing w:line="240" w:lineRule="auto"/>
        <w:ind w:left="720"/>
        <w:rPr>
          <w:rFonts w:ascii="Arial Narrow" w:hAnsi="Arial Narrow"/>
          <w:lang w:val="fr-FR"/>
        </w:rPr>
      </w:pPr>
      <w:r w:rsidRPr="000756ED">
        <w:rPr>
          <w:rFonts w:ascii="Arial Narrow" w:hAnsi="Arial Narrow"/>
          <w:lang w:val="fr-FR"/>
        </w:rPr>
        <w:t xml:space="preserve">CRS </w:t>
      </w:r>
      <w:r w:rsidR="007001D3" w:rsidRPr="000756ED">
        <w:rPr>
          <w:rFonts w:ascii="Arial Narrow" w:hAnsi="Arial Narrow"/>
          <w:lang w:val="fr-FR"/>
        </w:rPr>
        <w:t>est</w:t>
      </w:r>
      <w:r w:rsidRPr="000756ED">
        <w:rPr>
          <w:rFonts w:ascii="Arial Narrow" w:hAnsi="Arial Narrow"/>
          <w:lang w:val="fr-FR"/>
        </w:rPr>
        <w:t xml:space="preserve"> reconnue par communiqué conjoint en Haiti le 14 </w:t>
      </w:r>
      <w:r w:rsidR="00E96A90" w:rsidRPr="000756ED">
        <w:rPr>
          <w:rFonts w:ascii="Arial Narrow" w:hAnsi="Arial Narrow"/>
          <w:lang w:val="fr-FR"/>
        </w:rPr>
        <w:t>juin</w:t>
      </w:r>
      <w:r w:rsidRPr="000756ED">
        <w:rPr>
          <w:rFonts w:ascii="Arial Narrow" w:hAnsi="Arial Narrow"/>
          <w:lang w:val="fr-FR"/>
        </w:rPr>
        <w:t xml:space="preserve"> 1984 publié au niveau du Journal Officiel Le Moniteur du jeudi 30 Août 1984, # 62, identifiée au # 000 – 003 – 314 – 1</w:t>
      </w:r>
      <w:r w:rsidR="007001D3" w:rsidRPr="000756ED">
        <w:rPr>
          <w:rFonts w:ascii="Arial Narrow" w:hAnsi="Arial Narrow"/>
          <w:lang w:val="fr-FR"/>
        </w:rPr>
        <w:t>.</w:t>
      </w:r>
      <w:r w:rsidRPr="000756ED">
        <w:rPr>
          <w:rFonts w:ascii="Arial Narrow" w:hAnsi="Arial Narrow"/>
          <w:lang w:val="fr-FR"/>
        </w:rPr>
        <w:t xml:space="preserve"> </w:t>
      </w:r>
    </w:p>
    <w:p w14:paraId="05094325" w14:textId="679EB718" w:rsidR="00FA16D6" w:rsidRPr="000756ED" w:rsidRDefault="000756ED" w:rsidP="00967656">
      <w:pPr>
        <w:pStyle w:val="ListParagraph"/>
        <w:spacing w:before="120" w:after="120" w:line="240" w:lineRule="auto"/>
        <w:ind w:left="0" w:firstLine="720"/>
        <w:contextualSpacing w:val="0"/>
        <w:rPr>
          <w:rFonts w:ascii="Arial Narrow" w:hAnsi="Arial Narrow" w:cs="Times New Roman"/>
          <w:lang w:val="fr-FR"/>
        </w:rPr>
      </w:pPr>
      <w:r w:rsidRPr="000756ED">
        <w:rPr>
          <w:rStyle w:val="normaltextrun"/>
          <w:rFonts w:ascii="Arial Narrow" w:hAnsi="Arial Narrow" w:cs="Arial"/>
          <w:color w:val="000000"/>
          <w:shd w:val="clear" w:color="auto" w:fill="FFFFFF"/>
          <w:lang w:val="fr-FR"/>
        </w:rPr>
        <w:t xml:space="preserve">Pour plus d’informations sur notre travail et nos réalisations récentes, rendez-vous sur notre </w:t>
      </w:r>
      <w:hyperlink r:id="rId13" w:tgtFrame="_blank" w:history="1">
        <w:r w:rsidRPr="000756ED">
          <w:rPr>
            <w:rStyle w:val="normaltextrun"/>
            <w:rFonts w:ascii="Arial Narrow" w:hAnsi="Arial Narrow" w:cs="Arial"/>
            <w:color w:val="0000FF"/>
            <w:u w:val="single"/>
            <w:shd w:val="clear" w:color="auto" w:fill="FFFFFF"/>
            <w:lang w:val="fr-FR"/>
          </w:rPr>
          <w:t>site web</w:t>
        </w:r>
      </w:hyperlink>
      <w:r w:rsidR="007001D3" w:rsidRPr="000756ED">
        <w:rPr>
          <w:rFonts w:ascii="Arial Narrow" w:hAnsi="Arial Narrow" w:cs="Times New Roman"/>
          <w:lang w:val="fr-FR"/>
        </w:rPr>
        <w:t>.</w:t>
      </w:r>
    </w:p>
    <w:p w14:paraId="2F1B5886" w14:textId="73EA0224" w:rsidR="00931700" w:rsidRPr="007001D3" w:rsidRDefault="00DC00A6" w:rsidP="007001D3">
      <w:pPr>
        <w:pStyle w:val="ListParagraph"/>
        <w:numPr>
          <w:ilvl w:val="0"/>
          <w:numId w:val="1"/>
        </w:numPr>
        <w:spacing w:before="480"/>
        <w:contextualSpacing w:val="0"/>
        <w:rPr>
          <w:rFonts w:ascii="Arial Narrow" w:hAnsi="Arial Narrow"/>
          <w:color w:val="0070C0"/>
          <w:sz w:val="24"/>
        </w:rPr>
      </w:pPr>
      <w:r w:rsidRPr="00DA2388">
        <w:rPr>
          <w:rFonts w:ascii="Arial Narrow" w:hAnsi="Arial Narrow"/>
          <w:b/>
          <w:color w:val="0070C0"/>
          <w:sz w:val="24"/>
          <w:szCs w:val="24"/>
        </w:rPr>
        <w:lastRenderedPageBreak/>
        <w:t>OBJECTIF</w:t>
      </w:r>
      <w:r w:rsidR="00EF4541" w:rsidRPr="007001D3">
        <w:rPr>
          <w:rFonts w:ascii="Arial Narrow" w:hAnsi="Arial Narrow"/>
          <w:b/>
          <w:color w:val="0070C0"/>
          <w:sz w:val="24"/>
        </w:rPr>
        <w:t>:</w:t>
      </w:r>
      <w:r w:rsidR="00EF4541" w:rsidRPr="007001D3">
        <w:rPr>
          <w:rFonts w:ascii="Arial Narrow" w:hAnsi="Arial Narrow"/>
          <w:color w:val="0070C0"/>
          <w:sz w:val="24"/>
        </w:rPr>
        <w:t xml:space="preserve"> </w:t>
      </w:r>
    </w:p>
    <w:p w14:paraId="4A4CA6D3" w14:textId="623B32B4" w:rsidR="00EA02DF" w:rsidRPr="00EA02DF" w:rsidRDefault="003F631E" w:rsidP="00EA02DF">
      <w:pPr>
        <w:pStyle w:val="NoSpacing"/>
        <w:ind w:left="720"/>
        <w:rPr>
          <w:rStyle w:val="y2iqfc"/>
          <w:rFonts w:ascii="Arial Narrow" w:hAnsi="Arial Narrow"/>
          <w:color w:val="202124"/>
          <w:lang w:val="fr-FR"/>
        </w:rPr>
      </w:pPr>
      <w:r>
        <w:rPr>
          <w:rFonts w:ascii="Arial Narrow" w:eastAsia="Calibri" w:hAnsi="Arial Narrow"/>
          <w:lang w:val="fr-FR"/>
        </w:rPr>
        <w:t>Réalisation d’</w:t>
      </w:r>
      <w:r w:rsidRPr="003F631E">
        <w:rPr>
          <w:rFonts w:ascii="Arial Narrow" w:eastAsia="Calibri" w:hAnsi="Arial Narrow"/>
          <w:lang w:val="fr-FR"/>
        </w:rPr>
        <w:t>une étude sur la situation socio-économique et psychologique des jeunes (15-30 ans) dans les quartiers vulnérables des communes du Département du Sud et de l’Ouest</w:t>
      </w:r>
      <w:r w:rsidR="00EA02DF">
        <w:rPr>
          <w:rFonts w:ascii="Arial Narrow" w:eastAsia="Calibri" w:hAnsi="Arial Narrow"/>
          <w:lang w:val="fr-FR"/>
        </w:rPr>
        <w:t>.</w:t>
      </w:r>
    </w:p>
    <w:p w14:paraId="05FC31DA" w14:textId="4DAF1959" w:rsidR="003F631E" w:rsidRPr="00EA02DF" w:rsidRDefault="003F631E" w:rsidP="007001D3">
      <w:pPr>
        <w:pStyle w:val="NoSpacing"/>
        <w:ind w:left="720"/>
        <w:rPr>
          <w:rStyle w:val="y2iqfc"/>
          <w:rFonts w:ascii="Arial Narrow" w:hAnsi="Arial Narrow"/>
          <w:color w:val="202124"/>
          <w:lang w:val="fr-FR"/>
        </w:rPr>
      </w:pPr>
    </w:p>
    <w:p w14:paraId="23621A57" w14:textId="3A23C3D2" w:rsidR="00D61F7F" w:rsidRPr="004709DA" w:rsidRDefault="00DC00A6" w:rsidP="007001D3">
      <w:pPr>
        <w:pStyle w:val="NoSpacing"/>
        <w:ind w:left="720"/>
        <w:rPr>
          <w:rStyle w:val="y2iqfc"/>
          <w:rFonts w:ascii="Arial Narrow" w:hAnsi="Arial Narrow"/>
          <w:b/>
          <w:bCs/>
          <w:color w:val="202124"/>
          <w:lang w:val="fr-FR"/>
        </w:rPr>
      </w:pPr>
      <w:r w:rsidRPr="007001D3">
        <w:rPr>
          <w:rStyle w:val="y2iqfc"/>
          <w:rFonts w:ascii="Arial Narrow" w:hAnsi="Arial Narrow"/>
          <w:color w:val="202124"/>
          <w:lang w:val="fr-FR"/>
        </w:rPr>
        <w:t xml:space="preserve">Référez-vous </w:t>
      </w:r>
      <w:r w:rsidRPr="00DA2388">
        <w:rPr>
          <w:rStyle w:val="y2iqfc"/>
          <w:rFonts w:ascii="Arial Narrow" w:hAnsi="Arial Narrow"/>
          <w:color w:val="202124"/>
          <w:lang w:val="fr-FR"/>
        </w:rPr>
        <w:t>a</w:t>
      </w:r>
      <w:r w:rsidR="001E3389" w:rsidRPr="00DA2388">
        <w:rPr>
          <w:rStyle w:val="y2iqfc"/>
          <w:rFonts w:ascii="Arial Narrow" w:hAnsi="Arial Narrow"/>
          <w:color w:val="202124"/>
          <w:lang w:val="fr-FR"/>
        </w:rPr>
        <w:t xml:space="preserve">u document </w:t>
      </w:r>
      <w:r w:rsidR="00FA0844">
        <w:rPr>
          <w:rStyle w:val="y2iqfc"/>
          <w:rFonts w:ascii="Arial Narrow" w:hAnsi="Arial Narrow"/>
          <w:color w:val="202124"/>
          <w:lang w:val="fr-FR"/>
        </w:rPr>
        <w:t>T</w:t>
      </w:r>
      <w:r w:rsidR="00AD45D7">
        <w:rPr>
          <w:rStyle w:val="y2iqfc"/>
          <w:rFonts w:ascii="Arial Narrow" w:hAnsi="Arial Narrow"/>
          <w:color w:val="202124"/>
          <w:lang w:val="fr-FR"/>
        </w:rPr>
        <w:t>O</w:t>
      </w:r>
      <w:r w:rsidR="00FA0844">
        <w:rPr>
          <w:rStyle w:val="y2iqfc"/>
          <w:rFonts w:ascii="Arial Narrow" w:hAnsi="Arial Narrow"/>
          <w:color w:val="202124"/>
          <w:lang w:val="fr-FR"/>
        </w:rPr>
        <w:t>R</w:t>
      </w:r>
      <w:r w:rsidR="004709DA" w:rsidRPr="004709DA">
        <w:rPr>
          <w:rStyle w:val="y2iqfc"/>
          <w:rFonts w:ascii="Arial Narrow" w:hAnsi="Arial Narrow"/>
          <w:b/>
          <w:bCs/>
          <w:color w:val="202124"/>
          <w:lang w:val="fr-FR"/>
        </w:rPr>
        <w:t xml:space="preserve"> </w:t>
      </w:r>
      <w:r w:rsidR="003F631E">
        <w:rPr>
          <w:rStyle w:val="y2iqfc"/>
          <w:rFonts w:ascii="Arial Narrow" w:hAnsi="Arial Narrow"/>
          <w:b/>
          <w:bCs/>
          <w:color w:val="202124"/>
          <w:lang w:val="fr-FR"/>
        </w:rPr>
        <w:t xml:space="preserve">- </w:t>
      </w:r>
      <w:r w:rsidR="003F631E">
        <w:rPr>
          <w:rFonts w:ascii="Arial Narrow" w:hAnsi="Arial Narrow"/>
          <w:b/>
          <w:lang w:val="fr-FR"/>
        </w:rPr>
        <w:t xml:space="preserve">HT4737 </w:t>
      </w:r>
      <w:r w:rsidR="00C14C78" w:rsidRPr="00C14C78">
        <w:rPr>
          <w:rStyle w:val="y2iqfc"/>
          <w:rFonts w:ascii="Arial Narrow" w:hAnsi="Arial Narrow"/>
          <w:color w:val="202124"/>
          <w:lang w:val="fr-FR"/>
        </w:rPr>
        <w:t>pour plus de détails</w:t>
      </w:r>
      <w:r w:rsidR="003F631E">
        <w:rPr>
          <w:rStyle w:val="y2iqfc"/>
          <w:rFonts w:ascii="Arial Narrow" w:hAnsi="Arial Narrow"/>
          <w:color w:val="202124"/>
          <w:lang w:val="fr-FR"/>
        </w:rPr>
        <w:t>.</w:t>
      </w:r>
    </w:p>
    <w:p w14:paraId="7914DED6" w14:textId="4D9573FB" w:rsidR="00195C87" w:rsidRPr="007001D3" w:rsidRDefault="00310E09" w:rsidP="007001D3">
      <w:pPr>
        <w:pStyle w:val="ListParagraph"/>
        <w:numPr>
          <w:ilvl w:val="0"/>
          <w:numId w:val="1"/>
        </w:numPr>
        <w:spacing w:before="480" w:after="120" w:line="240" w:lineRule="auto"/>
        <w:contextualSpacing w:val="0"/>
        <w:jc w:val="both"/>
        <w:rPr>
          <w:rFonts w:ascii="Arial Narrow" w:hAnsi="Arial Narrow"/>
          <w:b/>
          <w:color w:val="0070C0"/>
          <w:sz w:val="24"/>
        </w:rPr>
      </w:pPr>
      <w:r w:rsidRPr="007001D3">
        <w:rPr>
          <w:rFonts w:ascii="Arial Narrow" w:hAnsi="Arial Narrow"/>
          <w:b/>
          <w:color w:val="0070C0"/>
          <w:sz w:val="24"/>
        </w:rPr>
        <w:t>É</w:t>
      </w:r>
      <w:r w:rsidR="00AA4442" w:rsidRPr="007001D3">
        <w:rPr>
          <w:rFonts w:ascii="Arial Narrow" w:hAnsi="Arial Narrow"/>
          <w:b/>
          <w:color w:val="0070C0"/>
          <w:sz w:val="24"/>
        </w:rPr>
        <w:t>VALUATION</w:t>
      </w:r>
      <w:r w:rsidR="00AA4442" w:rsidRPr="00DA2388">
        <w:rPr>
          <w:rFonts w:ascii="Arial Narrow" w:hAnsi="Arial Narrow" w:cstheme="minorHAnsi"/>
          <w:b/>
          <w:color w:val="0070C0"/>
          <w:sz w:val="24"/>
          <w:szCs w:val="24"/>
        </w:rPr>
        <w:t xml:space="preserve"> </w:t>
      </w:r>
    </w:p>
    <w:p w14:paraId="200F420F" w14:textId="2F4F41EF" w:rsidR="000756ED" w:rsidRPr="00EA02DF" w:rsidRDefault="000756ED" w:rsidP="00EA02DF">
      <w:pPr>
        <w:pStyle w:val="HTMLPreformatted"/>
        <w:ind w:left="720"/>
        <w:rPr>
          <w:rStyle w:val="y2iqfc"/>
          <w:rFonts w:ascii="Arial Narrow" w:hAnsi="Arial Narrow"/>
          <w:color w:val="202124"/>
          <w:sz w:val="22"/>
          <w:szCs w:val="22"/>
          <w:lang w:val="fr-FR"/>
        </w:rPr>
      </w:pPr>
      <w:r w:rsidRPr="00EA02DF">
        <w:rPr>
          <w:rStyle w:val="normaltextrun"/>
          <w:rFonts w:ascii="Arial Narrow" w:hAnsi="Arial Narrow" w:cs="Arial"/>
          <w:color w:val="000000"/>
          <w:sz w:val="22"/>
          <w:szCs w:val="22"/>
          <w:shd w:val="clear" w:color="auto" w:fill="FFFFFF"/>
          <w:lang w:val="fr-FR"/>
        </w:rPr>
        <w:t>CRS s’engage à mener une procédure d’appel d’offres équitable et transparente et à veiller à ce que tous les fournisseurs soient traités et évalués de la même manière au cours de cette procédure. Les réponses des soumissionnaires seront évaluées et 2 étapes et en fonction de trois</w:t>
      </w:r>
      <w:r w:rsidRPr="00EA02DF">
        <w:rPr>
          <w:rStyle w:val="normaltextrun"/>
          <w:rFonts w:ascii="Arial" w:hAnsi="Arial" w:cs="Arial"/>
          <w:color w:val="000000"/>
          <w:sz w:val="22"/>
          <w:szCs w:val="22"/>
          <w:shd w:val="clear" w:color="auto" w:fill="FFFFFF"/>
          <w:lang w:val="fr-FR"/>
        </w:rPr>
        <w:t> </w:t>
      </w:r>
      <w:r w:rsidRPr="00EA02DF">
        <w:rPr>
          <w:rStyle w:val="normaltextrun"/>
          <w:rFonts w:ascii="Arial Narrow" w:hAnsi="Arial Narrow" w:cs="Arial"/>
          <w:color w:val="000000"/>
          <w:sz w:val="22"/>
          <w:szCs w:val="22"/>
          <w:shd w:val="clear" w:color="auto" w:fill="FFFFFF"/>
          <w:lang w:val="fr-FR"/>
        </w:rPr>
        <w:t>cat</w:t>
      </w:r>
      <w:r w:rsidRPr="00EA02DF">
        <w:rPr>
          <w:rStyle w:val="normaltextrun"/>
          <w:rFonts w:ascii="Arial Narrow" w:hAnsi="Arial Narrow" w:cs="Arial Narrow"/>
          <w:color w:val="000000"/>
          <w:sz w:val="22"/>
          <w:szCs w:val="22"/>
          <w:shd w:val="clear" w:color="auto" w:fill="FFFFFF"/>
          <w:lang w:val="fr-FR"/>
        </w:rPr>
        <w:t>é</w:t>
      </w:r>
      <w:r w:rsidRPr="00EA02DF">
        <w:rPr>
          <w:rStyle w:val="normaltextrun"/>
          <w:rFonts w:ascii="Arial Narrow" w:hAnsi="Arial Narrow" w:cs="Arial"/>
          <w:color w:val="000000"/>
          <w:sz w:val="22"/>
          <w:szCs w:val="22"/>
          <w:shd w:val="clear" w:color="auto" w:fill="FFFFFF"/>
          <w:lang w:val="fr-FR"/>
        </w:rPr>
        <w:t>gories pond</w:t>
      </w:r>
      <w:r w:rsidRPr="00EA02DF">
        <w:rPr>
          <w:rStyle w:val="normaltextrun"/>
          <w:rFonts w:ascii="Arial Narrow" w:hAnsi="Arial Narrow" w:cs="Arial Narrow"/>
          <w:color w:val="000000"/>
          <w:sz w:val="22"/>
          <w:szCs w:val="22"/>
          <w:shd w:val="clear" w:color="auto" w:fill="FFFFFF"/>
          <w:lang w:val="fr-FR"/>
        </w:rPr>
        <w:t>é</w:t>
      </w:r>
      <w:r w:rsidRPr="00EA02DF">
        <w:rPr>
          <w:rStyle w:val="normaltextrun"/>
          <w:rFonts w:ascii="Arial Narrow" w:hAnsi="Arial Narrow" w:cs="Arial"/>
          <w:color w:val="000000"/>
          <w:sz w:val="22"/>
          <w:szCs w:val="22"/>
          <w:shd w:val="clear" w:color="auto" w:fill="FFFFFF"/>
          <w:lang w:val="fr-FR"/>
        </w:rPr>
        <w:t>r</w:t>
      </w:r>
      <w:r w:rsidRPr="00EA02DF">
        <w:rPr>
          <w:rStyle w:val="normaltextrun"/>
          <w:rFonts w:ascii="Arial Narrow" w:hAnsi="Arial Narrow" w:cs="Arial Narrow"/>
          <w:color w:val="000000"/>
          <w:sz w:val="22"/>
          <w:szCs w:val="22"/>
          <w:shd w:val="clear" w:color="auto" w:fill="FFFFFF"/>
          <w:lang w:val="fr-FR"/>
        </w:rPr>
        <w:t>é</w:t>
      </w:r>
      <w:r w:rsidRPr="00EA02DF">
        <w:rPr>
          <w:rStyle w:val="normaltextrun"/>
          <w:rFonts w:ascii="Arial Narrow" w:hAnsi="Arial Narrow" w:cs="Arial"/>
          <w:color w:val="000000"/>
          <w:sz w:val="22"/>
          <w:szCs w:val="22"/>
          <w:shd w:val="clear" w:color="auto" w:fill="FFFFFF"/>
          <w:lang w:val="fr-FR"/>
        </w:rPr>
        <w:t>es de crit</w:t>
      </w:r>
      <w:r w:rsidRPr="00EA02DF">
        <w:rPr>
          <w:rStyle w:val="normaltextrun"/>
          <w:rFonts w:ascii="Arial Narrow" w:hAnsi="Arial Narrow" w:cs="Arial Narrow"/>
          <w:color w:val="000000"/>
          <w:sz w:val="22"/>
          <w:szCs w:val="22"/>
          <w:shd w:val="clear" w:color="auto" w:fill="FFFFFF"/>
          <w:lang w:val="fr-FR"/>
        </w:rPr>
        <w:t>è</w:t>
      </w:r>
      <w:r w:rsidRPr="00EA02DF">
        <w:rPr>
          <w:rStyle w:val="normaltextrun"/>
          <w:rFonts w:ascii="Arial Narrow" w:hAnsi="Arial Narrow" w:cs="Arial"/>
          <w:color w:val="000000"/>
          <w:sz w:val="22"/>
          <w:szCs w:val="22"/>
          <w:shd w:val="clear" w:color="auto" w:fill="FFFFFF"/>
          <w:lang w:val="fr-FR"/>
        </w:rPr>
        <w:t>res</w:t>
      </w:r>
      <w:r w:rsidRPr="00EA02DF">
        <w:rPr>
          <w:rStyle w:val="normaltextrun"/>
          <w:rFonts w:ascii="Arial" w:hAnsi="Arial" w:cs="Arial"/>
          <w:color w:val="000000"/>
          <w:sz w:val="22"/>
          <w:szCs w:val="22"/>
          <w:shd w:val="clear" w:color="auto" w:fill="FFFFFF"/>
          <w:lang w:val="fr-FR"/>
        </w:rPr>
        <w:t> </w:t>
      </w:r>
      <w:r w:rsidRPr="00EA02DF">
        <w:rPr>
          <w:rStyle w:val="normaltextrun"/>
          <w:rFonts w:ascii="Arial Narrow" w:hAnsi="Arial Narrow" w:cs="Arial"/>
          <w:color w:val="000000"/>
          <w:sz w:val="22"/>
          <w:szCs w:val="22"/>
          <w:shd w:val="clear" w:color="auto" w:fill="FFFFFF"/>
          <w:lang w:val="fr-FR"/>
        </w:rPr>
        <w:t>: crit</w:t>
      </w:r>
      <w:r w:rsidRPr="00EA02DF">
        <w:rPr>
          <w:rStyle w:val="normaltextrun"/>
          <w:rFonts w:ascii="Arial Narrow" w:hAnsi="Arial Narrow" w:cs="Arial Narrow"/>
          <w:color w:val="000000"/>
          <w:sz w:val="22"/>
          <w:szCs w:val="22"/>
          <w:shd w:val="clear" w:color="auto" w:fill="FFFFFF"/>
          <w:lang w:val="fr-FR"/>
        </w:rPr>
        <w:t>è</w:t>
      </w:r>
      <w:r w:rsidRPr="00EA02DF">
        <w:rPr>
          <w:rStyle w:val="normaltextrun"/>
          <w:rFonts w:ascii="Arial Narrow" w:hAnsi="Arial Narrow" w:cs="Arial"/>
          <w:color w:val="000000"/>
          <w:sz w:val="22"/>
          <w:szCs w:val="22"/>
          <w:shd w:val="clear" w:color="auto" w:fill="FFFFFF"/>
          <w:lang w:val="fr-FR"/>
        </w:rPr>
        <w:t>res de recevabilit</w:t>
      </w:r>
      <w:r w:rsidRPr="00EA02DF">
        <w:rPr>
          <w:rStyle w:val="normaltextrun"/>
          <w:rFonts w:ascii="Arial Narrow" w:hAnsi="Arial Narrow" w:cs="Arial Narrow"/>
          <w:color w:val="000000"/>
          <w:sz w:val="22"/>
          <w:szCs w:val="22"/>
          <w:shd w:val="clear" w:color="auto" w:fill="FFFFFF"/>
          <w:lang w:val="fr-FR"/>
        </w:rPr>
        <w:t>é</w:t>
      </w:r>
      <w:r w:rsidRPr="00EA02DF">
        <w:rPr>
          <w:rStyle w:val="normaltextrun"/>
          <w:rFonts w:ascii="Arial Narrow" w:hAnsi="Arial Narrow" w:cs="Arial"/>
          <w:color w:val="000000"/>
          <w:sz w:val="22"/>
          <w:szCs w:val="22"/>
          <w:shd w:val="clear" w:color="auto" w:fill="FFFFFF"/>
          <w:lang w:val="fr-FR"/>
        </w:rPr>
        <w:t>, de capacit</w:t>
      </w:r>
      <w:r w:rsidRPr="00EA02DF">
        <w:rPr>
          <w:rStyle w:val="normaltextrun"/>
          <w:rFonts w:ascii="Arial Narrow" w:hAnsi="Arial Narrow" w:cs="Arial Narrow"/>
          <w:color w:val="000000"/>
          <w:sz w:val="22"/>
          <w:szCs w:val="22"/>
          <w:shd w:val="clear" w:color="auto" w:fill="FFFFFF"/>
          <w:lang w:val="fr-FR"/>
        </w:rPr>
        <w:t>é</w:t>
      </w:r>
      <w:r w:rsidRPr="00EA02DF">
        <w:rPr>
          <w:rStyle w:val="normaltextrun"/>
          <w:rFonts w:ascii="Arial Narrow" w:hAnsi="Arial Narrow" w:cs="Arial"/>
          <w:color w:val="000000"/>
          <w:sz w:val="22"/>
          <w:szCs w:val="22"/>
          <w:shd w:val="clear" w:color="auto" w:fill="FFFFFF"/>
          <w:lang w:val="fr-FR"/>
        </w:rPr>
        <w:t>, financiers</w:t>
      </w:r>
      <w:r w:rsidR="003072E9">
        <w:rPr>
          <w:rStyle w:val="y2iqfc"/>
          <w:rFonts w:ascii="Arial Narrow" w:hAnsi="Arial Narrow"/>
          <w:color w:val="202124"/>
          <w:sz w:val="22"/>
          <w:szCs w:val="22"/>
          <w:lang w:val="fr-FR"/>
        </w:rPr>
        <w:t xml:space="preserve">. </w:t>
      </w:r>
      <w:r w:rsidRPr="00EA02DF">
        <w:rPr>
          <w:rStyle w:val="normaltextrun"/>
          <w:rFonts w:ascii="Arial Narrow" w:hAnsi="Arial Narrow" w:cs="Arial"/>
          <w:color w:val="000000"/>
          <w:sz w:val="22"/>
          <w:szCs w:val="22"/>
          <w:bdr w:val="none" w:sz="0" w:space="0" w:color="auto" w:frame="1"/>
          <w:lang w:val="fr-FR"/>
        </w:rPr>
        <w:t>Toutes les offres remplissant les critères de recevabilités seront évaluées au regard des mêmes critères convenus au préalable.</w:t>
      </w:r>
    </w:p>
    <w:p w14:paraId="5B1116A3" w14:textId="69193AD4" w:rsidR="007F7EC4" w:rsidRPr="00EA02DF" w:rsidRDefault="000756ED" w:rsidP="000756ED">
      <w:pPr>
        <w:pStyle w:val="paragraph"/>
        <w:numPr>
          <w:ilvl w:val="0"/>
          <w:numId w:val="16"/>
        </w:numPr>
        <w:spacing w:before="240"/>
        <w:jc w:val="both"/>
        <w:textAlignment w:val="baseline"/>
        <w:rPr>
          <w:rFonts w:ascii="Arial Narrow" w:hAnsi="Arial Narrow"/>
          <w:sz w:val="22"/>
          <w:szCs w:val="22"/>
          <w:lang w:val="fr-FR"/>
        </w:rPr>
      </w:pPr>
      <w:r w:rsidRPr="00EA02DF">
        <w:rPr>
          <w:rFonts w:ascii="Arial Narrow" w:hAnsi="Arial Narrow"/>
          <w:b/>
          <w:sz w:val="22"/>
          <w:szCs w:val="22"/>
          <w:lang w:val="fr-FR"/>
        </w:rPr>
        <w:t xml:space="preserve">Recevabilité </w:t>
      </w:r>
      <w:r w:rsidR="007F7EC4" w:rsidRPr="00EA02DF">
        <w:rPr>
          <w:rFonts w:ascii="Arial Narrow" w:hAnsi="Arial Narrow"/>
          <w:b/>
          <w:sz w:val="22"/>
          <w:szCs w:val="22"/>
          <w:lang w:val="fr-FR"/>
        </w:rPr>
        <w:t>[Réussite/Échec] :</w:t>
      </w:r>
      <w:r w:rsidR="007F7EC4" w:rsidRPr="00EA02DF">
        <w:rPr>
          <w:rFonts w:ascii="Arial Narrow" w:hAnsi="Arial Narrow"/>
          <w:sz w:val="22"/>
          <w:szCs w:val="22"/>
          <w:lang w:val="fr-FR"/>
        </w:rPr>
        <w:t xml:space="preserve"> </w:t>
      </w:r>
      <w:r w:rsidRPr="00EA02DF">
        <w:rPr>
          <w:rStyle w:val="normaltextrun"/>
          <w:rFonts w:ascii="Arial Narrow" w:hAnsi="Arial Narrow" w:cs="Arial"/>
          <w:color w:val="000000"/>
          <w:sz w:val="22"/>
          <w:szCs w:val="22"/>
          <w:shd w:val="clear" w:color="auto" w:fill="FFFFFF"/>
          <w:lang w:val="fr-FR"/>
        </w:rPr>
        <w:t xml:space="preserve">Critères que les soumissionnaires </w:t>
      </w:r>
      <w:r w:rsidRPr="00EA02DF">
        <w:rPr>
          <w:rStyle w:val="normaltextrun"/>
          <w:rFonts w:ascii="Arial Narrow" w:hAnsi="Arial Narrow" w:cs="Arial"/>
          <w:b/>
          <w:bCs/>
          <w:color w:val="000000"/>
          <w:sz w:val="22"/>
          <w:szCs w:val="22"/>
          <w:shd w:val="clear" w:color="auto" w:fill="FFFFFF"/>
          <w:lang w:val="fr-FR"/>
        </w:rPr>
        <w:t xml:space="preserve">doivent </w:t>
      </w:r>
      <w:r w:rsidRPr="00EA02DF">
        <w:rPr>
          <w:rStyle w:val="normaltextrun"/>
          <w:rFonts w:ascii="Arial Narrow" w:hAnsi="Arial Narrow" w:cs="Arial"/>
          <w:color w:val="000000"/>
          <w:sz w:val="22"/>
          <w:szCs w:val="22"/>
          <w:shd w:val="clear" w:color="auto" w:fill="FFFFFF"/>
          <w:lang w:val="fr-FR"/>
        </w:rPr>
        <w:t>remplir pour accéder à l’étape d’évaluation suivante. Si un soumissionnaire ne remplit pas l’un des critères de recevabilité, il sera immédiatement exclu de la procédure d’appel d’offres. Le résultat de l’évaluation de ces critères est soit</w:t>
      </w:r>
      <w:r w:rsidR="00D14DC8" w:rsidRPr="00EA02DF">
        <w:rPr>
          <w:rStyle w:val="normaltextrun"/>
          <w:rFonts w:ascii="Arial Narrow" w:hAnsi="Arial Narrow" w:cs="Arial"/>
          <w:color w:val="000000"/>
          <w:sz w:val="22"/>
          <w:szCs w:val="22"/>
          <w:shd w:val="clear" w:color="auto" w:fill="FFFFFF"/>
          <w:lang w:val="fr-FR"/>
        </w:rPr>
        <w:t xml:space="preserve"> « Réussite </w:t>
      </w:r>
      <w:r w:rsidRPr="00EA02DF">
        <w:rPr>
          <w:rStyle w:val="normaltextrun"/>
          <w:rFonts w:ascii="Arial Narrow" w:hAnsi="Arial Narrow" w:cs="Arial"/>
          <w:color w:val="000000"/>
          <w:sz w:val="22"/>
          <w:szCs w:val="22"/>
          <w:shd w:val="clear" w:color="auto" w:fill="FFFFFF"/>
          <w:lang w:val="fr-FR"/>
        </w:rPr>
        <w:t>» soit «</w:t>
      </w:r>
      <w:r w:rsidR="00D14DC8" w:rsidRPr="00EA02DF">
        <w:rPr>
          <w:rStyle w:val="normaltextrun"/>
          <w:rFonts w:ascii="Arial Narrow" w:hAnsi="Arial Narrow" w:cs="Arial"/>
          <w:color w:val="000000"/>
          <w:sz w:val="22"/>
          <w:szCs w:val="22"/>
          <w:shd w:val="clear" w:color="auto" w:fill="FFFFFF"/>
          <w:lang w:val="fr-FR"/>
        </w:rPr>
        <w:t xml:space="preserve"> </w:t>
      </w:r>
      <w:r w:rsidRPr="00EA02DF">
        <w:rPr>
          <w:rStyle w:val="normaltextrun"/>
          <w:rFonts w:ascii="Arial Narrow" w:hAnsi="Arial Narrow" w:cs="Arial"/>
          <w:color w:val="000000"/>
          <w:sz w:val="22"/>
          <w:szCs w:val="22"/>
          <w:shd w:val="clear" w:color="auto" w:fill="FFFFFF"/>
          <w:lang w:val="fr-FR"/>
        </w:rPr>
        <w:t>Echec</w:t>
      </w:r>
      <w:r w:rsidR="00D14DC8" w:rsidRPr="00EA02DF">
        <w:rPr>
          <w:rStyle w:val="normaltextrun"/>
          <w:rFonts w:ascii="Arial Narrow" w:hAnsi="Arial Narrow" w:cs="Arial"/>
          <w:color w:val="000000"/>
          <w:sz w:val="22"/>
          <w:szCs w:val="22"/>
          <w:shd w:val="clear" w:color="auto" w:fill="FFFFFF"/>
          <w:lang w:val="fr-FR"/>
        </w:rPr>
        <w:t xml:space="preserve"> </w:t>
      </w:r>
      <w:r w:rsidRPr="00EA02DF">
        <w:rPr>
          <w:rStyle w:val="normaltextrun"/>
          <w:rFonts w:ascii="Arial Narrow" w:hAnsi="Arial Narrow" w:cs="Arial"/>
          <w:color w:val="000000"/>
          <w:sz w:val="22"/>
          <w:szCs w:val="22"/>
          <w:shd w:val="clear" w:color="auto" w:fill="FFFFFF"/>
          <w:lang w:val="fr-FR"/>
        </w:rPr>
        <w:t>»</w:t>
      </w:r>
      <w:r w:rsidRPr="00EA02DF">
        <w:rPr>
          <w:rFonts w:ascii="Arial Narrow" w:hAnsi="Arial Narrow" w:cstheme="minorHAnsi"/>
          <w:sz w:val="22"/>
          <w:szCs w:val="22"/>
          <w:lang w:val="fr-FR"/>
        </w:rPr>
        <w:t>. Pour ce faire, l’annexe 1 d</w:t>
      </w:r>
      <w:r w:rsidR="007F7EC4" w:rsidRPr="00EA02DF">
        <w:rPr>
          <w:rFonts w:ascii="Arial Narrow" w:hAnsi="Arial Narrow"/>
          <w:sz w:val="22"/>
          <w:szCs w:val="22"/>
          <w:lang w:val="fr-FR"/>
        </w:rPr>
        <w:t xml:space="preserve">e </w:t>
      </w:r>
      <w:r w:rsidR="007F7EC4" w:rsidRPr="00EA02DF">
        <w:rPr>
          <w:rFonts w:ascii="Arial Narrow" w:hAnsi="Arial Narrow" w:cstheme="minorHAnsi"/>
          <w:sz w:val="22"/>
          <w:szCs w:val="22"/>
          <w:lang w:val="fr-FR"/>
        </w:rPr>
        <w:t>d</w:t>
      </w:r>
      <w:r w:rsidR="00B10388" w:rsidRPr="00EA02DF">
        <w:rPr>
          <w:rFonts w:ascii="Arial Narrow" w:hAnsi="Arial Narrow" w:cstheme="minorHAnsi"/>
          <w:sz w:val="22"/>
          <w:szCs w:val="22"/>
          <w:lang w:val="fr-FR"/>
        </w:rPr>
        <w:t>’appel d’offre</w:t>
      </w:r>
      <w:r w:rsidR="007F7EC4" w:rsidRPr="00EA02DF">
        <w:rPr>
          <w:rFonts w:ascii="Arial Narrow" w:hAnsi="Arial Narrow"/>
          <w:sz w:val="22"/>
          <w:szCs w:val="22"/>
          <w:lang w:val="fr-FR"/>
        </w:rPr>
        <w:t xml:space="preserve"> doit être </w:t>
      </w:r>
      <w:r w:rsidRPr="00EA02DF">
        <w:rPr>
          <w:rFonts w:ascii="Arial Narrow" w:hAnsi="Arial Narrow" w:cstheme="minorHAnsi"/>
          <w:sz w:val="22"/>
          <w:szCs w:val="22"/>
          <w:lang w:val="fr-FR"/>
        </w:rPr>
        <w:t>complète</w:t>
      </w:r>
      <w:r w:rsidR="00B10388" w:rsidRPr="00EA02DF">
        <w:rPr>
          <w:rFonts w:ascii="Arial Narrow" w:hAnsi="Arial Narrow"/>
          <w:sz w:val="22"/>
          <w:szCs w:val="22"/>
          <w:lang w:val="fr-FR"/>
        </w:rPr>
        <w:t xml:space="preserve"> </w:t>
      </w:r>
      <w:r w:rsidR="007F7EC4" w:rsidRPr="00EA02DF">
        <w:rPr>
          <w:rFonts w:ascii="Arial Narrow" w:hAnsi="Arial Narrow"/>
          <w:sz w:val="22"/>
          <w:szCs w:val="22"/>
          <w:lang w:val="fr-FR"/>
        </w:rPr>
        <w:t xml:space="preserve">et conforme. </w:t>
      </w:r>
      <w:r w:rsidRPr="00EA02DF">
        <w:rPr>
          <w:rFonts w:ascii="Arial Narrow" w:hAnsi="Arial Narrow" w:cstheme="minorHAnsi"/>
          <w:sz w:val="22"/>
          <w:szCs w:val="22"/>
          <w:lang w:val="fr-FR"/>
        </w:rPr>
        <w:t>L’annexe 1</w:t>
      </w:r>
      <w:r w:rsidR="00B10388" w:rsidRPr="00EA02DF">
        <w:rPr>
          <w:rFonts w:ascii="Arial Narrow" w:hAnsi="Arial Narrow"/>
          <w:sz w:val="22"/>
          <w:szCs w:val="22"/>
          <w:lang w:val="fr-FR"/>
        </w:rPr>
        <w:t xml:space="preserve"> </w:t>
      </w:r>
      <w:r w:rsidR="007F7EC4" w:rsidRPr="00EA02DF">
        <w:rPr>
          <w:rFonts w:ascii="Arial Narrow" w:hAnsi="Arial Narrow"/>
          <w:sz w:val="22"/>
          <w:szCs w:val="22"/>
          <w:lang w:val="fr-FR"/>
        </w:rPr>
        <w:t xml:space="preserve">sera </w:t>
      </w:r>
      <w:r w:rsidR="007F7EC4" w:rsidRPr="00EA02DF">
        <w:rPr>
          <w:rFonts w:ascii="Arial Narrow" w:hAnsi="Arial Narrow" w:cstheme="minorHAnsi"/>
          <w:sz w:val="22"/>
          <w:szCs w:val="22"/>
          <w:lang w:val="fr-FR"/>
        </w:rPr>
        <w:t>jugé compl</w:t>
      </w:r>
      <w:r w:rsidR="00B10388" w:rsidRPr="00EA02DF">
        <w:rPr>
          <w:rFonts w:ascii="Arial Narrow" w:hAnsi="Arial Narrow" w:cstheme="minorHAnsi"/>
          <w:sz w:val="22"/>
          <w:szCs w:val="22"/>
          <w:lang w:val="fr-FR"/>
        </w:rPr>
        <w:t>et</w:t>
      </w:r>
      <w:r w:rsidR="007F7EC4" w:rsidRPr="00EA02DF">
        <w:rPr>
          <w:rFonts w:ascii="Arial Narrow" w:hAnsi="Arial Narrow"/>
          <w:sz w:val="22"/>
          <w:szCs w:val="22"/>
          <w:lang w:val="fr-FR"/>
        </w:rPr>
        <w:t xml:space="preserve"> et conforme </w:t>
      </w:r>
      <w:r w:rsidR="007F7EC4" w:rsidRPr="00EA02DF">
        <w:rPr>
          <w:rFonts w:ascii="Arial Narrow" w:hAnsi="Arial Narrow" w:cstheme="minorHAnsi"/>
          <w:sz w:val="22"/>
          <w:szCs w:val="22"/>
          <w:lang w:val="fr-FR"/>
        </w:rPr>
        <w:t>s</w:t>
      </w:r>
      <w:r w:rsidR="00B10388" w:rsidRPr="00EA02DF">
        <w:rPr>
          <w:rFonts w:ascii="Arial Narrow" w:hAnsi="Arial Narrow" w:cstheme="minorHAnsi"/>
          <w:sz w:val="22"/>
          <w:szCs w:val="22"/>
          <w:lang w:val="fr-FR"/>
        </w:rPr>
        <w:t>’il</w:t>
      </w:r>
      <w:r w:rsidR="007F7EC4" w:rsidRPr="00EA02DF">
        <w:rPr>
          <w:rFonts w:ascii="Arial Narrow" w:hAnsi="Arial Narrow"/>
          <w:sz w:val="22"/>
          <w:szCs w:val="22"/>
          <w:lang w:val="fr-FR"/>
        </w:rPr>
        <w:t xml:space="preserve"> </w:t>
      </w:r>
      <w:r w:rsidR="007F7EC4" w:rsidRPr="00EA02DF">
        <w:rPr>
          <w:rFonts w:ascii="Arial Narrow" w:hAnsi="Arial Narrow"/>
          <w:b/>
          <w:sz w:val="22"/>
          <w:szCs w:val="22"/>
          <w:lang w:val="fr-FR"/>
        </w:rPr>
        <w:t xml:space="preserve">est </w:t>
      </w:r>
      <w:r w:rsidR="007F7EC4" w:rsidRPr="00EA02DF">
        <w:rPr>
          <w:rFonts w:ascii="Arial Narrow" w:hAnsi="Arial Narrow" w:cstheme="minorHAnsi"/>
          <w:b/>
          <w:bCs/>
          <w:sz w:val="22"/>
          <w:szCs w:val="22"/>
          <w:lang w:val="fr-FR"/>
        </w:rPr>
        <w:t>signé,</w:t>
      </w:r>
      <w:r w:rsidR="007001D3" w:rsidRPr="00EA02DF">
        <w:rPr>
          <w:rFonts w:ascii="Arial Narrow" w:hAnsi="Arial Narrow" w:cstheme="minorHAnsi"/>
          <w:b/>
          <w:bCs/>
          <w:sz w:val="22"/>
          <w:szCs w:val="22"/>
          <w:lang w:val="fr-FR"/>
        </w:rPr>
        <w:t xml:space="preserve"> cacheté,</w:t>
      </w:r>
      <w:r w:rsidR="00D14DC8" w:rsidRPr="00EA02DF">
        <w:rPr>
          <w:rFonts w:ascii="Arial Narrow" w:hAnsi="Arial Narrow" w:cstheme="minorHAnsi"/>
          <w:b/>
          <w:bCs/>
          <w:sz w:val="22"/>
          <w:szCs w:val="22"/>
          <w:lang w:val="fr-FR"/>
        </w:rPr>
        <w:t xml:space="preserve"> </w:t>
      </w:r>
      <w:r w:rsidR="007F7EC4" w:rsidRPr="00EA02DF">
        <w:rPr>
          <w:rFonts w:ascii="Arial Narrow" w:hAnsi="Arial Narrow"/>
          <w:b/>
          <w:sz w:val="22"/>
          <w:szCs w:val="22"/>
          <w:lang w:val="fr-FR"/>
        </w:rPr>
        <w:t>et que tous les documents requis sont soumis</w:t>
      </w:r>
      <w:r w:rsidR="007F7EC4" w:rsidRPr="00EA02DF">
        <w:rPr>
          <w:rFonts w:ascii="Arial Narrow" w:hAnsi="Arial Narrow"/>
          <w:sz w:val="22"/>
          <w:szCs w:val="22"/>
          <w:lang w:val="fr-FR"/>
        </w:rPr>
        <w:t>.</w:t>
      </w:r>
    </w:p>
    <w:p w14:paraId="399E5564" w14:textId="3A408A17" w:rsidR="007F7EC4" w:rsidRPr="00EA02DF" w:rsidRDefault="007F7EC4" w:rsidP="006143D4">
      <w:pPr>
        <w:pStyle w:val="paragraph"/>
        <w:numPr>
          <w:ilvl w:val="0"/>
          <w:numId w:val="16"/>
        </w:numPr>
        <w:spacing w:before="120" w:beforeAutospacing="0" w:after="0" w:afterAutospacing="0"/>
        <w:jc w:val="both"/>
        <w:textAlignment w:val="baseline"/>
        <w:rPr>
          <w:rFonts w:ascii="Arial Narrow" w:hAnsi="Arial Narrow"/>
          <w:sz w:val="22"/>
          <w:szCs w:val="22"/>
          <w:lang w:val="fr-FR"/>
        </w:rPr>
      </w:pPr>
      <w:r w:rsidRPr="00EA02DF">
        <w:rPr>
          <w:rFonts w:ascii="Arial Narrow" w:hAnsi="Arial Narrow"/>
          <w:sz w:val="22"/>
          <w:szCs w:val="22"/>
          <w:lang w:val="fr-FR"/>
        </w:rPr>
        <w:t xml:space="preserve">Évaluation des </w:t>
      </w:r>
      <w:r w:rsidR="003811CB" w:rsidRPr="00EA02DF">
        <w:rPr>
          <w:rFonts w:ascii="Arial Narrow" w:hAnsi="Arial Narrow"/>
          <w:sz w:val="22"/>
          <w:szCs w:val="22"/>
          <w:lang w:val="fr-FR"/>
        </w:rPr>
        <w:t>offres recevable</w:t>
      </w:r>
      <w:r w:rsidRPr="00EA02DF">
        <w:rPr>
          <w:rFonts w:ascii="Arial Narrow" w:hAnsi="Arial Narrow" w:cstheme="minorHAnsi"/>
          <w:sz w:val="22"/>
          <w:szCs w:val="22"/>
          <w:lang w:val="fr-FR"/>
        </w:rPr>
        <w:t> : l</w:t>
      </w:r>
      <w:r w:rsidR="00D61F7F" w:rsidRPr="00EA02DF">
        <w:rPr>
          <w:rFonts w:ascii="Arial Narrow" w:hAnsi="Arial Narrow" w:cstheme="minorHAnsi"/>
          <w:sz w:val="22"/>
          <w:szCs w:val="22"/>
          <w:lang w:val="fr-FR"/>
        </w:rPr>
        <w:t>’offre proposée</w:t>
      </w:r>
      <w:r w:rsidR="00B10388" w:rsidRPr="00EA02DF">
        <w:rPr>
          <w:rFonts w:ascii="Arial Narrow" w:hAnsi="Arial Narrow"/>
          <w:sz w:val="22"/>
          <w:szCs w:val="22"/>
          <w:lang w:val="fr-FR"/>
        </w:rPr>
        <w:t xml:space="preserve"> </w:t>
      </w:r>
      <w:r w:rsidRPr="00EA02DF">
        <w:rPr>
          <w:rFonts w:ascii="Arial Narrow" w:hAnsi="Arial Narrow"/>
          <w:sz w:val="22"/>
          <w:szCs w:val="22"/>
          <w:lang w:val="fr-FR"/>
        </w:rPr>
        <w:t xml:space="preserve">fera </w:t>
      </w:r>
      <w:r w:rsidRPr="00EA02DF">
        <w:rPr>
          <w:rFonts w:ascii="Arial Narrow" w:hAnsi="Arial Narrow" w:cstheme="minorHAnsi"/>
          <w:sz w:val="22"/>
          <w:szCs w:val="22"/>
          <w:lang w:val="fr-FR"/>
        </w:rPr>
        <w:t>l'objet d'une</w:t>
      </w:r>
      <w:r w:rsidRPr="00EA02DF">
        <w:rPr>
          <w:rFonts w:ascii="Arial Narrow" w:hAnsi="Arial Narrow"/>
          <w:sz w:val="22"/>
          <w:szCs w:val="22"/>
          <w:lang w:val="fr-FR"/>
        </w:rPr>
        <w:t xml:space="preserve"> évaluation des capacités</w:t>
      </w:r>
      <w:r w:rsidR="006143D4" w:rsidRPr="00EA02DF">
        <w:rPr>
          <w:rFonts w:ascii="Arial Narrow" w:hAnsi="Arial Narrow"/>
          <w:sz w:val="22"/>
          <w:szCs w:val="22"/>
          <w:lang w:val="fr-FR"/>
        </w:rPr>
        <w:t xml:space="preserve"> et une évaluation financière présentée ci-dessous</w:t>
      </w:r>
      <w:r w:rsidRPr="00EA02DF">
        <w:rPr>
          <w:rFonts w:ascii="Arial Narrow" w:hAnsi="Arial Narrow"/>
          <w:sz w:val="22"/>
          <w:szCs w:val="22"/>
          <w:lang w:val="fr-FR"/>
        </w:rPr>
        <w:t> :</w:t>
      </w:r>
    </w:p>
    <w:p w14:paraId="0A3E9F91" w14:textId="5808BABC" w:rsidR="007F7EC4" w:rsidRPr="00EA02DF" w:rsidRDefault="007F7EC4" w:rsidP="000756ED">
      <w:pPr>
        <w:pStyle w:val="paragraph"/>
        <w:numPr>
          <w:ilvl w:val="0"/>
          <w:numId w:val="9"/>
        </w:numPr>
        <w:spacing w:beforeLines="80" w:before="192" w:beforeAutospacing="0" w:afterLines="80" w:after="192" w:afterAutospacing="0"/>
        <w:ind w:left="1080" w:hanging="270"/>
        <w:jc w:val="both"/>
        <w:textAlignment w:val="baseline"/>
        <w:rPr>
          <w:rFonts w:ascii="Arial Narrow" w:hAnsi="Arial Narrow"/>
          <w:sz w:val="22"/>
          <w:szCs w:val="22"/>
          <w:lang w:val="fr-FR"/>
        </w:rPr>
      </w:pPr>
      <w:r w:rsidRPr="00EA02DF">
        <w:rPr>
          <w:rFonts w:ascii="Arial Narrow" w:hAnsi="Arial Narrow"/>
          <w:b/>
          <w:sz w:val="22"/>
          <w:szCs w:val="22"/>
          <w:lang w:val="fr-FR"/>
        </w:rPr>
        <w:t>Critères de capacités</w:t>
      </w:r>
      <w:r w:rsidR="00CB3294" w:rsidRPr="00EA02DF">
        <w:rPr>
          <w:rFonts w:ascii="Arial Narrow" w:hAnsi="Arial Narrow"/>
          <w:b/>
          <w:sz w:val="22"/>
          <w:szCs w:val="22"/>
          <w:lang w:val="fr-FR"/>
        </w:rPr>
        <w:t xml:space="preserve"> / techniques</w:t>
      </w:r>
      <w:r w:rsidR="00DD6B05" w:rsidRPr="00EA02DF">
        <w:rPr>
          <w:rFonts w:ascii="Arial Narrow" w:hAnsi="Arial Narrow"/>
          <w:b/>
          <w:sz w:val="22"/>
          <w:szCs w:val="22"/>
          <w:lang w:val="fr-FR"/>
        </w:rPr>
        <w:t xml:space="preserve"> </w:t>
      </w:r>
      <w:r w:rsidR="003811CB" w:rsidRPr="00EA02DF">
        <w:rPr>
          <w:rFonts w:ascii="Arial Narrow" w:hAnsi="Arial Narrow"/>
          <w:b/>
          <w:bCs/>
          <w:sz w:val="22"/>
          <w:szCs w:val="22"/>
          <w:lang w:val="fr-FR"/>
        </w:rPr>
        <w:t>(</w:t>
      </w:r>
      <w:r w:rsidR="00971D95" w:rsidRPr="00EA02DF">
        <w:rPr>
          <w:rFonts w:ascii="Arial Narrow" w:hAnsi="Arial Narrow"/>
          <w:b/>
          <w:bCs/>
          <w:sz w:val="22"/>
          <w:szCs w:val="22"/>
          <w:lang w:val="fr-FR"/>
        </w:rPr>
        <w:t>60</w:t>
      </w:r>
      <w:r w:rsidRPr="00EA02DF">
        <w:rPr>
          <w:rFonts w:ascii="Arial Narrow" w:hAnsi="Arial Narrow"/>
          <w:b/>
          <w:sz w:val="22"/>
          <w:szCs w:val="22"/>
          <w:lang w:val="fr-FR"/>
        </w:rPr>
        <w:t xml:space="preserve">%) - </w:t>
      </w:r>
      <w:r w:rsidR="000756ED" w:rsidRPr="00EA02DF">
        <w:rPr>
          <w:rStyle w:val="normaltextrun"/>
          <w:rFonts w:ascii="Arial Narrow" w:hAnsi="Arial Narrow" w:cs="Arial"/>
          <w:color w:val="000000"/>
          <w:sz w:val="22"/>
          <w:szCs w:val="22"/>
          <w:bdr w:val="none" w:sz="0" w:space="0" w:color="auto" w:frame="1"/>
          <w:lang w:val="fr-FR"/>
        </w:rPr>
        <w:t xml:space="preserve">Critères utilisés pour évaluer la capacité, </w:t>
      </w:r>
      <w:r w:rsidR="00CC5671" w:rsidRPr="00EA02DF">
        <w:rPr>
          <w:rStyle w:val="normaltextrun"/>
          <w:rFonts w:ascii="Arial Narrow" w:hAnsi="Arial Narrow" w:cs="Arial"/>
          <w:color w:val="000000"/>
          <w:sz w:val="22"/>
          <w:szCs w:val="22"/>
          <w:bdr w:val="none" w:sz="0" w:space="0" w:color="auto" w:frame="1"/>
          <w:lang w:val="fr-FR"/>
        </w:rPr>
        <w:t>la méthodologie, les</w:t>
      </w:r>
      <w:r w:rsidR="000756ED" w:rsidRPr="00EA02DF">
        <w:rPr>
          <w:rStyle w:val="normaltextrun"/>
          <w:rFonts w:ascii="Arial Narrow" w:hAnsi="Arial Narrow" w:cs="Arial"/>
          <w:color w:val="000000"/>
          <w:sz w:val="22"/>
          <w:szCs w:val="22"/>
          <w:bdr w:val="none" w:sz="0" w:space="0" w:color="auto" w:frame="1"/>
          <w:lang w:val="fr-FR"/>
        </w:rPr>
        <w:t xml:space="preserve"> compétences et l’expérience d</w:t>
      </w:r>
      <w:r w:rsidR="00CC5671" w:rsidRPr="00EA02DF">
        <w:rPr>
          <w:rStyle w:val="normaltextrun"/>
          <w:rFonts w:ascii="Arial Narrow" w:hAnsi="Arial Narrow" w:cs="Arial"/>
          <w:color w:val="000000"/>
          <w:sz w:val="22"/>
          <w:szCs w:val="22"/>
          <w:bdr w:val="none" w:sz="0" w:space="0" w:color="auto" w:frame="1"/>
          <w:lang w:val="fr-FR"/>
        </w:rPr>
        <w:t>u</w:t>
      </w:r>
      <w:r w:rsidR="000756ED" w:rsidRPr="00EA02DF">
        <w:rPr>
          <w:rStyle w:val="normaltextrun"/>
          <w:rFonts w:ascii="Arial Narrow" w:hAnsi="Arial Narrow" w:cs="Arial"/>
          <w:color w:val="000000"/>
          <w:sz w:val="22"/>
          <w:szCs w:val="22"/>
          <w:bdr w:val="none" w:sz="0" w:space="0" w:color="auto" w:frame="1"/>
          <w:lang w:val="fr-FR"/>
        </w:rPr>
        <w:t xml:space="preserve"> </w:t>
      </w:r>
      <w:r w:rsidR="00CC5671" w:rsidRPr="00EA02DF">
        <w:rPr>
          <w:rStyle w:val="normaltextrun"/>
          <w:rFonts w:ascii="Arial Narrow" w:hAnsi="Arial Narrow" w:cs="Arial"/>
          <w:color w:val="000000"/>
          <w:sz w:val="22"/>
          <w:szCs w:val="22"/>
          <w:bdr w:val="none" w:sz="0" w:space="0" w:color="auto" w:frame="1"/>
          <w:lang w:val="fr-FR"/>
        </w:rPr>
        <w:t>consultant</w:t>
      </w:r>
      <w:r w:rsidR="000756ED" w:rsidRPr="00EA02DF">
        <w:rPr>
          <w:rStyle w:val="normaltextrun"/>
          <w:rFonts w:ascii="Arial Narrow" w:hAnsi="Arial Narrow" w:cs="Arial"/>
          <w:color w:val="000000"/>
          <w:sz w:val="22"/>
          <w:szCs w:val="22"/>
          <w:bdr w:val="none" w:sz="0" w:space="0" w:color="auto" w:frame="1"/>
          <w:lang w:val="fr-FR"/>
        </w:rPr>
        <w:t xml:space="preserve"> par rapport aux </w:t>
      </w:r>
      <w:r w:rsidR="00CC5671" w:rsidRPr="00EA02DF">
        <w:rPr>
          <w:rStyle w:val="normaltextrun"/>
          <w:rFonts w:ascii="Arial Narrow" w:hAnsi="Arial Narrow" w:cs="Arial"/>
          <w:color w:val="000000"/>
          <w:sz w:val="22"/>
          <w:szCs w:val="22"/>
          <w:bdr w:val="none" w:sz="0" w:space="0" w:color="auto" w:frame="1"/>
          <w:lang w:val="fr-FR"/>
        </w:rPr>
        <w:t>exigences du TDR</w:t>
      </w:r>
      <w:r w:rsidR="000756ED" w:rsidRPr="00EA02DF">
        <w:rPr>
          <w:rStyle w:val="normaltextrun"/>
          <w:rFonts w:ascii="Arial Narrow" w:hAnsi="Arial Narrow" w:cs="Arial"/>
          <w:color w:val="000000"/>
          <w:sz w:val="22"/>
          <w:szCs w:val="22"/>
          <w:bdr w:val="none" w:sz="0" w:space="0" w:color="auto" w:frame="1"/>
          <w:lang w:val="fr-FR"/>
        </w:rPr>
        <w:t xml:space="preserve">. </w:t>
      </w:r>
    </w:p>
    <w:p w14:paraId="0A0EDC27" w14:textId="77777777" w:rsidR="000756ED" w:rsidRPr="00EA02DF" w:rsidRDefault="00DA2388" w:rsidP="000756ED">
      <w:pPr>
        <w:pStyle w:val="paragraph"/>
        <w:numPr>
          <w:ilvl w:val="0"/>
          <w:numId w:val="9"/>
        </w:numPr>
        <w:spacing w:beforeLines="80" w:before="192" w:beforeAutospacing="0" w:afterLines="80" w:after="192" w:afterAutospacing="0"/>
        <w:ind w:left="1080" w:hanging="270"/>
        <w:jc w:val="both"/>
        <w:textAlignment w:val="baseline"/>
        <w:rPr>
          <w:rStyle w:val="normaltextrun"/>
          <w:rFonts w:ascii="Arial Narrow" w:hAnsi="Arial Narrow"/>
          <w:sz w:val="22"/>
          <w:szCs w:val="22"/>
          <w:lang w:val="fr-FR"/>
        </w:rPr>
      </w:pPr>
      <w:r w:rsidRPr="00EA02DF">
        <w:rPr>
          <w:rFonts w:ascii="Arial Narrow" w:hAnsi="Arial Narrow" w:cstheme="minorHAnsi"/>
          <w:b/>
          <w:bCs/>
          <w:sz w:val="22"/>
          <w:szCs w:val="22"/>
          <w:lang w:val="fr-FR"/>
        </w:rPr>
        <w:t xml:space="preserve">Critères </w:t>
      </w:r>
      <w:r w:rsidR="00C22403" w:rsidRPr="00EA02DF">
        <w:rPr>
          <w:rFonts w:ascii="Arial Narrow" w:hAnsi="Arial Narrow" w:cstheme="minorHAnsi"/>
          <w:b/>
          <w:bCs/>
          <w:sz w:val="22"/>
          <w:szCs w:val="22"/>
          <w:lang w:val="fr-FR"/>
        </w:rPr>
        <w:t>financiers</w:t>
      </w:r>
      <w:r w:rsidRPr="00EA02DF">
        <w:rPr>
          <w:rFonts w:ascii="Arial Narrow" w:hAnsi="Arial Narrow"/>
          <w:b/>
          <w:sz w:val="22"/>
          <w:szCs w:val="22"/>
          <w:lang w:val="fr-FR"/>
        </w:rPr>
        <w:t xml:space="preserve"> (40%)</w:t>
      </w:r>
      <w:r w:rsidRPr="00EA02DF">
        <w:rPr>
          <w:rFonts w:ascii="Arial Narrow" w:hAnsi="Arial Narrow"/>
          <w:sz w:val="22"/>
          <w:szCs w:val="22"/>
          <w:lang w:val="fr-FR"/>
        </w:rPr>
        <w:t xml:space="preserve"> - Critères utilisés pour évaluer la compétitivité </w:t>
      </w:r>
      <w:r w:rsidR="00C22403" w:rsidRPr="00EA02DF">
        <w:rPr>
          <w:rFonts w:ascii="Arial Narrow" w:hAnsi="Arial Narrow"/>
          <w:sz w:val="22"/>
          <w:szCs w:val="22"/>
          <w:lang w:val="fr-FR"/>
        </w:rPr>
        <w:t xml:space="preserve">financière </w:t>
      </w:r>
      <w:r w:rsidRPr="00EA02DF">
        <w:rPr>
          <w:rFonts w:ascii="Arial Narrow" w:hAnsi="Arial Narrow"/>
          <w:sz w:val="22"/>
          <w:szCs w:val="22"/>
          <w:lang w:val="fr-FR"/>
        </w:rPr>
        <w:t>d'une offre</w:t>
      </w:r>
      <w:r w:rsidRPr="00EA02DF">
        <w:rPr>
          <w:rFonts w:ascii="Arial Narrow" w:hAnsi="Arial Narrow" w:cstheme="minorHAnsi"/>
          <w:sz w:val="22"/>
          <w:szCs w:val="22"/>
          <w:lang w:val="fr-FR"/>
        </w:rPr>
        <w:t>,</w:t>
      </w:r>
      <w:r w:rsidR="000756ED" w:rsidRPr="00EA02DF">
        <w:rPr>
          <w:rFonts w:ascii="Arial Narrow" w:hAnsi="Arial Narrow" w:cs="Arial"/>
          <w:color w:val="000000"/>
          <w:sz w:val="22"/>
          <w:szCs w:val="22"/>
          <w:bdr w:val="none" w:sz="0" w:space="0" w:color="auto" w:frame="1"/>
          <w:lang w:val="fr-FR"/>
        </w:rPr>
        <w:t xml:space="preserve"> </w:t>
      </w:r>
    </w:p>
    <w:p w14:paraId="1FF1B900" w14:textId="0C1A88EA" w:rsidR="00C02EA9" w:rsidRPr="00EA02DF" w:rsidRDefault="00C02EA9" w:rsidP="000756ED">
      <w:pPr>
        <w:pStyle w:val="paragraph"/>
        <w:numPr>
          <w:ilvl w:val="0"/>
          <w:numId w:val="9"/>
        </w:numPr>
        <w:spacing w:beforeLines="80" w:before="192" w:beforeAutospacing="0" w:afterLines="80" w:after="192" w:afterAutospacing="0"/>
        <w:ind w:left="1080" w:hanging="270"/>
        <w:jc w:val="both"/>
        <w:textAlignment w:val="baseline"/>
        <w:rPr>
          <w:rFonts w:ascii="Arial Narrow" w:hAnsi="Arial Narrow" w:cs="Segoe UI"/>
          <w:sz w:val="22"/>
          <w:szCs w:val="22"/>
          <w:lang w:val="fr-FR"/>
        </w:rPr>
      </w:pPr>
      <w:r w:rsidRPr="00EA02DF">
        <w:rPr>
          <w:rFonts w:ascii="Arial Narrow" w:hAnsi="Arial Narrow" w:cs="Segoe UI"/>
          <w:sz w:val="22"/>
          <w:szCs w:val="22"/>
          <w:lang w:val="fr-FR"/>
        </w:rPr>
        <w:t xml:space="preserve">Les candidats </w:t>
      </w:r>
      <w:r w:rsidR="001F1D0B" w:rsidRPr="00EA02DF">
        <w:rPr>
          <w:rFonts w:ascii="Arial Narrow" w:hAnsi="Arial Narrow" w:cs="Segoe UI"/>
          <w:sz w:val="22"/>
          <w:szCs w:val="22"/>
          <w:lang w:val="fr-FR"/>
        </w:rPr>
        <w:t>qualifiés</w:t>
      </w:r>
      <w:r w:rsidRPr="00EA02DF">
        <w:rPr>
          <w:rFonts w:ascii="Arial Narrow" w:hAnsi="Arial Narrow" w:cs="Segoe UI"/>
          <w:sz w:val="22"/>
          <w:szCs w:val="22"/>
          <w:lang w:val="fr-FR"/>
        </w:rPr>
        <w:t xml:space="preserve"> seront </w:t>
      </w:r>
      <w:r w:rsidR="001F1D0B" w:rsidRPr="00EA02DF">
        <w:rPr>
          <w:rFonts w:ascii="Arial Narrow" w:hAnsi="Arial Narrow" w:cs="Segoe UI"/>
          <w:sz w:val="22"/>
          <w:szCs w:val="22"/>
          <w:lang w:val="fr-FR"/>
        </w:rPr>
        <w:t>invités à une entrevue de sélection</w:t>
      </w:r>
    </w:p>
    <w:p w14:paraId="6EBBAA13" w14:textId="7100B9B5" w:rsidR="00A92EE2" w:rsidRPr="00BE4D53" w:rsidRDefault="007B63D7" w:rsidP="000E07E7">
      <w:pPr>
        <w:pStyle w:val="ListParagraph"/>
        <w:numPr>
          <w:ilvl w:val="0"/>
          <w:numId w:val="1"/>
        </w:numPr>
        <w:spacing w:before="360" w:after="120" w:line="240" w:lineRule="auto"/>
        <w:contextualSpacing w:val="0"/>
        <w:jc w:val="both"/>
        <w:rPr>
          <w:rFonts w:ascii="Arial Narrow" w:hAnsi="Arial Narrow" w:cstheme="minorHAnsi"/>
          <w:b/>
          <w:bCs/>
        </w:rPr>
      </w:pPr>
      <w:bookmarkStart w:id="2" w:name="_Hlk145498685"/>
      <w:r w:rsidRPr="00DA2388">
        <w:rPr>
          <w:rFonts w:ascii="Arial Narrow" w:hAnsi="Arial Narrow"/>
          <w:b/>
          <w:bCs/>
          <w:color w:val="5B9BD5" w:themeColor="accent1"/>
          <w:sz w:val="24"/>
          <w:szCs w:val="24"/>
        </w:rPr>
        <w:t>APPLICATIONS</w:t>
      </w:r>
      <w:bookmarkEnd w:id="2"/>
      <w:r w:rsidRPr="00DA2388">
        <w:rPr>
          <w:rFonts w:ascii="Arial Narrow" w:hAnsi="Arial Narrow"/>
          <w:b/>
          <w:bCs/>
          <w:color w:val="5B9BD5" w:themeColor="accent1"/>
          <w:sz w:val="24"/>
          <w:szCs w:val="24"/>
        </w:rPr>
        <w:t>:</w:t>
      </w:r>
    </w:p>
    <w:p w14:paraId="34DA9F27" w14:textId="7B0F5F9F" w:rsidR="00DD6B05" w:rsidRPr="000E07E7" w:rsidRDefault="00E96A90" w:rsidP="00E96A90">
      <w:pPr>
        <w:ind w:left="360" w:firstLine="360"/>
        <w:rPr>
          <w:rFonts w:ascii="Arial Narrow" w:hAnsi="Arial Narrow"/>
          <w:color w:val="000000" w:themeColor="text1"/>
          <w:lang w:val="fr-FR"/>
        </w:rPr>
      </w:pPr>
      <w:bookmarkStart w:id="3" w:name="_Hlk145498742"/>
      <w:r w:rsidRPr="00E96A90">
        <w:rPr>
          <w:rFonts w:ascii="Arial Narrow" w:hAnsi="Arial Narrow"/>
          <w:color w:val="000000" w:themeColor="text1"/>
          <w:lang w:val="fr-FR"/>
        </w:rPr>
        <w:t>Co</w:t>
      </w:r>
      <w:r>
        <w:rPr>
          <w:rFonts w:ascii="Arial Narrow" w:hAnsi="Arial Narrow"/>
          <w:color w:val="000000" w:themeColor="text1"/>
          <w:lang w:val="fr-FR"/>
        </w:rPr>
        <w:t>ntenu de l</w:t>
      </w:r>
      <w:r w:rsidR="00FA0844">
        <w:rPr>
          <w:rFonts w:ascii="Arial Narrow" w:hAnsi="Arial Narrow"/>
          <w:color w:val="000000" w:themeColor="text1"/>
          <w:lang w:val="fr-FR"/>
        </w:rPr>
        <w:t>’OFFRE</w:t>
      </w:r>
      <w:r w:rsidR="00CB3294">
        <w:rPr>
          <w:rFonts w:ascii="Arial Narrow" w:hAnsi="Arial Narrow"/>
          <w:color w:val="000000" w:themeColor="text1"/>
          <w:lang w:val="fr-FR"/>
        </w:rPr>
        <w:t xml:space="preserve"> et recevabilité (Langue de soumission : Anglais ou Français)</w:t>
      </w:r>
      <w:r>
        <w:rPr>
          <w:rFonts w:ascii="Arial Narrow" w:hAnsi="Arial Narrow"/>
          <w:color w:val="000000" w:themeColor="text1"/>
          <w:lang w:val="fr-FR"/>
        </w:rPr>
        <w:t xml:space="preserve"> </w:t>
      </w:r>
      <w:r w:rsidR="00DD6B05" w:rsidRPr="000E07E7">
        <w:rPr>
          <w:rFonts w:ascii="Arial Narrow" w:hAnsi="Arial Narrow"/>
          <w:color w:val="000000" w:themeColor="text1"/>
          <w:lang w:val="fr-FR"/>
        </w:rPr>
        <w:t>:</w:t>
      </w:r>
    </w:p>
    <w:p w14:paraId="2C8ED5E7" w14:textId="4CBE4531" w:rsidR="00E96A90" w:rsidRPr="00AD45D7" w:rsidRDefault="00E96A90" w:rsidP="00E96A90">
      <w:pPr>
        <w:numPr>
          <w:ilvl w:val="0"/>
          <w:numId w:val="35"/>
        </w:numPr>
        <w:spacing w:after="0" w:line="240" w:lineRule="auto"/>
        <w:contextualSpacing/>
        <w:jc w:val="both"/>
        <w:rPr>
          <w:rFonts w:ascii="Arial Narrow" w:eastAsia="SimSun" w:hAnsi="Arial Narrow" w:cs="Times New Roman"/>
          <w:color w:val="000000"/>
        </w:rPr>
      </w:pPr>
      <w:r w:rsidRPr="00AD45D7">
        <w:rPr>
          <w:rFonts w:ascii="Arial Narrow" w:eastAsia="SimSun" w:hAnsi="Arial Narrow" w:cs="Times New Roman"/>
          <w:color w:val="000000"/>
        </w:rPr>
        <w:t>Lettre de couverture</w:t>
      </w:r>
    </w:p>
    <w:p w14:paraId="2A5153D6" w14:textId="5666D40F" w:rsidR="003072E9" w:rsidRPr="00AD45D7" w:rsidRDefault="00EA02DF" w:rsidP="006655A0">
      <w:pPr>
        <w:numPr>
          <w:ilvl w:val="0"/>
          <w:numId w:val="35"/>
        </w:numPr>
        <w:spacing w:after="0" w:line="240" w:lineRule="auto"/>
        <w:contextualSpacing/>
        <w:jc w:val="both"/>
        <w:rPr>
          <w:rFonts w:ascii="Arial Narrow" w:eastAsia="SimSun" w:hAnsi="Arial Narrow" w:cs="Times New Roman"/>
          <w:color w:val="000000"/>
          <w:lang w:val="fr-FR"/>
        </w:rPr>
      </w:pPr>
      <w:r w:rsidRPr="00AD45D7">
        <w:rPr>
          <w:rFonts w:ascii="Arial Narrow" w:eastAsia="SimSun" w:hAnsi="Arial Narrow" w:cs="Times New Roman"/>
          <w:color w:val="000000"/>
          <w:lang w:val="fr-FR"/>
        </w:rPr>
        <w:t>Le formulaire (Annexe I)</w:t>
      </w:r>
      <w:r w:rsidR="003072E9" w:rsidRPr="00AD45D7">
        <w:rPr>
          <w:rFonts w:ascii="Arial Narrow" w:eastAsia="SimSun" w:hAnsi="Arial Narrow" w:cs="Times New Roman"/>
          <w:color w:val="000000"/>
          <w:lang w:val="fr-FR"/>
        </w:rPr>
        <w:t xml:space="preserve"> et les documents requis</w:t>
      </w:r>
    </w:p>
    <w:p w14:paraId="7EB0CA84" w14:textId="41E2259B" w:rsidR="00E96A90" w:rsidRPr="00AD45D7" w:rsidRDefault="00E96A90" w:rsidP="00E96A90">
      <w:pPr>
        <w:numPr>
          <w:ilvl w:val="0"/>
          <w:numId w:val="35"/>
        </w:numPr>
        <w:spacing w:after="0" w:line="240" w:lineRule="auto"/>
        <w:contextualSpacing/>
        <w:jc w:val="both"/>
        <w:rPr>
          <w:rFonts w:ascii="Arial Narrow" w:eastAsia="SimSun" w:hAnsi="Arial Narrow" w:cs="Times New Roman"/>
          <w:color w:val="000000"/>
          <w:lang w:val="fr-FR"/>
        </w:rPr>
      </w:pPr>
      <w:r w:rsidRPr="00AD45D7">
        <w:rPr>
          <w:rFonts w:ascii="Arial Narrow" w:eastAsia="Calibri" w:hAnsi="Arial Narrow" w:cs="Times New Roman"/>
          <w:lang w:val="fr-FR"/>
        </w:rPr>
        <w:t>CV, 3 personnes de références, Diplômes…</w:t>
      </w:r>
      <w:proofErr w:type="spellStart"/>
      <w:r w:rsidRPr="00AD45D7">
        <w:rPr>
          <w:rFonts w:ascii="Arial Narrow" w:eastAsia="Calibri" w:hAnsi="Arial Narrow" w:cs="Times New Roman"/>
          <w:lang w:val="fr-FR"/>
        </w:rPr>
        <w:t>etc</w:t>
      </w:r>
      <w:proofErr w:type="spellEnd"/>
      <w:r w:rsidRPr="00AD45D7">
        <w:rPr>
          <w:rFonts w:ascii="Arial Narrow" w:eastAsia="Calibri" w:hAnsi="Arial Narrow" w:cs="Times New Roman"/>
          <w:lang w:val="fr-FR"/>
        </w:rPr>
        <w:t>)</w:t>
      </w:r>
    </w:p>
    <w:p w14:paraId="5F5634B8" w14:textId="26DBFB26" w:rsidR="00E96A90" w:rsidRPr="00AD45D7" w:rsidRDefault="00E96A90" w:rsidP="00E96A90">
      <w:pPr>
        <w:numPr>
          <w:ilvl w:val="0"/>
          <w:numId w:val="35"/>
        </w:numPr>
        <w:spacing w:after="0" w:line="240" w:lineRule="auto"/>
        <w:contextualSpacing/>
        <w:jc w:val="both"/>
        <w:rPr>
          <w:rFonts w:ascii="Arial Narrow" w:eastAsia="SimSun" w:hAnsi="Arial Narrow" w:cs="Times New Roman"/>
          <w:color w:val="000000"/>
        </w:rPr>
      </w:pPr>
      <w:r w:rsidRPr="00AD45D7">
        <w:rPr>
          <w:rFonts w:ascii="Arial Narrow" w:eastAsia="SimSun" w:hAnsi="Arial Narrow" w:cs="Times New Roman"/>
          <w:color w:val="000000"/>
        </w:rPr>
        <w:t>Proposition technique</w:t>
      </w:r>
      <w:r w:rsidR="005E1082" w:rsidRPr="00AD45D7">
        <w:rPr>
          <w:rFonts w:ascii="Arial Narrow" w:eastAsia="SimSun" w:hAnsi="Arial Narrow" w:cs="Times New Roman"/>
          <w:color w:val="000000"/>
        </w:rPr>
        <w:t xml:space="preserve"> (</w:t>
      </w:r>
      <w:proofErr w:type="spellStart"/>
      <w:r w:rsidR="005E1082" w:rsidRPr="00AD45D7">
        <w:rPr>
          <w:rFonts w:ascii="Arial Narrow" w:eastAsia="SimSun" w:hAnsi="Arial Narrow" w:cs="Times New Roman"/>
          <w:color w:val="000000"/>
        </w:rPr>
        <w:t>Voir</w:t>
      </w:r>
      <w:proofErr w:type="spellEnd"/>
      <w:r w:rsidR="005E1082" w:rsidRPr="00AD45D7">
        <w:rPr>
          <w:rFonts w:ascii="Arial Narrow" w:eastAsia="SimSun" w:hAnsi="Arial Narrow" w:cs="Times New Roman"/>
          <w:color w:val="000000"/>
        </w:rPr>
        <w:t xml:space="preserve"> TDR)</w:t>
      </w:r>
    </w:p>
    <w:p w14:paraId="09315FF9" w14:textId="41A5C8EF" w:rsidR="00E96A90" w:rsidRPr="00AD45D7" w:rsidRDefault="00E96A90" w:rsidP="00E96A90">
      <w:pPr>
        <w:numPr>
          <w:ilvl w:val="0"/>
          <w:numId w:val="35"/>
        </w:numPr>
        <w:spacing w:after="0" w:line="240" w:lineRule="auto"/>
        <w:contextualSpacing/>
        <w:jc w:val="both"/>
        <w:rPr>
          <w:rFonts w:ascii="Arial Narrow" w:eastAsia="SimSun" w:hAnsi="Arial Narrow" w:cs="Times New Roman"/>
          <w:color w:val="000000"/>
        </w:rPr>
      </w:pPr>
      <w:r w:rsidRPr="00AD45D7">
        <w:rPr>
          <w:rFonts w:ascii="Arial Narrow" w:eastAsia="SimSun" w:hAnsi="Arial Narrow" w:cs="Times New Roman"/>
          <w:color w:val="000000"/>
        </w:rPr>
        <w:t>Proposition financière</w:t>
      </w:r>
      <w:r w:rsidR="005E1082" w:rsidRPr="00AD45D7">
        <w:rPr>
          <w:rFonts w:ascii="Arial Narrow" w:eastAsia="SimSun" w:hAnsi="Arial Narrow" w:cs="Times New Roman"/>
          <w:color w:val="000000"/>
        </w:rPr>
        <w:t xml:space="preserve"> (</w:t>
      </w:r>
      <w:proofErr w:type="spellStart"/>
      <w:r w:rsidR="005E1082" w:rsidRPr="00AD45D7">
        <w:rPr>
          <w:rFonts w:ascii="Arial Narrow" w:eastAsia="SimSun" w:hAnsi="Arial Narrow" w:cs="Times New Roman"/>
          <w:color w:val="000000"/>
        </w:rPr>
        <w:t>Voir</w:t>
      </w:r>
      <w:proofErr w:type="spellEnd"/>
      <w:r w:rsidR="005E1082" w:rsidRPr="00AD45D7">
        <w:rPr>
          <w:rFonts w:ascii="Arial Narrow" w:eastAsia="SimSun" w:hAnsi="Arial Narrow" w:cs="Times New Roman"/>
          <w:color w:val="000000"/>
        </w:rPr>
        <w:t xml:space="preserve"> TDR)</w:t>
      </w:r>
    </w:p>
    <w:p w14:paraId="4AC0F18D" w14:textId="77777777" w:rsidR="00E96A90" w:rsidRPr="00E96A90" w:rsidRDefault="00E96A90" w:rsidP="00E96A90">
      <w:pPr>
        <w:spacing w:after="0" w:line="240" w:lineRule="auto"/>
        <w:ind w:left="2250"/>
        <w:contextualSpacing/>
        <w:jc w:val="both"/>
        <w:rPr>
          <w:rFonts w:ascii="Arial Narrow" w:eastAsia="SimSun" w:hAnsi="Arial Narrow" w:cs="Times New Roman"/>
          <w:color w:val="000000"/>
          <w:sz w:val="24"/>
          <w:szCs w:val="24"/>
        </w:rPr>
      </w:pPr>
    </w:p>
    <w:p w14:paraId="333C1854" w14:textId="08DCD4A6" w:rsidR="00DD6B05" w:rsidRPr="000E07E7" w:rsidRDefault="00DD6B05" w:rsidP="00E96A90">
      <w:pPr>
        <w:spacing w:line="240" w:lineRule="auto"/>
        <w:ind w:left="720"/>
        <w:jc w:val="both"/>
        <w:rPr>
          <w:rFonts w:ascii="Arial Narrow" w:hAnsi="Arial Narrow"/>
          <w:lang w:val="fr-FR"/>
        </w:rPr>
      </w:pPr>
      <w:r w:rsidRPr="000E07E7">
        <w:rPr>
          <w:rFonts w:ascii="Arial Narrow" w:hAnsi="Arial Narrow"/>
          <w:lang w:val="fr-FR"/>
        </w:rPr>
        <w:t xml:space="preserve">Les </w:t>
      </w:r>
      <w:r w:rsidR="00A5429B">
        <w:rPr>
          <w:rFonts w:ascii="Arial Narrow" w:hAnsi="Arial Narrow" w:cs="Arial"/>
          <w:lang w:val="fr-FR"/>
        </w:rPr>
        <w:t>soumissionnaires</w:t>
      </w:r>
      <w:r w:rsidRPr="000E07E7">
        <w:rPr>
          <w:rFonts w:ascii="Arial Narrow" w:hAnsi="Arial Narrow"/>
          <w:lang w:val="fr-FR"/>
        </w:rPr>
        <w:t xml:space="preserve"> supporteront tous les coûts associés à la préparation et à la soumission du devis</w:t>
      </w:r>
      <w:r w:rsidR="00A5429B">
        <w:rPr>
          <w:rFonts w:ascii="Arial Narrow" w:hAnsi="Arial Narrow"/>
          <w:lang w:val="fr-FR"/>
        </w:rPr>
        <w:t xml:space="preserve"> / offre</w:t>
      </w:r>
      <w:r w:rsidRPr="000E07E7">
        <w:rPr>
          <w:rFonts w:ascii="Arial Narrow" w:hAnsi="Arial Narrow"/>
          <w:lang w:val="fr-FR"/>
        </w:rPr>
        <w:t>, et CRS ne sera en aucun cas responsable de ces coûts, quel que soit le déroulement ou le résultat de la sollicitation. CRS peut rejeter tout devis</w:t>
      </w:r>
      <w:r w:rsidR="00A5429B">
        <w:rPr>
          <w:rFonts w:ascii="Arial Narrow" w:hAnsi="Arial Narrow" w:cs="Times New Roman"/>
          <w:lang w:val="fr-FR"/>
        </w:rPr>
        <w:t xml:space="preserve"> /</w:t>
      </w:r>
      <w:r w:rsidRPr="00DA2388">
        <w:rPr>
          <w:rFonts w:ascii="Arial Narrow" w:hAnsi="Arial Narrow" w:cs="Times New Roman"/>
          <w:lang w:val="fr-FR"/>
        </w:rPr>
        <w:t xml:space="preserve"> offre</w:t>
      </w:r>
      <w:r w:rsidRPr="000E07E7">
        <w:rPr>
          <w:rFonts w:ascii="Arial Narrow" w:hAnsi="Arial Narrow"/>
          <w:lang w:val="fr-FR"/>
        </w:rPr>
        <w:t xml:space="preserve"> qui ne répond pas aux termes et conditions de </w:t>
      </w:r>
      <w:r w:rsidRPr="00DA2388">
        <w:rPr>
          <w:rFonts w:ascii="Arial Narrow" w:hAnsi="Arial Narrow" w:cs="Times New Roman"/>
          <w:lang w:val="fr-FR"/>
        </w:rPr>
        <w:t>cet A</w:t>
      </w:r>
      <w:r w:rsidR="004709DA">
        <w:rPr>
          <w:rFonts w:ascii="Arial Narrow" w:hAnsi="Arial Narrow" w:cs="Times New Roman"/>
          <w:lang w:val="fr-FR"/>
        </w:rPr>
        <w:t>AP</w:t>
      </w:r>
      <w:r w:rsidRPr="000E07E7">
        <w:rPr>
          <w:rFonts w:ascii="Arial Narrow" w:hAnsi="Arial Narrow"/>
          <w:lang w:val="fr-FR"/>
        </w:rPr>
        <w:t>.</w:t>
      </w:r>
    </w:p>
    <w:p w14:paraId="237E1241" w14:textId="77777777" w:rsidR="00DD6B05" w:rsidRPr="000E07E7" w:rsidRDefault="00DD6B05" w:rsidP="00E96A90">
      <w:pPr>
        <w:spacing w:line="240" w:lineRule="auto"/>
        <w:ind w:left="720"/>
        <w:jc w:val="both"/>
        <w:rPr>
          <w:rFonts w:ascii="Arial Narrow" w:hAnsi="Arial Narrow"/>
          <w:lang w:val="fr-FR"/>
        </w:rPr>
      </w:pPr>
      <w:r w:rsidRPr="000E07E7">
        <w:rPr>
          <w:rFonts w:ascii="Arial Narrow" w:hAnsi="Arial Narrow"/>
          <w:lang w:val="fr-FR"/>
        </w:rPr>
        <w:t>CRS n'est pas tenue d'accepter le prix le plus bas ou tout autre devis et se réserve le droit d'accepter tout devis en tout ou en partie et de rejeter tout ou partie des devis sans donner de raison et de contracter selon l'une des conditions proposées ou selon des conditions différentes.</w:t>
      </w:r>
    </w:p>
    <w:p w14:paraId="081FD54A" w14:textId="3F155FAE" w:rsidR="000756ED" w:rsidRDefault="00DD6B05" w:rsidP="00E96A90">
      <w:pPr>
        <w:ind w:left="720"/>
        <w:rPr>
          <w:rFonts w:ascii="Arial Narrow" w:hAnsi="Arial Narrow"/>
          <w:color w:val="000000" w:themeColor="text1"/>
          <w:lang w:val="fr-FR"/>
        </w:rPr>
      </w:pPr>
      <w:r w:rsidRPr="00DA2388">
        <w:rPr>
          <w:rFonts w:ascii="Arial Narrow" w:hAnsi="Arial Narrow" w:cs="Times New Roman"/>
          <w:color w:val="000000" w:themeColor="text1"/>
          <w:lang w:val="fr-FR"/>
        </w:rPr>
        <w:t>La</w:t>
      </w:r>
      <w:r w:rsidRPr="00A5429B">
        <w:rPr>
          <w:rFonts w:ascii="Arial Narrow" w:hAnsi="Arial Narrow"/>
          <w:color w:val="000000" w:themeColor="text1"/>
          <w:lang w:val="fr-FR"/>
        </w:rPr>
        <w:t xml:space="preserve"> CRS se réserve le droit de modifier ou d'annuler </w:t>
      </w:r>
      <w:r w:rsidRPr="00DA2388">
        <w:rPr>
          <w:rFonts w:ascii="Arial Narrow" w:hAnsi="Arial Narrow" w:cs="Times New Roman"/>
          <w:color w:val="000000" w:themeColor="text1"/>
          <w:lang w:val="fr-FR"/>
        </w:rPr>
        <w:t>au</w:t>
      </w:r>
      <w:r w:rsidRPr="00A5429B">
        <w:rPr>
          <w:rFonts w:ascii="Arial Narrow" w:hAnsi="Arial Narrow"/>
          <w:color w:val="000000" w:themeColor="text1"/>
          <w:lang w:val="fr-FR"/>
        </w:rPr>
        <w:t xml:space="preserve"> besoin à tout moment pendant le processus </w:t>
      </w:r>
      <w:r w:rsidRPr="00DA2388">
        <w:rPr>
          <w:rFonts w:ascii="Arial Narrow" w:hAnsi="Arial Narrow" w:cs="Times New Roman"/>
          <w:color w:val="000000" w:themeColor="text1"/>
          <w:lang w:val="fr-FR"/>
        </w:rPr>
        <w:t>d’A</w:t>
      </w:r>
      <w:r w:rsidR="004709DA">
        <w:rPr>
          <w:rFonts w:ascii="Arial Narrow" w:hAnsi="Arial Narrow" w:cs="Times New Roman"/>
          <w:color w:val="000000" w:themeColor="text1"/>
          <w:lang w:val="fr-FR"/>
        </w:rPr>
        <w:t>AP</w:t>
      </w:r>
      <w:r w:rsidR="00DA2388" w:rsidRPr="00A5429B">
        <w:rPr>
          <w:rFonts w:ascii="Arial Narrow" w:hAnsi="Arial Narrow"/>
          <w:color w:val="000000" w:themeColor="text1"/>
          <w:lang w:val="fr-FR"/>
        </w:rPr>
        <w:t xml:space="preserve"> et/ou de sollicitation</w:t>
      </w:r>
      <w:r w:rsidRPr="00A5429B">
        <w:rPr>
          <w:rFonts w:ascii="Arial Narrow" w:hAnsi="Arial Narrow"/>
          <w:color w:val="000000" w:themeColor="text1"/>
          <w:lang w:val="fr-FR"/>
        </w:rPr>
        <w:t xml:space="preserve">. CRS se réserve également le droit d'exiger le respect de conditions supplémentaires au fur et à mesure de </w:t>
      </w:r>
      <w:r w:rsidRPr="00DA2388">
        <w:rPr>
          <w:rFonts w:ascii="Arial Narrow" w:hAnsi="Arial Narrow" w:cs="Times New Roman"/>
          <w:color w:val="000000" w:themeColor="text1"/>
          <w:lang w:val="fr-FR"/>
        </w:rPr>
        <w:t>de la finalisation</w:t>
      </w:r>
      <w:r w:rsidRPr="00A5429B">
        <w:rPr>
          <w:rFonts w:ascii="Arial Narrow" w:hAnsi="Arial Narrow"/>
          <w:color w:val="000000" w:themeColor="text1"/>
          <w:lang w:val="fr-FR"/>
        </w:rPr>
        <w:t xml:space="preserve"> du contrat final.</w:t>
      </w:r>
    </w:p>
    <w:p w14:paraId="098053B6" w14:textId="77777777" w:rsidR="000756ED" w:rsidRPr="00BE4D53" w:rsidRDefault="000756ED" w:rsidP="000756ED">
      <w:pPr>
        <w:pStyle w:val="ListParagraph"/>
        <w:numPr>
          <w:ilvl w:val="0"/>
          <w:numId w:val="1"/>
        </w:numPr>
        <w:spacing w:before="360" w:after="120" w:line="240" w:lineRule="auto"/>
        <w:contextualSpacing w:val="0"/>
        <w:jc w:val="both"/>
        <w:rPr>
          <w:rFonts w:ascii="Arial Narrow" w:hAnsi="Arial Narrow" w:cstheme="minorHAnsi"/>
          <w:b/>
          <w:bCs/>
        </w:rPr>
      </w:pPr>
      <w:r>
        <w:rPr>
          <w:rFonts w:ascii="Arial Narrow" w:hAnsi="Arial Narrow"/>
          <w:b/>
          <w:bCs/>
          <w:color w:val="5B9BD5" w:themeColor="accent1"/>
          <w:sz w:val="24"/>
          <w:szCs w:val="24"/>
        </w:rPr>
        <w:t>ELIGIBILITE</w:t>
      </w:r>
    </w:p>
    <w:p w14:paraId="1B18294A" w14:textId="4A325049" w:rsidR="000756ED" w:rsidRPr="00A5429B" w:rsidRDefault="000756ED" w:rsidP="00AF5D4D">
      <w:pPr>
        <w:ind w:left="720"/>
        <w:jc w:val="both"/>
        <w:rPr>
          <w:rFonts w:ascii="Arial Narrow" w:hAnsi="Arial Narrow" w:cs="Times New Roman"/>
          <w:lang w:val="fr-FR"/>
        </w:rPr>
      </w:pPr>
      <w:r w:rsidRPr="00A5429B">
        <w:rPr>
          <w:rFonts w:ascii="Arial Narrow" w:hAnsi="Arial Narrow" w:cs="Times New Roman"/>
          <w:lang w:val="fr-FR"/>
        </w:rPr>
        <w:lastRenderedPageBreak/>
        <w:t xml:space="preserve">Les </w:t>
      </w:r>
      <w:r>
        <w:rPr>
          <w:rFonts w:ascii="Arial Narrow" w:hAnsi="Arial Narrow" w:cs="Arial"/>
          <w:lang w:val="fr-FR"/>
        </w:rPr>
        <w:t>soumissionnaires</w:t>
      </w:r>
      <w:r w:rsidRPr="00A5429B">
        <w:rPr>
          <w:rFonts w:ascii="Arial Narrow" w:hAnsi="Arial Narrow"/>
          <w:lang w:val="fr-FR"/>
        </w:rPr>
        <w:t xml:space="preserve"> </w:t>
      </w:r>
      <w:r w:rsidRPr="00A5429B">
        <w:rPr>
          <w:rFonts w:ascii="Arial Narrow" w:hAnsi="Arial Narrow" w:cs="Times New Roman"/>
          <w:lang w:val="fr-FR"/>
        </w:rPr>
        <w:t xml:space="preserve">ne doivent pas être associés ou avoir été associés dans le passé, directement ou indirectement, à une entreprise/organisation/firme ou à l'une de ses sociétés affiliées qui ont été engagées par La CRS pour fournir des services pour la préparation de la conception, des spécifications et d'autres documents devant être utilisés pour l’acquisition </w:t>
      </w:r>
      <w:r w:rsidR="00D30086" w:rsidRPr="00A5429B">
        <w:rPr>
          <w:rFonts w:ascii="Arial Narrow" w:hAnsi="Arial Narrow" w:cs="Times New Roman"/>
          <w:lang w:val="fr-FR"/>
        </w:rPr>
        <w:t>des</w:t>
      </w:r>
      <w:r w:rsidRPr="00A5429B">
        <w:rPr>
          <w:rFonts w:ascii="Arial Narrow" w:hAnsi="Arial Narrow" w:cs="Times New Roman"/>
          <w:lang w:val="fr-FR"/>
        </w:rPr>
        <w:t xml:space="preserve"> marchandises faisant l'objet de cette demande de devis.</w:t>
      </w:r>
    </w:p>
    <w:p w14:paraId="08F4A9E4" w14:textId="5575A275" w:rsidR="000756ED" w:rsidRPr="00A5429B" w:rsidRDefault="000756ED" w:rsidP="00AF5D4D">
      <w:pPr>
        <w:spacing w:before="120" w:after="120" w:line="240" w:lineRule="auto"/>
        <w:ind w:left="270" w:firstLine="360"/>
        <w:jc w:val="both"/>
        <w:rPr>
          <w:rFonts w:ascii="Arial Narrow" w:hAnsi="Arial Narrow"/>
          <w:lang w:val="fr-FR"/>
        </w:rPr>
      </w:pPr>
      <w:r w:rsidRPr="00A5429B">
        <w:rPr>
          <w:rFonts w:ascii="Arial Narrow" w:hAnsi="Arial Narrow"/>
          <w:lang w:val="fr-FR"/>
        </w:rPr>
        <w:t xml:space="preserve">Les </w:t>
      </w:r>
      <w:r>
        <w:rPr>
          <w:rFonts w:ascii="Arial Narrow" w:hAnsi="Arial Narrow" w:cs="Arial"/>
          <w:lang w:val="fr-FR"/>
        </w:rPr>
        <w:t>soumissionnaires</w:t>
      </w:r>
      <w:r w:rsidRPr="00A5429B">
        <w:rPr>
          <w:rFonts w:ascii="Arial Narrow" w:hAnsi="Arial Narrow"/>
          <w:lang w:val="fr-FR"/>
        </w:rPr>
        <w:t xml:space="preserve"> </w:t>
      </w:r>
      <w:r w:rsidRPr="00A5429B">
        <w:rPr>
          <w:rFonts w:ascii="Arial Narrow" w:hAnsi="Arial Narrow"/>
          <w:b/>
          <w:lang w:val="fr-FR"/>
        </w:rPr>
        <w:t xml:space="preserve">ne sont pas éligibles </w:t>
      </w:r>
      <w:r w:rsidR="00D30086">
        <w:rPr>
          <w:rFonts w:ascii="Arial Narrow" w:hAnsi="Arial Narrow"/>
          <w:lang w:val="fr-FR"/>
        </w:rPr>
        <w:t>si</w:t>
      </w:r>
      <w:r w:rsidR="00D30086" w:rsidRPr="00EF5A44">
        <w:rPr>
          <w:rFonts w:ascii="Arial Narrow" w:hAnsi="Arial Narrow" w:cs="Times New Roman"/>
          <w:lang w:val="fr-FR"/>
        </w:rPr>
        <w:t xml:space="preserve"> :</w:t>
      </w:r>
    </w:p>
    <w:p w14:paraId="2D265789" w14:textId="77777777" w:rsidR="000756ED" w:rsidRPr="00302250" w:rsidRDefault="000756ED" w:rsidP="00AF5D4D">
      <w:pPr>
        <w:numPr>
          <w:ilvl w:val="0"/>
          <w:numId w:val="13"/>
        </w:numPr>
        <w:spacing w:after="0" w:line="240" w:lineRule="auto"/>
        <w:ind w:left="990"/>
        <w:jc w:val="both"/>
        <w:rPr>
          <w:rFonts w:ascii="Arial Narrow" w:hAnsi="Arial Narrow" w:cs="Times New Roman"/>
          <w:lang w:val="fr-FR"/>
        </w:rPr>
      </w:pPr>
      <w:r>
        <w:rPr>
          <w:rFonts w:ascii="Arial Narrow" w:hAnsi="Arial Narrow" w:cs="Times New Roman"/>
          <w:lang w:val="fr-FR"/>
        </w:rPr>
        <w:t>I</w:t>
      </w:r>
      <w:r w:rsidRPr="00302250">
        <w:rPr>
          <w:rFonts w:ascii="Arial Narrow" w:hAnsi="Arial Narrow" w:cs="Times New Roman"/>
          <w:lang w:val="fr-FR"/>
        </w:rPr>
        <w:t>ls sont déjà suspendus par la CRS ou par d'autres Nations Unies, la Banque mondiale ou des entités publiques internationales.</w:t>
      </w:r>
    </w:p>
    <w:p w14:paraId="32F8F617" w14:textId="14C09254" w:rsidR="000756ED" w:rsidRPr="00302250" w:rsidRDefault="004D40FE" w:rsidP="00AF5D4D">
      <w:pPr>
        <w:pStyle w:val="ListParagraph"/>
        <w:numPr>
          <w:ilvl w:val="1"/>
          <w:numId w:val="19"/>
        </w:numPr>
        <w:spacing w:line="240" w:lineRule="auto"/>
        <w:ind w:left="990"/>
        <w:jc w:val="both"/>
        <w:rPr>
          <w:rFonts w:ascii="Arial Narrow" w:hAnsi="Arial Narrow"/>
          <w:lang w:val="fr-FR"/>
        </w:rPr>
      </w:pPr>
      <w:r>
        <w:rPr>
          <w:rFonts w:ascii="Arial Narrow" w:hAnsi="Arial Narrow"/>
          <w:lang w:val="fr-FR"/>
        </w:rPr>
        <w:t>Leurs noms</w:t>
      </w:r>
      <w:r w:rsidR="000756ED" w:rsidRPr="00302250">
        <w:rPr>
          <w:rFonts w:ascii="Arial Narrow" w:hAnsi="Arial Narrow"/>
          <w:lang w:val="fr-FR"/>
        </w:rPr>
        <w:t xml:space="preserve"> </w:t>
      </w:r>
      <w:r w:rsidR="000756ED">
        <w:rPr>
          <w:rFonts w:ascii="Arial Narrow" w:hAnsi="Arial Narrow"/>
          <w:lang w:val="fr-FR"/>
        </w:rPr>
        <w:t>sont</w:t>
      </w:r>
      <w:r w:rsidR="000756ED" w:rsidRPr="00DA2388">
        <w:rPr>
          <w:rFonts w:ascii="Arial Narrow" w:hAnsi="Arial Narrow" w:cs="Arial"/>
          <w:lang w:val="fr-FR"/>
        </w:rPr>
        <w:t xml:space="preserve"> </w:t>
      </w:r>
      <w:r w:rsidR="000756ED" w:rsidRPr="00302250">
        <w:rPr>
          <w:rFonts w:ascii="Arial Narrow" w:hAnsi="Arial Narrow"/>
          <w:lang w:val="fr-FR"/>
        </w:rPr>
        <w:t xml:space="preserve">associés au terrorisme et </w:t>
      </w:r>
      <w:r w:rsidR="000756ED">
        <w:rPr>
          <w:rFonts w:ascii="Arial Narrow" w:hAnsi="Arial Narrow" w:cs="Arial"/>
          <w:lang w:val="fr-FR"/>
        </w:rPr>
        <w:t>apparaissent da</w:t>
      </w:r>
      <w:r w:rsidR="000756ED" w:rsidRPr="00302250">
        <w:rPr>
          <w:rFonts w:ascii="Arial Narrow" w:hAnsi="Arial Narrow"/>
          <w:lang w:val="fr-FR"/>
        </w:rPr>
        <w:t>ns la liste publiée par l'Union européenne, le gouvernement américain et le Conseil de sécurité des Nations Unies, identifiant les individus et les organisations considérés comme associés au terrorisme.</w:t>
      </w:r>
    </w:p>
    <w:p w14:paraId="1405A999" w14:textId="77777777" w:rsidR="000756ED" w:rsidRPr="00302250" w:rsidRDefault="000756ED" w:rsidP="00AF5D4D">
      <w:pPr>
        <w:pStyle w:val="ListParagraph"/>
        <w:numPr>
          <w:ilvl w:val="1"/>
          <w:numId w:val="19"/>
        </w:numPr>
        <w:spacing w:line="240" w:lineRule="auto"/>
        <w:ind w:left="990"/>
        <w:jc w:val="both"/>
        <w:rPr>
          <w:rFonts w:ascii="Arial Narrow" w:hAnsi="Arial Narrow"/>
          <w:lang w:val="fr-FR"/>
        </w:rPr>
      </w:pPr>
      <w:r>
        <w:rPr>
          <w:rFonts w:ascii="Arial Narrow" w:hAnsi="Arial Narrow"/>
          <w:lang w:val="fr-FR"/>
        </w:rPr>
        <w:t>Ils ne po</w:t>
      </w:r>
      <w:r w:rsidRPr="00DA2388">
        <w:rPr>
          <w:rFonts w:ascii="Arial Narrow" w:hAnsi="Arial Narrow" w:cs="Arial"/>
          <w:lang w:val="fr-FR"/>
        </w:rPr>
        <w:t>ssède</w:t>
      </w:r>
      <w:r>
        <w:rPr>
          <w:rFonts w:ascii="Arial Narrow" w:hAnsi="Arial Narrow" w:cs="Arial"/>
          <w:lang w:val="fr-FR"/>
        </w:rPr>
        <w:t>nt pas de</w:t>
      </w:r>
      <w:r w:rsidRPr="00DA2388">
        <w:rPr>
          <w:rFonts w:ascii="Arial Narrow" w:hAnsi="Arial Narrow" w:cs="Arial"/>
          <w:lang w:val="fr-FR"/>
        </w:rPr>
        <w:t xml:space="preserve"> patente</w:t>
      </w:r>
      <w:r w:rsidRPr="00302250">
        <w:rPr>
          <w:rFonts w:ascii="Arial Narrow" w:hAnsi="Arial Narrow"/>
          <w:lang w:val="fr-FR"/>
        </w:rPr>
        <w:t xml:space="preserve"> valide pour opérer </w:t>
      </w:r>
      <w:r w:rsidRPr="00EF5A44">
        <w:rPr>
          <w:rFonts w:ascii="Arial Narrow" w:hAnsi="Arial Narrow" w:cs="Times New Roman"/>
          <w:lang w:val="fr-FR"/>
        </w:rPr>
        <w:t>en Haiti</w:t>
      </w:r>
      <w:r w:rsidRPr="00302250">
        <w:rPr>
          <w:rFonts w:ascii="Arial Narrow" w:hAnsi="Arial Narrow"/>
          <w:lang w:val="fr-FR"/>
        </w:rPr>
        <w:t>.</w:t>
      </w:r>
    </w:p>
    <w:p w14:paraId="384812DF" w14:textId="1A181EBB" w:rsidR="000756ED" w:rsidRPr="00302250" w:rsidRDefault="004D40FE" w:rsidP="00AF5D4D">
      <w:pPr>
        <w:pStyle w:val="ListParagraph"/>
        <w:numPr>
          <w:ilvl w:val="1"/>
          <w:numId w:val="19"/>
        </w:numPr>
        <w:spacing w:line="240" w:lineRule="auto"/>
        <w:ind w:left="990"/>
        <w:jc w:val="both"/>
        <w:rPr>
          <w:rFonts w:ascii="Arial Narrow" w:hAnsi="Arial Narrow"/>
          <w:lang w:val="fr-FR"/>
        </w:rPr>
      </w:pPr>
      <w:r>
        <w:rPr>
          <w:rFonts w:ascii="Arial Narrow" w:hAnsi="Arial Narrow"/>
          <w:lang w:val="fr-FR"/>
        </w:rPr>
        <w:t>Ils</w:t>
      </w:r>
      <w:r w:rsidR="000756ED" w:rsidRPr="00EF5A44">
        <w:rPr>
          <w:rFonts w:ascii="Arial Narrow" w:hAnsi="Arial Narrow" w:cs="Times New Roman"/>
          <w:lang w:val="fr-FR"/>
        </w:rPr>
        <w:t xml:space="preserve"> refusent de</w:t>
      </w:r>
      <w:r w:rsidR="000756ED" w:rsidRPr="00302250">
        <w:rPr>
          <w:rFonts w:ascii="Arial Narrow" w:hAnsi="Arial Narrow"/>
          <w:lang w:val="fr-FR"/>
        </w:rPr>
        <w:t xml:space="preserve"> se conformer aux exigences relatives à la protection des bénéficiaires de </w:t>
      </w:r>
      <w:r w:rsidR="000756ED" w:rsidRPr="00DA2388">
        <w:rPr>
          <w:rFonts w:ascii="Arial Narrow" w:hAnsi="Arial Narrow" w:cs="Arial"/>
          <w:lang w:val="fr-FR"/>
        </w:rPr>
        <w:t>l'assistance</w:t>
      </w:r>
      <w:r w:rsidR="000756ED" w:rsidRPr="00302250">
        <w:rPr>
          <w:rFonts w:ascii="Arial Narrow" w:hAnsi="Arial Narrow"/>
          <w:lang w:val="fr-FR"/>
        </w:rPr>
        <w:t xml:space="preserve"> contre </w:t>
      </w:r>
      <w:r w:rsidR="000756ED" w:rsidRPr="00DA2388">
        <w:rPr>
          <w:rFonts w:ascii="Arial Narrow" w:hAnsi="Arial Narrow" w:cs="Arial"/>
          <w:lang w:val="fr-FR"/>
        </w:rPr>
        <w:t>l'exploitation</w:t>
      </w:r>
      <w:r w:rsidR="000756ED" w:rsidRPr="00302250">
        <w:rPr>
          <w:rFonts w:ascii="Arial Narrow" w:hAnsi="Arial Narrow"/>
          <w:lang w:val="fr-FR"/>
        </w:rPr>
        <w:t xml:space="preserve"> et les abus sexuels dans les opérations de secours humanitaire et aux normes de conduite et de divulgation</w:t>
      </w:r>
      <w:r w:rsidR="000756ED" w:rsidRPr="00DA2388">
        <w:rPr>
          <w:rFonts w:ascii="Arial Narrow" w:hAnsi="Arial Narrow" w:cs="Arial"/>
          <w:lang w:val="fr-FR"/>
        </w:rPr>
        <w:t>.</w:t>
      </w:r>
    </w:p>
    <w:p w14:paraId="4008C902" w14:textId="2A01BA04" w:rsidR="000756ED" w:rsidRPr="00302250" w:rsidRDefault="000756ED" w:rsidP="00AF5D4D">
      <w:pPr>
        <w:spacing w:before="120" w:after="120" w:line="240" w:lineRule="auto"/>
        <w:ind w:left="630"/>
        <w:jc w:val="both"/>
        <w:rPr>
          <w:rFonts w:ascii="Arial Narrow" w:hAnsi="Arial Narrow"/>
          <w:lang w:val="fr-FR"/>
        </w:rPr>
      </w:pPr>
      <w:r>
        <w:rPr>
          <w:rFonts w:ascii="Arial Narrow" w:hAnsi="Arial Narrow"/>
          <w:lang w:val="fr-FR"/>
        </w:rPr>
        <w:t xml:space="preserve">Il est impératif que </w:t>
      </w:r>
      <w:r w:rsidRPr="00302250">
        <w:rPr>
          <w:rFonts w:ascii="Arial Narrow" w:hAnsi="Arial Narrow"/>
          <w:lang w:val="fr-FR"/>
        </w:rPr>
        <w:t xml:space="preserve">le </w:t>
      </w:r>
      <w:bookmarkStart w:id="4" w:name="_Hlk145502357"/>
      <w:r>
        <w:rPr>
          <w:rFonts w:ascii="Arial Narrow" w:hAnsi="Arial Narrow" w:cs="Arial"/>
          <w:lang w:val="fr-FR"/>
        </w:rPr>
        <w:t>soumissionnaire</w:t>
      </w:r>
      <w:r w:rsidRPr="00302250">
        <w:rPr>
          <w:rFonts w:ascii="Arial Narrow" w:hAnsi="Arial Narrow"/>
          <w:lang w:val="fr-FR"/>
        </w:rPr>
        <w:t xml:space="preserve">, ses filiales, agents, intermédiaires et commettants coopèrent </w:t>
      </w:r>
      <w:bookmarkEnd w:id="4"/>
      <w:r w:rsidRPr="00302250">
        <w:rPr>
          <w:rFonts w:ascii="Arial Narrow" w:hAnsi="Arial Narrow"/>
          <w:lang w:val="fr-FR"/>
        </w:rPr>
        <w:t>avec la CRS ou son agent dans la conduite d'évaluation, d'examen, d'audit, d'inspection, de validation d'assurance, de contre- activités de fraude, enquêtes ou autres actions.</w:t>
      </w:r>
    </w:p>
    <w:p w14:paraId="2C141CF5" w14:textId="77777777" w:rsidR="000756ED" w:rsidRPr="00302250" w:rsidRDefault="000756ED" w:rsidP="00AF5D4D">
      <w:pPr>
        <w:spacing w:before="120" w:after="120" w:line="240" w:lineRule="auto"/>
        <w:ind w:left="630"/>
        <w:jc w:val="both"/>
        <w:rPr>
          <w:rFonts w:ascii="Arial Narrow" w:hAnsi="Arial Narrow"/>
          <w:lang w:val="fr-FR"/>
        </w:rPr>
      </w:pPr>
      <w:r w:rsidRPr="00302250">
        <w:rPr>
          <w:rFonts w:ascii="Arial Narrow" w:hAnsi="Arial Narrow"/>
          <w:lang w:val="fr-FR"/>
        </w:rPr>
        <w:t>Le défaut de coopérer pleinement aux enquêtes sera considéré comme un motif suffisant pour permettre à la CRS de répudier et de résilier le contrat, et d'inclure le fournisseur sur la liste des fournisseurs suspendus de la CRS.</w:t>
      </w:r>
      <w:r>
        <w:rPr>
          <w:rFonts w:ascii="Arial Narrow" w:hAnsi="Arial Narrow" w:cs="Arial"/>
          <w:lang w:val="fr-FR"/>
        </w:rPr>
        <w:t xml:space="preserve"> </w:t>
      </w:r>
    </w:p>
    <w:p w14:paraId="55DDCDFC" w14:textId="77777777" w:rsidR="000756ED" w:rsidRDefault="000756ED" w:rsidP="00AF5D4D">
      <w:pPr>
        <w:ind w:left="270"/>
        <w:jc w:val="both"/>
        <w:rPr>
          <w:rFonts w:ascii="Arial Narrow" w:hAnsi="Arial Narrow"/>
          <w:color w:val="000000" w:themeColor="text1"/>
          <w:lang w:val="fr-FR"/>
        </w:rPr>
      </w:pPr>
    </w:p>
    <w:p w14:paraId="4E30D138" w14:textId="77777777" w:rsidR="000756ED" w:rsidRDefault="000756ED" w:rsidP="00AF5D4D">
      <w:pPr>
        <w:ind w:left="270"/>
        <w:jc w:val="both"/>
        <w:rPr>
          <w:rFonts w:ascii="Arial Narrow" w:hAnsi="Arial Narrow"/>
          <w:color w:val="000000" w:themeColor="text1"/>
          <w:lang w:val="fr-FR"/>
        </w:rPr>
      </w:pPr>
    </w:p>
    <w:p w14:paraId="1A503D01" w14:textId="77777777" w:rsidR="000756ED" w:rsidRDefault="000756ED" w:rsidP="00BE4D53">
      <w:pPr>
        <w:ind w:left="270"/>
        <w:rPr>
          <w:rFonts w:ascii="Arial Narrow" w:hAnsi="Arial Narrow"/>
          <w:color w:val="000000" w:themeColor="text1"/>
          <w:lang w:val="fr-FR"/>
        </w:rPr>
      </w:pPr>
    </w:p>
    <w:p w14:paraId="0EFF7BBE" w14:textId="77777777" w:rsidR="000756ED" w:rsidRDefault="000756ED" w:rsidP="00BE4D53">
      <w:pPr>
        <w:ind w:left="270"/>
        <w:rPr>
          <w:rFonts w:ascii="Arial Narrow" w:hAnsi="Arial Narrow"/>
          <w:color w:val="000000" w:themeColor="text1"/>
          <w:lang w:val="fr-FR"/>
        </w:rPr>
        <w:sectPr w:rsidR="000756ED" w:rsidSect="00B17529">
          <w:footerReference w:type="default" r:id="rId14"/>
          <w:headerReference w:type="first" r:id="rId15"/>
          <w:footerReference w:type="first" r:id="rId16"/>
          <w:pgSz w:w="12240" w:h="15840"/>
          <w:pgMar w:top="1170" w:right="1080" w:bottom="1170" w:left="990" w:header="288" w:footer="288" w:gutter="0"/>
          <w:cols w:space="720"/>
          <w:titlePg/>
          <w:docGrid w:linePitch="360"/>
        </w:sectPr>
      </w:pPr>
    </w:p>
    <w:p w14:paraId="006E7820" w14:textId="1715F474" w:rsidR="00BE4D53" w:rsidRDefault="00BE4D53" w:rsidP="00BE4D53">
      <w:pPr>
        <w:ind w:left="270"/>
        <w:rPr>
          <w:rFonts w:ascii="Arial Narrow" w:hAnsi="Arial Narrow"/>
          <w:color w:val="000000" w:themeColor="text1"/>
          <w:lang w:val="fr-FR"/>
        </w:rPr>
      </w:pPr>
    </w:p>
    <w:bookmarkEnd w:id="3"/>
    <w:p w14:paraId="025C1651" w14:textId="77777777" w:rsidR="002873F7" w:rsidRPr="00302250" w:rsidRDefault="002873F7" w:rsidP="000E07E7">
      <w:pPr>
        <w:jc w:val="both"/>
        <w:rPr>
          <w:rFonts w:ascii="Arial Narrow" w:hAnsi="Arial Narrow"/>
          <w:lang w:val="fr-FR"/>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5"/>
        <w:gridCol w:w="3870"/>
        <w:gridCol w:w="1620"/>
      </w:tblGrid>
      <w:tr w:rsidR="004F1E71" w:rsidRPr="00DA2388" w14:paraId="3CFA517E" w14:textId="77777777" w:rsidTr="00B17529">
        <w:tc>
          <w:tcPr>
            <w:tcW w:w="4765" w:type="dxa"/>
            <w:shd w:val="clear" w:color="auto" w:fill="auto"/>
          </w:tcPr>
          <w:p w14:paraId="275BCF88" w14:textId="46B721D1" w:rsidR="00611C1F" w:rsidRPr="00DA2388" w:rsidRDefault="00611C1F" w:rsidP="00AC7017">
            <w:pPr>
              <w:spacing w:before="60" w:after="60" w:line="240" w:lineRule="auto"/>
              <w:rPr>
                <w:rFonts w:ascii="Arial Narrow" w:hAnsi="Arial Narrow"/>
                <w:b/>
              </w:rPr>
            </w:pPr>
            <w:r w:rsidRPr="00DA2388">
              <w:rPr>
                <w:rFonts w:ascii="Arial Narrow" w:hAnsi="Arial Narrow"/>
                <w:b/>
              </w:rPr>
              <w:t>Description</w:t>
            </w:r>
          </w:p>
        </w:tc>
        <w:tc>
          <w:tcPr>
            <w:tcW w:w="3870" w:type="dxa"/>
            <w:shd w:val="clear" w:color="auto" w:fill="auto"/>
          </w:tcPr>
          <w:p w14:paraId="08354A82" w14:textId="1DBFC47E" w:rsidR="008039A9" w:rsidRPr="000E07E7" w:rsidRDefault="00092295" w:rsidP="00AC7017">
            <w:pPr>
              <w:spacing w:before="60" w:after="60" w:line="240" w:lineRule="auto"/>
              <w:rPr>
                <w:rFonts w:ascii="Arial Narrow" w:hAnsi="Arial Narrow"/>
                <w:b/>
                <w:lang w:val="fr-FR"/>
              </w:rPr>
            </w:pPr>
            <w:r w:rsidRPr="000E07E7">
              <w:rPr>
                <w:rFonts w:ascii="Arial Narrow" w:hAnsi="Arial Narrow"/>
                <w:b/>
                <w:lang w:val="fr-FR"/>
              </w:rPr>
              <w:t xml:space="preserve">Réponses des </w:t>
            </w:r>
            <w:r w:rsidRPr="00302250">
              <w:rPr>
                <w:rFonts w:ascii="Arial Narrow" w:hAnsi="Arial Narrow"/>
                <w:b/>
                <w:lang w:val="fr-FR"/>
              </w:rPr>
              <w:t>soumissionnaires</w:t>
            </w:r>
            <w:r w:rsidR="008039A9" w:rsidRPr="00DA2388">
              <w:rPr>
                <w:rFonts w:ascii="Arial Narrow" w:hAnsi="Arial Narrow"/>
                <w:b/>
                <w:lang w:val="fr-FR" w:eastAsia="en-GB"/>
              </w:rPr>
              <w:t xml:space="preserve"> (</w:t>
            </w:r>
            <w:r w:rsidR="00C22403" w:rsidRPr="00DA2388">
              <w:rPr>
                <w:rFonts w:ascii="Arial Narrow" w:hAnsi="Arial Narrow"/>
                <w:b/>
                <w:lang w:val="fr-FR" w:eastAsia="en-GB"/>
              </w:rPr>
              <w:t>à</w:t>
            </w:r>
            <w:r w:rsidR="008039A9" w:rsidRPr="00DA2388">
              <w:rPr>
                <w:rFonts w:ascii="Arial Narrow" w:hAnsi="Arial Narrow"/>
                <w:b/>
                <w:lang w:val="fr-FR" w:eastAsia="en-GB"/>
              </w:rPr>
              <w:t xml:space="preserve"> mettre dans le</w:t>
            </w:r>
            <w:r w:rsidR="00E43358">
              <w:rPr>
                <w:rFonts w:ascii="Arial Narrow" w:hAnsi="Arial Narrow"/>
                <w:b/>
                <w:lang w:val="fr-FR" w:eastAsia="en-GB"/>
              </w:rPr>
              <w:t>s</w:t>
            </w:r>
            <w:r w:rsidR="008039A9" w:rsidRPr="00DA2388">
              <w:rPr>
                <w:rFonts w:ascii="Arial Narrow" w:hAnsi="Arial Narrow"/>
                <w:b/>
                <w:lang w:val="fr-FR" w:eastAsia="en-GB"/>
              </w:rPr>
              <w:t xml:space="preserve"> champs ci-dessous)</w:t>
            </w:r>
          </w:p>
        </w:tc>
        <w:tc>
          <w:tcPr>
            <w:tcW w:w="1620" w:type="dxa"/>
          </w:tcPr>
          <w:p w14:paraId="7F78163E" w14:textId="182F404B" w:rsidR="00611C1F" w:rsidRPr="00DA2388" w:rsidRDefault="00092295" w:rsidP="000E07E7">
            <w:pPr>
              <w:spacing w:before="60" w:after="60" w:line="240" w:lineRule="auto"/>
              <w:rPr>
                <w:rFonts w:ascii="Arial Narrow" w:hAnsi="Arial Narrow"/>
                <w:b/>
                <w:lang w:val="en-AU" w:eastAsia="en-GB"/>
              </w:rPr>
            </w:pPr>
            <w:r w:rsidRPr="00DA2388">
              <w:rPr>
                <w:rFonts w:ascii="Arial Narrow" w:hAnsi="Arial Narrow"/>
                <w:b/>
                <w:lang w:val="en-AU" w:eastAsia="en-GB"/>
              </w:rPr>
              <w:t>D</w:t>
            </w:r>
            <w:r w:rsidR="00611C1F" w:rsidRPr="00DA2388">
              <w:rPr>
                <w:rFonts w:ascii="Arial Narrow" w:hAnsi="Arial Narrow"/>
                <w:b/>
                <w:lang w:val="en-AU" w:eastAsia="en-GB"/>
              </w:rPr>
              <w:t>ocuments</w:t>
            </w:r>
          </w:p>
        </w:tc>
      </w:tr>
      <w:tr w:rsidR="004F1E71" w:rsidRPr="00687178" w14:paraId="48A0D303" w14:textId="77777777" w:rsidTr="00B17529">
        <w:tc>
          <w:tcPr>
            <w:tcW w:w="4765" w:type="dxa"/>
            <w:shd w:val="clear" w:color="auto" w:fill="auto"/>
          </w:tcPr>
          <w:p w14:paraId="760B2F67" w14:textId="51F32D96" w:rsidR="00611C1F" w:rsidRPr="00302250" w:rsidRDefault="00872590" w:rsidP="00AC7017">
            <w:pPr>
              <w:spacing w:before="60" w:after="60" w:line="240" w:lineRule="auto"/>
              <w:rPr>
                <w:rFonts w:ascii="Arial Narrow" w:hAnsi="Arial Narrow"/>
                <w:lang w:val="fr-FR"/>
              </w:rPr>
            </w:pPr>
            <w:r w:rsidRPr="00DA2388">
              <w:rPr>
                <w:rFonts w:ascii="Arial Narrow" w:hAnsi="Arial Narrow"/>
                <w:color w:val="000000"/>
                <w:lang w:val="fr-FR"/>
              </w:rPr>
              <w:t>Profil de l'entreprise/organisation/firme</w:t>
            </w:r>
          </w:p>
        </w:tc>
        <w:tc>
          <w:tcPr>
            <w:tcW w:w="3870" w:type="dxa"/>
            <w:shd w:val="clear" w:color="auto" w:fill="auto"/>
          </w:tcPr>
          <w:p w14:paraId="26266F24" w14:textId="01157201" w:rsidR="00611C1F" w:rsidRPr="00302250" w:rsidRDefault="00611C1F" w:rsidP="00AC7017">
            <w:pPr>
              <w:spacing w:before="60" w:after="60" w:line="240" w:lineRule="auto"/>
              <w:rPr>
                <w:rFonts w:ascii="Arial Narrow" w:hAnsi="Arial Narrow"/>
                <w:lang w:val="fr-FR"/>
              </w:rPr>
            </w:pPr>
          </w:p>
        </w:tc>
        <w:tc>
          <w:tcPr>
            <w:tcW w:w="1620" w:type="dxa"/>
          </w:tcPr>
          <w:p w14:paraId="2B828123" w14:textId="4933E199" w:rsidR="00611C1F" w:rsidRPr="00302250" w:rsidRDefault="00611C1F" w:rsidP="00302250">
            <w:pPr>
              <w:spacing w:before="60" w:after="60" w:line="240" w:lineRule="auto"/>
              <w:rPr>
                <w:rFonts w:ascii="Arial Narrow" w:hAnsi="Arial Narrow"/>
                <w:lang w:val="fr-FR"/>
              </w:rPr>
            </w:pPr>
          </w:p>
        </w:tc>
      </w:tr>
      <w:tr w:rsidR="004F1E71" w:rsidRPr="00687178" w14:paraId="0E0EE7BE" w14:textId="55455294" w:rsidTr="00B17529">
        <w:tc>
          <w:tcPr>
            <w:tcW w:w="4765" w:type="dxa"/>
            <w:shd w:val="clear" w:color="auto" w:fill="auto"/>
          </w:tcPr>
          <w:p w14:paraId="2C430E17" w14:textId="0701ABE0" w:rsidR="008039A9" w:rsidRPr="00302250" w:rsidRDefault="008039A9" w:rsidP="008039A9">
            <w:pPr>
              <w:spacing w:before="60" w:after="60" w:line="240" w:lineRule="auto"/>
              <w:rPr>
                <w:rFonts w:ascii="Arial Narrow" w:hAnsi="Arial Narrow"/>
                <w:color w:val="5B9BD5" w:themeColor="accent1"/>
                <w:lang w:val="fr-FR"/>
              </w:rPr>
            </w:pPr>
            <w:r w:rsidRPr="00DA2388">
              <w:rPr>
                <w:rFonts w:ascii="Arial Narrow" w:hAnsi="Arial Narrow"/>
                <w:bCs/>
                <w:color w:val="5B9BD5" w:themeColor="accent1"/>
                <w:lang w:val="fr-FR"/>
              </w:rPr>
              <w:br w:type="page"/>
            </w:r>
            <w:r w:rsidRPr="00DA2388">
              <w:rPr>
                <w:rFonts w:ascii="Arial Narrow" w:hAnsi="Arial Narrow"/>
                <w:bCs/>
                <w:lang w:val="fr-FR"/>
              </w:rPr>
              <w:t>Nom Légal complet de l’</w:t>
            </w:r>
            <w:r w:rsidR="00C22403">
              <w:rPr>
                <w:rFonts w:ascii="Arial Narrow" w:hAnsi="Arial Narrow"/>
                <w:bCs/>
                <w:lang w:val="fr-FR"/>
              </w:rPr>
              <w:t>e</w:t>
            </w:r>
            <w:r w:rsidRPr="00DA2388">
              <w:rPr>
                <w:rFonts w:ascii="Arial Narrow" w:hAnsi="Arial Narrow"/>
                <w:bCs/>
                <w:lang w:val="fr-FR"/>
              </w:rPr>
              <w:t>ntreprise</w:t>
            </w:r>
          </w:p>
        </w:tc>
        <w:tc>
          <w:tcPr>
            <w:tcW w:w="3870" w:type="dxa"/>
            <w:shd w:val="clear" w:color="auto" w:fill="auto"/>
          </w:tcPr>
          <w:p w14:paraId="23805A24" w14:textId="12F78D53" w:rsidR="008039A9" w:rsidRPr="00DA2388" w:rsidRDefault="008039A9" w:rsidP="008039A9">
            <w:pPr>
              <w:spacing w:before="60" w:after="60" w:line="240" w:lineRule="auto"/>
              <w:rPr>
                <w:rFonts w:ascii="Arial Narrow" w:hAnsi="Arial Narrow"/>
                <w:lang w:val="fr-FR" w:eastAsia="en-GB"/>
              </w:rPr>
            </w:pPr>
          </w:p>
        </w:tc>
        <w:tc>
          <w:tcPr>
            <w:tcW w:w="1620" w:type="dxa"/>
          </w:tcPr>
          <w:p w14:paraId="5F7DE17D" w14:textId="163068FD" w:rsidR="008039A9" w:rsidRPr="00302250" w:rsidRDefault="008039A9" w:rsidP="00302250">
            <w:pPr>
              <w:spacing w:before="60" w:after="60" w:line="240" w:lineRule="auto"/>
              <w:rPr>
                <w:rFonts w:ascii="Arial Narrow" w:hAnsi="Arial Narrow"/>
                <w:lang w:val="fr-FR"/>
              </w:rPr>
            </w:pPr>
          </w:p>
        </w:tc>
      </w:tr>
      <w:tr w:rsidR="004F1E71" w:rsidRPr="00687178" w14:paraId="183FC9DD" w14:textId="4156D6B0" w:rsidTr="00B17529">
        <w:tc>
          <w:tcPr>
            <w:tcW w:w="4765" w:type="dxa"/>
            <w:shd w:val="clear" w:color="auto" w:fill="auto"/>
          </w:tcPr>
          <w:p w14:paraId="45550D3B" w14:textId="3D2AFE04" w:rsidR="008039A9" w:rsidRPr="00DA2388" w:rsidRDefault="008039A9" w:rsidP="008039A9">
            <w:pPr>
              <w:spacing w:before="60" w:after="60" w:line="240" w:lineRule="auto"/>
              <w:rPr>
                <w:rFonts w:ascii="Arial Narrow" w:hAnsi="Arial Narrow"/>
                <w:lang w:val="fr-FR" w:eastAsia="en-GB"/>
              </w:rPr>
            </w:pPr>
            <w:r w:rsidRPr="00DA2388">
              <w:rPr>
                <w:rFonts w:ascii="Arial Narrow" w:hAnsi="Arial Narrow"/>
                <w:color w:val="000000"/>
                <w:lang w:val="fr-FR"/>
              </w:rPr>
              <w:t>Adresse légal</w:t>
            </w:r>
            <w:r w:rsidR="00E43358">
              <w:rPr>
                <w:rFonts w:ascii="Arial Narrow" w:hAnsi="Arial Narrow"/>
                <w:color w:val="000000"/>
                <w:lang w:val="fr-FR"/>
              </w:rPr>
              <w:t>e</w:t>
            </w:r>
            <w:r w:rsidRPr="00DA2388">
              <w:rPr>
                <w:rFonts w:ascii="Arial Narrow" w:hAnsi="Arial Narrow"/>
                <w:color w:val="000000"/>
                <w:lang w:val="fr-FR"/>
              </w:rPr>
              <w:t xml:space="preserve"> ou du siège social</w:t>
            </w:r>
          </w:p>
        </w:tc>
        <w:tc>
          <w:tcPr>
            <w:tcW w:w="3870" w:type="dxa"/>
            <w:shd w:val="clear" w:color="auto" w:fill="auto"/>
          </w:tcPr>
          <w:p w14:paraId="6AE96E77" w14:textId="3DF577CA" w:rsidR="008039A9" w:rsidRPr="00DA2388" w:rsidRDefault="008039A9" w:rsidP="008039A9">
            <w:pPr>
              <w:spacing w:before="60" w:after="60" w:line="240" w:lineRule="auto"/>
              <w:rPr>
                <w:rFonts w:ascii="Arial Narrow" w:hAnsi="Arial Narrow"/>
                <w:lang w:val="fr-FR" w:eastAsia="en-GB"/>
              </w:rPr>
            </w:pPr>
          </w:p>
        </w:tc>
        <w:tc>
          <w:tcPr>
            <w:tcW w:w="1620" w:type="dxa"/>
          </w:tcPr>
          <w:p w14:paraId="3B77056A" w14:textId="18F81F04" w:rsidR="008039A9" w:rsidRPr="00302250" w:rsidRDefault="008039A9" w:rsidP="00302250">
            <w:pPr>
              <w:spacing w:before="60" w:after="60" w:line="240" w:lineRule="auto"/>
              <w:rPr>
                <w:rFonts w:ascii="Arial Narrow" w:hAnsi="Arial Narrow"/>
                <w:lang w:val="fr-FR"/>
              </w:rPr>
            </w:pPr>
          </w:p>
        </w:tc>
      </w:tr>
      <w:tr w:rsidR="004F1E71" w:rsidRPr="00DA2388" w14:paraId="3479545D" w14:textId="77777777" w:rsidTr="00B17529">
        <w:tc>
          <w:tcPr>
            <w:tcW w:w="4765" w:type="dxa"/>
            <w:shd w:val="clear" w:color="auto" w:fill="auto"/>
          </w:tcPr>
          <w:p w14:paraId="4547CC71" w14:textId="3BD3A3D1" w:rsidR="008039A9" w:rsidRPr="00302250" w:rsidRDefault="008039A9" w:rsidP="008039A9">
            <w:pPr>
              <w:spacing w:before="60" w:after="60" w:line="240" w:lineRule="auto"/>
              <w:rPr>
                <w:rFonts w:ascii="Arial Narrow" w:hAnsi="Arial Narrow"/>
                <w:color w:val="000000"/>
                <w:lang w:val="fr-FR"/>
              </w:rPr>
            </w:pPr>
            <w:r w:rsidRPr="00DA2388">
              <w:rPr>
                <w:rFonts w:ascii="Arial Narrow" w:hAnsi="Arial Narrow"/>
                <w:color w:val="000000"/>
              </w:rPr>
              <w:t>Pays</w:t>
            </w:r>
          </w:p>
        </w:tc>
        <w:tc>
          <w:tcPr>
            <w:tcW w:w="3870" w:type="dxa"/>
            <w:shd w:val="clear" w:color="auto" w:fill="auto"/>
          </w:tcPr>
          <w:p w14:paraId="6E7AEF87" w14:textId="0D015F48" w:rsidR="008039A9" w:rsidRPr="00302250" w:rsidRDefault="008039A9" w:rsidP="008039A9">
            <w:pPr>
              <w:spacing w:before="60" w:after="60" w:line="240" w:lineRule="auto"/>
              <w:rPr>
                <w:rFonts w:ascii="Arial Narrow" w:hAnsi="Arial Narrow"/>
                <w:lang w:val="fr-FR"/>
              </w:rPr>
            </w:pPr>
          </w:p>
        </w:tc>
        <w:tc>
          <w:tcPr>
            <w:tcW w:w="1620" w:type="dxa"/>
          </w:tcPr>
          <w:p w14:paraId="7D43FE22" w14:textId="0220DF42" w:rsidR="008039A9" w:rsidRPr="00DA2388" w:rsidRDefault="008039A9" w:rsidP="00302250">
            <w:pPr>
              <w:spacing w:before="60" w:after="60" w:line="240" w:lineRule="auto"/>
              <w:rPr>
                <w:rFonts w:ascii="Arial Narrow" w:hAnsi="Arial Narrow"/>
                <w:lang w:val="en-AU" w:eastAsia="en-GB"/>
              </w:rPr>
            </w:pPr>
          </w:p>
        </w:tc>
      </w:tr>
      <w:tr w:rsidR="004F1E71" w:rsidRPr="00DA2388" w14:paraId="2D93121D" w14:textId="77777777" w:rsidTr="00B17529">
        <w:tc>
          <w:tcPr>
            <w:tcW w:w="4765" w:type="dxa"/>
            <w:shd w:val="clear" w:color="auto" w:fill="auto"/>
          </w:tcPr>
          <w:p w14:paraId="057FF5D0" w14:textId="467AF5FA" w:rsidR="008039A9" w:rsidRPr="004F1E71" w:rsidRDefault="008039A9" w:rsidP="008039A9">
            <w:pPr>
              <w:spacing w:before="60" w:after="60" w:line="240" w:lineRule="auto"/>
              <w:rPr>
                <w:rFonts w:ascii="Arial Narrow" w:hAnsi="Arial Narrow"/>
                <w:color w:val="000000"/>
                <w:lang w:val="fr-FR"/>
              </w:rPr>
            </w:pPr>
            <w:r w:rsidRPr="00C22403">
              <w:rPr>
                <w:rFonts w:ascii="Arial Narrow" w:hAnsi="Arial Narrow"/>
                <w:color w:val="000000"/>
                <w:lang w:val="fr-FR"/>
              </w:rPr>
              <w:t>Num</w:t>
            </w:r>
            <w:r w:rsidR="00C22403" w:rsidRPr="00DA2388">
              <w:rPr>
                <w:rFonts w:ascii="Arial Narrow" w:hAnsi="Arial Narrow"/>
                <w:color w:val="000000"/>
                <w:lang w:val="fr-FR"/>
              </w:rPr>
              <w:t>é</w:t>
            </w:r>
            <w:r w:rsidRPr="00C22403">
              <w:rPr>
                <w:rFonts w:ascii="Arial Narrow" w:hAnsi="Arial Narrow"/>
                <w:color w:val="000000"/>
                <w:lang w:val="fr-FR"/>
              </w:rPr>
              <w:t>ro</w:t>
            </w:r>
            <w:r w:rsidRPr="004F1E71">
              <w:rPr>
                <w:rFonts w:ascii="Arial Narrow" w:hAnsi="Arial Narrow"/>
                <w:color w:val="000000"/>
                <w:lang w:val="fr-FR"/>
              </w:rPr>
              <w:t xml:space="preserve"> d’immatriculation </w:t>
            </w:r>
            <w:r w:rsidR="00C22403" w:rsidRPr="00C22403">
              <w:rPr>
                <w:rFonts w:ascii="Arial Narrow" w:hAnsi="Arial Narrow"/>
                <w:color w:val="000000"/>
                <w:lang w:val="fr-FR"/>
              </w:rPr>
              <w:t>fiscale de l’entreprise</w:t>
            </w:r>
            <w:r w:rsidRPr="004F1E71">
              <w:rPr>
                <w:rFonts w:ascii="Arial Narrow" w:hAnsi="Arial Narrow"/>
                <w:color w:val="000000"/>
                <w:lang w:val="fr-FR"/>
              </w:rPr>
              <w:t xml:space="preserve"> :</w:t>
            </w:r>
          </w:p>
        </w:tc>
        <w:tc>
          <w:tcPr>
            <w:tcW w:w="3870" w:type="dxa"/>
            <w:shd w:val="clear" w:color="auto" w:fill="auto"/>
          </w:tcPr>
          <w:p w14:paraId="1905D421" w14:textId="08B115B1" w:rsidR="008039A9" w:rsidRPr="004F1E71" w:rsidRDefault="008039A9" w:rsidP="008039A9">
            <w:pPr>
              <w:spacing w:before="60" w:after="60" w:line="240" w:lineRule="auto"/>
              <w:rPr>
                <w:rFonts w:ascii="Arial Narrow" w:hAnsi="Arial Narrow"/>
                <w:lang w:val="fr-FR"/>
              </w:rPr>
            </w:pPr>
          </w:p>
        </w:tc>
        <w:tc>
          <w:tcPr>
            <w:tcW w:w="1620" w:type="dxa"/>
          </w:tcPr>
          <w:p w14:paraId="0FA7A5DF" w14:textId="763B3FC0" w:rsidR="008039A9" w:rsidRPr="00DA2388" w:rsidRDefault="008039A9" w:rsidP="004F1E71">
            <w:pPr>
              <w:spacing w:before="60" w:after="60" w:line="240" w:lineRule="auto"/>
              <w:rPr>
                <w:rFonts w:ascii="Arial Narrow" w:hAnsi="Arial Narrow"/>
                <w:lang w:val="en-AU" w:eastAsia="en-GB"/>
              </w:rPr>
            </w:pPr>
            <w:proofErr w:type="spellStart"/>
            <w:r w:rsidRPr="00DA2388">
              <w:rPr>
                <w:rFonts w:ascii="Arial Narrow" w:hAnsi="Arial Narrow"/>
                <w:lang w:val="en-AU" w:eastAsia="en-GB"/>
              </w:rPr>
              <w:t>Copie</w:t>
            </w:r>
            <w:proofErr w:type="spellEnd"/>
            <w:r w:rsidRPr="00DA2388">
              <w:rPr>
                <w:rFonts w:ascii="Arial Narrow" w:hAnsi="Arial Narrow"/>
                <w:lang w:val="en-AU" w:eastAsia="en-GB"/>
              </w:rPr>
              <w:t xml:space="preserve"> a </w:t>
            </w:r>
            <w:proofErr w:type="spellStart"/>
            <w:r w:rsidRPr="00DA2388">
              <w:rPr>
                <w:rFonts w:ascii="Arial Narrow" w:hAnsi="Arial Narrow"/>
                <w:lang w:val="en-AU" w:eastAsia="en-GB"/>
              </w:rPr>
              <w:t>fournir</w:t>
            </w:r>
            <w:proofErr w:type="spellEnd"/>
          </w:p>
        </w:tc>
      </w:tr>
      <w:tr w:rsidR="004F1E71" w:rsidRPr="00DA2388" w14:paraId="13B8E758" w14:textId="77777777" w:rsidTr="00B17529">
        <w:tc>
          <w:tcPr>
            <w:tcW w:w="4765" w:type="dxa"/>
            <w:shd w:val="clear" w:color="auto" w:fill="auto"/>
          </w:tcPr>
          <w:p w14:paraId="53768745" w14:textId="7D4B9737" w:rsidR="008039A9" w:rsidRPr="005E1082" w:rsidRDefault="008039A9" w:rsidP="008039A9">
            <w:pPr>
              <w:spacing w:before="60" w:after="60" w:line="240" w:lineRule="auto"/>
              <w:rPr>
                <w:rFonts w:ascii="Arial Narrow" w:hAnsi="Arial Narrow"/>
                <w:color w:val="000000"/>
                <w:lang w:val="fr-FR"/>
              </w:rPr>
            </w:pPr>
            <w:r w:rsidRPr="005E1082">
              <w:rPr>
                <w:rFonts w:ascii="Arial Narrow" w:hAnsi="Arial Narrow"/>
                <w:color w:val="000000"/>
                <w:lang w:val="fr-FR"/>
              </w:rPr>
              <w:t>Patente à jour</w:t>
            </w:r>
            <w:r w:rsidR="00075144">
              <w:rPr>
                <w:rFonts w:ascii="Arial Narrow" w:hAnsi="Arial Narrow"/>
                <w:color w:val="000000"/>
                <w:lang w:val="fr-FR"/>
              </w:rPr>
              <w:t xml:space="preserve"> (Numéro)</w:t>
            </w:r>
          </w:p>
        </w:tc>
        <w:tc>
          <w:tcPr>
            <w:tcW w:w="3870" w:type="dxa"/>
            <w:shd w:val="clear" w:color="auto" w:fill="auto"/>
          </w:tcPr>
          <w:p w14:paraId="05303B03" w14:textId="0C99D430" w:rsidR="008039A9" w:rsidRPr="00DA2388" w:rsidRDefault="008039A9" w:rsidP="008039A9">
            <w:pPr>
              <w:spacing w:before="60" w:after="60" w:line="240" w:lineRule="auto"/>
              <w:rPr>
                <w:rFonts w:ascii="Arial Narrow" w:hAnsi="Arial Narrow"/>
                <w:lang w:val="fr-FR" w:eastAsia="en-GB"/>
              </w:rPr>
            </w:pPr>
          </w:p>
        </w:tc>
        <w:tc>
          <w:tcPr>
            <w:tcW w:w="1620" w:type="dxa"/>
          </w:tcPr>
          <w:p w14:paraId="26548682" w14:textId="12F34D3F" w:rsidR="008039A9" w:rsidRPr="00DA2388" w:rsidRDefault="008039A9" w:rsidP="004F1E71">
            <w:pPr>
              <w:spacing w:before="60" w:after="60" w:line="240" w:lineRule="auto"/>
              <w:rPr>
                <w:rFonts w:ascii="Arial Narrow" w:hAnsi="Arial Narrow"/>
                <w:lang w:val="en-AU" w:eastAsia="en-GB"/>
              </w:rPr>
            </w:pPr>
            <w:proofErr w:type="spellStart"/>
            <w:r w:rsidRPr="00DA2388">
              <w:rPr>
                <w:rFonts w:ascii="Arial Narrow" w:hAnsi="Arial Narrow"/>
                <w:lang w:val="en-AU" w:eastAsia="en-GB"/>
              </w:rPr>
              <w:t>Copie</w:t>
            </w:r>
            <w:proofErr w:type="spellEnd"/>
            <w:r w:rsidRPr="00DA2388">
              <w:rPr>
                <w:rFonts w:ascii="Arial Narrow" w:hAnsi="Arial Narrow"/>
                <w:lang w:val="en-AU" w:eastAsia="en-GB"/>
              </w:rPr>
              <w:t xml:space="preserve"> a </w:t>
            </w:r>
            <w:proofErr w:type="spellStart"/>
            <w:r w:rsidRPr="00DA2388">
              <w:rPr>
                <w:rFonts w:ascii="Arial Narrow" w:hAnsi="Arial Narrow"/>
                <w:lang w:val="en-AU" w:eastAsia="en-GB"/>
              </w:rPr>
              <w:t>fournir</w:t>
            </w:r>
            <w:proofErr w:type="spellEnd"/>
            <w:r w:rsidR="005E1082">
              <w:rPr>
                <w:rFonts w:ascii="Arial Narrow" w:hAnsi="Arial Narrow"/>
                <w:lang w:val="en-AU" w:eastAsia="en-GB"/>
              </w:rPr>
              <w:t xml:space="preserve"> </w:t>
            </w:r>
          </w:p>
        </w:tc>
      </w:tr>
      <w:tr w:rsidR="004F1E71" w:rsidRPr="00DA2388" w14:paraId="4241C843" w14:textId="77777777" w:rsidTr="00B17529">
        <w:tc>
          <w:tcPr>
            <w:tcW w:w="4765" w:type="dxa"/>
            <w:shd w:val="clear" w:color="auto" w:fill="auto"/>
          </w:tcPr>
          <w:p w14:paraId="554F497F" w14:textId="6B3973EA" w:rsidR="008039A9" w:rsidRPr="004F1E71" w:rsidRDefault="008039A9" w:rsidP="008039A9">
            <w:pPr>
              <w:spacing w:before="60" w:after="60" w:line="240" w:lineRule="auto"/>
              <w:rPr>
                <w:rFonts w:ascii="Arial Narrow" w:hAnsi="Arial Narrow"/>
                <w:lang w:val="fr-FR"/>
              </w:rPr>
            </w:pPr>
            <w:r w:rsidRPr="00DA2388">
              <w:rPr>
                <w:rFonts w:ascii="Arial Narrow" w:hAnsi="Arial Narrow"/>
                <w:lang w:val="fr-FR" w:eastAsia="en-GB"/>
              </w:rPr>
              <w:t>Quitus fiscal</w:t>
            </w:r>
            <w:r w:rsidR="000756ED">
              <w:rPr>
                <w:rFonts w:ascii="Arial Narrow" w:hAnsi="Arial Narrow"/>
                <w:lang w:val="fr-FR" w:eastAsia="en-GB"/>
              </w:rPr>
              <w:t xml:space="preserve"> </w:t>
            </w:r>
            <w:r w:rsidR="00075144">
              <w:rPr>
                <w:rFonts w:ascii="Arial Narrow" w:hAnsi="Arial Narrow"/>
                <w:lang w:val="fr-FR" w:eastAsia="en-GB"/>
              </w:rPr>
              <w:t>(numéro)</w:t>
            </w:r>
          </w:p>
        </w:tc>
        <w:tc>
          <w:tcPr>
            <w:tcW w:w="3870" w:type="dxa"/>
            <w:shd w:val="clear" w:color="auto" w:fill="auto"/>
          </w:tcPr>
          <w:p w14:paraId="5DC36FD1" w14:textId="046DE159" w:rsidR="008039A9" w:rsidRPr="004F1E71" w:rsidRDefault="008039A9" w:rsidP="008039A9">
            <w:pPr>
              <w:spacing w:before="60" w:after="60" w:line="240" w:lineRule="auto"/>
              <w:rPr>
                <w:rFonts w:ascii="Arial Narrow" w:hAnsi="Arial Narrow"/>
                <w:lang w:val="fr-FR"/>
              </w:rPr>
            </w:pPr>
          </w:p>
        </w:tc>
        <w:tc>
          <w:tcPr>
            <w:tcW w:w="1620" w:type="dxa"/>
          </w:tcPr>
          <w:p w14:paraId="2DA5873C" w14:textId="7771E814" w:rsidR="008039A9" w:rsidRPr="00DA2388" w:rsidRDefault="008039A9" w:rsidP="004F1E71">
            <w:pPr>
              <w:spacing w:before="60" w:after="60" w:line="240" w:lineRule="auto"/>
              <w:rPr>
                <w:rFonts w:ascii="Arial Narrow" w:hAnsi="Arial Narrow"/>
                <w:lang w:val="en-AU" w:eastAsia="en-GB"/>
              </w:rPr>
            </w:pPr>
            <w:proofErr w:type="spellStart"/>
            <w:r w:rsidRPr="00DA2388">
              <w:rPr>
                <w:rFonts w:ascii="Arial Narrow" w:hAnsi="Arial Narrow"/>
                <w:lang w:val="en-AU" w:eastAsia="en-GB"/>
              </w:rPr>
              <w:t>Copie</w:t>
            </w:r>
            <w:proofErr w:type="spellEnd"/>
            <w:r w:rsidRPr="00DA2388">
              <w:rPr>
                <w:rFonts w:ascii="Arial Narrow" w:hAnsi="Arial Narrow"/>
                <w:lang w:val="en-AU" w:eastAsia="en-GB"/>
              </w:rPr>
              <w:t xml:space="preserve"> a </w:t>
            </w:r>
            <w:proofErr w:type="spellStart"/>
            <w:r w:rsidRPr="00DA2388">
              <w:rPr>
                <w:rFonts w:ascii="Arial Narrow" w:hAnsi="Arial Narrow"/>
                <w:lang w:val="en-AU" w:eastAsia="en-GB"/>
              </w:rPr>
              <w:t>fournir</w:t>
            </w:r>
            <w:proofErr w:type="spellEnd"/>
          </w:p>
        </w:tc>
      </w:tr>
      <w:tr w:rsidR="004F1E71" w:rsidRPr="00DA2388" w14:paraId="6047E880" w14:textId="77777777" w:rsidTr="00B17529">
        <w:tc>
          <w:tcPr>
            <w:tcW w:w="4765" w:type="dxa"/>
            <w:shd w:val="clear" w:color="auto" w:fill="auto"/>
          </w:tcPr>
          <w:p w14:paraId="346FE9BE" w14:textId="742DB543" w:rsidR="008039A9" w:rsidRPr="004F1E71" w:rsidRDefault="008039A9" w:rsidP="008039A9">
            <w:pPr>
              <w:spacing w:before="60" w:after="60" w:line="240" w:lineRule="auto"/>
              <w:rPr>
                <w:rFonts w:ascii="Arial Narrow" w:hAnsi="Arial Narrow"/>
                <w:lang w:val="fr-FR"/>
              </w:rPr>
            </w:pPr>
            <w:r w:rsidRPr="00DA2388">
              <w:rPr>
                <w:rFonts w:ascii="Arial Narrow" w:hAnsi="Arial Narrow"/>
                <w:color w:val="000000"/>
              </w:rPr>
              <w:t>Site web</w:t>
            </w:r>
          </w:p>
        </w:tc>
        <w:tc>
          <w:tcPr>
            <w:tcW w:w="3870" w:type="dxa"/>
            <w:shd w:val="clear" w:color="auto" w:fill="auto"/>
          </w:tcPr>
          <w:p w14:paraId="4466F7CA" w14:textId="066AD7BF" w:rsidR="008039A9" w:rsidRPr="004F1E71" w:rsidRDefault="008039A9" w:rsidP="008039A9">
            <w:pPr>
              <w:spacing w:before="60" w:after="60" w:line="240" w:lineRule="auto"/>
              <w:rPr>
                <w:rFonts w:ascii="Arial Narrow" w:hAnsi="Arial Narrow"/>
                <w:lang w:val="fr-FR"/>
              </w:rPr>
            </w:pPr>
          </w:p>
        </w:tc>
        <w:tc>
          <w:tcPr>
            <w:tcW w:w="1620" w:type="dxa"/>
          </w:tcPr>
          <w:p w14:paraId="3D3CCB16" w14:textId="1E0FA214" w:rsidR="008039A9" w:rsidRPr="00DA2388" w:rsidRDefault="008039A9" w:rsidP="004F1E71">
            <w:pPr>
              <w:spacing w:before="60" w:after="60" w:line="240" w:lineRule="auto"/>
              <w:rPr>
                <w:rFonts w:ascii="Arial Narrow" w:hAnsi="Arial Narrow"/>
                <w:lang w:val="en-AU" w:eastAsia="en-GB"/>
              </w:rPr>
            </w:pPr>
          </w:p>
        </w:tc>
      </w:tr>
      <w:tr w:rsidR="004F1E71" w:rsidRPr="00687178" w14:paraId="6C2197C1" w14:textId="77777777" w:rsidTr="00B17529">
        <w:tc>
          <w:tcPr>
            <w:tcW w:w="4765" w:type="dxa"/>
            <w:shd w:val="clear" w:color="auto" w:fill="auto"/>
          </w:tcPr>
          <w:p w14:paraId="1EED9894" w14:textId="42BCF1B4" w:rsidR="008039A9" w:rsidRPr="004F1E71" w:rsidRDefault="008039A9" w:rsidP="008039A9">
            <w:pPr>
              <w:spacing w:before="60" w:after="60" w:line="240" w:lineRule="auto"/>
              <w:rPr>
                <w:rFonts w:ascii="Arial Narrow" w:hAnsi="Arial Narrow"/>
                <w:color w:val="000000"/>
                <w:lang w:val="fr-FR"/>
              </w:rPr>
            </w:pPr>
            <w:r w:rsidRPr="00DA2388">
              <w:rPr>
                <w:rFonts w:ascii="Arial Narrow" w:hAnsi="Arial Narrow"/>
                <w:color w:val="000000"/>
                <w:lang w:val="fr-FR"/>
              </w:rPr>
              <w:t>Exonération de TCA (Oui/Non)</w:t>
            </w:r>
          </w:p>
        </w:tc>
        <w:tc>
          <w:tcPr>
            <w:tcW w:w="3870" w:type="dxa"/>
            <w:shd w:val="clear" w:color="auto" w:fill="auto"/>
          </w:tcPr>
          <w:p w14:paraId="1C03186B" w14:textId="4BE367A5" w:rsidR="008039A9" w:rsidRPr="00DA2388" w:rsidRDefault="008039A9" w:rsidP="008039A9">
            <w:pPr>
              <w:spacing w:before="60" w:after="60" w:line="240" w:lineRule="auto"/>
              <w:rPr>
                <w:rFonts w:ascii="Arial Narrow" w:hAnsi="Arial Narrow"/>
                <w:lang w:val="fr-FR" w:eastAsia="en-GB"/>
              </w:rPr>
            </w:pPr>
          </w:p>
        </w:tc>
        <w:tc>
          <w:tcPr>
            <w:tcW w:w="1620" w:type="dxa"/>
          </w:tcPr>
          <w:p w14:paraId="3DCC929E" w14:textId="6BE5A123" w:rsidR="008039A9" w:rsidRPr="004F1E71" w:rsidRDefault="008039A9" w:rsidP="004F1E71">
            <w:pPr>
              <w:spacing w:before="60" w:after="60" w:line="240" w:lineRule="auto"/>
              <w:rPr>
                <w:rFonts w:ascii="Arial Narrow" w:hAnsi="Arial Narrow"/>
                <w:lang w:val="fr-FR"/>
              </w:rPr>
            </w:pPr>
          </w:p>
        </w:tc>
      </w:tr>
      <w:tr w:rsidR="004F1E71" w:rsidRPr="00687178" w14:paraId="7985D7CA" w14:textId="4F3ED62B" w:rsidTr="00B17529">
        <w:trPr>
          <w:trHeight w:val="386"/>
        </w:trPr>
        <w:tc>
          <w:tcPr>
            <w:tcW w:w="4765" w:type="dxa"/>
            <w:shd w:val="clear" w:color="auto" w:fill="auto"/>
          </w:tcPr>
          <w:p w14:paraId="4F9064B0" w14:textId="54067484" w:rsidR="008039A9" w:rsidRPr="00DA2388" w:rsidRDefault="008039A9" w:rsidP="008039A9">
            <w:pPr>
              <w:spacing w:before="60" w:after="60" w:line="240" w:lineRule="auto"/>
              <w:rPr>
                <w:rFonts w:ascii="Arial Narrow" w:hAnsi="Arial Narrow"/>
                <w:lang w:val="fr-FR" w:eastAsia="en-GB"/>
              </w:rPr>
            </w:pPr>
            <w:r w:rsidRPr="00DA2388">
              <w:rPr>
                <w:rFonts w:ascii="Arial Narrow" w:hAnsi="Arial Narrow"/>
                <w:lang w:val="fr-FR" w:eastAsia="en-GB"/>
              </w:rPr>
              <w:t>Nom du Chef de l’Entreprise / représentant / Propriétaire</w:t>
            </w:r>
          </w:p>
        </w:tc>
        <w:tc>
          <w:tcPr>
            <w:tcW w:w="3870" w:type="dxa"/>
            <w:shd w:val="clear" w:color="auto" w:fill="auto"/>
          </w:tcPr>
          <w:p w14:paraId="717390C5" w14:textId="6E0BF3B0" w:rsidR="008039A9" w:rsidRPr="00DA2388" w:rsidRDefault="008039A9" w:rsidP="008039A9">
            <w:pPr>
              <w:spacing w:before="60" w:after="60" w:line="240" w:lineRule="auto"/>
              <w:rPr>
                <w:rFonts w:ascii="Arial Narrow" w:hAnsi="Arial Narrow"/>
                <w:lang w:val="fr-FR" w:eastAsia="en-GB"/>
              </w:rPr>
            </w:pPr>
          </w:p>
        </w:tc>
        <w:tc>
          <w:tcPr>
            <w:tcW w:w="1620" w:type="dxa"/>
          </w:tcPr>
          <w:p w14:paraId="38AB0E1B" w14:textId="5265E76E" w:rsidR="008039A9" w:rsidRPr="004F1E71" w:rsidRDefault="008039A9" w:rsidP="004F1E71">
            <w:pPr>
              <w:spacing w:before="60" w:after="60" w:line="240" w:lineRule="auto"/>
              <w:rPr>
                <w:rFonts w:ascii="Arial Narrow" w:hAnsi="Arial Narrow"/>
                <w:lang w:val="fr-FR"/>
              </w:rPr>
            </w:pPr>
          </w:p>
        </w:tc>
      </w:tr>
      <w:tr w:rsidR="004F1E71" w:rsidRPr="00687178" w14:paraId="7C1BD8A7" w14:textId="31A6077A" w:rsidTr="00B17529">
        <w:tc>
          <w:tcPr>
            <w:tcW w:w="4765" w:type="dxa"/>
            <w:shd w:val="clear" w:color="auto" w:fill="auto"/>
          </w:tcPr>
          <w:p w14:paraId="200A02FA" w14:textId="241A73E0" w:rsidR="008039A9" w:rsidRPr="00DA2388" w:rsidRDefault="008039A9" w:rsidP="008039A9">
            <w:pPr>
              <w:spacing w:before="60" w:after="60" w:line="240" w:lineRule="auto"/>
              <w:rPr>
                <w:rFonts w:ascii="Arial Narrow" w:hAnsi="Arial Narrow"/>
                <w:lang w:val="fr-FR" w:eastAsia="en-GB"/>
              </w:rPr>
            </w:pPr>
            <w:r w:rsidRPr="00DA2388">
              <w:rPr>
                <w:rFonts w:ascii="Arial Narrow" w:hAnsi="Arial Narrow"/>
                <w:lang w:val="fr-FR" w:eastAsia="en-GB"/>
              </w:rPr>
              <w:t>Nom de la personne contacte :</w:t>
            </w:r>
          </w:p>
        </w:tc>
        <w:tc>
          <w:tcPr>
            <w:tcW w:w="3870" w:type="dxa"/>
            <w:shd w:val="clear" w:color="auto" w:fill="auto"/>
          </w:tcPr>
          <w:p w14:paraId="3B210078" w14:textId="5B90A378" w:rsidR="008039A9" w:rsidRPr="00DA2388" w:rsidRDefault="008039A9" w:rsidP="008039A9">
            <w:pPr>
              <w:spacing w:before="60" w:after="60" w:line="240" w:lineRule="auto"/>
              <w:rPr>
                <w:rFonts w:ascii="Arial Narrow" w:hAnsi="Arial Narrow"/>
                <w:lang w:val="fr-FR" w:eastAsia="en-GB"/>
              </w:rPr>
            </w:pPr>
          </w:p>
        </w:tc>
        <w:tc>
          <w:tcPr>
            <w:tcW w:w="1620" w:type="dxa"/>
          </w:tcPr>
          <w:p w14:paraId="4979AAE9" w14:textId="73CDE904" w:rsidR="008039A9" w:rsidRPr="004F1E71" w:rsidRDefault="00AD45D7" w:rsidP="004F1E71">
            <w:pPr>
              <w:spacing w:before="60" w:after="60" w:line="240" w:lineRule="auto"/>
              <w:rPr>
                <w:rFonts w:ascii="Arial Narrow" w:hAnsi="Arial Narrow"/>
                <w:lang w:val="fr-FR"/>
              </w:rPr>
            </w:pPr>
            <w:r>
              <w:rPr>
                <w:rFonts w:ascii="Arial Narrow" w:hAnsi="Arial Narrow"/>
                <w:lang w:val="fr-FR"/>
              </w:rPr>
              <w:t xml:space="preserve">Copie </w:t>
            </w:r>
            <w:proofErr w:type="spellStart"/>
            <w:r>
              <w:rPr>
                <w:rFonts w:ascii="Arial Narrow" w:hAnsi="Arial Narrow"/>
                <w:lang w:val="fr-FR"/>
              </w:rPr>
              <w:t>p</w:t>
            </w:r>
            <w:r w:rsidR="005E1082">
              <w:rPr>
                <w:rFonts w:ascii="Arial Narrow" w:hAnsi="Arial Narrow"/>
                <w:lang w:val="fr-FR"/>
              </w:rPr>
              <w:t>iece</w:t>
            </w:r>
            <w:proofErr w:type="spellEnd"/>
            <w:r w:rsidR="005E1082">
              <w:rPr>
                <w:rFonts w:ascii="Arial Narrow" w:hAnsi="Arial Narrow"/>
                <w:lang w:val="fr-FR"/>
              </w:rPr>
              <w:t xml:space="preserve"> identité à fournir</w:t>
            </w:r>
          </w:p>
        </w:tc>
      </w:tr>
      <w:tr w:rsidR="004F1E71" w:rsidRPr="00DA2388" w14:paraId="2DC8775C" w14:textId="16AF3F52" w:rsidTr="00B17529">
        <w:tc>
          <w:tcPr>
            <w:tcW w:w="4765" w:type="dxa"/>
            <w:shd w:val="clear" w:color="auto" w:fill="auto"/>
          </w:tcPr>
          <w:p w14:paraId="53536F6F" w14:textId="0F97F5F2" w:rsidR="008039A9" w:rsidRPr="00DA2388" w:rsidRDefault="008039A9" w:rsidP="008039A9">
            <w:pPr>
              <w:spacing w:before="60" w:after="60" w:line="240" w:lineRule="auto"/>
              <w:rPr>
                <w:rFonts w:ascii="Arial Narrow" w:hAnsi="Arial Narrow"/>
                <w:lang w:val="en-AU" w:eastAsia="en-GB"/>
              </w:rPr>
            </w:pPr>
            <w:proofErr w:type="spellStart"/>
            <w:r w:rsidRPr="00DA2388">
              <w:rPr>
                <w:rFonts w:ascii="Arial Narrow" w:hAnsi="Arial Narrow"/>
                <w:lang w:val="en-AU" w:eastAsia="en-GB"/>
              </w:rPr>
              <w:t>Adresse</w:t>
            </w:r>
            <w:proofErr w:type="spellEnd"/>
            <w:r w:rsidRPr="00DA2388">
              <w:rPr>
                <w:rFonts w:ascii="Arial Narrow" w:hAnsi="Arial Narrow"/>
                <w:lang w:val="en-AU" w:eastAsia="en-GB"/>
              </w:rPr>
              <w:t xml:space="preserve"> E-mail:</w:t>
            </w:r>
          </w:p>
        </w:tc>
        <w:tc>
          <w:tcPr>
            <w:tcW w:w="3870" w:type="dxa"/>
            <w:shd w:val="clear" w:color="auto" w:fill="auto"/>
          </w:tcPr>
          <w:p w14:paraId="42E6DD66" w14:textId="56DC083C" w:rsidR="008039A9" w:rsidRPr="00DA2388" w:rsidRDefault="008039A9" w:rsidP="008039A9">
            <w:pPr>
              <w:spacing w:before="60" w:after="60" w:line="240" w:lineRule="auto"/>
              <w:rPr>
                <w:rFonts w:ascii="Arial Narrow" w:hAnsi="Arial Narrow"/>
                <w:lang w:val="en-AU" w:eastAsia="en-GB"/>
              </w:rPr>
            </w:pPr>
          </w:p>
        </w:tc>
        <w:tc>
          <w:tcPr>
            <w:tcW w:w="1620" w:type="dxa"/>
          </w:tcPr>
          <w:p w14:paraId="5C1CEF40" w14:textId="53C304C1" w:rsidR="008039A9" w:rsidRPr="00DA2388" w:rsidRDefault="008039A9" w:rsidP="004F1E71">
            <w:pPr>
              <w:spacing w:before="60" w:after="60" w:line="240" w:lineRule="auto"/>
              <w:rPr>
                <w:rFonts w:ascii="Arial Narrow" w:hAnsi="Arial Narrow"/>
                <w:lang w:val="en-AU" w:eastAsia="en-GB"/>
              </w:rPr>
            </w:pPr>
          </w:p>
        </w:tc>
      </w:tr>
      <w:tr w:rsidR="004F1E71" w:rsidRPr="00DA2388" w14:paraId="0B74D4A1" w14:textId="4D9D657B" w:rsidTr="00B17529">
        <w:tc>
          <w:tcPr>
            <w:tcW w:w="4765" w:type="dxa"/>
            <w:shd w:val="clear" w:color="auto" w:fill="auto"/>
          </w:tcPr>
          <w:p w14:paraId="7E97CE13" w14:textId="77777777" w:rsidR="008039A9" w:rsidRPr="00DA2388" w:rsidRDefault="008039A9" w:rsidP="008039A9">
            <w:pPr>
              <w:spacing w:before="60" w:after="60" w:line="240" w:lineRule="auto"/>
              <w:rPr>
                <w:rFonts w:ascii="Arial Narrow" w:hAnsi="Arial Narrow"/>
                <w:lang w:val="en-AU" w:eastAsia="en-GB"/>
              </w:rPr>
            </w:pPr>
            <w:r w:rsidRPr="00DA2388">
              <w:rPr>
                <w:rFonts w:ascii="Arial Narrow" w:hAnsi="Arial Narrow"/>
                <w:lang w:val="en-AU" w:eastAsia="en-GB"/>
              </w:rPr>
              <w:t>Tel:</w:t>
            </w:r>
          </w:p>
        </w:tc>
        <w:tc>
          <w:tcPr>
            <w:tcW w:w="3870" w:type="dxa"/>
            <w:shd w:val="clear" w:color="auto" w:fill="auto"/>
          </w:tcPr>
          <w:p w14:paraId="01A3FEDB" w14:textId="7B9A30A8" w:rsidR="008039A9" w:rsidRPr="00DA2388" w:rsidRDefault="008039A9" w:rsidP="008039A9">
            <w:pPr>
              <w:spacing w:before="60" w:after="60" w:line="240" w:lineRule="auto"/>
              <w:rPr>
                <w:rFonts w:ascii="Arial Narrow" w:hAnsi="Arial Narrow"/>
                <w:lang w:val="en-AU" w:eastAsia="en-GB"/>
              </w:rPr>
            </w:pPr>
          </w:p>
        </w:tc>
        <w:tc>
          <w:tcPr>
            <w:tcW w:w="1620" w:type="dxa"/>
          </w:tcPr>
          <w:p w14:paraId="2A4B0404" w14:textId="6549A759" w:rsidR="008039A9" w:rsidRPr="00DA2388" w:rsidRDefault="008039A9" w:rsidP="004F1E71">
            <w:pPr>
              <w:spacing w:before="60" w:after="60" w:line="240" w:lineRule="auto"/>
              <w:rPr>
                <w:rFonts w:ascii="Arial Narrow" w:hAnsi="Arial Narrow"/>
                <w:lang w:val="en-AU" w:eastAsia="en-GB"/>
              </w:rPr>
            </w:pPr>
          </w:p>
        </w:tc>
      </w:tr>
      <w:tr w:rsidR="004F1E71" w:rsidRPr="00DA2388" w14:paraId="3A6090E1" w14:textId="7BC2A79A" w:rsidTr="00B17529">
        <w:tc>
          <w:tcPr>
            <w:tcW w:w="4765" w:type="dxa"/>
            <w:shd w:val="clear" w:color="auto" w:fill="auto"/>
          </w:tcPr>
          <w:p w14:paraId="1C0DD964" w14:textId="6E1B6DFE" w:rsidR="008039A9" w:rsidRPr="00DA2388" w:rsidRDefault="008039A9" w:rsidP="008039A9">
            <w:pPr>
              <w:spacing w:before="60" w:after="60" w:line="240" w:lineRule="auto"/>
              <w:rPr>
                <w:rFonts w:ascii="Arial Narrow" w:hAnsi="Arial Narrow"/>
                <w:lang w:val="en-AU" w:eastAsia="en-GB"/>
              </w:rPr>
            </w:pPr>
            <w:r w:rsidRPr="00DA2388">
              <w:rPr>
                <w:rFonts w:ascii="Arial Narrow" w:hAnsi="Arial Narrow"/>
                <w:lang w:val="en-AU" w:eastAsia="en-GB"/>
              </w:rPr>
              <w:t>Personne Contact Alternative:</w:t>
            </w:r>
          </w:p>
        </w:tc>
        <w:tc>
          <w:tcPr>
            <w:tcW w:w="3870" w:type="dxa"/>
            <w:shd w:val="clear" w:color="auto" w:fill="auto"/>
          </w:tcPr>
          <w:p w14:paraId="5A599972" w14:textId="50321926" w:rsidR="008039A9" w:rsidRPr="00DA2388" w:rsidRDefault="008039A9" w:rsidP="008039A9">
            <w:pPr>
              <w:spacing w:before="60" w:after="60" w:line="240" w:lineRule="auto"/>
              <w:rPr>
                <w:rFonts w:ascii="Arial Narrow" w:hAnsi="Arial Narrow"/>
                <w:lang w:val="en-AU" w:eastAsia="en-GB"/>
              </w:rPr>
            </w:pPr>
          </w:p>
        </w:tc>
        <w:tc>
          <w:tcPr>
            <w:tcW w:w="1620" w:type="dxa"/>
          </w:tcPr>
          <w:p w14:paraId="75A4B6C1" w14:textId="55A5E729" w:rsidR="008039A9" w:rsidRPr="00DA2388" w:rsidRDefault="008039A9" w:rsidP="004F1E71">
            <w:pPr>
              <w:spacing w:before="60" w:after="60" w:line="240" w:lineRule="auto"/>
              <w:rPr>
                <w:rFonts w:ascii="Arial Narrow" w:hAnsi="Arial Narrow"/>
                <w:lang w:val="en-AU" w:eastAsia="en-GB"/>
              </w:rPr>
            </w:pPr>
          </w:p>
        </w:tc>
      </w:tr>
      <w:tr w:rsidR="004F1E71" w:rsidRPr="00DA2388" w14:paraId="238D2E18" w14:textId="28F2DA65" w:rsidTr="00B17529">
        <w:tc>
          <w:tcPr>
            <w:tcW w:w="4765" w:type="dxa"/>
            <w:shd w:val="clear" w:color="auto" w:fill="auto"/>
          </w:tcPr>
          <w:p w14:paraId="25A2DD75" w14:textId="79D04A97" w:rsidR="008039A9" w:rsidRPr="00DA2388" w:rsidRDefault="008039A9" w:rsidP="008039A9">
            <w:pPr>
              <w:spacing w:before="60" w:after="60" w:line="240" w:lineRule="auto"/>
              <w:rPr>
                <w:rFonts w:ascii="Arial Narrow" w:hAnsi="Arial Narrow"/>
                <w:lang w:val="en-AU" w:eastAsia="en-GB"/>
              </w:rPr>
            </w:pPr>
            <w:proofErr w:type="spellStart"/>
            <w:r w:rsidRPr="00DA2388">
              <w:rPr>
                <w:rFonts w:ascii="Arial Narrow" w:hAnsi="Arial Narrow"/>
                <w:lang w:val="en-AU" w:eastAsia="en-GB"/>
              </w:rPr>
              <w:t>Adresse</w:t>
            </w:r>
            <w:proofErr w:type="spellEnd"/>
            <w:r w:rsidRPr="00DA2388">
              <w:rPr>
                <w:rFonts w:ascii="Arial Narrow" w:hAnsi="Arial Narrow"/>
                <w:lang w:val="en-AU" w:eastAsia="en-GB"/>
              </w:rPr>
              <w:t xml:space="preserve"> E-mail:</w:t>
            </w:r>
          </w:p>
        </w:tc>
        <w:tc>
          <w:tcPr>
            <w:tcW w:w="3870" w:type="dxa"/>
            <w:shd w:val="clear" w:color="auto" w:fill="auto"/>
          </w:tcPr>
          <w:p w14:paraId="7416A38C" w14:textId="2CFBA66A" w:rsidR="008039A9" w:rsidRPr="00DA2388" w:rsidRDefault="008039A9" w:rsidP="008039A9">
            <w:pPr>
              <w:spacing w:before="60" w:after="60" w:line="240" w:lineRule="auto"/>
              <w:rPr>
                <w:rFonts w:ascii="Arial Narrow" w:hAnsi="Arial Narrow"/>
                <w:lang w:val="en-AU" w:eastAsia="en-GB"/>
              </w:rPr>
            </w:pPr>
          </w:p>
        </w:tc>
        <w:tc>
          <w:tcPr>
            <w:tcW w:w="1620" w:type="dxa"/>
          </w:tcPr>
          <w:p w14:paraId="07B127A4" w14:textId="58A1E3F7" w:rsidR="008039A9" w:rsidRPr="00DA2388" w:rsidRDefault="008039A9" w:rsidP="004F1E71">
            <w:pPr>
              <w:spacing w:before="60" w:after="60" w:line="240" w:lineRule="auto"/>
              <w:rPr>
                <w:rFonts w:ascii="Arial Narrow" w:hAnsi="Arial Narrow"/>
                <w:lang w:val="en-AU" w:eastAsia="en-GB"/>
              </w:rPr>
            </w:pPr>
          </w:p>
        </w:tc>
      </w:tr>
      <w:tr w:rsidR="004F1E71" w:rsidRPr="00687178" w14:paraId="6FED6F51" w14:textId="73A89199" w:rsidTr="00B17529">
        <w:tc>
          <w:tcPr>
            <w:tcW w:w="4765" w:type="dxa"/>
            <w:shd w:val="clear" w:color="auto" w:fill="auto"/>
          </w:tcPr>
          <w:p w14:paraId="7D7C8DDA" w14:textId="0C9F72B0" w:rsidR="008039A9" w:rsidRPr="00DA2388" w:rsidRDefault="008039A9" w:rsidP="008039A9">
            <w:pPr>
              <w:spacing w:before="60" w:after="60" w:line="240" w:lineRule="auto"/>
              <w:rPr>
                <w:rFonts w:ascii="Arial Narrow" w:hAnsi="Arial Narrow"/>
                <w:lang w:val="fr-FR" w:eastAsia="en-GB"/>
              </w:rPr>
            </w:pPr>
            <w:r w:rsidRPr="00DA2388">
              <w:rPr>
                <w:rFonts w:ascii="Arial Narrow" w:hAnsi="Arial Narrow"/>
                <w:lang w:val="fr-FR" w:eastAsia="en-GB"/>
              </w:rPr>
              <w:t xml:space="preserve">Année de création de </w:t>
            </w:r>
            <w:r w:rsidRPr="00DA2388">
              <w:rPr>
                <w:rFonts w:ascii="Arial Narrow" w:hAnsi="Arial Narrow"/>
                <w:color w:val="000000"/>
                <w:lang w:val="fr-FR"/>
              </w:rPr>
              <w:t>l'entreprise/organisation/firme</w:t>
            </w:r>
            <w:r w:rsidRPr="00DA2388">
              <w:rPr>
                <w:rFonts w:ascii="Arial Narrow" w:hAnsi="Arial Narrow"/>
                <w:lang w:val="fr-FR" w:eastAsia="en-GB"/>
              </w:rPr>
              <w:t xml:space="preserve"> :</w:t>
            </w:r>
          </w:p>
        </w:tc>
        <w:tc>
          <w:tcPr>
            <w:tcW w:w="3870" w:type="dxa"/>
            <w:shd w:val="clear" w:color="auto" w:fill="auto"/>
          </w:tcPr>
          <w:p w14:paraId="2E5AE419" w14:textId="4D2C01A8" w:rsidR="008039A9" w:rsidRPr="00DA2388" w:rsidRDefault="008039A9" w:rsidP="008039A9">
            <w:pPr>
              <w:spacing w:before="60" w:after="60" w:line="240" w:lineRule="auto"/>
              <w:rPr>
                <w:rFonts w:ascii="Arial Narrow" w:hAnsi="Arial Narrow"/>
                <w:lang w:val="fr-FR" w:eastAsia="en-GB"/>
              </w:rPr>
            </w:pPr>
          </w:p>
        </w:tc>
        <w:tc>
          <w:tcPr>
            <w:tcW w:w="1620" w:type="dxa"/>
          </w:tcPr>
          <w:p w14:paraId="24E69DC9" w14:textId="55B34CED" w:rsidR="008039A9" w:rsidRPr="004F1E71" w:rsidRDefault="008039A9" w:rsidP="004F1E71">
            <w:pPr>
              <w:spacing w:before="60" w:after="60" w:line="240" w:lineRule="auto"/>
              <w:rPr>
                <w:rFonts w:ascii="Arial Narrow" w:hAnsi="Arial Narrow"/>
                <w:lang w:val="fr-FR"/>
              </w:rPr>
            </w:pPr>
          </w:p>
        </w:tc>
      </w:tr>
    </w:tbl>
    <w:p w14:paraId="56F598DD" w14:textId="26F63572" w:rsidR="00A9445C" w:rsidRPr="004F1E71" w:rsidRDefault="00A9445C" w:rsidP="00A9445C">
      <w:pPr>
        <w:spacing w:after="0" w:line="240" w:lineRule="auto"/>
        <w:ind w:left="418"/>
        <w:rPr>
          <w:rFonts w:ascii="Arial Narrow" w:hAnsi="Arial Narrow"/>
          <w:color w:val="000000" w:themeColor="text1"/>
          <w:sz w:val="8"/>
          <w:highlight w:val="yellow"/>
          <w:lang w:val="fr-FR"/>
        </w:rPr>
      </w:pPr>
    </w:p>
    <w:p w14:paraId="5C999293" w14:textId="62F17FDB" w:rsidR="00427E2E" w:rsidRPr="008D502E" w:rsidRDefault="00427E2E" w:rsidP="00A9445C">
      <w:pPr>
        <w:spacing w:after="0" w:line="240" w:lineRule="auto"/>
        <w:ind w:left="418"/>
        <w:rPr>
          <w:ins w:id="5" w:author="Lajous, Lionel" w:date="2023-09-15T15:24:00Z"/>
          <w:rFonts w:ascii="Arial Narrow" w:hAnsi="Arial Narrow"/>
          <w:color w:val="000000" w:themeColor="text1"/>
          <w:sz w:val="8"/>
          <w:szCs w:val="8"/>
          <w:highlight w:val="yellow"/>
          <w:lang w:val="fr-FR"/>
        </w:rPr>
      </w:pPr>
    </w:p>
    <w:p w14:paraId="6DC62027" w14:textId="77777777" w:rsidR="00000DFF" w:rsidRPr="00687178" w:rsidRDefault="00000DFF" w:rsidP="00000DFF">
      <w:pPr>
        <w:tabs>
          <w:tab w:val="left" w:pos="930"/>
        </w:tabs>
        <w:spacing w:after="0" w:line="240" w:lineRule="auto"/>
        <w:ind w:left="418"/>
        <w:rPr>
          <w:rFonts w:ascii="Arial Narrow" w:hAnsi="Arial Narrow"/>
          <w:b/>
          <w:bCs/>
          <w:color w:val="000000" w:themeColor="text1"/>
          <w:lang w:val="fr-FR"/>
        </w:rPr>
      </w:pPr>
    </w:p>
    <w:p w14:paraId="3636D52E" w14:textId="77777777" w:rsidR="00933404" w:rsidRPr="00000DFF" w:rsidRDefault="00933404" w:rsidP="003C40BB">
      <w:pPr>
        <w:spacing w:after="0" w:line="240" w:lineRule="auto"/>
        <w:ind w:left="418"/>
        <w:rPr>
          <w:rFonts w:ascii="Arial Narrow" w:hAnsi="Arial Narrow"/>
          <w:b/>
          <w:bCs/>
          <w:color w:val="000000" w:themeColor="text1"/>
          <w:lang w:val="fr-FR"/>
        </w:rPr>
      </w:pPr>
    </w:p>
    <w:p w14:paraId="36D3D118" w14:textId="77777777" w:rsidR="00D164EA" w:rsidRPr="000E07E7" w:rsidRDefault="00D164EA" w:rsidP="000E07E7">
      <w:pPr>
        <w:ind w:left="418"/>
        <w:rPr>
          <w:rFonts w:ascii="Arial Narrow" w:hAnsi="Arial Narrow"/>
          <w:b/>
          <w:color w:val="000000" w:themeColor="text1"/>
          <w:lang w:val="fr-FR"/>
        </w:rPr>
      </w:pPr>
      <w:r w:rsidRPr="000E07E7">
        <w:rPr>
          <w:rFonts w:ascii="Arial Narrow" w:hAnsi="Arial Narrow"/>
          <w:b/>
          <w:color w:val="000000" w:themeColor="text1"/>
          <w:lang w:val="fr-FR"/>
        </w:rPr>
        <w:t>Référence</w:t>
      </w:r>
    </w:p>
    <w:p w14:paraId="73358408" w14:textId="4842AEA1" w:rsidR="00FC4B88" w:rsidRPr="000E07E7" w:rsidRDefault="00FC4B88" w:rsidP="00D04A51">
      <w:pPr>
        <w:ind w:left="418"/>
        <w:rPr>
          <w:rFonts w:ascii="Arial Narrow" w:hAnsi="Arial Narrow"/>
          <w:color w:val="000000" w:themeColor="text1"/>
          <w:lang w:val="fr-FR"/>
        </w:rPr>
      </w:pPr>
      <w:bookmarkStart w:id="6" w:name="_Hlk149218227"/>
      <w:bookmarkStart w:id="7" w:name="_Hlk145502555"/>
      <w:r w:rsidRPr="000E07E7">
        <w:rPr>
          <w:rFonts w:ascii="Arial Narrow" w:hAnsi="Arial Narrow"/>
          <w:color w:val="000000" w:themeColor="text1"/>
          <w:lang w:val="fr-FR"/>
        </w:rPr>
        <w:t xml:space="preserve">Veuillez fournir </w:t>
      </w:r>
      <w:r w:rsidR="005E1082">
        <w:rPr>
          <w:rFonts w:ascii="Arial Narrow" w:hAnsi="Arial Narrow"/>
          <w:color w:val="000000" w:themeColor="text1"/>
          <w:lang w:val="fr-FR"/>
        </w:rPr>
        <w:t>au minimum 3</w:t>
      </w:r>
      <w:r w:rsidRPr="000E07E7">
        <w:rPr>
          <w:rFonts w:ascii="Arial Narrow" w:hAnsi="Arial Narrow"/>
          <w:color w:val="000000" w:themeColor="text1"/>
          <w:lang w:val="fr-FR"/>
        </w:rPr>
        <w:t xml:space="preserve"> coordonnées d’organisations renommées </w:t>
      </w:r>
      <w:bookmarkEnd w:id="6"/>
      <w:r w:rsidRPr="000E07E7">
        <w:rPr>
          <w:rFonts w:ascii="Arial Narrow" w:hAnsi="Arial Narrow"/>
          <w:color w:val="000000" w:themeColor="text1"/>
          <w:lang w:val="fr-FR"/>
        </w:rPr>
        <w:t>(</w:t>
      </w:r>
      <w:bookmarkStart w:id="8" w:name="_Hlk149218273"/>
      <w:proofErr w:type="spellStart"/>
      <w:r w:rsidRPr="000E07E7">
        <w:rPr>
          <w:rFonts w:ascii="Arial Narrow" w:hAnsi="Arial Narrow"/>
          <w:color w:val="000000" w:themeColor="text1"/>
          <w:lang w:val="fr-FR"/>
        </w:rPr>
        <w:t>ONGs</w:t>
      </w:r>
      <w:proofErr w:type="spellEnd"/>
      <w:r w:rsidRPr="000E07E7">
        <w:rPr>
          <w:rFonts w:ascii="Arial Narrow" w:hAnsi="Arial Narrow"/>
          <w:color w:val="000000" w:themeColor="text1"/>
          <w:lang w:val="fr-FR"/>
        </w:rPr>
        <w:t>, Agences de</w:t>
      </w:r>
      <w:r w:rsidR="00C76C9D">
        <w:rPr>
          <w:rFonts w:ascii="Arial Narrow" w:hAnsi="Arial Narrow"/>
          <w:color w:val="000000" w:themeColor="text1"/>
          <w:lang w:val="fr-FR"/>
        </w:rPr>
        <w:t>s</w:t>
      </w:r>
      <w:r w:rsidRPr="000E07E7">
        <w:rPr>
          <w:rFonts w:ascii="Arial Narrow" w:hAnsi="Arial Narrow"/>
          <w:color w:val="000000" w:themeColor="text1"/>
          <w:lang w:val="fr-FR"/>
        </w:rPr>
        <w:t xml:space="preserve"> </w:t>
      </w:r>
      <w:r w:rsidR="00C76C9D">
        <w:rPr>
          <w:rFonts w:ascii="Arial Narrow" w:hAnsi="Arial Narrow"/>
          <w:color w:val="000000" w:themeColor="text1"/>
          <w:lang w:val="fr-FR"/>
        </w:rPr>
        <w:t>Nations Unis</w:t>
      </w:r>
      <w:r w:rsidRPr="000E07E7">
        <w:rPr>
          <w:rFonts w:ascii="Arial Narrow" w:hAnsi="Arial Narrow"/>
          <w:color w:val="000000" w:themeColor="text1"/>
          <w:lang w:val="fr-FR"/>
        </w:rPr>
        <w:t xml:space="preserve"> ou secteur privé) ayant </w:t>
      </w:r>
      <w:r w:rsidR="00C43996" w:rsidRPr="00EF5A44">
        <w:rPr>
          <w:rFonts w:ascii="Arial Narrow" w:hAnsi="Arial Narrow" w:cs="Times New Roman"/>
          <w:color w:val="000000" w:themeColor="text1"/>
          <w:lang w:val="fr-FR"/>
        </w:rPr>
        <w:t xml:space="preserve">acheté </w:t>
      </w:r>
      <w:r w:rsidR="00C76C9D">
        <w:rPr>
          <w:rFonts w:ascii="Arial Narrow" w:hAnsi="Arial Narrow" w:cs="Times New Roman"/>
          <w:color w:val="000000" w:themeColor="text1"/>
          <w:lang w:val="fr-FR"/>
        </w:rPr>
        <w:t xml:space="preserve">ou </w:t>
      </w:r>
      <w:r w:rsidRPr="000E07E7">
        <w:rPr>
          <w:rFonts w:ascii="Arial Narrow" w:hAnsi="Arial Narrow"/>
          <w:color w:val="000000" w:themeColor="text1"/>
          <w:lang w:val="fr-FR"/>
        </w:rPr>
        <w:t>l’habitude d’ach</w:t>
      </w:r>
      <w:r w:rsidR="00C76C9D">
        <w:rPr>
          <w:rFonts w:ascii="Arial Narrow" w:hAnsi="Arial Narrow"/>
          <w:color w:val="000000" w:themeColor="text1"/>
          <w:lang w:val="fr-FR"/>
        </w:rPr>
        <w:t>e</w:t>
      </w:r>
      <w:r w:rsidRPr="000E07E7">
        <w:rPr>
          <w:rFonts w:ascii="Arial Narrow" w:hAnsi="Arial Narrow"/>
          <w:color w:val="000000" w:themeColor="text1"/>
          <w:lang w:val="fr-FR"/>
        </w:rPr>
        <w:t>t</w:t>
      </w:r>
      <w:r w:rsidR="00C76C9D">
        <w:rPr>
          <w:rFonts w:ascii="Arial Narrow" w:hAnsi="Arial Narrow"/>
          <w:color w:val="000000" w:themeColor="text1"/>
          <w:lang w:val="fr-FR"/>
        </w:rPr>
        <w:t>er</w:t>
      </w:r>
      <w:r w:rsidRPr="000E07E7">
        <w:rPr>
          <w:rFonts w:ascii="Arial Narrow" w:hAnsi="Arial Narrow"/>
          <w:color w:val="000000" w:themeColor="text1"/>
          <w:lang w:val="fr-FR"/>
        </w:rPr>
        <w:t xml:space="preserve"> de</w:t>
      </w:r>
      <w:r w:rsidR="00C76C9D">
        <w:rPr>
          <w:rFonts w:ascii="Arial Narrow" w:hAnsi="Arial Narrow"/>
          <w:color w:val="000000" w:themeColor="text1"/>
          <w:lang w:val="fr-FR"/>
        </w:rPr>
        <w:t>s</w:t>
      </w:r>
      <w:r w:rsidRPr="000E07E7">
        <w:rPr>
          <w:rFonts w:ascii="Arial Narrow" w:hAnsi="Arial Narrow"/>
          <w:color w:val="000000" w:themeColor="text1"/>
          <w:lang w:val="fr-FR"/>
        </w:rPr>
        <w:t xml:space="preserve"> </w:t>
      </w:r>
      <w:r w:rsidR="00C76C9D">
        <w:rPr>
          <w:rFonts w:ascii="Arial Narrow" w:hAnsi="Arial Narrow"/>
          <w:color w:val="000000" w:themeColor="text1"/>
          <w:lang w:val="fr-FR"/>
        </w:rPr>
        <w:t>produits et / ou services</w:t>
      </w:r>
      <w:r w:rsidRPr="000E07E7">
        <w:rPr>
          <w:rFonts w:ascii="Arial Narrow" w:hAnsi="Arial Narrow"/>
          <w:color w:val="000000" w:themeColor="text1"/>
          <w:lang w:val="fr-FR"/>
        </w:rPr>
        <w:t xml:space="preserve"> qui illustrent le mieux l'expérience de votre organisation/entreprise/organisation/firme.</w:t>
      </w:r>
      <w:bookmarkEnd w:id="8"/>
    </w:p>
    <w:p w14:paraId="67172A07" w14:textId="262E0CC4" w:rsidR="00FC4B88" w:rsidRDefault="00FC4B88" w:rsidP="00FC4B88">
      <w:pPr>
        <w:ind w:left="418"/>
        <w:rPr>
          <w:rFonts w:ascii="Arial Narrow" w:hAnsi="Arial Narrow"/>
          <w:color w:val="000000" w:themeColor="text1"/>
          <w:lang w:val="fr-FR"/>
        </w:rPr>
      </w:pPr>
      <w:bookmarkStart w:id="9" w:name="_Hlk149218344"/>
      <w:r w:rsidRPr="000E07E7">
        <w:rPr>
          <w:rFonts w:ascii="Arial Narrow" w:hAnsi="Arial Narrow"/>
          <w:color w:val="000000" w:themeColor="text1"/>
          <w:lang w:val="fr-FR"/>
        </w:rPr>
        <w:t xml:space="preserve">Veuillez confirmer que ces clients spécifiés n'ont aucune objection à ce que la CRS les contacte pendant la phase de </w:t>
      </w:r>
      <w:r w:rsidR="00687178" w:rsidRPr="000E07E7">
        <w:rPr>
          <w:rFonts w:ascii="Arial Narrow" w:hAnsi="Arial Narrow"/>
          <w:color w:val="000000" w:themeColor="text1"/>
          <w:lang w:val="fr-FR"/>
        </w:rPr>
        <w:t>préqualification</w:t>
      </w:r>
      <w:r w:rsidRPr="000E07E7">
        <w:rPr>
          <w:rFonts w:ascii="Arial Narrow" w:hAnsi="Arial Narrow"/>
          <w:color w:val="000000" w:themeColor="text1"/>
          <w:lang w:val="fr-FR"/>
        </w:rPr>
        <w:t xml:space="preserve"> à des fins de référence.</w:t>
      </w:r>
      <w:bookmarkEnd w:id="9"/>
    </w:p>
    <w:p w14:paraId="256F5743" w14:textId="77777777" w:rsidR="00687178" w:rsidRPr="000E07E7" w:rsidRDefault="00687178" w:rsidP="00FC4B88">
      <w:pPr>
        <w:ind w:left="418"/>
        <w:rPr>
          <w:rFonts w:ascii="Arial Narrow" w:hAnsi="Arial Narrow"/>
          <w:color w:val="000000" w:themeColor="text1"/>
          <w:lang w:val="fr-FR"/>
        </w:rPr>
      </w:pPr>
    </w:p>
    <w:tbl>
      <w:tblPr>
        <w:tblW w:w="10170" w:type="dxa"/>
        <w:tblCellMar>
          <w:left w:w="70" w:type="dxa"/>
          <w:right w:w="70" w:type="dxa"/>
        </w:tblCellMar>
        <w:tblLook w:val="04A0" w:firstRow="1" w:lastRow="0" w:firstColumn="1" w:lastColumn="0" w:noHBand="0" w:noVBand="1"/>
      </w:tblPr>
      <w:tblGrid>
        <w:gridCol w:w="450"/>
        <w:gridCol w:w="2795"/>
        <w:gridCol w:w="2335"/>
        <w:gridCol w:w="2540"/>
        <w:gridCol w:w="2050"/>
      </w:tblGrid>
      <w:tr w:rsidR="00EF5A44" w:rsidRPr="00C22403" w14:paraId="73350688" w14:textId="77777777" w:rsidTr="00C76C9D">
        <w:trPr>
          <w:trHeight w:val="288"/>
        </w:trPr>
        <w:tc>
          <w:tcPr>
            <w:tcW w:w="450" w:type="dxa"/>
            <w:tcBorders>
              <w:top w:val="nil"/>
              <w:left w:val="nil"/>
              <w:bottom w:val="nil"/>
              <w:right w:val="single" w:sz="4" w:space="0" w:color="auto"/>
            </w:tcBorders>
            <w:shd w:val="clear" w:color="auto" w:fill="auto"/>
            <w:noWrap/>
            <w:vAlign w:val="center"/>
            <w:hideMark/>
          </w:tcPr>
          <w:p w14:paraId="3D9AE675" w14:textId="77777777" w:rsidR="005867FB" w:rsidRPr="000E07E7" w:rsidRDefault="005867FB" w:rsidP="00D04A51">
            <w:pPr>
              <w:jc w:val="center"/>
              <w:rPr>
                <w:rFonts w:ascii="Arial Narrow" w:hAnsi="Arial Narrow"/>
                <w:lang w:val="fr-FR"/>
              </w:rPr>
            </w:pPr>
            <w:bookmarkStart w:id="10" w:name="_Hlk145502584"/>
            <w:bookmarkEnd w:id="7"/>
          </w:p>
        </w:tc>
        <w:tc>
          <w:tcPr>
            <w:tcW w:w="2795"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7A87DCDC" w14:textId="77777777" w:rsidR="005867FB" w:rsidRPr="000E07E7" w:rsidRDefault="005867FB" w:rsidP="00D04A51">
            <w:pPr>
              <w:jc w:val="center"/>
              <w:rPr>
                <w:rFonts w:ascii="Arial Narrow" w:hAnsi="Arial Narrow"/>
                <w:color w:val="000000"/>
                <w:lang w:val="fr-FR"/>
              </w:rPr>
            </w:pPr>
            <w:r w:rsidRPr="000E07E7">
              <w:rPr>
                <w:rFonts w:ascii="Arial Narrow" w:hAnsi="Arial Narrow"/>
                <w:color w:val="000000"/>
                <w:lang w:val="fr-FR"/>
              </w:rPr>
              <w:t>Nom de l'entreprise/organisation/firme</w:t>
            </w:r>
          </w:p>
        </w:tc>
        <w:tc>
          <w:tcPr>
            <w:tcW w:w="2335"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4930D344" w14:textId="77777777" w:rsidR="005867FB" w:rsidRPr="00C22403" w:rsidRDefault="005867FB" w:rsidP="00D04A51">
            <w:pPr>
              <w:jc w:val="center"/>
              <w:rPr>
                <w:rFonts w:ascii="Arial Narrow" w:hAnsi="Arial Narrow" w:cs="Times New Roman"/>
                <w:color w:val="000000"/>
              </w:rPr>
            </w:pPr>
            <w:r w:rsidRPr="00C22403">
              <w:rPr>
                <w:rFonts w:ascii="Arial Narrow" w:hAnsi="Arial Narrow" w:cs="Times New Roman"/>
                <w:color w:val="000000"/>
              </w:rPr>
              <w:t>Nom du contact</w:t>
            </w:r>
          </w:p>
        </w:tc>
        <w:tc>
          <w:tcPr>
            <w:tcW w:w="2540"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7125AE8B" w14:textId="77777777" w:rsidR="005867FB" w:rsidRPr="00C22403" w:rsidRDefault="005867FB" w:rsidP="00D04A51">
            <w:pPr>
              <w:jc w:val="center"/>
              <w:rPr>
                <w:rFonts w:ascii="Arial Narrow" w:hAnsi="Arial Narrow" w:cs="Times New Roman"/>
                <w:color w:val="000000"/>
              </w:rPr>
            </w:pPr>
            <w:r w:rsidRPr="00C22403">
              <w:rPr>
                <w:rFonts w:ascii="Arial Narrow" w:hAnsi="Arial Narrow" w:cs="Times New Roman"/>
                <w:color w:val="000000"/>
              </w:rPr>
              <w:t>E-mail</w:t>
            </w:r>
          </w:p>
        </w:tc>
        <w:tc>
          <w:tcPr>
            <w:tcW w:w="2050"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4DA5F857" w14:textId="77777777" w:rsidR="005867FB" w:rsidRPr="00C22403" w:rsidRDefault="005867FB" w:rsidP="00D04A51">
            <w:pPr>
              <w:jc w:val="center"/>
              <w:rPr>
                <w:rFonts w:ascii="Arial Narrow" w:hAnsi="Arial Narrow" w:cs="Times New Roman"/>
                <w:color w:val="000000"/>
              </w:rPr>
            </w:pPr>
            <w:proofErr w:type="spellStart"/>
            <w:r w:rsidRPr="00C22403">
              <w:rPr>
                <w:rFonts w:ascii="Arial Narrow" w:hAnsi="Arial Narrow" w:cs="Times New Roman"/>
                <w:color w:val="000000"/>
              </w:rPr>
              <w:t>Numéro</w:t>
            </w:r>
            <w:proofErr w:type="spellEnd"/>
            <w:r w:rsidRPr="00C22403">
              <w:rPr>
                <w:rFonts w:ascii="Arial Narrow" w:hAnsi="Arial Narrow" w:cs="Times New Roman"/>
                <w:color w:val="000000"/>
              </w:rPr>
              <w:t xml:space="preserve"> de </w:t>
            </w:r>
            <w:proofErr w:type="spellStart"/>
            <w:r w:rsidRPr="00C22403">
              <w:rPr>
                <w:rFonts w:ascii="Arial Narrow" w:hAnsi="Arial Narrow" w:cs="Times New Roman"/>
                <w:color w:val="000000"/>
              </w:rPr>
              <w:t>téléphone</w:t>
            </w:r>
            <w:proofErr w:type="spellEnd"/>
          </w:p>
        </w:tc>
      </w:tr>
      <w:tr w:rsidR="00EF5A44" w:rsidRPr="00C22403" w14:paraId="0456AFA2" w14:textId="77777777" w:rsidTr="00C76C9D">
        <w:trPr>
          <w:trHeight w:val="288"/>
        </w:trPr>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882F2" w14:textId="77777777" w:rsidR="005867FB" w:rsidRPr="00C22403" w:rsidRDefault="005867FB" w:rsidP="00D04A51">
            <w:pPr>
              <w:jc w:val="center"/>
              <w:rPr>
                <w:rFonts w:ascii="Arial Narrow" w:hAnsi="Arial Narrow" w:cs="Times New Roman"/>
                <w:color w:val="000000"/>
              </w:rPr>
            </w:pPr>
            <w:r w:rsidRPr="00C22403">
              <w:rPr>
                <w:rFonts w:ascii="Arial Narrow" w:hAnsi="Arial Narrow" w:cs="Times New Roman"/>
                <w:color w:val="000000"/>
              </w:rPr>
              <w:t>1</w:t>
            </w:r>
          </w:p>
        </w:tc>
        <w:tc>
          <w:tcPr>
            <w:tcW w:w="2795" w:type="dxa"/>
            <w:tcBorders>
              <w:top w:val="single" w:sz="4" w:space="0" w:color="auto"/>
              <w:left w:val="nil"/>
              <w:bottom w:val="single" w:sz="4" w:space="0" w:color="auto"/>
              <w:right w:val="single" w:sz="4" w:space="0" w:color="auto"/>
            </w:tcBorders>
            <w:shd w:val="clear" w:color="auto" w:fill="auto"/>
            <w:noWrap/>
            <w:vAlign w:val="bottom"/>
            <w:hideMark/>
          </w:tcPr>
          <w:p w14:paraId="7CD45B59" w14:textId="77777777" w:rsidR="005867FB" w:rsidRPr="00C22403" w:rsidRDefault="005867FB" w:rsidP="00D04A51">
            <w:pPr>
              <w:rPr>
                <w:rFonts w:ascii="Arial Narrow" w:hAnsi="Arial Narrow" w:cs="Times New Roman"/>
                <w:color w:val="000000"/>
              </w:rPr>
            </w:pPr>
            <w:r w:rsidRPr="00C22403">
              <w:rPr>
                <w:rFonts w:ascii="Arial Narrow" w:hAnsi="Arial Narrow" w:cs="Times New Roman"/>
                <w:color w:val="000000"/>
              </w:rPr>
              <w:t> </w:t>
            </w:r>
          </w:p>
        </w:tc>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C15293" w14:textId="77777777" w:rsidR="005867FB" w:rsidRPr="00C22403" w:rsidRDefault="005867FB" w:rsidP="00D04A51">
            <w:pPr>
              <w:rPr>
                <w:rFonts w:ascii="Arial Narrow" w:hAnsi="Arial Narrow" w:cs="Times New Roman"/>
                <w:color w:val="000000"/>
              </w:rPr>
            </w:pPr>
            <w:r w:rsidRPr="00C22403">
              <w:rPr>
                <w:rFonts w:ascii="Arial Narrow" w:hAnsi="Arial Narrow" w:cs="Times New Roman"/>
                <w:color w:val="000000"/>
              </w:rPr>
              <w:t> </w:t>
            </w:r>
          </w:p>
        </w:tc>
        <w:tc>
          <w:tcPr>
            <w:tcW w:w="2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89CB50" w14:textId="77777777" w:rsidR="005867FB" w:rsidRPr="00C22403" w:rsidRDefault="005867FB" w:rsidP="00D04A51">
            <w:pPr>
              <w:rPr>
                <w:rFonts w:ascii="Arial Narrow" w:hAnsi="Arial Narrow" w:cs="Times New Roman"/>
                <w:color w:val="000000"/>
              </w:rPr>
            </w:pPr>
            <w:r w:rsidRPr="00C22403">
              <w:rPr>
                <w:rFonts w:ascii="Arial Narrow" w:hAnsi="Arial Narrow" w:cs="Times New Roman"/>
                <w:color w:val="000000"/>
              </w:rPr>
              <w:t> </w:t>
            </w:r>
          </w:p>
        </w:tc>
        <w:tc>
          <w:tcPr>
            <w:tcW w:w="20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4983EC" w14:textId="77777777" w:rsidR="005867FB" w:rsidRPr="00C22403" w:rsidRDefault="005867FB" w:rsidP="00D04A51">
            <w:pPr>
              <w:rPr>
                <w:rFonts w:ascii="Arial Narrow" w:hAnsi="Arial Narrow" w:cs="Times New Roman"/>
                <w:color w:val="000000"/>
              </w:rPr>
            </w:pPr>
            <w:r w:rsidRPr="00C22403">
              <w:rPr>
                <w:rFonts w:ascii="Arial Narrow" w:hAnsi="Arial Narrow" w:cs="Times New Roman"/>
                <w:color w:val="000000"/>
              </w:rPr>
              <w:t> </w:t>
            </w:r>
          </w:p>
        </w:tc>
      </w:tr>
      <w:tr w:rsidR="00EF5A44" w:rsidRPr="00C22403" w14:paraId="74500EB3" w14:textId="77777777" w:rsidTr="00C76C9D">
        <w:trPr>
          <w:trHeight w:val="288"/>
        </w:trPr>
        <w:tc>
          <w:tcPr>
            <w:tcW w:w="450" w:type="dxa"/>
            <w:tcBorders>
              <w:top w:val="nil"/>
              <w:left w:val="single" w:sz="4" w:space="0" w:color="auto"/>
              <w:bottom w:val="single" w:sz="4" w:space="0" w:color="auto"/>
              <w:right w:val="single" w:sz="4" w:space="0" w:color="auto"/>
            </w:tcBorders>
            <w:shd w:val="clear" w:color="auto" w:fill="auto"/>
            <w:noWrap/>
            <w:vAlign w:val="center"/>
            <w:hideMark/>
          </w:tcPr>
          <w:p w14:paraId="0C9C847D" w14:textId="77777777" w:rsidR="005867FB" w:rsidRPr="00C22403" w:rsidRDefault="005867FB" w:rsidP="00D04A51">
            <w:pPr>
              <w:jc w:val="center"/>
              <w:rPr>
                <w:rFonts w:ascii="Arial Narrow" w:hAnsi="Arial Narrow" w:cs="Times New Roman"/>
                <w:color w:val="000000"/>
              </w:rPr>
            </w:pPr>
            <w:r w:rsidRPr="00C22403">
              <w:rPr>
                <w:rFonts w:ascii="Arial Narrow" w:hAnsi="Arial Narrow" w:cs="Times New Roman"/>
                <w:color w:val="000000"/>
              </w:rPr>
              <w:t>2</w:t>
            </w:r>
          </w:p>
        </w:tc>
        <w:tc>
          <w:tcPr>
            <w:tcW w:w="2795" w:type="dxa"/>
            <w:tcBorders>
              <w:top w:val="single" w:sz="4" w:space="0" w:color="auto"/>
              <w:left w:val="nil"/>
              <w:bottom w:val="single" w:sz="4" w:space="0" w:color="auto"/>
              <w:right w:val="single" w:sz="4" w:space="0" w:color="auto"/>
            </w:tcBorders>
            <w:shd w:val="clear" w:color="auto" w:fill="auto"/>
            <w:noWrap/>
            <w:vAlign w:val="bottom"/>
            <w:hideMark/>
          </w:tcPr>
          <w:p w14:paraId="6B937072" w14:textId="77777777" w:rsidR="005867FB" w:rsidRPr="00C22403" w:rsidRDefault="005867FB" w:rsidP="00D04A51">
            <w:pPr>
              <w:rPr>
                <w:rFonts w:ascii="Arial Narrow" w:hAnsi="Arial Narrow" w:cs="Times New Roman"/>
                <w:color w:val="000000"/>
              </w:rPr>
            </w:pPr>
            <w:r w:rsidRPr="00C22403">
              <w:rPr>
                <w:rFonts w:ascii="Arial Narrow" w:hAnsi="Arial Narrow" w:cs="Times New Roman"/>
                <w:color w:val="000000"/>
              </w:rPr>
              <w:t> </w:t>
            </w:r>
          </w:p>
        </w:tc>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4DB8BB" w14:textId="77777777" w:rsidR="005867FB" w:rsidRPr="00C22403" w:rsidRDefault="005867FB" w:rsidP="00D04A51">
            <w:pPr>
              <w:rPr>
                <w:rFonts w:ascii="Arial Narrow" w:hAnsi="Arial Narrow" w:cs="Times New Roman"/>
                <w:color w:val="000000"/>
              </w:rPr>
            </w:pPr>
            <w:r w:rsidRPr="00C22403">
              <w:rPr>
                <w:rFonts w:ascii="Arial Narrow" w:hAnsi="Arial Narrow" w:cs="Times New Roman"/>
                <w:color w:val="000000"/>
              </w:rPr>
              <w:t> </w:t>
            </w:r>
          </w:p>
        </w:tc>
        <w:tc>
          <w:tcPr>
            <w:tcW w:w="2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B4A664" w14:textId="77777777" w:rsidR="005867FB" w:rsidRPr="00C22403" w:rsidRDefault="005867FB" w:rsidP="00D04A51">
            <w:pPr>
              <w:rPr>
                <w:rFonts w:ascii="Arial Narrow" w:hAnsi="Arial Narrow" w:cs="Times New Roman"/>
                <w:color w:val="000000"/>
              </w:rPr>
            </w:pPr>
            <w:r w:rsidRPr="00C22403">
              <w:rPr>
                <w:rFonts w:ascii="Arial Narrow" w:hAnsi="Arial Narrow" w:cs="Times New Roman"/>
                <w:color w:val="000000"/>
              </w:rPr>
              <w:t> </w:t>
            </w:r>
          </w:p>
        </w:tc>
        <w:tc>
          <w:tcPr>
            <w:tcW w:w="20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60169C" w14:textId="77777777" w:rsidR="005867FB" w:rsidRPr="00C22403" w:rsidRDefault="005867FB" w:rsidP="00D04A51">
            <w:pPr>
              <w:rPr>
                <w:rFonts w:ascii="Arial Narrow" w:hAnsi="Arial Narrow" w:cs="Times New Roman"/>
                <w:color w:val="000000"/>
              </w:rPr>
            </w:pPr>
            <w:r w:rsidRPr="00C22403">
              <w:rPr>
                <w:rFonts w:ascii="Arial Narrow" w:hAnsi="Arial Narrow" w:cs="Times New Roman"/>
                <w:color w:val="000000"/>
              </w:rPr>
              <w:t> </w:t>
            </w:r>
          </w:p>
        </w:tc>
      </w:tr>
      <w:tr w:rsidR="00EF5A44" w:rsidRPr="00C22403" w14:paraId="2E6726DA" w14:textId="77777777" w:rsidTr="00C76C9D">
        <w:trPr>
          <w:trHeight w:val="288"/>
        </w:trPr>
        <w:tc>
          <w:tcPr>
            <w:tcW w:w="450" w:type="dxa"/>
            <w:tcBorders>
              <w:top w:val="nil"/>
              <w:left w:val="single" w:sz="4" w:space="0" w:color="auto"/>
              <w:bottom w:val="single" w:sz="4" w:space="0" w:color="auto"/>
              <w:right w:val="single" w:sz="4" w:space="0" w:color="auto"/>
            </w:tcBorders>
            <w:shd w:val="clear" w:color="auto" w:fill="auto"/>
            <w:noWrap/>
            <w:vAlign w:val="center"/>
            <w:hideMark/>
          </w:tcPr>
          <w:p w14:paraId="3E50D36D" w14:textId="77777777" w:rsidR="005867FB" w:rsidRPr="00C22403" w:rsidRDefault="005867FB" w:rsidP="00D04A51">
            <w:pPr>
              <w:jc w:val="center"/>
              <w:rPr>
                <w:rFonts w:ascii="Arial Narrow" w:hAnsi="Arial Narrow" w:cs="Times New Roman"/>
                <w:color w:val="000000"/>
              </w:rPr>
            </w:pPr>
            <w:r w:rsidRPr="00C22403">
              <w:rPr>
                <w:rFonts w:ascii="Arial Narrow" w:hAnsi="Arial Narrow" w:cs="Times New Roman"/>
                <w:color w:val="000000"/>
              </w:rPr>
              <w:t>3</w:t>
            </w:r>
          </w:p>
        </w:tc>
        <w:tc>
          <w:tcPr>
            <w:tcW w:w="2795" w:type="dxa"/>
            <w:tcBorders>
              <w:top w:val="single" w:sz="4" w:space="0" w:color="auto"/>
              <w:left w:val="nil"/>
              <w:bottom w:val="single" w:sz="4" w:space="0" w:color="auto"/>
              <w:right w:val="single" w:sz="4" w:space="0" w:color="auto"/>
            </w:tcBorders>
            <w:shd w:val="clear" w:color="auto" w:fill="auto"/>
            <w:noWrap/>
            <w:vAlign w:val="bottom"/>
            <w:hideMark/>
          </w:tcPr>
          <w:p w14:paraId="3DCBD3BD" w14:textId="77777777" w:rsidR="005867FB" w:rsidRPr="00C22403" w:rsidRDefault="005867FB" w:rsidP="00D04A51">
            <w:pPr>
              <w:rPr>
                <w:rFonts w:ascii="Arial Narrow" w:hAnsi="Arial Narrow" w:cs="Times New Roman"/>
                <w:color w:val="000000"/>
              </w:rPr>
            </w:pPr>
            <w:r w:rsidRPr="00C22403">
              <w:rPr>
                <w:rFonts w:ascii="Arial Narrow" w:hAnsi="Arial Narrow" w:cs="Times New Roman"/>
                <w:color w:val="000000"/>
              </w:rPr>
              <w:t> </w:t>
            </w:r>
          </w:p>
        </w:tc>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86DD04" w14:textId="77777777" w:rsidR="005867FB" w:rsidRPr="00C22403" w:rsidRDefault="005867FB" w:rsidP="00D04A51">
            <w:pPr>
              <w:rPr>
                <w:rFonts w:ascii="Arial Narrow" w:hAnsi="Arial Narrow" w:cs="Times New Roman"/>
                <w:color w:val="000000"/>
              </w:rPr>
            </w:pPr>
            <w:r w:rsidRPr="00C22403">
              <w:rPr>
                <w:rFonts w:ascii="Arial Narrow" w:hAnsi="Arial Narrow" w:cs="Times New Roman"/>
                <w:color w:val="000000"/>
              </w:rPr>
              <w:t> </w:t>
            </w:r>
          </w:p>
        </w:tc>
        <w:tc>
          <w:tcPr>
            <w:tcW w:w="2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D9B6C0" w14:textId="77777777" w:rsidR="005867FB" w:rsidRPr="00C22403" w:rsidRDefault="005867FB" w:rsidP="00D04A51">
            <w:pPr>
              <w:rPr>
                <w:rFonts w:ascii="Arial Narrow" w:hAnsi="Arial Narrow" w:cs="Times New Roman"/>
                <w:color w:val="000000"/>
              </w:rPr>
            </w:pPr>
            <w:r w:rsidRPr="00C22403">
              <w:rPr>
                <w:rFonts w:ascii="Arial Narrow" w:hAnsi="Arial Narrow" w:cs="Times New Roman"/>
                <w:color w:val="000000"/>
              </w:rPr>
              <w:t> </w:t>
            </w:r>
          </w:p>
        </w:tc>
        <w:tc>
          <w:tcPr>
            <w:tcW w:w="20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44A47D" w14:textId="77777777" w:rsidR="005867FB" w:rsidRPr="00C22403" w:rsidRDefault="005867FB" w:rsidP="00D04A51">
            <w:pPr>
              <w:rPr>
                <w:rFonts w:ascii="Arial Narrow" w:hAnsi="Arial Narrow" w:cs="Times New Roman"/>
                <w:color w:val="000000"/>
              </w:rPr>
            </w:pPr>
            <w:r w:rsidRPr="00C22403">
              <w:rPr>
                <w:rFonts w:ascii="Arial Narrow" w:hAnsi="Arial Narrow" w:cs="Times New Roman"/>
                <w:color w:val="000000"/>
              </w:rPr>
              <w:t> </w:t>
            </w:r>
          </w:p>
        </w:tc>
      </w:tr>
      <w:bookmarkEnd w:id="10"/>
    </w:tbl>
    <w:p w14:paraId="7866FBEC" w14:textId="77777777" w:rsidR="005867FB" w:rsidRDefault="005867FB" w:rsidP="00C76C9D">
      <w:pPr>
        <w:ind w:left="418"/>
        <w:rPr>
          <w:rFonts w:ascii="Arial Narrow" w:hAnsi="Arial Narrow"/>
          <w:color w:val="000000" w:themeColor="text1"/>
          <w:lang w:val="fr-FR"/>
        </w:rPr>
      </w:pPr>
    </w:p>
    <w:p w14:paraId="401579ED" w14:textId="77777777" w:rsidR="005E1082" w:rsidRPr="00C76C9D" w:rsidRDefault="005E1082" w:rsidP="00C76C9D">
      <w:pPr>
        <w:ind w:left="418"/>
        <w:rPr>
          <w:rFonts w:ascii="Arial Narrow" w:hAnsi="Arial Narrow"/>
          <w:color w:val="000000" w:themeColor="text1"/>
          <w:lang w:val="fr-FR"/>
        </w:rPr>
      </w:pPr>
    </w:p>
    <w:tbl>
      <w:tblPr>
        <w:tblW w:w="10165" w:type="dxa"/>
        <w:tblCellMar>
          <w:left w:w="70" w:type="dxa"/>
          <w:right w:w="70" w:type="dxa"/>
        </w:tblCellMar>
        <w:tblLook w:val="04A0" w:firstRow="1" w:lastRow="0" w:firstColumn="1" w:lastColumn="0" w:noHBand="0" w:noVBand="1"/>
      </w:tblPr>
      <w:tblGrid>
        <w:gridCol w:w="250"/>
        <w:gridCol w:w="2085"/>
        <w:gridCol w:w="1448"/>
        <w:gridCol w:w="1620"/>
        <w:gridCol w:w="1982"/>
        <w:gridCol w:w="2780"/>
      </w:tblGrid>
      <w:tr w:rsidR="005867FB" w:rsidRPr="00B46CE9" w14:paraId="2720100D" w14:textId="77777777" w:rsidTr="00C76C9D">
        <w:trPr>
          <w:trHeight w:val="288"/>
        </w:trPr>
        <w:tc>
          <w:tcPr>
            <w:tcW w:w="10165" w:type="dxa"/>
            <w:gridSpan w:val="6"/>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623F07EE" w14:textId="77777777" w:rsidR="005867FB" w:rsidRPr="00C22403" w:rsidRDefault="005867FB" w:rsidP="00C76C9D">
            <w:pPr>
              <w:spacing w:after="0" w:line="240" w:lineRule="auto"/>
              <w:jc w:val="center"/>
              <w:rPr>
                <w:rFonts w:ascii="Arial Narrow" w:hAnsi="Arial Narrow" w:cs="Times New Roman"/>
                <w:color w:val="000000"/>
              </w:rPr>
            </w:pPr>
            <w:bookmarkStart w:id="11" w:name="_Hlk145502601"/>
            <w:r w:rsidRPr="00C22403">
              <w:rPr>
                <w:rFonts w:ascii="Arial Narrow" w:hAnsi="Arial Narrow" w:cs="Times New Roman"/>
                <w:color w:val="000000"/>
              </w:rPr>
              <w:t xml:space="preserve">Les 3 </w:t>
            </w:r>
            <w:proofErr w:type="spellStart"/>
            <w:r w:rsidRPr="00C22403">
              <w:rPr>
                <w:rFonts w:ascii="Arial Narrow" w:hAnsi="Arial Narrow" w:cs="Times New Roman"/>
                <w:color w:val="000000"/>
              </w:rPr>
              <w:t>meilleurs</w:t>
            </w:r>
            <w:proofErr w:type="spellEnd"/>
            <w:r w:rsidRPr="00C22403">
              <w:rPr>
                <w:rFonts w:ascii="Arial Narrow" w:hAnsi="Arial Narrow" w:cs="Times New Roman"/>
                <w:color w:val="000000"/>
              </w:rPr>
              <w:t xml:space="preserve"> clients.</w:t>
            </w:r>
          </w:p>
        </w:tc>
      </w:tr>
      <w:tr w:rsidR="005867FB" w:rsidRPr="00687178" w14:paraId="737F8C3C" w14:textId="77777777" w:rsidTr="00C76C9D">
        <w:trPr>
          <w:trHeight w:val="576"/>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bottom"/>
            <w:hideMark/>
          </w:tcPr>
          <w:p w14:paraId="14148D5B" w14:textId="263B37AC" w:rsidR="005867FB" w:rsidRPr="00C76C9D" w:rsidRDefault="00DF0D0C" w:rsidP="00D04A51">
            <w:pPr>
              <w:jc w:val="center"/>
              <w:rPr>
                <w:rFonts w:ascii="Arial Narrow" w:hAnsi="Arial Narrow"/>
                <w:color w:val="000000"/>
                <w:lang w:val="fr-FR"/>
              </w:rPr>
            </w:pPr>
            <w:r w:rsidRPr="00A67944">
              <w:rPr>
                <w:rFonts w:ascii="Arial Narrow" w:hAnsi="Arial Narrow" w:cs="Times New Roman"/>
                <w:color w:val="000000"/>
                <w:lang w:val="fr-FR"/>
              </w:rPr>
              <w:t xml:space="preserve">Veuillez fournir des détails sur votre expérience </w:t>
            </w:r>
            <w:r w:rsidRPr="00DF0D0C">
              <w:rPr>
                <w:rFonts w:ascii="Arial Narrow" w:hAnsi="Arial Narrow" w:cs="Times New Roman"/>
                <w:color w:val="000000"/>
                <w:lang w:val="fr-FR"/>
              </w:rPr>
              <w:t>des 24 derniers mois</w:t>
            </w:r>
            <w:r w:rsidRPr="00A67944">
              <w:rPr>
                <w:rFonts w:ascii="Arial Narrow" w:hAnsi="Arial Narrow" w:cs="Times New Roman"/>
                <w:color w:val="000000"/>
                <w:lang w:val="fr-FR"/>
              </w:rPr>
              <w:t xml:space="preserve"> en matière de contrats pertinents pour la fourniture de biens/services similaires à ceux à fournir en relation avec </w:t>
            </w:r>
            <w:r w:rsidRPr="00DF0D0C">
              <w:rPr>
                <w:rFonts w:ascii="Arial Narrow" w:hAnsi="Arial Narrow" w:cs="Times New Roman"/>
                <w:color w:val="000000"/>
                <w:lang w:val="fr-FR"/>
              </w:rPr>
              <w:t>la présente demande</w:t>
            </w:r>
            <w:r w:rsidRPr="00A67944">
              <w:rPr>
                <w:rFonts w:ascii="Arial Narrow" w:hAnsi="Arial Narrow" w:cs="Times New Roman"/>
                <w:color w:val="000000"/>
                <w:lang w:val="fr-FR"/>
              </w:rPr>
              <w:t>. Les projets doivent être classés par ordre décroissant de valeur (coûts totaux sur la durée de vie).</w:t>
            </w:r>
          </w:p>
        </w:tc>
      </w:tr>
      <w:tr w:rsidR="00EF5A44" w:rsidRPr="00687178" w14:paraId="555EDBA4" w14:textId="77777777" w:rsidTr="00C76C9D">
        <w:trPr>
          <w:trHeight w:val="1034"/>
        </w:trPr>
        <w:tc>
          <w:tcPr>
            <w:tcW w:w="250" w:type="dxa"/>
            <w:vMerge w:val="restart"/>
            <w:tcBorders>
              <w:top w:val="nil"/>
              <w:left w:val="single" w:sz="4" w:space="0" w:color="auto"/>
              <w:bottom w:val="single" w:sz="4" w:space="0" w:color="auto"/>
              <w:right w:val="single" w:sz="4" w:space="0" w:color="auto"/>
            </w:tcBorders>
            <w:shd w:val="clear" w:color="auto" w:fill="auto"/>
            <w:vAlign w:val="center"/>
            <w:hideMark/>
          </w:tcPr>
          <w:p w14:paraId="7F33D221" w14:textId="77777777" w:rsidR="005867FB" w:rsidRPr="00C22403" w:rsidRDefault="005867FB" w:rsidP="00D04A51">
            <w:pPr>
              <w:jc w:val="center"/>
              <w:rPr>
                <w:rFonts w:ascii="Arial Narrow" w:hAnsi="Arial Narrow" w:cs="Times New Roman"/>
                <w:color w:val="000000"/>
              </w:rPr>
            </w:pPr>
            <w:r w:rsidRPr="00C22403">
              <w:rPr>
                <w:rFonts w:ascii="Arial Narrow" w:hAnsi="Arial Narrow" w:cs="Times New Roman"/>
                <w:color w:val="000000"/>
              </w:rPr>
              <w:t>4</w:t>
            </w:r>
          </w:p>
        </w:tc>
        <w:tc>
          <w:tcPr>
            <w:tcW w:w="2085" w:type="dxa"/>
            <w:tcBorders>
              <w:top w:val="nil"/>
              <w:left w:val="nil"/>
              <w:bottom w:val="nil"/>
              <w:right w:val="single" w:sz="4" w:space="0" w:color="000000"/>
            </w:tcBorders>
            <w:shd w:val="clear" w:color="000000" w:fill="E2EFDA"/>
            <w:vAlign w:val="center"/>
            <w:hideMark/>
          </w:tcPr>
          <w:p w14:paraId="02113168" w14:textId="037EC5D8" w:rsidR="005867FB" w:rsidRPr="00C76C9D" w:rsidRDefault="005867FB" w:rsidP="00D04A51">
            <w:pPr>
              <w:jc w:val="center"/>
              <w:rPr>
                <w:rFonts w:ascii="Arial Narrow" w:hAnsi="Arial Narrow"/>
                <w:color w:val="000000"/>
                <w:lang w:val="fr-FR"/>
              </w:rPr>
            </w:pPr>
            <w:r w:rsidRPr="00C76C9D">
              <w:rPr>
                <w:rFonts w:ascii="Arial Narrow" w:hAnsi="Arial Narrow"/>
                <w:color w:val="000000"/>
                <w:lang w:val="fr-FR"/>
              </w:rPr>
              <w:t>Nom de l'entreprise/</w:t>
            </w:r>
            <w:r w:rsidR="00C76C9D">
              <w:rPr>
                <w:rFonts w:ascii="Arial Narrow" w:hAnsi="Arial Narrow"/>
                <w:color w:val="000000"/>
                <w:lang w:val="fr-FR"/>
              </w:rPr>
              <w:t xml:space="preserve"> </w:t>
            </w:r>
            <w:r w:rsidRPr="00C76C9D">
              <w:rPr>
                <w:rFonts w:ascii="Arial Narrow" w:hAnsi="Arial Narrow"/>
                <w:color w:val="000000"/>
                <w:lang w:val="fr-FR"/>
              </w:rPr>
              <w:t>organisation/firme</w:t>
            </w:r>
          </w:p>
        </w:tc>
        <w:tc>
          <w:tcPr>
            <w:tcW w:w="1448" w:type="dxa"/>
            <w:tcBorders>
              <w:top w:val="nil"/>
              <w:left w:val="nil"/>
              <w:bottom w:val="single" w:sz="4" w:space="0" w:color="auto"/>
              <w:right w:val="single" w:sz="4" w:space="0" w:color="auto"/>
            </w:tcBorders>
            <w:shd w:val="clear" w:color="000000" w:fill="E2EFDA"/>
            <w:vAlign w:val="center"/>
            <w:hideMark/>
          </w:tcPr>
          <w:p w14:paraId="68A1082B" w14:textId="77777777" w:rsidR="005867FB" w:rsidRPr="00C22403" w:rsidRDefault="005867FB" w:rsidP="00D04A51">
            <w:pPr>
              <w:jc w:val="center"/>
              <w:rPr>
                <w:rFonts w:ascii="Arial Narrow" w:hAnsi="Arial Narrow" w:cs="Times New Roman"/>
                <w:color w:val="000000"/>
              </w:rPr>
            </w:pPr>
            <w:r w:rsidRPr="00C22403">
              <w:rPr>
                <w:rFonts w:ascii="Arial Narrow" w:hAnsi="Arial Narrow" w:cs="Times New Roman"/>
                <w:color w:val="000000"/>
              </w:rPr>
              <w:t xml:space="preserve">Biens/Services </w:t>
            </w:r>
            <w:proofErr w:type="spellStart"/>
            <w:r w:rsidRPr="00C22403">
              <w:rPr>
                <w:rFonts w:ascii="Arial Narrow" w:hAnsi="Arial Narrow" w:cs="Times New Roman"/>
                <w:color w:val="000000"/>
              </w:rPr>
              <w:t>fournis</w:t>
            </w:r>
            <w:proofErr w:type="spellEnd"/>
            <w:r w:rsidRPr="00C22403">
              <w:rPr>
                <w:rFonts w:ascii="Arial Narrow" w:hAnsi="Arial Narrow" w:cs="Times New Roman"/>
                <w:color w:val="000000"/>
              </w:rPr>
              <w:t>.</w:t>
            </w:r>
          </w:p>
        </w:tc>
        <w:tc>
          <w:tcPr>
            <w:tcW w:w="1620" w:type="dxa"/>
            <w:tcBorders>
              <w:top w:val="nil"/>
              <w:left w:val="nil"/>
              <w:bottom w:val="single" w:sz="4" w:space="0" w:color="auto"/>
              <w:right w:val="single" w:sz="4" w:space="0" w:color="auto"/>
            </w:tcBorders>
            <w:shd w:val="clear" w:color="000000" w:fill="E2EFDA"/>
            <w:vAlign w:val="center"/>
            <w:hideMark/>
          </w:tcPr>
          <w:p w14:paraId="04C34BF8" w14:textId="4C591169" w:rsidR="005867FB" w:rsidRPr="00C76C9D" w:rsidRDefault="005867FB" w:rsidP="00D04A51">
            <w:pPr>
              <w:jc w:val="center"/>
              <w:rPr>
                <w:rFonts w:ascii="Arial Narrow" w:hAnsi="Arial Narrow"/>
                <w:color w:val="000000"/>
                <w:lang w:val="fr-FR"/>
              </w:rPr>
            </w:pPr>
            <w:r w:rsidRPr="00C76C9D">
              <w:rPr>
                <w:rFonts w:ascii="Arial Narrow" w:hAnsi="Arial Narrow"/>
                <w:color w:val="000000"/>
                <w:lang w:val="fr-FR"/>
              </w:rPr>
              <w:t>Valeur approximative (</w:t>
            </w:r>
            <w:r w:rsidR="00C76C9D">
              <w:rPr>
                <w:rFonts w:ascii="Arial Narrow" w:hAnsi="Arial Narrow"/>
                <w:color w:val="000000"/>
                <w:lang w:val="fr-FR"/>
              </w:rPr>
              <w:t>USD</w:t>
            </w:r>
            <w:r w:rsidRPr="00C76C9D">
              <w:rPr>
                <w:rFonts w:ascii="Arial Narrow" w:hAnsi="Arial Narrow"/>
                <w:color w:val="000000"/>
                <w:lang w:val="fr-FR"/>
              </w:rPr>
              <w:t>)</w:t>
            </w:r>
          </w:p>
        </w:tc>
        <w:tc>
          <w:tcPr>
            <w:tcW w:w="1982" w:type="dxa"/>
            <w:tcBorders>
              <w:top w:val="nil"/>
              <w:left w:val="nil"/>
              <w:bottom w:val="single" w:sz="4" w:space="0" w:color="auto"/>
              <w:right w:val="single" w:sz="4" w:space="0" w:color="auto"/>
            </w:tcBorders>
            <w:shd w:val="clear" w:color="000000" w:fill="E2EFDA"/>
            <w:vAlign w:val="center"/>
            <w:hideMark/>
          </w:tcPr>
          <w:p w14:paraId="53461440" w14:textId="1C653756" w:rsidR="005867FB" w:rsidRPr="00C76C9D" w:rsidRDefault="00C76C9D" w:rsidP="00D04A51">
            <w:pPr>
              <w:jc w:val="center"/>
              <w:rPr>
                <w:rFonts w:ascii="Arial Narrow" w:hAnsi="Arial Narrow"/>
                <w:color w:val="000000"/>
                <w:lang w:val="fr-FR"/>
              </w:rPr>
            </w:pPr>
            <w:r>
              <w:rPr>
                <w:rFonts w:ascii="Arial Narrow" w:hAnsi="Arial Narrow"/>
                <w:color w:val="000000"/>
                <w:lang w:val="fr-FR"/>
              </w:rPr>
              <w:t>Lieux ou</w:t>
            </w:r>
            <w:r w:rsidR="005867FB" w:rsidRPr="00C76C9D">
              <w:rPr>
                <w:rFonts w:ascii="Arial Narrow" w:hAnsi="Arial Narrow"/>
                <w:color w:val="000000"/>
                <w:lang w:val="fr-FR"/>
              </w:rPr>
              <w:t xml:space="preserve"> Les biens/services ont été fournis.</w:t>
            </w:r>
          </w:p>
        </w:tc>
        <w:tc>
          <w:tcPr>
            <w:tcW w:w="2780" w:type="dxa"/>
            <w:tcBorders>
              <w:top w:val="nil"/>
              <w:left w:val="nil"/>
              <w:bottom w:val="single" w:sz="4" w:space="0" w:color="auto"/>
              <w:right w:val="single" w:sz="4" w:space="0" w:color="auto"/>
            </w:tcBorders>
            <w:shd w:val="clear" w:color="000000" w:fill="E2EFDA"/>
            <w:vAlign w:val="center"/>
            <w:hideMark/>
          </w:tcPr>
          <w:p w14:paraId="4283CD11" w14:textId="4BEC9B4A" w:rsidR="005867FB" w:rsidRPr="00C76C9D" w:rsidRDefault="005867FB" w:rsidP="00D04A51">
            <w:pPr>
              <w:jc w:val="center"/>
              <w:rPr>
                <w:rFonts w:ascii="Arial Narrow" w:hAnsi="Arial Narrow"/>
                <w:color w:val="000000"/>
                <w:lang w:val="fr-FR"/>
              </w:rPr>
            </w:pPr>
            <w:r w:rsidRPr="00C76C9D">
              <w:rPr>
                <w:rFonts w:ascii="Arial Narrow" w:hAnsi="Arial Narrow"/>
                <w:b/>
                <w:color w:val="000000"/>
                <w:lang w:val="fr-FR"/>
              </w:rPr>
              <w:t>Autre</w:t>
            </w:r>
            <w:r w:rsidRPr="00C76C9D">
              <w:rPr>
                <w:rFonts w:ascii="Arial Narrow" w:hAnsi="Arial Narrow"/>
                <w:color w:val="000000"/>
                <w:lang w:val="fr-FR"/>
              </w:rPr>
              <w:t xml:space="preserve"> </w:t>
            </w:r>
            <w:r w:rsidRPr="00C76C9D">
              <w:rPr>
                <w:rFonts w:ascii="Arial Narrow" w:hAnsi="Arial Narrow"/>
                <w:color w:val="000000"/>
                <w:lang w:val="fr-FR"/>
              </w:rPr>
              <w:br/>
            </w:r>
            <w:r w:rsidR="00C76C9D">
              <w:rPr>
                <w:rFonts w:ascii="Arial Narrow" w:hAnsi="Arial Narrow"/>
                <w:i/>
                <w:color w:val="000000"/>
                <w:lang w:val="fr-FR"/>
              </w:rPr>
              <w:t>indiquer</w:t>
            </w:r>
            <w:r w:rsidRPr="00C76C9D">
              <w:rPr>
                <w:rFonts w:ascii="Arial Narrow" w:hAnsi="Arial Narrow"/>
                <w:i/>
                <w:color w:val="000000"/>
                <w:lang w:val="fr-FR"/>
              </w:rPr>
              <w:t xml:space="preserve"> les détails du projet</w:t>
            </w:r>
            <w:r w:rsidR="00C76C9D">
              <w:rPr>
                <w:rFonts w:ascii="Arial Narrow" w:hAnsi="Arial Narrow"/>
                <w:i/>
                <w:color w:val="000000"/>
                <w:lang w:val="fr-FR"/>
              </w:rPr>
              <w:t xml:space="preserve"> (</w:t>
            </w:r>
            <w:r w:rsidRPr="00C76C9D">
              <w:rPr>
                <w:rFonts w:ascii="Arial Narrow" w:hAnsi="Arial Narrow"/>
                <w:i/>
                <w:color w:val="000000"/>
                <w:lang w:val="fr-FR"/>
              </w:rPr>
              <w:t xml:space="preserve">son statut actuel, sa pertinence, ses dates et son </w:t>
            </w:r>
            <w:proofErr w:type="gramStart"/>
            <w:r w:rsidRPr="00C76C9D">
              <w:rPr>
                <w:rFonts w:ascii="Arial Narrow" w:hAnsi="Arial Narrow"/>
                <w:i/>
                <w:color w:val="000000"/>
                <w:lang w:val="fr-FR"/>
              </w:rPr>
              <w:t>rôle</w:t>
            </w:r>
            <w:r w:rsidR="00C76C9D">
              <w:rPr>
                <w:rFonts w:ascii="Arial Narrow" w:hAnsi="Arial Narrow"/>
                <w:i/>
                <w:color w:val="000000"/>
                <w:lang w:val="fr-FR"/>
              </w:rPr>
              <w:t>..</w:t>
            </w:r>
            <w:proofErr w:type="gramEnd"/>
            <w:r w:rsidR="00C76C9D">
              <w:rPr>
                <w:rFonts w:ascii="Arial Narrow" w:hAnsi="Arial Narrow"/>
                <w:i/>
                <w:color w:val="000000"/>
                <w:lang w:val="fr-FR"/>
              </w:rPr>
              <w:t>)</w:t>
            </w:r>
          </w:p>
        </w:tc>
      </w:tr>
      <w:tr w:rsidR="00EF5A44" w:rsidRPr="00687178" w14:paraId="19159F7A" w14:textId="77777777" w:rsidTr="00C76C9D">
        <w:trPr>
          <w:trHeight w:val="360"/>
        </w:trPr>
        <w:tc>
          <w:tcPr>
            <w:tcW w:w="250" w:type="dxa"/>
            <w:vMerge/>
            <w:tcBorders>
              <w:top w:val="nil"/>
              <w:left w:val="single" w:sz="4" w:space="0" w:color="auto"/>
              <w:bottom w:val="single" w:sz="4" w:space="0" w:color="auto"/>
              <w:right w:val="single" w:sz="4" w:space="0" w:color="auto"/>
            </w:tcBorders>
            <w:vAlign w:val="center"/>
            <w:hideMark/>
          </w:tcPr>
          <w:p w14:paraId="331D13F2" w14:textId="77777777" w:rsidR="005867FB" w:rsidRPr="00C76C9D" w:rsidRDefault="005867FB" w:rsidP="00D04A51">
            <w:pPr>
              <w:rPr>
                <w:rFonts w:ascii="Times New Roman" w:hAnsi="Times New Roman"/>
                <w:color w:val="000000"/>
                <w:lang w:val="fr-FR"/>
              </w:rPr>
            </w:pPr>
          </w:p>
        </w:tc>
        <w:tc>
          <w:tcPr>
            <w:tcW w:w="2085" w:type="dxa"/>
            <w:tcBorders>
              <w:top w:val="single" w:sz="4" w:space="0" w:color="auto"/>
              <w:left w:val="nil"/>
              <w:bottom w:val="single" w:sz="4" w:space="0" w:color="auto"/>
              <w:right w:val="single" w:sz="4" w:space="0" w:color="auto"/>
            </w:tcBorders>
            <w:shd w:val="clear" w:color="auto" w:fill="auto"/>
            <w:vAlign w:val="center"/>
            <w:hideMark/>
          </w:tcPr>
          <w:p w14:paraId="7D92FDEE" w14:textId="77777777" w:rsidR="005867FB" w:rsidRPr="00C76C9D" w:rsidRDefault="005867FB" w:rsidP="00D04A51">
            <w:pPr>
              <w:jc w:val="center"/>
              <w:rPr>
                <w:rFonts w:ascii="Arial Narrow" w:hAnsi="Arial Narrow"/>
                <w:color w:val="000000"/>
                <w:lang w:val="fr-FR"/>
              </w:rPr>
            </w:pPr>
            <w:r w:rsidRPr="00C76C9D">
              <w:rPr>
                <w:rFonts w:ascii="Arial Narrow" w:hAnsi="Arial Narrow"/>
                <w:color w:val="000000"/>
                <w:lang w:val="fr-FR"/>
              </w:rPr>
              <w:t> </w:t>
            </w:r>
          </w:p>
        </w:tc>
        <w:tc>
          <w:tcPr>
            <w:tcW w:w="1448" w:type="dxa"/>
            <w:tcBorders>
              <w:top w:val="nil"/>
              <w:left w:val="nil"/>
              <w:bottom w:val="single" w:sz="4" w:space="0" w:color="auto"/>
              <w:right w:val="single" w:sz="4" w:space="0" w:color="auto"/>
            </w:tcBorders>
            <w:shd w:val="clear" w:color="auto" w:fill="auto"/>
            <w:vAlign w:val="center"/>
            <w:hideMark/>
          </w:tcPr>
          <w:p w14:paraId="0B249D8F" w14:textId="77777777" w:rsidR="005867FB" w:rsidRPr="00C76C9D" w:rsidRDefault="005867FB" w:rsidP="00D04A51">
            <w:pPr>
              <w:jc w:val="center"/>
              <w:rPr>
                <w:rFonts w:ascii="Arial Narrow" w:hAnsi="Arial Narrow"/>
                <w:color w:val="000000"/>
                <w:lang w:val="fr-FR"/>
              </w:rPr>
            </w:pPr>
            <w:r w:rsidRPr="00C76C9D">
              <w:rPr>
                <w:rFonts w:ascii="Arial Narrow" w:hAnsi="Arial Narrow"/>
                <w:color w:val="000000"/>
                <w:lang w:val="fr-FR"/>
              </w:rPr>
              <w:t> </w:t>
            </w:r>
          </w:p>
        </w:tc>
        <w:tc>
          <w:tcPr>
            <w:tcW w:w="1620" w:type="dxa"/>
            <w:tcBorders>
              <w:top w:val="nil"/>
              <w:left w:val="nil"/>
              <w:bottom w:val="single" w:sz="4" w:space="0" w:color="auto"/>
              <w:right w:val="single" w:sz="4" w:space="0" w:color="auto"/>
            </w:tcBorders>
            <w:shd w:val="clear" w:color="auto" w:fill="auto"/>
            <w:noWrap/>
            <w:vAlign w:val="bottom"/>
            <w:hideMark/>
          </w:tcPr>
          <w:p w14:paraId="16BD2170" w14:textId="77777777" w:rsidR="005867FB" w:rsidRPr="00C76C9D" w:rsidRDefault="005867FB" w:rsidP="00D04A51">
            <w:pPr>
              <w:rPr>
                <w:rFonts w:ascii="Arial Narrow" w:hAnsi="Arial Narrow"/>
                <w:color w:val="000000"/>
                <w:lang w:val="fr-FR"/>
              </w:rPr>
            </w:pPr>
            <w:r w:rsidRPr="00C76C9D">
              <w:rPr>
                <w:rFonts w:ascii="Arial Narrow" w:hAnsi="Arial Narrow"/>
                <w:color w:val="000000"/>
                <w:lang w:val="fr-FR"/>
              </w:rPr>
              <w:t> </w:t>
            </w:r>
          </w:p>
        </w:tc>
        <w:tc>
          <w:tcPr>
            <w:tcW w:w="1982" w:type="dxa"/>
            <w:tcBorders>
              <w:top w:val="nil"/>
              <w:left w:val="nil"/>
              <w:bottom w:val="single" w:sz="4" w:space="0" w:color="auto"/>
              <w:right w:val="single" w:sz="4" w:space="0" w:color="auto"/>
            </w:tcBorders>
            <w:shd w:val="clear" w:color="auto" w:fill="auto"/>
            <w:noWrap/>
            <w:vAlign w:val="bottom"/>
            <w:hideMark/>
          </w:tcPr>
          <w:p w14:paraId="70B878C9" w14:textId="77777777" w:rsidR="005867FB" w:rsidRPr="00C76C9D" w:rsidRDefault="005867FB" w:rsidP="00D04A51">
            <w:pPr>
              <w:rPr>
                <w:rFonts w:ascii="Arial Narrow" w:hAnsi="Arial Narrow"/>
                <w:color w:val="000000"/>
                <w:lang w:val="fr-FR"/>
              </w:rPr>
            </w:pPr>
            <w:r w:rsidRPr="00C76C9D">
              <w:rPr>
                <w:rFonts w:ascii="Arial Narrow" w:hAnsi="Arial Narrow"/>
                <w:color w:val="000000"/>
                <w:lang w:val="fr-FR"/>
              </w:rPr>
              <w:t> </w:t>
            </w:r>
          </w:p>
        </w:tc>
        <w:tc>
          <w:tcPr>
            <w:tcW w:w="2780" w:type="dxa"/>
            <w:tcBorders>
              <w:top w:val="nil"/>
              <w:left w:val="nil"/>
              <w:bottom w:val="single" w:sz="4" w:space="0" w:color="auto"/>
              <w:right w:val="single" w:sz="4" w:space="0" w:color="auto"/>
            </w:tcBorders>
            <w:shd w:val="clear" w:color="auto" w:fill="auto"/>
            <w:noWrap/>
            <w:vAlign w:val="bottom"/>
            <w:hideMark/>
          </w:tcPr>
          <w:p w14:paraId="6FFEB293" w14:textId="77777777" w:rsidR="005867FB" w:rsidRPr="00C76C9D" w:rsidRDefault="005867FB" w:rsidP="00D04A51">
            <w:pPr>
              <w:rPr>
                <w:rFonts w:ascii="Arial Narrow" w:hAnsi="Arial Narrow"/>
                <w:color w:val="000000"/>
                <w:lang w:val="fr-FR"/>
              </w:rPr>
            </w:pPr>
            <w:r w:rsidRPr="00C76C9D">
              <w:rPr>
                <w:rFonts w:ascii="Arial Narrow" w:hAnsi="Arial Narrow"/>
                <w:color w:val="000000"/>
                <w:lang w:val="fr-FR"/>
              </w:rPr>
              <w:t> </w:t>
            </w:r>
          </w:p>
        </w:tc>
      </w:tr>
      <w:tr w:rsidR="00EF5A44" w:rsidRPr="00687178" w14:paraId="4149DCE2" w14:textId="77777777" w:rsidTr="00C76C9D">
        <w:trPr>
          <w:trHeight w:val="360"/>
        </w:trPr>
        <w:tc>
          <w:tcPr>
            <w:tcW w:w="250" w:type="dxa"/>
            <w:vMerge/>
            <w:tcBorders>
              <w:top w:val="nil"/>
              <w:left w:val="single" w:sz="4" w:space="0" w:color="auto"/>
              <w:bottom w:val="single" w:sz="4" w:space="0" w:color="auto"/>
              <w:right w:val="single" w:sz="4" w:space="0" w:color="auto"/>
            </w:tcBorders>
            <w:vAlign w:val="center"/>
            <w:hideMark/>
          </w:tcPr>
          <w:p w14:paraId="6D93B85A" w14:textId="77777777" w:rsidR="005867FB" w:rsidRPr="00C76C9D" w:rsidRDefault="005867FB" w:rsidP="00D04A51">
            <w:pPr>
              <w:rPr>
                <w:rFonts w:ascii="Times New Roman" w:hAnsi="Times New Roman"/>
                <w:color w:val="000000"/>
                <w:lang w:val="fr-FR"/>
              </w:rPr>
            </w:pPr>
          </w:p>
        </w:tc>
        <w:tc>
          <w:tcPr>
            <w:tcW w:w="2085" w:type="dxa"/>
            <w:tcBorders>
              <w:top w:val="nil"/>
              <w:left w:val="nil"/>
              <w:bottom w:val="single" w:sz="4" w:space="0" w:color="auto"/>
              <w:right w:val="single" w:sz="4" w:space="0" w:color="auto"/>
            </w:tcBorders>
            <w:shd w:val="clear" w:color="auto" w:fill="auto"/>
            <w:vAlign w:val="center"/>
            <w:hideMark/>
          </w:tcPr>
          <w:p w14:paraId="571434E7" w14:textId="77777777" w:rsidR="005867FB" w:rsidRPr="00C76C9D" w:rsidRDefault="005867FB" w:rsidP="00D04A51">
            <w:pPr>
              <w:jc w:val="center"/>
              <w:rPr>
                <w:rFonts w:ascii="Arial Narrow" w:hAnsi="Arial Narrow"/>
                <w:color w:val="000000"/>
                <w:lang w:val="fr-FR"/>
              </w:rPr>
            </w:pPr>
            <w:r w:rsidRPr="00C76C9D">
              <w:rPr>
                <w:rFonts w:ascii="Arial Narrow" w:hAnsi="Arial Narrow"/>
                <w:color w:val="000000"/>
                <w:lang w:val="fr-FR"/>
              </w:rPr>
              <w:t> </w:t>
            </w:r>
          </w:p>
        </w:tc>
        <w:tc>
          <w:tcPr>
            <w:tcW w:w="1448" w:type="dxa"/>
            <w:tcBorders>
              <w:top w:val="nil"/>
              <w:left w:val="nil"/>
              <w:bottom w:val="single" w:sz="4" w:space="0" w:color="auto"/>
              <w:right w:val="single" w:sz="4" w:space="0" w:color="auto"/>
            </w:tcBorders>
            <w:shd w:val="clear" w:color="auto" w:fill="auto"/>
            <w:vAlign w:val="center"/>
            <w:hideMark/>
          </w:tcPr>
          <w:p w14:paraId="3D3E6473" w14:textId="77777777" w:rsidR="005867FB" w:rsidRPr="00C76C9D" w:rsidRDefault="005867FB" w:rsidP="00D04A51">
            <w:pPr>
              <w:jc w:val="center"/>
              <w:rPr>
                <w:rFonts w:ascii="Arial Narrow" w:hAnsi="Arial Narrow"/>
                <w:color w:val="000000"/>
                <w:lang w:val="fr-FR"/>
              </w:rPr>
            </w:pPr>
            <w:r w:rsidRPr="00C76C9D">
              <w:rPr>
                <w:rFonts w:ascii="Arial Narrow" w:hAnsi="Arial Narrow"/>
                <w:color w:val="000000"/>
                <w:lang w:val="fr-FR"/>
              </w:rPr>
              <w:t> </w:t>
            </w:r>
          </w:p>
        </w:tc>
        <w:tc>
          <w:tcPr>
            <w:tcW w:w="1620" w:type="dxa"/>
            <w:tcBorders>
              <w:top w:val="nil"/>
              <w:left w:val="nil"/>
              <w:bottom w:val="single" w:sz="4" w:space="0" w:color="auto"/>
              <w:right w:val="single" w:sz="4" w:space="0" w:color="auto"/>
            </w:tcBorders>
            <w:shd w:val="clear" w:color="auto" w:fill="auto"/>
            <w:noWrap/>
            <w:vAlign w:val="bottom"/>
            <w:hideMark/>
          </w:tcPr>
          <w:p w14:paraId="1DA06426" w14:textId="77777777" w:rsidR="005867FB" w:rsidRPr="00C76C9D" w:rsidRDefault="005867FB" w:rsidP="00D04A51">
            <w:pPr>
              <w:rPr>
                <w:rFonts w:ascii="Arial Narrow" w:hAnsi="Arial Narrow"/>
                <w:color w:val="000000"/>
                <w:lang w:val="fr-FR"/>
              </w:rPr>
            </w:pPr>
            <w:r w:rsidRPr="00C76C9D">
              <w:rPr>
                <w:rFonts w:ascii="Arial Narrow" w:hAnsi="Arial Narrow"/>
                <w:color w:val="000000"/>
                <w:lang w:val="fr-FR"/>
              </w:rPr>
              <w:t> </w:t>
            </w:r>
          </w:p>
        </w:tc>
        <w:tc>
          <w:tcPr>
            <w:tcW w:w="1982" w:type="dxa"/>
            <w:tcBorders>
              <w:top w:val="nil"/>
              <w:left w:val="nil"/>
              <w:bottom w:val="single" w:sz="4" w:space="0" w:color="auto"/>
              <w:right w:val="single" w:sz="4" w:space="0" w:color="auto"/>
            </w:tcBorders>
            <w:shd w:val="clear" w:color="auto" w:fill="auto"/>
            <w:noWrap/>
            <w:vAlign w:val="bottom"/>
            <w:hideMark/>
          </w:tcPr>
          <w:p w14:paraId="2D2ECD83" w14:textId="77777777" w:rsidR="005867FB" w:rsidRPr="00C76C9D" w:rsidRDefault="005867FB" w:rsidP="00D04A51">
            <w:pPr>
              <w:rPr>
                <w:rFonts w:ascii="Arial Narrow" w:hAnsi="Arial Narrow"/>
                <w:color w:val="000000"/>
                <w:lang w:val="fr-FR"/>
              </w:rPr>
            </w:pPr>
            <w:r w:rsidRPr="00C76C9D">
              <w:rPr>
                <w:rFonts w:ascii="Arial Narrow" w:hAnsi="Arial Narrow"/>
                <w:color w:val="000000"/>
                <w:lang w:val="fr-FR"/>
              </w:rPr>
              <w:t> </w:t>
            </w:r>
          </w:p>
        </w:tc>
        <w:tc>
          <w:tcPr>
            <w:tcW w:w="2780" w:type="dxa"/>
            <w:tcBorders>
              <w:top w:val="nil"/>
              <w:left w:val="nil"/>
              <w:bottom w:val="single" w:sz="4" w:space="0" w:color="auto"/>
              <w:right w:val="single" w:sz="4" w:space="0" w:color="auto"/>
            </w:tcBorders>
            <w:shd w:val="clear" w:color="auto" w:fill="auto"/>
            <w:noWrap/>
            <w:vAlign w:val="bottom"/>
            <w:hideMark/>
          </w:tcPr>
          <w:p w14:paraId="778EEDE8" w14:textId="77777777" w:rsidR="005867FB" w:rsidRPr="00C76C9D" w:rsidRDefault="005867FB" w:rsidP="00D04A51">
            <w:pPr>
              <w:rPr>
                <w:rFonts w:ascii="Arial Narrow" w:hAnsi="Arial Narrow"/>
                <w:color w:val="000000"/>
                <w:lang w:val="fr-FR"/>
              </w:rPr>
            </w:pPr>
            <w:r w:rsidRPr="00C76C9D">
              <w:rPr>
                <w:rFonts w:ascii="Arial Narrow" w:hAnsi="Arial Narrow"/>
                <w:color w:val="000000"/>
                <w:lang w:val="fr-FR"/>
              </w:rPr>
              <w:t> </w:t>
            </w:r>
          </w:p>
        </w:tc>
      </w:tr>
      <w:tr w:rsidR="00EF5A44" w:rsidRPr="00687178" w14:paraId="4062342D" w14:textId="77777777" w:rsidTr="00C76C9D">
        <w:trPr>
          <w:trHeight w:val="431"/>
        </w:trPr>
        <w:tc>
          <w:tcPr>
            <w:tcW w:w="250" w:type="dxa"/>
            <w:vMerge/>
            <w:tcBorders>
              <w:top w:val="nil"/>
              <w:left w:val="single" w:sz="4" w:space="0" w:color="auto"/>
              <w:bottom w:val="single" w:sz="4" w:space="0" w:color="auto"/>
              <w:right w:val="single" w:sz="4" w:space="0" w:color="auto"/>
            </w:tcBorders>
            <w:vAlign w:val="center"/>
            <w:hideMark/>
          </w:tcPr>
          <w:p w14:paraId="49ABB0D4" w14:textId="77777777" w:rsidR="005867FB" w:rsidRPr="00C76C9D" w:rsidRDefault="005867FB" w:rsidP="00D04A51">
            <w:pPr>
              <w:rPr>
                <w:rFonts w:ascii="Times New Roman" w:hAnsi="Times New Roman"/>
                <w:color w:val="000000"/>
                <w:lang w:val="fr-FR"/>
              </w:rPr>
            </w:pPr>
          </w:p>
        </w:tc>
        <w:tc>
          <w:tcPr>
            <w:tcW w:w="2085" w:type="dxa"/>
            <w:tcBorders>
              <w:top w:val="single" w:sz="4" w:space="0" w:color="auto"/>
              <w:left w:val="nil"/>
              <w:bottom w:val="single" w:sz="4" w:space="0" w:color="auto"/>
              <w:right w:val="single" w:sz="4" w:space="0" w:color="auto"/>
            </w:tcBorders>
            <w:shd w:val="clear" w:color="auto" w:fill="auto"/>
            <w:vAlign w:val="center"/>
            <w:hideMark/>
          </w:tcPr>
          <w:p w14:paraId="5AAB8FFA" w14:textId="77777777" w:rsidR="005867FB" w:rsidRPr="00C76C9D" w:rsidRDefault="005867FB" w:rsidP="00D04A51">
            <w:pPr>
              <w:jc w:val="center"/>
              <w:rPr>
                <w:rFonts w:ascii="Arial Narrow" w:hAnsi="Arial Narrow"/>
                <w:color w:val="000000"/>
                <w:lang w:val="fr-FR"/>
              </w:rPr>
            </w:pPr>
          </w:p>
        </w:tc>
        <w:tc>
          <w:tcPr>
            <w:tcW w:w="1448" w:type="dxa"/>
            <w:tcBorders>
              <w:top w:val="single" w:sz="4" w:space="0" w:color="auto"/>
              <w:left w:val="nil"/>
              <w:bottom w:val="single" w:sz="4" w:space="0" w:color="auto"/>
              <w:right w:val="single" w:sz="4" w:space="0" w:color="auto"/>
            </w:tcBorders>
            <w:shd w:val="clear" w:color="auto" w:fill="auto"/>
            <w:vAlign w:val="center"/>
            <w:hideMark/>
          </w:tcPr>
          <w:p w14:paraId="02BF574B" w14:textId="77777777" w:rsidR="005867FB" w:rsidRPr="00C76C9D" w:rsidRDefault="005867FB" w:rsidP="00D04A51">
            <w:pPr>
              <w:jc w:val="center"/>
              <w:rPr>
                <w:rFonts w:ascii="Arial Narrow" w:hAnsi="Arial Narrow"/>
                <w:color w:val="000000"/>
                <w:lang w:val="fr-FR"/>
              </w:rPr>
            </w:pP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14:paraId="01849A30" w14:textId="77777777" w:rsidR="005867FB" w:rsidRPr="00C76C9D" w:rsidRDefault="005867FB" w:rsidP="00D04A51">
            <w:pPr>
              <w:rPr>
                <w:rFonts w:ascii="Arial Narrow" w:hAnsi="Arial Narrow"/>
                <w:color w:val="000000"/>
                <w:lang w:val="fr-FR"/>
              </w:rPr>
            </w:pPr>
            <w:r w:rsidRPr="00C76C9D">
              <w:rPr>
                <w:rFonts w:ascii="Arial Narrow" w:hAnsi="Arial Narrow"/>
                <w:color w:val="000000"/>
                <w:lang w:val="fr-FR"/>
              </w:rPr>
              <w:t> </w:t>
            </w:r>
          </w:p>
        </w:tc>
        <w:tc>
          <w:tcPr>
            <w:tcW w:w="1982" w:type="dxa"/>
            <w:tcBorders>
              <w:top w:val="single" w:sz="4" w:space="0" w:color="auto"/>
              <w:left w:val="nil"/>
              <w:bottom w:val="single" w:sz="4" w:space="0" w:color="auto"/>
              <w:right w:val="single" w:sz="4" w:space="0" w:color="auto"/>
            </w:tcBorders>
            <w:shd w:val="clear" w:color="auto" w:fill="auto"/>
            <w:noWrap/>
            <w:vAlign w:val="bottom"/>
            <w:hideMark/>
          </w:tcPr>
          <w:p w14:paraId="571BD0EC" w14:textId="77777777" w:rsidR="005867FB" w:rsidRPr="00C76C9D" w:rsidRDefault="005867FB" w:rsidP="00D04A51">
            <w:pPr>
              <w:rPr>
                <w:rFonts w:ascii="Arial Narrow" w:hAnsi="Arial Narrow"/>
                <w:color w:val="000000"/>
                <w:lang w:val="fr-FR"/>
              </w:rPr>
            </w:pPr>
          </w:p>
        </w:tc>
        <w:tc>
          <w:tcPr>
            <w:tcW w:w="2780" w:type="dxa"/>
            <w:tcBorders>
              <w:top w:val="single" w:sz="4" w:space="0" w:color="auto"/>
              <w:left w:val="nil"/>
              <w:bottom w:val="single" w:sz="4" w:space="0" w:color="auto"/>
              <w:right w:val="single" w:sz="4" w:space="0" w:color="auto"/>
            </w:tcBorders>
            <w:shd w:val="clear" w:color="auto" w:fill="auto"/>
            <w:noWrap/>
            <w:vAlign w:val="bottom"/>
            <w:hideMark/>
          </w:tcPr>
          <w:p w14:paraId="612AC205" w14:textId="77777777" w:rsidR="005867FB" w:rsidRPr="00C76C9D" w:rsidRDefault="005867FB" w:rsidP="00D04A51">
            <w:pPr>
              <w:rPr>
                <w:rFonts w:ascii="Arial Narrow" w:hAnsi="Arial Narrow"/>
                <w:color w:val="000000"/>
                <w:lang w:val="fr-FR"/>
              </w:rPr>
            </w:pPr>
          </w:p>
        </w:tc>
      </w:tr>
      <w:bookmarkEnd w:id="11"/>
    </w:tbl>
    <w:p w14:paraId="14B98579" w14:textId="77777777" w:rsidR="00687178" w:rsidRDefault="00687178" w:rsidP="00F4036E">
      <w:pPr>
        <w:ind w:left="360"/>
        <w:rPr>
          <w:rFonts w:ascii="Arial Narrow" w:hAnsi="Arial Narrow"/>
          <w:b/>
          <w:color w:val="000000" w:themeColor="text1"/>
          <w:lang w:val="fr-FR"/>
        </w:rPr>
      </w:pPr>
    </w:p>
    <w:p w14:paraId="03F3DD88" w14:textId="77777777" w:rsidR="00687178" w:rsidRDefault="00687178" w:rsidP="00F4036E">
      <w:pPr>
        <w:ind w:left="360"/>
        <w:rPr>
          <w:rFonts w:ascii="Arial Narrow" w:hAnsi="Arial Narrow"/>
          <w:b/>
          <w:color w:val="000000" w:themeColor="text1"/>
          <w:lang w:val="fr-FR"/>
        </w:rPr>
      </w:pPr>
    </w:p>
    <w:p w14:paraId="650C0CF2" w14:textId="77777777" w:rsidR="00687178" w:rsidRDefault="00687178" w:rsidP="00F4036E">
      <w:pPr>
        <w:ind w:left="360"/>
        <w:rPr>
          <w:rFonts w:ascii="Arial Narrow" w:hAnsi="Arial Narrow"/>
          <w:b/>
          <w:color w:val="000000" w:themeColor="text1"/>
          <w:lang w:val="fr-FR"/>
        </w:rPr>
      </w:pPr>
    </w:p>
    <w:p w14:paraId="79EAC161" w14:textId="77777777" w:rsidR="00687178" w:rsidRDefault="00687178" w:rsidP="00F4036E">
      <w:pPr>
        <w:ind w:left="360"/>
        <w:rPr>
          <w:rFonts w:ascii="Arial Narrow" w:hAnsi="Arial Narrow"/>
          <w:b/>
          <w:color w:val="000000" w:themeColor="text1"/>
          <w:lang w:val="fr-FR"/>
        </w:rPr>
      </w:pPr>
    </w:p>
    <w:p w14:paraId="12FE11E8" w14:textId="77777777" w:rsidR="00687178" w:rsidRDefault="00687178" w:rsidP="00F4036E">
      <w:pPr>
        <w:ind w:left="360"/>
        <w:rPr>
          <w:rFonts w:ascii="Arial Narrow" w:hAnsi="Arial Narrow"/>
          <w:b/>
          <w:color w:val="000000" w:themeColor="text1"/>
          <w:lang w:val="fr-FR"/>
        </w:rPr>
      </w:pPr>
    </w:p>
    <w:p w14:paraId="30A7A8D5" w14:textId="77777777" w:rsidR="00687178" w:rsidRDefault="00687178" w:rsidP="00F4036E">
      <w:pPr>
        <w:ind w:left="360"/>
        <w:rPr>
          <w:rFonts w:ascii="Arial Narrow" w:hAnsi="Arial Narrow"/>
          <w:b/>
          <w:color w:val="000000" w:themeColor="text1"/>
          <w:lang w:val="fr-FR"/>
        </w:rPr>
      </w:pPr>
    </w:p>
    <w:p w14:paraId="715E993B" w14:textId="77777777" w:rsidR="00687178" w:rsidRDefault="00687178" w:rsidP="00F4036E">
      <w:pPr>
        <w:ind w:left="360"/>
        <w:rPr>
          <w:rFonts w:ascii="Arial Narrow" w:hAnsi="Arial Narrow"/>
          <w:b/>
          <w:color w:val="000000" w:themeColor="text1"/>
          <w:lang w:val="fr-FR"/>
        </w:rPr>
      </w:pPr>
    </w:p>
    <w:p w14:paraId="2E343DD4" w14:textId="77777777" w:rsidR="00687178" w:rsidRDefault="00687178" w:rsidP="00F4036E">
      <w:pPr>
        <w:ind w:left="360"/>
        <w:rPr>
          <w:rFonts w:ascii="Arial Narrow" w:hAnsi="Arial Narrow"/>
          <w:b/>
          <w:color w:val="000000" w:themeColor="text1"/>
          <w:lang w:val="fr-FR"/>
        </w:rPr>
      </w:pPr>
    </w:p>
    <w:p w14:paraId="70914005" w14:textId="77777777" w:rsidR="00687178" w:rsidRDefault="00687178" w:rsidP="00F4036E">
      <w:pPr>
        <w:ind w:left="360"/>
        <w:rPr>
          <w:rFonts w:ascii="Arial Narrow" w:hAnsi="Arial Narrow"/>
          <w:b/>
          <w:color w:val="000000" w:themeColor="text1"/>
          <w:lang w:val="fr-FR"/>
        </w:rPr>
      </w:pPr>
    </w:p>
    <w:p w14:paraId="54149CD0" w14:textId="77777777" w:rsidR="00687178" w:rsidRDefault="00687178" w:rsidP="00F4036E">
      <w:pPr>
        <w:ind w:left="360"/>
        <w:rPr>
          <w:rFonts w:ascii="Arial Narrow" w:hAnsi="Arial Narrow"/>
          <w:b/>
          <w:color w:val="000000" w:themeColor="text1"/>
          <w:lang w:val="fr-FR"/>
        </w:rPr>
      </w:pPr>
    </w:p>
    <w:p w14:paraId="220D2FC6" w14:textId="77777777" w:rsidR="00687178" w:rsidRDefault="00687178" w:rsidP="00F4036E">
      <w:pPr>
        <w:ind w:left="360"/>
        <w:rPr>
          <w:rFonts w:ascii="Arial Narrow" w:hAnsi="Arial Narrow"/>
          <w:b/>
          <w:color w:val="000000" w:themeColor="text1"/>
          <w:lang w:val="fr-FR"/>
        </w:rPr>
      </w:pPr>
    </w:p>
    <w:p w14:paraId="4EDE17FA" w14:textId="77777777" w:rsidR="00687178" w:rsidRDefault="00687178" w:rsidP="00F4036E">
      <w:pPr>
        <w:ind w:left="360"/>
        <w:rPr>
          <w:rFonts w:ascii="Arial Narrow" w:hAnsi="Arial Narrow"/>
          <w:b/>
          <w:color w:val="000000" w:themeColor="text1"/>
          <w:lang w:val="fr-FR"/>
        </w:rPr>
      </w:pPr>
    </w:p>
    <w:p w14:paraId="7FAB4F72" w14:textId="77777777" w:rsidR="00687178" w:rsidRDefault="00687178" w:rsidP="00F4036E">
      <w:pPr>
        <w:ind w:left="360"/>
        <w:rPr>
          <w:rFonts w:ascii="Arial Narrow" w:hAnsi="Arial Narrow"/>
          <w:b/>
          <w:color w:val="000000" w:themeColor="text1"/>
          <w:lang w:val="fr-FR"/>
        </w:rPr>
      </w:pPr>
    </w:p>
    <w:p w14:paraId="10CE0C23" w14:textId="77777777" w:rsidR="00687178" w:rsidRDefault="00687178" w:rsidP="00F4036E">
      <w:pPr>
        <w:ind w:left="360"/>
        <w:rPr>
          <w:rFonts w:ascii="Arial Narrow" w:hAnsi="Arial Narrow"/>
          <w:b/>
          <w:color w:val="000000" w:themeColor="text1"/>
          <w:lang w:val="fr-FR"/>
        </w:rPr>
      </w:pPr>
    </w:p>
    <w:p w14:paraId="5E8A6696" w14:textId="77777777" w:rsidR="00687178" w:rsidRDefault="00687178" w:rsidP="00F4036E">
      <w:pPr>
        <w:ind w:left="360"/>
        <w:rPr>
          <w:rFonts w:ascii="Arial Narrow" w:hAnsi="Arial Narrow"/>
          <w:b/>
          <w:color w:val="000000" w:themeColor="text1"/>
          <w:lang w:val="fr-FR"/>
        </w:rPr>
      </w:pPr>
    </w:p>
    <w:p w14:paraId="36C6CF68" w14:textId="77777777" w:rsidR="00687178" w:rsidRDefault="00687178" w:rsidP="00F4036E">
      <w:pPr>
        <w:ind w:left="360"/>
        <w:rPr>
          <w:rFonts w:ascii="Arial Narrow" w:hAnsi="Arial Narrow"/>
          <w:b/>
          <w:color w:val="000000" w:themeColor="text1"/>
          <w:lang w:val="fr-FR"/>
        </w:rPr>
      </w:pPr>
    </w:p>
    <w:p w14:paraId="650CD462" w14:textId="77777777" w:rsidR="00687178" w:rsidRDefault="00687178" w:rsidP="00F4036E">
      <w:pPr>
        <w:ind w:left="360"/>
        <w:rPr>
          <w:rFonts w:ascii="Arial Narrow" w:hAnsi="Arial Narrow"/>
          <w:b/>
          <w:color w:val="000000" w:themeColor="text1"/>
          <w:lang w:val="fr-FR"/>
        </w:rPr>
      </w:pPr>
    </w:p>
    <w:p w14:paraId="0849DFDC" w14:textId="77777777" w:rsidR="00687178" w:rsidRDefault="00687178" w:rsidP="00F4036E">
      <w:pPr>
        <w:ind w:left="360"/>
        <w:rPr>
          <w:rFonts w:ascii="Arial Narrow" w:hAnsi="Arial Narrow"/>
          <w:b/>
          <w:color w:val="000000" w:themeColor="text1"/>
          <w:lang w:val="fr-FR"/>
        </w:rPr>
      </w:pPr>
    </w:p>
    <w:p w14:paraId="319DEF5D" w14:textId="77777777" w:rsidR="00687178" w:rsidRDefault="00687178" w:rsidP="00F4036E">
      <w:pPr>
        <w:ind w:left="360"/>
        <w:rPr>
          <w:rFonts w:ascii="Arial Narrow" w:hAnsi="Arial Narrow"/>
          <w:b/>
          <w:color w:val="000000" w:themeColor="text1"/>
          <w:lang w:val="fr-FR"/>
        </w:rPr>
      </w:pPr>
    </w:p>
    <w:p w14:paraId="18909926" w14:textId="151DC1BB" w:rsidR="00F4036E" w:rsidRDefault="00F4036E" w:rsidP="00F4036E">
      <w:pPr>
        <w:ind w:left="360"/>
        <w:rPr>
          <w:rFonts w:ascii="Arial Narrow" w:hAnsi="Arial Narrow"/>
          <w:b/>
          <w:color w:val="000000" w:themeColor="text1"/>
          <w:lang w:val="fr-FR"/>
        </w:rPr>
      </w:pPr>
      <w:r w:rsidRPr="00C76C9D">
        <w:rPr>
          <w:rFonts w:ascii="Arial Narrow" w:hAnsi="Arial Narrow"/>
          <w:b/>
          <w:color w:val="000000" w:themeColor="text1"/>
          <w:lang w:val="fr-FR"/>
        </w:rPr>
        <w:lastRenderedPageBreak/>
        <w:t>DÉCLARATION</w:t>
      </w:r>
      <w:r w:rsidR="00CA40DC">
        <w:rPr>
          <w:rStyle w:val="FootnoteReference"/>
          <w:rFonts w:ascii="Arial Narrow" w:hAnsi="Arial Narrow"/>
          <w:b/>
          <w:color w:val="000000" w:themeColor="text1"/>
          <w:lang w:val="fr-FR"/>
        </w:rPr>
        <w:footnoteReference w:id="2"/>
      </w: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5"/>
        <w:gridCol w:w="6120"/>
      </w:tblGrid>
      <w:tr w:rsidR="002F1514" w:rsidRPr="00CA40DC" w14:paraId="59614A4A" w14:textId="77777777" w:rsidTr="00CA40DC">
        <w:trPr>
          <w:trHeight w:val="332"/>
        </w:trPr>
        <w:tc>
          <w:tcPr>
            <w:tcW w:w="10075" w:type="dxa"/>
            <w:gridSpan w:val="2"/>
            <w:tcBorders>
              <w:top w:val="single" w:sz="4" w:space="0" w:color="auto"/>
              <w:left w:val="single" w:sz="4" w:space="0" w:color="auto"/>
              <w:bottom w:val="single" w:sz="4" w:space="0" w:color="auto"/>
              <w:right w:val="single" w:sz="4" w:space="0" w:color="auto"/>
            </w:tcBorders>
            <w:shd w:val="clear" w:color="auto" w:fill="E2EFDA"/>
            <w:hideMark/>
          </w:tcPr>
          <w:p w14:paraId="0D643C13" w14:textId="695210CE" w:rsidR="002F1514" w:rsidRPr="00CA40DC" w:rsidRDefault="002F1514" w:rsidP="00CA40DC">
            <w:pPr>
              <w:spacing w:after="0" w:line="240" w:lineRule="auto"/>
              <w:jc w:val="center"/>
              <w:rPr>
                <w:rFonts w:ascii="Arial Narrow" w:hAnsi="Arial Narrow" w:cs="Calibri"/>
                <w:b/>
                <w:bCs/>
                <w:color w:val="000000"/>
                <w:lang w:val="fr-FR"/>
              </w:rPr>
            </w:pPr>
            <w:bookmarkStart w:id="12" w:name="_Hlk149218605"/>
            <w:r w:rsidRPr="00CA40DC">
              <w:rPr>
                <w:rFonts w:ascii="Arial Narrow" w:hAnsi="Arial Narrow" w:cs="Calibri"/>
                <w:b/>
                <w:bCs/>
                <w:color w:val="000000"/>
                <w:lang w:val="fr-FR"/>
              </w:rPr>
              <w:t>(</w:t>
            </w:r>
            <w:r w:rsidR="00CA40DC" w:rsidRPr="00CA40DC">
              <w:rPr>
                <w:rFonts w:ascii="Arial Narrow" w:hAnsi="Arial Narrow" w:cs="Calibri"/>
                <w:b/>
                <w:bCs/>
                <w:color w:val="000000"/>
                <w:lang w:val="fr-FR"/>
              </w:rPr>
              <w:t>Conflit d’intérêt et litiges</w:t>
            </w:r>
            <w:r w:rsidRPr="00CA40DC">
              <w:rPr>
                <w:rFonts w:ascii="Arial Narrow" w:hAnsi="Arial Narrow" w:cs="Calibri"/>
                <w:b/>
                <w:bCs/>
                <w:color w:val="000000"/>
                <w:lang w:val="fr-FR"/>
              </w:rPr>
              <w:t>)</w:t>
            </w:r>
          </w:p>
        </w:tc>
      </w:tr>
      <w:tr w:rsidR="002F1514" w:rsidRPr="00687178" w14:paraId="1A07D761" w14:textId="77777777" w:rsidTr="00CA40DC">
        <w:trPr>
          <w:trHeight w:val="1152"/>
        </w:trPr>
        <w:tc>
          <w:tcPr>
            <w:tcW w:w="3955" w:type="dxa"/>
            <w:tcBorders>
              <w:top w:val="single" w:sz="4" w:space="0" w:color="auto"/>
              <w:left w:val="single" w:sz="4" w:space="0" w:color="auto"/>
              <w:bottom w:val="single" w:sz="4" w:space="0" w:color="auto"/>
              <w:right w:val="single" w:sz="4" w:space="0" w:color="auto"/>
            </w:tcBorders>
            <w:shd w:val="clear" w:color="auto" w:fill="E2EFDA"/>
            <w:hideMark/>
          </w:tcPr>
          <w:p w14:paraId="046BEB3A" w14:textId="77777777" w:rsidR="002F1514" w:rsidRPr="00CA40DC" w:rsidRDefault="002F1514" w:rsidP="00CA40DC">
            <w:pPr>
              <w:spacing w:after="0" w:line="240" w:lineRule="auto"/>
              <w:rPr>
                <w:rFonts w:ascii="Arial Narrow" w:hAnsi="Arial Narrow" w:cs="Calibri"/>
                <w:color w:val="000000"/>
                <w:lang w:val="fr-FR"/>
              </w:rPr>
            </w:pPr>
            <w:r w:rsidRPr="00CA40DC">
              <w:rPr>
                <w:rFonts w:ascii="Arial Narrow" w:hAnsi="Arial Narrow" w:cs="Calibri"/>
                <w:color w:val="000000"/>
                <w:lang w:val="fr-FR"/>
              </w:rPr>
              <w:t>Décrivez les relations actuelles ou passées que votre organisation peut avoir avec CRS et indiquez s'il y a un risque de conflit d'intérêts.  S'il existe un conflit d'intérêts, veuillez expliquer comment ce risque sera réduit.</w:t>
            </w:r>
          </w:p>
        </w:tc>
        <w:tc>
          <w:tcPr>
            <w:tcW w:w="6120" w:type="dxa"/>
            <w:tcBorders>
              <w:top w:val="single" w:sz="4" w:space="0" w:color="auto"/>
              <w:left w:val="single" w:sz="4" w:space="0" w:color="auto"/>
              <w:bottom w:val="single" w:sz="4" w:space="0" w:color="auto"/>
              <w:right w:val="single" w:sz="4" w:space="0" w:color="auto"/>
            </w:tcBorders>
            <w:noWrap/>
            <w:hideMark/>
          </w:tcPr>
          <w:p w14:paraId="3B2BCA97" w14:textId="77777777" w:rsidR="002F1514" w:rsidRPr="00CA40DC" w:rsidRDefault="002F1514" w:rsidP="00CA40DC">
            <w:pPr>
              <w:spacing w:after="0" w:line="240" w:lineRule="auto"/>
              <w:rPr>
                <w:rFonts w:ascii="Arial Narrow" w:hAnsi="Arial Narrow" w:cs="Calibri"/>
                <w:color w:val="000000"/>
                <w:lang w:val="fr-FR"/>
              </w:rPr>
            </w:pPr>
            <w:r w:rsidRPr="00CA40DC">
              <w:rPr>
                <w:rFonts w:ascii="Arial Narrow" w:hAnsi="Arial Narrow" w:cs="Calibri"/>
                <w:color w:val="000000"/>
                <w:lang w:val="fr-FR"/>
              </w:rPr>
              <w:t> </w:t>
            </w:r>
          </w:p>
        </w:tc>
      </w:tr>
      <w:tr w:rsidR="002F1514" w:rsidRPr="00687178" w14:paraId="514B5CAE" w14:textId="77777777" w:rsidTr="00CA40DC">
        <w:trPr>
          <w:trHeight w:val="1196"/>
        </w:trPr>
        <w:tc>
          <w:tcPr>
            <w:tcW w:w="3955" w:type="dxa"/>
            <w:tcBorders>
              <w:top w:val="single" w:sz="4" w:space="0" w:color="auto"/>
              <w:left w:val="single" w:sz="4" w:space="0" w:color="auto"/>
              <w:bottom w:val="single" w:sz="4" w:space="0" w:color="auto"/>
              <w:right w:val="single" w:sz="4" w:space="0" w:color="auto"/>
            </w:tcBorders>
            <w:shd w:val="clear" w:color="auto" w:fill="E2EFDA"/>
            <w:hideMark/>
          </w:tcPr>
          <w:p w14:paraId="39DE5385" w14:textId="77777777" w:rsidR="002F1514" w:rsidRPr="00CA40DC" w:rsidRDefault="002F1514" w:rsidP="00CA40DC">
            <w:pPr>
              <w:spacing w:after="0" w:line="240" w:lineRule="auto"/>
              <w:rPr>
                <w:rFonts w:ascii="Arial Narrow" w:hAnsi="Arial Narrow" w:cs="Calibri"/>
                <w:color w:val="000000"/>
                <w:lang w:val="fr-FR"/>
              </w:rPr>
            </w:pPr>
            <w:r w:rsidRPr="00CA40DC">
              <w:rPr>
                <w:rFonts w:ascii="Arial Narrow" w:hAnsi="Arial Narrow" w:cs="Calibri"/>
                <w:color w:val="000000"/>
                <w:lang w:val="fr-FR"/>
              </w:rPr>
              <w:t>Décrivez toute relation personnelle ou familiale entre un de vos employé et un employé de CRS. S'il existe une relation, veuillez expliquer comment tout risque de conflit d'intérêts sera réduit.</w:t>
            </w:r>
          </w:p>
        </w:tc>
        <w:tc>
          <w:tcPr>
            <w:tcW w:w="6120" w:type="dxa"/>
            <w:tcBorders>
              <w:top w:val="single" w:sz="4" w:space="0" w:color="auto"/>
              <w:left w:val="single" w:sz="4" w:space="0" w:color="auto"/>
              <w:bottom w:val="single" w:sz="4" w:space="0" w:color="auto"/>
              <w:right w:val="single" w:sz="4" w:space="0" w:color="auto"/>
            </w:tcBorders>
            <w:noWrap/>
            <w:hideMark/>
          </w:tcPr>
          <w:p w14:paraId="2136E066" w14:textId="77777777" w:rsidR="002F1514" w:rsidRPr="00CA40DC" w:rsidRDefault="002F1514" w:rsidP="00CA40DC">
            <w:pPr>
              <w:spacing w:after="0" w:line="240" w:lineRule="auto"/>
              <w:rPr>
                <w:rFonts w:ascii="Arial Narrow" w:hAnsi="Arial Narrow" w:cs="Calibri"/>
                <w:color w:val="000000"/>
                <w:lang w:val="fr-FR"/>
              </w:rPr>
            </w:pPr>
            <w:r w:rsidRPr="00CA40DC">
              <w:rPr>
                <w:rFonts w:ascii="Arial Narrow" w:hAnsi="Arial Narrow" w:cs="Calibri"/>
                <w:color w:val="000000"/>
                <w:lang w:val="fr-FR"/>
              </w:rPr>
              <w:t> </w:t>
            </w:r>
          </w:p>
        </w:tc>
      </w:tr>
      <w:tr w:rsidR="002F1514" w:rsidRPr="00CA40DC" w14:paraId="77A0EAA9" w14:textId="77777777" w:rsidTr="00CA40DC">
        <w:trPr>
          <w:trHeight w:val="864"/>
        </w:trPr>
        <w:tc>
          <w:tcPr>
            <w:tcW w:w="3955"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532F5ED2" w14:textId="77777777" w:rsidR="002F1514" w:rsidRPr="00CA40DC" w:rsidRDefault="002F1514" w:rsidP="00CA40DC">
            <w:pPr>
              <w:spacing w:after="0" w:line="240" w:lineRule="auto"/>
              <w:rPr>
                <w:rFonts w:ascii="Arial Narrow" w:hAnsi="Arial Narrow" w:cs="Calibri"/>
                <w:color w:val="000000"/>
                <w:lang w:val="fr-FR"/>
              </w:rPr>
            </w:pPr>
            <w:r w:rsidRPr="00CA40DC">
              <w:rPr>
                <w:rFonts w:ascii="Arial Narrow" w:hAnsi="Arial Narrow" w:cs="Calibri"/>
                <w:color w:val="000000"/>
                <w:lang w:val="fr-FR"/>
              </w:rPr>
              <w:t>Au cours des trois dernières années, des procédures administratives, civiles ou pénales ont-elles été engagées ou poursuivies dans un quelconque pays à l'encontre de votre entreprise ?  Dans l'affirmative, veuillez fournir des détails précis.</w:t>
            </w:r>
          </w:p>
        </w:tc>
        <w:tc>
          <w:tcPr>
            <w:tcW w:w="6120" w:type="dxa"/>
            <w:tcBorders>
              <w:top w:val="single" w:sz="4" w:space="0" w:color="auto"/>
              <w:left w:val="single" w:sz="4" w:space="0" w:color="auto"/>
              <w:bottom w:val="single" w:sz="4" w:space="0" w:color="auto"/>
              <w:right w:val="single" w:sz="4" w:space="0" w:color="auto"/>
            </w:tcBorders>
            <w:noWrap/>
            <w:hideMark/>
          </w:tcPr>
          <w:p w14:paraId="5B556F6F" w14:textId="77777777" w:rsidR="002F1514" w:rsidRPr="00CA40DC" w:rsidRDefault="002F1514" w:rsidP="00CA40DC">
            <w:pPr>
              <w:spacing w:after="0" w:line="240" w:lineRule="auto"/>
              <w:rPr>
                <w:rFonts w:ascii="Arial Narrow" w:hAnsi="Arial Narrow" w:cs="Calibri"/>
                <w:color w:val="000000"/>
                <w:lang w:val="fr-FR"/>
              </w:rPr>
            </w:pPr>
            <w:r w:rsidRPr="00CA40DC">
              <w:rPr>
                <w:rFonts w:ascii="Arial Narrow" w:hAnsi="Arial Narrow" w:cs="Calibri"/>
                <w:color w:val="000000"/>
                <w:lang w:val="fr-FR"/>
              </w:rPr>
              <w:t> </w:t>
            </w:r>
          </w:p>
        </w:tc>
      </w:tr>
    </w:tbl>
    <w:p w14:paraId="014DFF6A" w14:textId="77777777" w:rsidR="002F1514" w:rsidRPr="00C76C9D" w:rsidRDefault="002F1514" w:rsidP="00F4036E">
      <w:pPr>
        <w:ind w:left="360"/>
        <w:rPr>
          <w:rFonts w:ascii="Arial Narrow" w:hAnsi="Arial Narrow"/>
          <w:b/>
          <w:color w:val="000000" w:themeColor="text1"/>
          <w:lang w:val="fr-FR"/>
        </w:rPr>
      </w:pPr>
    </w:p>
    <w:p w14:paraId="67A1FAB6" w14:textId="77777777" w:rsidR="005867FB" w:rsidRPr="00C76C9D" w:rsidRDefault="005867FB" w:rsidP="005867FB">
      <w:pPr>
        <w:ind w:left="360"/>
        <w:rPr>
          <w:rFonts w:ascii="Arial Narrow" w:hAnsi="Arial Narrow"/>
          <w:lang w:val="fr-FR"/>
        </w:rPr>
      </w:pPr>
      <w:r w:rsidRPr="00C76C9D">
        <w:rPr>
          <w:rFonts w:ascii="Arial Narrow" w:hAnsi="Arial Narrow"/>
          <w:lang w:val="fr-FR"/>
        </w:rPr>
        <w:t xml:space="preserve">Je suis autorisé par le fournisseur soumissionnaire (et toutes les sociétés et organisations /sous-traitants associés </w:t>
      </w:r>
      <w:proofErr w:type="gramStart"/>
      <w:r w:rsidRPr="00C76C9D">
        <w:rPr>
          <w:rFonts w:ascii="Arial Narrow" w:hAnsi="Arial Narrow"/>
          <w:lang w:val="fr-FR"/>
        </w:rPr>
        <w:t>concernés )</w:t>
      </w:r>
      <w:proofErr w:type="gramEnd"/>
      <w:r w:rsidRPr="00C76C9D">
        <w:rPr>
          <w:rFonts w:ascii="Arial Narrow" w:hAnsi="Arial Narrow"/>
          <w:lang w:val="fr-FR"/>
        </w:rPr>
        <w:t xml:space="preserve"> à fournir les informations fournies dans cette réponse à la demande de prix.</w:t>
      </w:r>
    </w:p>
    <w:p w14:paraId="7D78CFD8" w14:textId="77777777" w:rsidR="005867FB" w:rsidRPr="00C76C9D" w:rsidRDefault="005867FB" w:rsidP="005867FB">
      <w:pPr>
        <w:ind w:left="360"/>
        <w:rPr>
          <w:rFonts w:ascii="Arial Narrow" w:hAnsi="Arial Narrow"/>
          <w:lang w:val="fr-FR"/>
        </w:rPr>
      </w:pPr>
      <w:r w:rsidRPr="00C76C9D">
        <w:rPr>
          <w:rFonts w:ascii="Arial Narrow" w:hAnsi="Arial Narrow"/>
          <w:lang w:val="fr-FR"/>
        </w:rPr>
        <w:t>Je déclare qu'à la date de signature de cette déclaration, les informations fournies sont complètes et exactes au meilleur de mes connaissances après avoir effectué des enquêtes raisonnables.</w:t>
      </w:r>
    </w:p>
    <w:p w14:paraId="5DECB217" w14:textId="4F84E2A4" w:rsidR="005867FB" w:rsidRPr="00C76C9D" w:rsidRDefault="00F14BF6" w:rsidP="00C76C9D">
      <w:pPr>
        <w:spacing w:after="0" w:line="240" w:lineRule="auto"/>
        <w:ind w:left="360"/>
        <w:rPr>
          <w:rFonts w:ascii="Arial Narrow" w:hAnsi="Arial Narrow"/>
          <w:lang w:val="fr-FR"/>
        </w:rPr>
      </w:pPr>
      <w:r w:rsidRPr="00C22403">
        <w:rPr>
          <w:rFonts w:ascii="Arial Narrow" w:hAnsi="Arial Narrow" w:cs="Times New Roman"/>
          <w:lang w:val="fr-FR"/>
        </w:rPr>
        <w:t>CRS</w:t>
      </w:r>
      <w:r w:rsidRPr="00C76C9D">
        <w:rPr>
          <w:rFonts w:ascii="Arial Narrow" w:hAnsi="Arial Narrow"/>
          <w:lang w:val="fr-FR"/>
        </w:rPr>
        <w:t xml:space="preserve"> </w:t>
      </w:r>
      <w:r w:rsidR="005867FB" w:rsidRPr="00C76C9D">
        <w:rPr>
          <w:rFonts w:ascii="Arial Narrow" w:hAnsi="Arial Narrow"/>
          <w:lang w:val="fr-FR"/>
        </w:rPr>
        <w:t>a notre autorisation pour :</w:t>
      </w:r>
    </w:p>
    <w:p w14:paraId="5C79009C" w14:textId="3CD7581B" w:rsidR="005867FB" w:rsidRPr="00C76C9D" w:rsidRDefault="00F9641B" w:rsidP="00C76C9D">
      <w:pPr>
        <w:pStyle w:val="ListParagraph"/>
        <w:numPr>
          <w:ilvl w:val="0"/>
          <w:numId w:val="28"/>
        </w:numPr>
        <w:rPr>
          <w:rFonts w:ascii="Arial Narrow" w:hAnsi="Arial Narrow"/>
          <w:lang w:val="fr-FR"/>
        </w:rPr>
      </w:pPr>
      <w:r w:rsidRPr="00C76C9D">
        <w:rPr>
          <w:rFonts w:ascii="Arial Narrow" w:hAnsi="Arial Narrow"/>
          <w:lang w:val="fr-FR"/>
        </w:rPr>
        <w:t>Effectuer</w:t>
      </w:r>
      <w:r w:rsidR="005867FB" w:rsidRPr="00C76C9D">
        <w:rPr>
          <w:rFonts w:ascii="Arial Narrow" w:hAnsi="Arial Narrow"/>
          <w:lang w:val="fr-FR"/>
        </w:rPr>
        <w:t xml:space="preserve"> toutes les actions nécessaires pour vérifier les informations fournies ; et</w:t>
      </w:r>
    </w:p>
    <w:p w14:paraId="29193BDD" w14:textId="5AF41F3E" w:rsidR="005867FB" w:rsidRPr="00C76C9D" w:rsidRDefault="00F9641B" w:rsidP="00C76C9D">
      <w:pPr>
        <w:pStyle w:val="ListParagraph"/>
        <w:numPr>
          <w:ilvl w:val="0"/>
          <w:numId w:val="28"/>
        </w:numPr>
        <w:rPr>
          <w:rFonts w:ascii="Arial Narrow" w:hAnsi="Arial Narrow"/>
          <w:lang w:val="fr-FR"/>
        </w:rPr>
      </w:pPr>
      <w:r w:rsidRPr="00C76C9D">
        <w:rPr>
          <w:rFonts w:ascii="Arial Narrow" w:hAnsi="Arial Narrow"/>
          <w:lang w:val="fr-FR"/>
        </w:rPr>
        <w:t>Transmettre</w:t>
      </w:r>
      <w:r w:rsidR="005867FB" w:rsidRPr="00C76C9D">
        <w:rPr>
          <w:rFonts w:ascii="Arial Narrow" w:hAnsi="Arial Narrow"/>
          <w:lang w:val="fr-FR"/>
        </w:rPr>
        <w:t xml:space="preserve"> toute information fournie à un tiers mandaté par </w:t>
      </w:r>
      <w:r w:rsidR="00456C23" w:rsidRPr="00C22403">
        <w:rPr>
          <w:rFonts w:ascii="Arial Narrow" w:hAnsi="Arial Narrow" w:cs="Times New Roman"/>
          <w:lang w:val="fr-FR"/>
        </w:rPr>
        <w:t>CRS</w:t>
      </w:r>
      <w:r w:rsidR="00456C23" w:rsidRPr="00C76C9D">
        <w:rPr>
          <w:rFonts w:ascii="Arial Narrow" w:hAnsi="Arial Narrow"/>
          <w:lang w:val="fr-FR"/>
        </w:rPr>
        <w:t xml:space="preserve"> </w:t>
      </w:r>
      <w:r w:rsidR="005867FB" w:rsidRPr="00C76C9D">
        <w:rPr>
          <w:rFonts w:ascii="Arial Narrow" w:hAnsi="Arial Narrow"/>
          <w:lang w:val="fr-FR"/>
        </w:rPr>
        <w:t>aux fins d'évaluation de nos réponses.</w:t>
      </w:r>
    </w:p>
    <w:p w14:paraId="481A42EF" w14:textId="77777777" w:rsidR="005867FB" w:rsidRPr="00C76C9D" w:rsidRDefault="005867FB" w:rsidP="00C76C9D">
      <w:pPr>
        <w:spacing w:after="0" w:line="240" w:lineRule="auto"/>
        <w:ind w:left="360"/>
        <w:rPr>
          <w:rFonts w:ascii="Arial Narrow" w:hAnsi="Arial Narrow"/>
          <w:lang w:val="fr-FR"/>
        </w:rPr>
      </w:pPr>
      <w:r w:rsidRPr="00C76C9D">
        <w:rPr>
          <w:rFonts w:ascii="Arial Narrow" w:hAnsi="Arial Narrow"/>
          <w:lang w:val="fr-FR"/>
        </w:rPr>
        <w:t>Je reconnais que :</w:t>
      </w:r>
    </w:p>
    <w:p w14:paraId="3286A6C3" w14:textId="572A799D" w:rsidR="005867FB" w:rsidRPr="00C76C9D" w:rsidRDefault="00F9641B" w:rsidP="00C76C9D">
      <w:pPr>
        <w:pStyle w:val="ListParagraph"/>
        <w:numPr>
          <w:ilvl w:val="1"/>
          <w:numId w:val="30"/>
        </w:numPr>
        <w:rPr>
          <w:rFonts w:ascii="Arial Narrow" w:hAnsi="Arial Narrow"/>
          <w:lang w:val="fr-FR"/>
        </w:rPr>
      </w:pPr>
      <w:r w:rsidRPr="00C76C9D">
        <w:rPr>
          <w:rFonts w:ascii="Arial Narrow" w:hAnsi="Arial Narrow"/>
          <w:lang w:val="fr-FR"/>
        </w:rPr>
        <w:t>C’est</w:t>
      </w:r>
      <w:r w:rsidR="005867FB" w:rsidRPr="00C76C9D">
        <w:rPr>
          <w:rFonts w:ascii="Arial Narrow" w:hAnsi="Arial Narrow"/>
          <w:lang w:val="fr-FR"/>
        </w:rPr>
        <w:t xml:space="preserve"> une infraction de donner ou d'offrir tout cadeau ou contrepartie à un employé d'un organisme public en guise de récompense ou d'incitation en relation avec l'attribution d'un marché public et qu'une telle action donnera à </w:t>
      </w:r>
      <w:r w:rsidR="00456C23" w:rsidRPr="00C22403">
        <w:rPr>
          <w:rFonts w:ascii="Arial Narrow" w:hAnsi="Arial Narrow" w:cs="Times New Roman"/>
          <w:lang w:val="fr-FR"/>
        </w:rPr>
        <w:t>CRS</w:t>
      </w:r>
      <w:r w:rsidR="00456C23" w:rsidRPr="00C76C9D">
        <w:rPr>
          <w:rFonts w:ascii="Arial Narrow" w:hAnsi="Arial Narrow"/>
          <w:lang w:val="fr-FR"/>
        </w:rPr>
        <w:t xml:space="preserve"> </w:t>
      </w:r>
      <w:r w:rsidR="005867FB" w:rsidRPr="00C76C9D">
        <w:rPr>
          <w:rFonts w:ascii="Arial Narrow" w:hAnsi="Arial Narrow"/>
          <w:lang w:val="fr-FR"/>
        </w:rPr>
        <w:t xml:space="preserve">le droit d'exclure un fournisseur soumissionnaire du marché. </w:t>
      </w:r>
      <w:r w:rsidR="00AF5D4D" w:rsidRPr="00C76C9D">
        <w:rPr>
          <w:rFonts w:ascii="Arial Narrow" w:hAnsi="Arial Narrow"/>
          <w:lang w:val="fr-FR"/>
        </w:rPr>
        <w:t>Processus</w:t>
      </w:r>
      <w:r w:rsidRPr="00C76C9D">
        <w:rPr>
          <w:rFonts w:ascii="Arial Narrow" w:hAnsi="Arial Narrow"/>
          <w:lang w:val="fr-FR"/>
        </w:rPr>
        <w:t xml:space="preserve"> ;</w:t>
      </w:r>
      <w:r w:rsidR="005867FB" w:rsidRPr="00C76C9D">
        <w:rPr>
          <w:rFonts w:ascii="Arial Narrow" w:hAnsi="Arial Narrow"/>
          <w:lang w:val="fr-FR"/>
        </w:rPr>
        <w:t xml:space="preserve"> et</w:t>
      </w:r>
    </w:p>
    <w:p w14:paraId="25A6ED4A" w14:textId="5CD36FC5" w:rsidR="005867FB" w:rsidRPr="00C76C9D" w:rsidRDefault="00F9641B" w:rsidP="00C76C9D">
      <w:pPr>
        <w:pStyle w:val="ListParagraph"/>
        <w:numPr>
          <w:ilvl w:val="1"/>
          <w:numId w:val="30"/>
        </w:numPr>
        <w:rPr>
          <w:rFonts w:ascii="Arial Narrow" w:hAnsi="Arial Narrow"/>
          <w:lang w:val="fr-FR"/>
        </w:rPr>
      </w:pPr>
      <w:r w:rsidRPr="00C76C9D">
        <w:rPr>
          <w:rFonts w:ascii="Arial Narrow" w:hAnsi="Arial Narrow"/>
          <w:lang w:val="fr-FR"/>
        </w:rPr>
        <w:t>Toute</w:t>
      </w:r>
      <w:r w:rsidR="005867FB" w:rsidRPr="00C76C9D">
        <w:rPr>
          <w:rFonts w:ascii="Arial Narrow" w:hAnsi="Arial Narrow"/>
          <w:lang w:val="fr-FR"/>
        </w:rPr>
        <w:t xml:space="preserve"> entente sur les prix ou collusion avec d'autres soumissionnaires en relation avec le projet donnera à </w:t>
      </w:r>
      <w:r w:rsidR="00456C23" w:rsidRPr="00C22403">
        <w:rPr>
          <w:rFonts w:ascii="Arial Narrow" w:hAnsi="Arial Narrow" w:cs="Times New Roman"/>
          <w:lang w:val="fr-FR"/>
        </w:rPr>
        <w:t>CRS</w:t>
      </w:r>
      <w:r w:rsidR="00456C23" w:rsidRPr="00C76C9D">
        <w:rPr>
          <w:rFonts w:ascii="Arial Narrow" w:hAnsi="Arial Narrow"/>
          <w:lang w:val="fr-FR"/>
        </w:rPr>
        <w:t xml:space="preserve"> </w:t>
      </w:r>
      <w:r w:rsidR="005867FB" w:rsidRPr="00C76C9D">
        <w:rPr>
          <w:rFonts w:ascii="Arial Narrow" w:hAnsi="Arial Narrow"/>
          <w:lang w:val="fr-FR"/>
        </w:rPr>
        <w:t>le droit d'exclure un fournisseur soumissionnaire du processus de passation des marchés et peut constituer une infraction.</w:t>
      </w:r>
    </w:p>
    <w:bookmarkEnd w:id="12"/>
    <w:p w14:paraId="0FEA08AD" w14:textId="77777777" w:rsidR="005867FB" w:rsidRPr="00C76C9D" w:rsidRDefault="005867FB" w:rsidP="005867FB">
      <w:pPr>
        <w:ind w:left="720"/>
        <w:rPr>
          <w:rFonts w:ascii="Arial Narrow" w:hAnsi="Arial Narrow"/>
          <w:lang w:val="fr-FR"/>
        </w:rPr>
      </w:pPr>
    </w:p>
    <w:p w14:paraId="205B91B1" w14:textId="77777777" w:rsidR="005867FB" w:rsidRPr="00C76C9D" w:rsidRDefault="005867FB" w:rsidP="005867FB">
      <w:pPr>
        <w:ind w:left="360" w:firstLine="360"/>
        <w:rPr>
          <w:rFonts w:ascii="Arial Narrow" w:hAnsi="Arial Narrow"/>
          <w:lang w:val="fr-FR"/>
        </w:rPr>
      </w:pPr>
      <w:proofErr w:type="gramStart"/>
      <w:r w:rsidRPr="00C76C9D">
        <w:rPr>
          <w:rFonts w:ascii="Arial Narrow" w:hAnsi="Arial Narrow"/>
          <w:lang w:val="fr-FR"/>
        </w:rPr>
        <w:t>Signé:</w:t>
      </w:r>
      <w:proofErr w:type="gramEnd"/>
      <w:r w:rsidRPr="00C76C9D">
        <w:rPr>
          <w:rFonts w:ascii="Arial Narrow" w:hAnsi="Arial Narrow"/>
          <w:lang w:val="fr-FR"/>
        </w:rPr>
        <w:t xml:space="preserve"> _____________</w:t>
      </w:r>
    </w:p>
    <w:p w14:paraId="73F0F9A8" w14:textId="77777777" w:rsidR="005867FB" w:rsidRPr="00C76C9D" w:rsidRDefault="005867FB" w:rsidP="005867FB">
      <w:pPr>
        <w:ind w:left="360" w:firstLine="360"/>
        <w:rPr>
          <w:rFonts w:ascii="Arial Narrow" w:hAnsi="Arial Narrow"/>
          <w:lang w:val="fr-FR"/>
        </w:rPr>
      </w:pPr>
      <w:proofErr w:type="gramStart"/>
      <w:r w:rsidRPr="00C76C9D">
        <w:rPr>
          <w:rFonts w:ascii="Arial Narrow" w:hAnsi="Arial Narrow"/>
          <w:lang w:val="fr-FR"/>
        </w:rPr>
        <w:t>Nom:</w:t>
      </w:r>
      <w:proofErr w:type="gramEnd"/>
      <w:r w:rsidRPr="00C76C9D">
        <w:rPr>
          <w:rFonts w:ascii="Arial Narrow" w:hAnsi="Arial Narrow"/>
          <w:lang w:val="fr-FR"/>
        </w:rPr>
        <w:t xml:space="preserve"> _____________</w:t>
      </w:r>
    </w:p>
    <w:p w14:paraId="7EA6915F" w14:textId="77777777" w:rsidR="005867FB" w:rsidRPr="00C76C9D" w:rsidRDefault="005867FB" w:rsidP="005867FB">
      <w:pPr>
        <w:ind w:left="360" w:firstLine="360"/>
        <w:rPr>
          <w:rFonts w:ascii="Arial Narrow" w:hAnsi="Arial Narrow"/>
          <w:lang w:val="fr-FR"/>
        </w:rPr>
      </w:pPr>
      <w:r w:rsidRPr="00C76C9D">
        <w:rPr>
          <w:rFonts w:ascii="Arial Narrow" w:hAnsi="Arial Narrow"/>
          <w:lang w:val="fr-FR"/>
        </w:rPr>
        <w:t>Poste : [</w:t>
      </w:r>
      <w:proofErr w:type="spellStart"/>
      <w:r w:rsidRPr="00C76C9D">
        <w:rPr>
          <w:rFonts w:ascii="Arial Narrow" w:hAnsi="Arial Narrow"/>
          <w:lang w:val="fr-FR"/>
        </w:rPr>
        <w:t>Bid</w:t>
      </w:r>
      <w:proofErr w:type="spellEnd"/>
      <w:r w:rsidRPr="00C76C9D">
        <w:rPr>
          <w:rFonts w:ascii="Arial Narrow" w:hAnsi="Arial Narrow"/>
          <w:lang w:val="fr-FR"/>
        </w:rPr>
        <w:t xml:space="preserve"> Manager ou équivalent]</w:t>
      </w:r>
    </w:p>
    <w:p w14:paraId="5723E6B7" w14:textId="77777777" w:rsidR="005867FB" w:rsidRPr="00C76C9D" w:rsidRDefault="005867FB" w:rsidP="005867FB">
      <w:pPr>
        <w:ind w:left="360" w:firstLine="360"/>
        <w:rPr>
          <w:rFonts w:ascii="Arial Narrow" w:hAnsi="Arial Narrow"/>
          <w:lang w:val="fr-FR"/>
        </w:rPr>
      </w:pPr>
      <w:r w:rsidRPr="00C76C9D">
        <w:rPr>
          <w:rFonts w:ascii="Arial Narrow" w:hAnsi="Arial Narrow"/>
          <w:lang w:val="fr-FR"/>
        </w:rPr>
        <w:t>Nom du fournisseur/de l'entreprise/organisation/firme : _____________</w:t>
      </w:r>
    </w:p>
    <w:p w14:paraId="6061874E" w14:textId="4EE8B32E" w:rsidR="00F4036E" w:rsidRPr="00CA40DC" w:rsidRDefault="005867FB" w:rsidP="00CA40DC">
      <w:pPr>
        <w:ind w:left="360" w:firstLine="360"/>
        <w:rPr>
          <w:rFonts w:ascii="Arial Narrow" w:hAnsi="Arial Narrow"/>
          <w:lang w:val="fr-FR"/>
        </w:rPr>
      </w:pPr>
      <w:bookmarkStart w:id="13" w:name="_Hlk145502683"/>
      <w:proofErr w:type="gramStart"/>
      <w:r w:rsidRPr="00C76C9D">
        <w:rPr>
          <w:rFonts w:ascii="Arial Narrow" w:hAnsi="Arial Narrow"/>
          <w:lang w:val="fr-FR"/>
        </w:rPr>
        <w:t>Date:</w:t>
      </w:r>
      <w:proofErr w:type="gramEnd"/>
      <w:r w:rsidRPr="00C76C9D">
        <w:rPr>
          <w:rFonts w:ascii="Arial Narrow" w:hAnsi="Arial Narrow"/>
          <w:lang w:val="fr-FR"/>
        </w:rPr>
        <w:t xml:space="preserve"> _____________</w:t>
      </w:r>
      <w:bookmarkEnd w:id="13"/>
    </w:p>
    <w:sectPr w:rsidR="00F4036E" w:rsidRPr="00CA40DC" w:rsidSect="000756ED">
      <w:headerReference w:type="first" r:id="rId17"/>
      <w:pgSz w:w="12240" w:h="15840"/>
      <w:pgMar w:top="1170" w:right="720" w:bottom="1170" w:left="990" w:header="54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3581C" w14:textId="77777777" w:rsidR="008D20F4" w:rsidRDefault="008D20F4" w:rsidP="009B4674">
      <w:pPr>
        <w:spacing w:after="0" w:line="240" w:lineRule="auto"/>
      </w:pPr>
      <w:r>
        <w:separator/>
      </w:r>
    </w:p>
  </w:endnote>
  <w:endnote w:type="continuationSeparator" w:id="0">
    <w:p w14:paraId="1F203E74" w14:textId="77777777" w:rsidR="008D20F4" w:rsidRDefault="008D20F4" w:rsidP="009B4674">
      <w:pPr>
        <w:spacing w:after="0" w:line="240" w:lineRule="auto"/>
      </w:pPr>
      <w:r>
        <w:continuationSeparator/>
      </w:r>
    </w:p>
  </w:endnote>
  <w:endnote w:type="continuationNotice" w:id="1">
    <w:p w14:paraId="7062DEBC" w14:textId="77777777" w:rsidR="008D20F4" w:rsidRDefault="008D20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5173844"/>
      <w:docPartObj>
        <w:docPartGallery w:val="Page Numbers (Bottom of Page)"/>
        <w:docPartUnique/>
      </w:docPartObj>
    </w:sdtPr>
    <w:sdtContent>
      <w:sdt>
        <w:sdtPr>
          <w:id w:val="-1769616900"/>
          <w:docPartObj>
            <w:docPartGallery w:val="Page Numbers (Top of Page)"/>
            <w:docPartUnique/>
          </w:docPartObj>
        </w:sdtPr>
        <w:sdtContent>
          <w:p w14:paraId="54DD1817" w14:textId="0C3EBD75" w:rsidR="00514515" w:rsidRDefault="00514515">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4E008751" w14:textId="77777777" w:rsidR="00FB2480" w:rsidRDefault="00FB24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1F250" w14:textId="008B29E7" w:rsidR="005867FB" w:rsidRDefault="005867FB">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p w14:paraId="5CD30380" w14:textId="77777777" w:rsidR="005867FB" w:rsidRDefault="005867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50BEB" w14:textId="77777777" w:rsidR="008D20F4" w:rsidRDefault="008D20F4" w:rsidP="009B4674">
      <w:pPr>
        <w:spacing w:after="0" w:line="240" w:lineRule="auto"/>
      </w:pPr>
      <w:r>
        <w:separator/>
      </w:r>
    </w:p>
  </w:footnote>
  <w:footnote w:type="continuationSeparator" w:id="0">
    <w:p w14:paraId="3DB551B7" w14:textId="77777777" w:rsidR="008D20F4" w:rsidRDefault="008D20F4" w:rsidP="009B4674">
      <w:pPr>
        <w:spacing w:after="0" w:line="240" w:lineRule="auto"/>
      </w:pPr>
      <w:r>
        <w:continuationSeparator/>
      </w:r>
    </w:p>
  </w:footnote>
  <w:footnote w:type="continuationNotice" w:id="1">
    <w:p w14:paraId="32F49AB4" w14:textId="77777777" w:rsidR="008D20F4" w:rsidRDefault="008D20F4">
      <w:pPr>
        <w:spacing w:after="0" w:line="240" w:lineRule="auto"/>
      </w:pPr>
    </w:p>
  </w:footnote>
  <w:footnote w:id="2">
    <w:p w14:paraId="2F2F34FC" w14:textId="15A28DB4" w:rsidR="00CA40DC" w:rsidRPr="00DF0D0C" w:rsidRDefault="00CA40DC">
      <w:pPr>
        <w:pStyle w:val="FootnoteText"/>
        <w:rPr>
          <w:lang w:val="fr-FR"/>
        </w:rPr>
      </w:pPr>
      <w:r>
        <w:rPr>
          <w:rStyle w:val="FootnoteReference"/>
        </w:rPr>
        <w:footnoteRef/>
      </w:r>
      <w:r w:rsidRPr="00CA40DC">
        <w:rPr>
          <w:lang w:val="fr-FR"/>
        </w:rPr>
        <w:t xml:space="preserve"> </w:t>
      </w:r>
      <w:r w:rsidRPr="00CA40DC">
        <w:rPr>
          <w:rFonts w:ascii="Arial Narrow" w:hAnsi="Arial Narrow"/>
          <w:color w:val="000000" w:themeColor="text1"/>
          <w:sz w:val="18"/>
          <w:szCs w:val="18"/>
          <w:lang w:val="fr-FR"/>
        </w:rPr>
        <w:t>Remarque : La déclaration doit être signée / cacheté et daté par un signataire autorisé au nom du fournisseur soumissionnaire. Veuillez retourner ce formulaire avec votre formulaire de réponse à la demande d’appel d’offre dûment rempli et vos pièces jointes.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83FC9" w14:textId="2F9CC462" w:rsidR="005867FB" w:rsidRDefault="005867FB" w:rsidP="007001D3">
    <w:pPr>
      <w:pStyle w:val="Header"/>
      <w:ind w:firstLine="7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DF9E1" w14:textId="43771145" w:rsidR="000756ED" w:rsidRPr="000756ED" w:rsidRDefault="000756ED" w:rsidP="000756ED">
    <w:pPr>
      <w:pStyle w:val="Header"/>
      <w:ind w:firstLine="720"/>
      <w:jc w:val="center"/>
      <w:rPr>
        <w:b/>
        <w:bCs/>
      </w:rPr>
    </w:pPr>
    <w:r w:rsidRPr="000756ED">
      <w:rPr>
        <w:rFonts w:ascii="Arial Narrow" w:hAnsi="Arial Narrow"/>
        <w:b/>
        <w:bCs/>
        <w:color w:val="000000" w:themeColor="text1"/>
        <w:lang w:val="fr-FR"/>
      </w:rPr>
      <w:t>ANNEXE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02B27"/>
    <w:multiLevelType w:val="hybridMultilevel"/>
    <w:tmpl w:val="89C82E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33538DA"/>
    <w:multiLevelType w:val="hybridMultilevel"/>
    <w:tmpl w:val="63A881C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84032B1"/>
    <w:multiLevelType w:val="hybridMultilevel"/>
    <w:tmpl w:val="C76CFD64"/>
    <w:lvl w:ilvl="0" w:tplc="60421D4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ED5AF4"/>
    <w:multiLevelType w:val="hybridMultilevel"/>
    <w:tmpl w:val="26480000"/>
    <w:lvl w:ilvl="0" w:tplc="66FC6EAE">
      <w:start w:val="1"/>
      <w:numFmt w:val="upperRoman"/>
      <w:lvlText w:val="%1."/>
      <w:lvlJc w:val="right"/>
      <w:pPr>
        <w:ind w:left="720" w:hanging="360"/>
      </w:pPr>
      <w:rPr>
        <w:rFonts w:hint="default"/>
        <w:b/>
        <w:bCs/>
      </w:rPr>
    </w:lvl>
    <w:lvl w:ilvl="1" w:tplc="0409000F">
      <w:start w:val="1"/>
      <w:numFmt w:val="decimal"/>
      <w:lvlText w:val="%2."/>
      <w:lvlJc w:val="left"/>
      <w:pPr>
        <w:ind w:left="180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9A320F"/>
    <w:multiLevelType w:val="hybridMultilevel"/>
    <w:tmpl w:val="3810076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836074A"/>
    <w:multiLevelType w:val="hybridMultilevel"/>
    <w:tmpl w:val="C2327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D00546"/>
    <w:multiLevelType w:val="multilevel"/>
    <w:tmpl w:val="9A9006EC"/>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71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B681226"/>
    <w:multiLevelType w:val="hybridMultilevel"/>
    <w:tmpl w:val="54F6BEE4"/>
    <w:lvl w:ilvl="0" w:tplc="AF7CDE68">
      <w:start w:val="5"/>
      <w:numFmt w:val="decimal"/>
      <w:lvlText w:val="%1."/>
      <w:lvlJc w:val="left"/>
      <w:pPr>
        <w:ind w:left="720" w:hanging="360"/>
      </w:pPr>
      <w:rPr>
        <w:rFonts w:hint="default"/>
        <w:b/>
        <w:color w:val="00B0F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C9A7524"/>
    <w:multiLevelType w:val="hybridMultilevel"/>
    <w:tmpl w:val="89E6E3CC"/>
    <w:lvl w:ilvl="0" w:tplc="CE0A0530">
      <w:start w:val="22"/>
      <w:numFmt w:val="bullet"/>
      <w:lvlText w:val="-"/>
      <w:lvlJc w:val="left"/>
      <w:pPr>
        <w:ind w:left="720" w:hanging="360"/>
      </w:pPr>
      <w:rPr>
        <w:rFonts w:ascii="Calibri" w:eastAsia="Cambr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A76E38"/>
    <w:multiLevelType w:val="hybridMultilevel"/>
    <w:tmpl w:val="7E6EBBBC"/>
    <w:lvl w:ilvl="0" w:tplc="2194B424">
      <w:start w:val="1"/>
      <w:numFmt w:val="upperRoman"/>
      <w:lvlText w:val="%1."/>
      <w:lvlJc w:val="right"/>
      <w:pPr>
        <w:ind w:left="360" w:hanging="360"/>
      </w:pPr>
      <w:rPr>
        <w:b/>
        <w:bCs/>
      </w:rPr>
    </w:lvl>
    <w:lvl w:ilvl="1" w:tplc="8BF0EE86">
      <w:start w:val="1"/>
      <w:numFmt w:val="upperLetter"/>
      <w:lvlText w:val="%2."/>
      <w:lvlJc w:val="left"/>
      <w:pPr>
        <w:ind w:left="1440" w:hanging="360"/>
      </w:pPr>
      <w:rPr>
        <w:b w:val="0"/>
        <w:bCs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6E6B9D"/>
    <w:multiLevelType w:val="hybridMultilevel"/>
    <w:tmpl w:val="635EA09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7D00F5"/>
    <w:multiLevelType w:val="hybridMultilevel"/>
    <w:tmpl w:val="FD8225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DDF07C4"/>
    <w:multiLevelType w:val="hybridMultilevel"/>
    <w:tmpl w:val="4DE6D80C"/>
    <w:lvl w:ilvl="0" w:tplc="0809001B">
      <w:start w:val="1"/>
      <w:numFmt w:val="lowerRoman"/>
      <w:lvlText w:val="%1."/>
      <w:lvlJc w:val="right"/>
      <w:pPr>
        <w:ind w:left="2250" w:hanging="360"/>
      </w:p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3" w15:restartNumberingAfterBreak="0">
    <w:nsid w:val="34D34B70"/>
    <w:multiLevelType w:val="hybridMultilevel"/>
    <w:tmpl w:val="8216FD4C"/>
    <w:lvl w:ilvl="0" w:tplc="FFFFFFFF">
      <w:start w:val="1"/>
      <w:numFmt w:val="decimal"/>
      <w:lvlText w:val="%1."/>
      <w:lvlJc w:val="left"/>
      <w:pPr>
        <w:ind w:left="720" w:hanging="360"/>
      </w:pPr>
      <w:rPr>
        <w:b/>
        <w:color w:val="00B0F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86418B3"/>
    <w:multiLevelType w:val="hybridMultilevel"/>
    <w:tmpl w:val="A31ACBA2"/>
    <w:lvl w:ilvl="0" w:tplc="0409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3B1E326C"/>
    <w:multiLevelType w:val="hybridMultilevel"/>
    <w:tmpl w:val="3C2AA0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BBE38F3"/>
    <w:multiLevelType w:val="hybridMultilevel"/>
    <w:tmpl w:val="DFDA3894"/>
    <w:lvl w:ilvl="0" w:tplc="CE0A0530">
      <w:start w:val="22"/>
      <w:numFmt w:val="bullet"/>
      <w:lvlText w:val="-"/>
      <w:lvlJc w:val="left"/>
      <w:pPr>
        <w:ind w:left="1080" w:hanging="360"/>
      </w:pPr>
      <w:rPr>
        <w:rFonts w:ascii="Calibri" w:eastAsia="Cambria"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C7B789E"/>
    <w:multiLevelType w:val="multilevel"/>
    <w:tmpl w:val="37CA9834"/>
    <w:lvl w:ilvl="0">
      <w:start w:val="2"/>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CF7099E"/>
    <w:multiLevelType w:val="hybridMultilevel"/>
    <w:tmpl w:val="B448B4FA"/>
    <w:lvl w:ilvl="0" w:tplc="1FD8E6B8">
      <w:start w:val="1"/>
      <w:numFmt w:val="decimal"/>
      <w:lvlText w:val="%1."/>
      <w:lvlJc w:val="left"/>
      <w:pPr>
        <w:ind w:left="720" w:hanging="360"/>
      </w:pPr>
      <w:rPr>
        <w:b/>
        <w:color w:val="00B0F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7C41A5"/>
    <w:multiLevelType w:val="hybridMultilevel"/>
    <w:tmpl w:val="24066A02"/>
    <w:lvl w:ilvl="0" w:tplc="0409001B">
      <w:start w:val="1"/>
      <w:numFmt w:val="lowerRoman"/>
      <w:lvlText w:val="%1."/>
      <w:lvlJc w:val="right"/>
      <w:pPr>
        <w:ind w:left="2250" w:hanging="360"/>
      </w:pPr>
    </w:lvl>
    <w:lvl w:ilvl="1" w:tplc="04090019">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0" w15:restartNumberingAfterBreak="0">
    <w:nsid w:val="4181259F"/>
    <w:multiLevelType w:val="hybridMultilevel"/>
    <w:tmpl w:val="2548A7B8"/>
    <w:lvl w:ilvl="0" w:tplc="F3B0705E">
      <w:start w:val="31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1EB0987"/>
    <w:multiLevelType w:val="hybridMultilevel"/>
    <w:tmpl w:val="808CFCC6"/>
    <w:lvl w:ilvl="0" w:tplc="0409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471D6FE5"/>
    <w:multiLevelType w:val="hybridMultilevel"/>
    <w:tmpl w:val="04E05662"/>
    <w:lvl w:ilvl="0" w:tplc="F3B0705E">
      <w:start w:val="31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C07EE8"/>
    <w:multiLevelType w:val="hybridMultilevel"/>
    <w:tmpl w:val="D7B00B38"/>
    <w:lvl w:ilvl="0" w:tplc="0E1E0A2A">
      <w:start w:val="1"/>
      <w:numFmt w:val="decimal"/>
      <w:lvlText w:val="%1."/>
      <w:lvlJc w:val="left"/>
      <w:pPr>
        <w:ind w:left="720" w:hanging="360"/>
      </w:pPr>
      <w:rPr>
        <w:rFonts w:hint="default"/>
        <w:b/>
        <w:color w:val="00B0F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0427C8"/>
    <w:multiLevelType w:val="hybridMultilevel"/>
    <w:tmpl w:val="FFFFFFFF"/>
    <w:lvl w:ilvl="0" w:tplc="35046234">
      <w:start w:val="1"/>
      <w:numFmt w:val="decimal"/>
      <w:lvlText w:val="%1)"/>
      <w:lvlJc w:val="left"/>
      <w:pPr>
        <w:ind w:left="820" w:hanging="361"/>
      </w:pPr>
      <w:rPr>
        <w:rFonts w:ascii="Arial" w:eastAsia="Times New Roman" w:hAnsi="Arial" w:cs="Arial" w:hint="default"/>
        <w:spacing w:val="-1"/>
        <w:w w:val="100"/>
        <w:sz w:val="22"/>
        <w:szCs w:val="22"/>
      </w:rPr>
    </w:lvl>
    <w:lvl w:ilvl="1" w:tplc="F836C6AA">
      <w:numFmt w:val="bullet"/>
      <w:lvlText w:val="•"/>
      <w:lvlJc w:val="left"/>
      <w:pPr>
        <w:ind w:left="1840" w:hanging="361"/>
      </w:pPr>
      <w:rPr>
        <w:rFonts w:hint="default"/>
      </w:rPr>
    </w:lvl>
    <w:lvl w:ilvl="2" w:tplc="F2B002BC">
      <w:numFmt w:val="bullet"/>
      <w:lvlText w:val="•"/>
      <w:lvlJc w:val="left"/>
      <w:pPr>
        <w:ind w:left="2860" w:hanging="361"/>
      </w:pPr>
      <w:rPr>
        <w:rFonts w:hint="default"/>
      </w:rPr>
    </w:lvl>
    <w:lvl w:ilvl="3" w:tplc="5AF84476">
      <w:numFmt w:val="bullet"/>
      <w:lvlText w:val="•"/>
      <w:lvlJc w:val="left"/>
      <w:pPr>
        <w:ind w:left="3880" w:hanging="361"/>
      </w:pPr>
      <w:rPr>
        <w:rFonts w:hint="default"/>
      </w:rPr>
    </w:lvl>
    <w:lvl w:ilvl="4" w:tplc="BE38E4CA">
      <w:numFmt w:val="bullet"/>
      <w:lvlText w:val="•"/>
      <w:lvlJc w:val="left"/>
      <w:pPr>
        <w:ind w:left="4900" w:hanging="361"/>
      </w:pPr>
      <w:rPr>
        <w:rFonts w:hint="default"/>
      </w:rPr>
    </w:lvl>
    <w:lvl w:ilvl="5" w:tplc="A3461D08">
      <w:numFmt w:val="bullet"/>
      <w:lvlText w:val="•"/>
      <w:lvlJc w:val="left"/>
      <w:pPr>
        <w:ind w:left="5920" w:hanging="361"/>
      </w:pPr>
      <w:rPr>
        <w:rFonts w:hint="default"/>
      </w:rPr>
    </w:lvl>
    <w:lvl w:ilvl="6" w:tplc="1C5C4490">
      <w:numFmt w:val="bullet"/>
      <w:lvlText w:val="•"/>
      <w:lvlJc w:val="left"/>
      <w:pPr>
        <w:ind w:left="6940" w:hanging="361"/>
      </w:pPr>
      <w:rPr>
        <w:rFonts w:hint="default"/>
      </w:rPr>
    </w:lvl>
    <w:lvl w:ilvl="7" w:tplc="A8E85626">
      <w:numFmt w:val="bullet"/>
      <w:lvlText w:val="•"/>
      <w:lvlJc w:val="left"/>
      <w:pPr>
        <w:ind w:left="7960" w:hanging="361"/>
      </w:pPr>
      <w:rPr>
        <w:rFonts w:hint="default"/>
      </w:rPr>
    </w:lvl>
    <w:lvl w:ilvl="8" w:tplc="6C1850CC">
      <w:numFmt w:val="bullet"/>
      <w:lvlText w:val="•"/>
      <w:lvlJc w:val="left"/>
      <w:pPr>
        <w:ind w:left="8980" w:hanging="361"/>
      </w:pPr>
      <w:rPr>
        <w:rFonts w:hint="default"/>
      </w:rPr>
    </w:lvl>
  </w:abstractNum>
  <w:abstractNum w:abstractNumId="25" w15:restartNumberingAfterBreak="0">
    <w:nsid w:val="52084204"/>
    <w:multiLevelType w:val="hybridMultilevel"/>
    <w:tmpl w:val="883A7D2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A843ACB"/>
    <w:multiLevelType w:val="hybridMultilevel"/>
    <w:tmpl w:val="76D8C2B0"/>
    <w:lvl w:ilvl="0" w:tplc="FFFFFFFF">
      <w:start w:val="1"/>
      <w:numFmt w:val="lowerRoman"/>
      <w:lvlText w:val="%1."/>
      <w:lvlJc w:val="left"/>
      <w:pPr>
        <w:ind w:left="1080" w:hanging="720"/>
      </w:pPr>
      <w:rPr>
        <w:rFonts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F6E3C97"/>
    <w:multiLevelType w:val="hybridMultilevel"/>
    <w:tmpl w:val="11F67E7E"/>
    <w:lvl w:ilvl="0" w:tplc="FFFFFFFF">
      <w:start w:val="1"/>
      <w:numFmt w:val="lowerRoman"/>
      <w:lvlText w:val="%1."/>
      <w:lvlJc w:val="left"/>
      <w:pPr>
        <w:ind w:left="1080" w:hanging="720"/>
      </w:pPr>
      <w:rPr>
        <w:rFonts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03519D8"/>
    <w:multiLevelType w:val="hybridMultilevel"/>
    <w:tmpl w:val="6C7A2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806EB3"/>
    <w:multiLevelType w:val="hybridMultilevel"/>
    <w:tmpl w:val="0C8479FE"/>
    <w:lvl w:ilvl="0" w:tplc="FC36621E">
      <w:start w:val="1"/>
      <w:numFmt w:val="decimal"/>
      <w:pStyle w:val="Numbered"/>
      <w:lvlText w:val="%1."/>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B9FCA6BC">
      <w:start w:val="1"/>
      <w:numFmt w:val="lowerLetter"/>
      <w:lvlText w:val="%2."/>
      <w:lvlJc w:val="left"/>
      <w:pPr>
        <w:ind w:left="1434"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09684778">
      <w:start w:val="1"/>
      <w:numFmt w:val="lowerRoman"/>
      <w:lvlText w:val="%3."/>
      <w:lvlJc w:val="left"/>
      <w:pPr>
        <w:ind w:left="2154" w:hanging="272"/>
      </w:pPr>
      <w:rPr>
        <w:rFonts w:hAnsi="Arial Unicode MS"/>
        <w:caps w:val="0"/>
        <w:smallCaps w:val="0"/>
        <w:strike w:val="0"/>
        <w:dstrike w:val="0"/>
        <w:outline w:val="0"/>
        <w:emboss w:val="0"/>
        <w:imprint w:val="0"/>
        <w:spacing w:val="0"/>
        <w:w w:val="100"/>
        <w:kern w:val="0"/>
        <w:position w:val="0"/>
        <w:highlight w:val="none"/>
        <w:vertAlign w:val="baseline"/>
      </w:rPr>
    </w:lvl>
    <w:lvl w:ilvl="3" w:tplc="2C4606DA">
      <w:start w:val="1"/>
      <w:numFmt w:val="decimal"/>
      <w:lvlText w:val="%4."/>
      <w:lvlJc w:val="left"/>
      <w:pPr>
        <w:ind w:left="2874"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3C54E742">
      <w:start w:val="1"/>
      <w:numFmt w:val="lowerLetter"/>
      <w:lvlText w:val="%5."/>
      <w:lvlJc w:val="left"/>
      <w:pPr>
        <w:ind w:left="3594"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61A6B61A">
      <w:start w:val="1"/>
      <w:numFmt w:val="lowerRoman"/>
      <w:lvlText w:val="%6."/>
      <w:lvlJc w:val="left"/>
      <w:pPr>
        <w:ind w:left="4314" w:hanging="272"/>
      </w:pPr>
      <w:rPr>
        <w:rFonts w:hAnsi="Arial Unicode MS"/>
        <w:caps w:val="0"/>
        <w:smallCaps w:val="0"/>
        <w:strike w:val="0"/>
        <w:dstrike w:val="0"/>
        <w:outline w:val="0"/>
        <w:emboss w:val="0"/>
        <w:imprint w:val="0"/>
        <w:spacing w:val="0"/>
        <w:w w:val="100"/>
        <w:kern w:val="0"/>
        <w:position w:val="0"/>
        <w:highlight w:val="none"/>
        <w:vertAlign w:val="baseline"/>
      </w:rPr>
    </w:lvl>
    <w:lvl w:ilvl="6" w:tplc="78CA5BB2">
      <w:start w:val="1"/>
      <w:numFmt w:val="decimal"/>
      <w:lvlText w:val="%7."/>
      <w:lvlJc w:val="left"/>
      <w:pPr>
        <w:ind w:left="5034"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3936331E">
      <w:start w:val="1"/>
      <w:numFmt w:val="lowerLetter"/>
      <w:lvlText w:val="%8."/>
      <w:lvlJc w:val="left"/>
      <w:pPr>
        <w:ind w:left="5754"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82B86160">
      <w:start w:val="1"/>
      <w:numFmt w:val="lowerRoman"/>
      <w:lvlText w:val="%9."/>
      <w:lvlJc w:val="left"/>
      <w:pPr>
        <w:ind w:left="6474" w:hanging="27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63BF5DFE"/>
    <w:multiLevelType w:val="hybridMultilevel"/>
    <w:tmpl w:val="28CA227E"/>
    <w:lvl w:ilvl="0" w:tplc="FFFFFFFF">
      <w:start w:val="1"/>
      <w:numFmt w:val="lowerRoman"/>
      <w:lvlText w:val="%1."/>
      <w:lvlJc w:val="left"/>
      <w:pPr>
        <w:ind w:left="1080" w:hanging="720"/>
      </w:pPr>
      <w:rPr>
        <w:rFonts w:hint="default"/>
      </w:rPr>
    </w:lvl>
    <w:lvl w:ilvl="1" w:tplc="04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4AA09B0"/>
    <w:multiLevelType w:val="multilevel"/>
    <w:tmpl w:val="AFAE26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3111BA6"/>
    <w:multiLevelType w:val="hybridMultilevel"/>
    <w:tmpl w:val="AB5EC078"/>
    <w:lvl w:ilvl="0" w:tplc="179E751E">
      <w:start w:val="1"/>
      <w:numFmt w:val="lowerRoman"/>
      <w:lvlText w:val="%1."/>
      <w:lvlJc w:val="left"/>
      <w:pPr>
        <w:ind w:left="1080" w:hanging="720"/>
      </w:pPr>
      <w:rPr>
        <w:rFonts w:hint="default"/>
      </w:rPr>
    </w:lvl>
    <w:lvl w:ilvl="1" w:tplc="30B4EF28">
      <w:numFmt w:val="bullet"/>
      <w:lvlText w:val="•"/>
      <w:lvlJc w:val="left"/>
      <w:pPr>
        <w:ind w:left="1440" w:hanging="360"/>
      </w:pPr>
      <w:rPr>
        <w:rFonts w:ascii="Arial Narrow" w:eastAsiaTheme="minorHAnsi" w:hAnsi="Arial Narrow"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206BA2"/>
    <w:multiLevelType w:val="multilevel"/>
    <w:tmpl w:val="591036CA"/>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6F85A86"/>
    <w:multiLevelType w:val="hybridMultilevel"/>
    <w:tmpl w:val="2E3AE24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7EAB2B9A"/>
    <w:multiLevelType w:val="hybridMultilevel"/>
    <w:tmpl w:val="B9EAB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22090656">
    <w:abstractNumId w:val="18"/>
  </w:num>
  <w:num w:numId="2" w16cid:durableId="764543409">
    <w:abstractNumId w:val="11"/>
  </w:num>
  <w:num w:numId="3" w16cid:durableId="1476675972">
    <w:abstractNumId w:val="5"/>
  </w:num>
  <w:num w:numId="4" w16cid:durableId="821776687">
    <w:abstractNumId w:val="14"/>
  </w:num>
  <w:num w:numId="5" w16cid:durableId="1035077943">
    <w:abstractNumId w:val="21"/>
  </w:num>
  <w:num w:numId="6" w16cid:durableId="1348678199">
    <w:abstractNumId w:val="9"/>
  </w:num>
  <w:num w:numId="7" w16cid:durableId="615257275">
    <w:abstractNumId w:val="33"/>
  </w:num>
  <w:num w:numId="8" w16cid:durableId="2136747502">
    <w:abstractNumId w:val="17"/>
  </w:num>
  <w:num w:numId="9" w16cid:durableId="809396581">
    <w:abstractNumId w:val="19"/>
  </w:num>
  <w:num w:numId="10" w16cid:durableId="1464348000">
    <w:abstractNumId w:val="1"/>
  </w:num>
  <w:num w:numId="11" w16cid:durableId="1396005278">
    <w:abstractNumId w:val="3"/>
  </w:num>
  <w:num w:numId="12" w16cid:durableId="1046568291">
    <w:abstractNumId w:val="35"/>
  </w:num>
  <w:num w:numId="13" w16cid:durableId="1748763621">
    <w:abstractNumId w:val="10"/>
  </w:num>
  <w:num w:numId="14" w16cid:durableId="1786774163">
    <w:abstractNumId w:val="20"/>
  </w:num>
  <w:num w:numId="15" w16cid:durableId="470371885">
    <w:abstractNumId w:val="13"/>
  </w:num>
  <w:num w:numId="16" w16cid:durableId="2089107717">
    <w:abstractNumId w:val="2"/>
  </w:num>
  <w:num w:numId="17" w16cid:durableId="58401480">
    <w:abstractNumId w:val="32"/>
  </w:num>
  <w:num w:numId="18" w16cid:durableId="1779329504">
    <w:abstractNumId w:val="0"/>
  </w:num>
  <w:num w:numId="19" w16cid:durableId="506794718">
    <w:abstractNumId w:val="27"/>
  </w:num>
  <w:num w:numId="20" w16cid:durableId="1563711626">
    <w:abstractNumId w:val="34"/>
  </w:num>
  <w:num w:numId="21" w16cid:durableId="296692476">
    <w:abstractNumId w:val="15"/>
  </w:num>
  <w:num w:numId="22" w16cid:durableId="1215655834">
    <w:abstractNumId w:val="26"/>
  </w:num>
  <w:num w:numId="23" w16cid:durableId="2026864226">
    <w:abstractNumId w:val="16"/>
  </w:num>
  <w:num w:numId="24" w16cid:durableId="1644773197">
    <w:abstractNumId w:val="8"/>
  </w:num>
  <w:num w:numId="25" w16cid:durableId="1360819489">
    <w:abstractNumId w:val="22"/>
  </w:num>
  <w:num w:numId="26" w16cid:durableId="1120803566">
    <w:abstractNumId w:val="25"/>
  </w:num>
  <w:num w:numId="27" w16cid:durableId="438337222">
    <w:abstractNumId w:val="24"/>
  </w:num>
  <w:num w:numId="28" w16cid:durableId="445542898">
    <w:abstractNumId w:val="4"/>
  </w:num>
  <w:num w:numId="29" w16cid:durableId="1309819647">
    <w:abstractNumId w:val="28"/>
  </w:num>
  <w:num w:numId="30" w16cid:durableId="487941270">
    <w:abstractNumId w:val="30"/>
  </w:num>
  <w:num w:numId="31" w16cid:durableId="202444296">
    <w:abstractNumId w:val="29"/>
  </w:num>
  <w:num w:numId="32" w16cid:durableId="2135244648">
    <w:abstractNumId w:val="7"/>
  </w:num>
  <w:num w:numId="33" w16cid:durableId="1796867854">
    <w:abstractNumId w:val="31"/>
  </w:num>
  <w:num w:numId="34" w16cid:durableId="743378696">
    <w:abstractNumId w:val="23"/>
  </w:num>
  <w:num w:numId="35" w16cid:durableId="1934046032">
    <w:abstractNumId w:val="12"/>
  </w:num>
  <w:num w:numId="36" w16cid:durableId="1011417650">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jous, Lionel">
    <w15:presenceInfo w15:providerId="AD" w15:userId="S::lionel.lajous@crs.org::ad06b813-b520-4aa5-9c40-742d93693a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04B"/>
    <w:rsid w:val="00000DFF"/>
    <w:rsid w:val="0000443B"/>
    <w:rsid w:val="000056A6"/>
    <w:rsid w:val="000064F5"/>
    <w:rsid w:val="00007669"/>
    <w:rsid w:val="00012ECC"/>
    <w:rsid w:val="00015818"/>
    <w:rsid w:val="000160F0"/>
    <w:rsid w:val="0001715D"/>
    <w:rsid w:val="00020E71"/>
    <w:rsid w:val="000228AD"/>
    <w:rsid w:val="00024AEE"/>
    <w:rsid w:val="000305EE"/>
    <w:rsid w:val="0003164F"/>
    <w:rsid w:val="0003249B"/>
    <w:rsid w:val="00032C35"/>
    <w:rsid w:val="00033237"/>
    <w:rsid w:val="0003392B"/>
    <w:rsid w:val="000352C0"/>
    <w:rsid w:val="00036194"/>
    <w:rsid w:val="00041BFF"/>
    <w:rsid w:val="00041F4D"/>
    <w:rsid w:val="00042278"/>
    <w:rsid w:val="000422CC"/>
    <w:rsid w:val="000438C8"/>
    <w:rsid w:val="000451C0"/>
    <w:rsid w:val="00046FD2"/>
    <w:rsid w:val="00050DBB"/>
    <w:rsid w:val="0005125F"/>
    <w:rsid w:val="00052AF1"/>
    <w:rsid w:val="00053FF3"/>
    <w:rsid w:val="00057FD9"/>
    <w:rsid w:val="000602AC"/>
    <w:rsid w:val="000625D9"/>
    <w:rsid w:val="00062C5B"/>
    <w:rsid w:val="00065B6C"/>
    <w:rsid w:val="00066163"/>
    <w:rsid w:val="00066BCF"/>
    <w:rsid w:val="00066F92"/>
    <w:rsid w:val="000726F0"/>
    <w:rsid w:val="00075033"/>
    <w:rsid w:val="0007508C"/>
    <w:rsid w:val="00075118"/>
    <w:rsid w:val="00075144"/>
    <w:rsid w:val="000756ED"/>
    <w:rsid w:val="0008107E"/>
    <w:rsid w:val="000843D5"/>
    <w:rsid w:val="0008480A"/>
    <w:rsid w:val="00086268"/>
    <w:rsid w:val="0009223F"/>
    <w:rsid w:val="00092295"/>
    <w:rsid w:val="00094761"/>
    <w:rsid w:val="000950BC"/>
    <w:rsid w:val="0009515D"/>
    <w:rsid w:val="00096263"/>
    <w:rsid w:val="00096CD5"/>
    <w:rsid w:val="000A01AB"/>
    <w:rsid w:val="000A1104"/>
    <w:rsid w:val="000A2755"/>
    <w:rsid w:val="000A2BB8"/>
    <w:rsid w:val="000A2D1B"/>
    <w:rsid w:val="000A353B"/>
    <w:rsid w:val="000A7D7A"/>
    <w:rsid w:val="000B0577"/>
    <w:rsid w:val="000B0604"/>
    <w:rsid w:val="000B06BE"/>
    <w:rsid w:val="000B081A"/>
    <w:rsid w:val="000B345B"/>
    <w:rsid w:val="000B6444"/>
    <w:rsid w:val="000B67B8"/>
    <w:rsid w:val="000B6BEB"/>
    <w:rsid w:val="000B7407"/>
    <w:rsid w:val="000C1C9F"/>
    <w:rsid w:val="000C27AE"/>
    <w:rsid w:val="000C2C39"/>
    <w:rsid w:val="000C3FB3"/>
    <w:rsid w:val="000C43CC"/>
    <w:rsid w:val="000C4CE7"/>
    <w:rsid w:val="000C58AA"/>
    <w:rsid w:val="000C75F8"/>
    <w:rsid w:val="000D0438"/>
    <w:rsid w:val="000D1291"/>
    <w:rsid w:val="000D529C"/>
    <w:rsid w:val="000D6097"/>
    <w:rsid w:val="000D6BD3"/>
    <w:rsid w:val="000E07E7"/>
    <w:rsid w:val="000E18C9"/>
    <w:rsid w:val="000E3B16"/>
    <w:rsid w:val="000E6593"/>
    <w:rsid w:val="000F0186"/>
    <w:rsid w:val="000F1EF8"/>
    <w:rsid w:val="000F200C"/>
    <w:rsid w:val="000F3180"/>
    <w:rsid w:val="000F3A1A"/>
    <w:rsid w:val="000F4675"/>
    <w:rsid w:val="000F5CF7"/>
    <w:rsid w:val="000F67C0"/>
    <w:rsid w:val="000F6B57"/>
    <w:rsid w:val="000F7126"/>
    <w:rsid w:val="0010037F"/>
    <w:rsid w:val="00100713"/>
    <w:rsid w:val="0010565C"/>
    <w:rsid w:val="0011077B"/>
    <w:rsid w:val="00111248"/>
    <w:rsid w:val="00111B58"/>
    <w:rsid w:val="00114E1B"/>
    <w:rsid w:val="0011533D"/>
    <w:rsid w:val="001162D1"/>
    <w:rsid w:val="00117131"/>
    <w:rsid w:val="00117BA7"/>
    <w:rsid w:val="00120D75"/>
    <w:rsid w:val="00125A77"/>
    <w:rsid w:val="0012678F"/>
    <w:rsid w:val="00126FB5"/>
    <w:rsid w:val="00127DA7"/>
    <w:rsid w:val="0013016C"/>
    <w:rsid w:val="00133586"/>
    <w:rsid w:val="001366AB"/>
    <w:rsid w:val="00136ED6"/>
    <w:rsid w:val="0013744C"/>
    <w:rsid w:val="00143FF5"/>
    <w:rsid w:val="001452D7"/>
    <w:rsid w:val="00145802"/>
    <w:rsid w:val="00145854"/>
    <w:rsid w:val="00147C39"/>
    <w:rsid w:val="00147CBB"/>
    <w:rsid w:val="00152762"/>
    <w:rsid w:val="00153261"/>
    <w:rsid w:val="00154847"/>
    <w:rsid w:val="001553B3"/>
    <w:rsid w:val="00156C78"/>
    <w:rsid w:val="00160575"/>
    <w:rsid w:val="0016094B"/>
    <w:rsid w:val="00162449"/>
    <w:rsid w:val="001631B4"/>
    <w:rsid w:val="00163861"/>
    <w:rsid w:val="00164D27"/>
    <w:rsid w:val="0016579F"/>
    <w:rsid w:val="00167011"/>
    <w:rsid w:val="001715A0"/>
    <w:rsid w:val="001716AE"/>
    <w:rsid w:val="001747DF"/>
    <w:rsid w:val="0017549F"/>
    <w:rsid w:val="001756BA"/>
    <w:rsid w:val="001803B4"/>
    <w:rsid w:val="00181084"/>
    <w:rsid w:val="0018119B"/>
    <w:rsid w:val="00185579"/>
    <w:rsid w:val="001857A3"/>
    <w:rsid w:val="00186290"/>
    <w:rsid w:val="00190669"/>
    <w:rsid w:val="00190749"/>
    <w:rsid w:val="00190E98"/>
    <w:rsid w:val="0019162C"/>
    <w:rsid w:val="00191C90"/>
    <w:rsid w:val="00191D48"/>
    <w:rsid w:val="0019285B"/>
    <w:rsid w:val="00192F40"/>
    <w:rsid w:val="00193C5F"/>
    <w:rsid w:val="00195C87"/>
    <w:rsid w:val="0019699B"/>
    <w:rsid w:val="00197EFF"/>
    <w:rsid w:val="001A0B37"/>
    <w:rsid w:val="001A1154"/>
    <w:rsid w:val="001A1387"/>
    <w:rsid w:val="001A509E"/>
    <w:rsid w:val="001B0481"/>
    <w:rsid w:val="001B10EA"/>
    <w:rsid w:val="001B4389"/>
    <w:rsid w:val="001B48F1"/>
    <w:rsid w:val="001B4CF7"/>
    <w:rsid w:val="001B6775"/>
    <w:rsid w:val="001B6A80"/>
    <w:rsid w:val="001B73A9"/>
    <w:rsid w:val="001C272E"/>
    <w:rsid w:val="001C3CD2"/>
    <w:rsid w:val="001C594B"/>
    <w:rsid w:val="001C5AEE"/>
    <w:rsid w:val="001C6324"/>
    <w:rsid w:val="001C72E4"/>
    <w:rsid w:val="001C73BA"/>
    <w:rsid w:val="001C7AF9"/>
    <w:rsid w:val="001D0CDD"/>
    <w:rsid w:val="001D5F3A"/>
    <w:rsid w:val="001D689F"/>
    <w:rsid w:val="001E0F32"/>
    <w:rsid w:val="001E3389"/>
    <w:rsid w:val="001E5112"/>
    <w:rsid w:val="001E5F2E"/>
    <w:rsid w:val="001E6B08"/>
    <w:rsid w:val="001E7DAB"/>
    <w:rsid w:val="001F00AC"/>
    <w:rsid w:val="001F0D18"/>
    <w:rsid w:val="001F1BA2"/>
    <w:rsid w:val="001F1D0B"/>
    <w:rsid w:val="001F31CF"/>
    <w:rsid w:val="001F3828"/>
    <w:rsid w:val="001F6357"/>
    <w:rsid w:val="001F7A0D"/>
    <w:rsid w:val="002009A0"/>
    <w:rsid w:val="00200E3E"/>
    <w:rsid w:val="00200FB9"/>
    <w:rsid w:val="00203381"/>
    <w:rsid w:val="00203964"/>
    <w:rsid w:val="00203EED"/>
    <w:rsid w:val="00204BAA"/>
    <w:rsid w:val="00206AE1"/>
    <w:rsid w:val="00212397"/>
    <w:rsid w:val="002174B1"/>
    <w:rsid w:val="00217A84"/>
    <w:rsid w:val="0022089E"/>
    <w:rsid w:val="00222207"/>
    <w:rsid w:val="0022267E"/>
    <w:rsid w:val="00223633"/>
    <w:rsid w:val="00225685"/>
    <w:rsid w:val="002277C8"/>
    <w:rsid w:val="00233FA3"/>
    <w:rsid w:val="00234234"/>
    <w:rsid w:val="00236B38"/>
    <w:rsid w:val="00240B07"/>
    <w:rsid w:val="00243209"/>
    <w:rsid w:val="00244352"/>
    <w:rsid w:val="00245151"/>
    <w:rsid w:val="002451F3"/>
    <w:rsid w:val="0024570D"/>
    <w:rsid w:val="00245790"/>
    <w:rsid w:val="00247502"/>
    <w:rsid w:val="00247B1A"/>
    <w:rsid w:val="00250867"/>
    <w:rsid w:val="00250D8E"/>
    <w:rsid w:val="00251439"/>
    <w:rsid w:val="00254A00"/>
    <w:rsid w:val="00255E89"/>
    <w:rsid w:val="00257308"/>
    <w:rsid w:val="00260DB9"/>
    <w:rsid w:val="002618C1"/>
    <w:rsid w:val="00261BA8"/>
    <w:rsid w:val="00263DBA"/>
    <w:rsid w:val="002678FF"/>
    <w:rsid w:val="00271519"/>
    <w:rsid w:val="0028100A"/>
    <w:rsid w:val="00281914"/>
    <w:rsid w:val="00282B3E"/>
    <w:rsid w:val="002830B7"/>
    <w:rsid w:val="00283413"/>
    <w:rsid w:val="00283F24"/>
    <w:rsid w:val="00286064"/>
    <w:rsid w:val="00287202"/>
    <w:rsid w:val="002873F7"/>
    <w:rsid w:val="002901F5"/>
    <w:rsid w:val="00290A69"/>
    <w:rsid w:val="00290CCC"/>
    <w:rsid w:val="00291DCC"/>
    <w:rsid w:val="00292321"/>
    <w:rsid w:val="00293698"/>
    <w:rsid w:val="002A3C75"/>
    <w:rsid w:val="002A4C4E"/>
    <w:rsid w:val="002A74B9"/>
    <w:rsid w:val="002B090A"/>
    <w:rsid w:val="002B2348"/>
    <w:rsid w:val="002B4E42"/>
    <w:rsid w:val="002B52D2"/>
    <w:rsid w:val="002B5C0D"/>
    <w:rsid w:val="002B6328"/>
    <w:rsid w:val="002B67C7"/>
    <w:rsid w:val="002B6DA5"/>
    <w:rsid w:val="002B6E87"/>
    <w:rsid w:val="002C15A0"/>
    <w:rsid w:val="002C30E0"/>
    <w:rsid w:val="002C5375"/>
    <w:rsid w:val="002C67C2"/>
    <w:rsid w:val="002C69A5"/>
    <w:rsid w:val="002C6BBC"/>
    <w:rsid w:val="002C74E0"/>
    <w:rsid w:val="002D2B8D"/>
    <w:rsid w:val="002D4035"/>
    <w:rsid w:val="002D583F"/>
    <w:rsid w:val="002E0531"/>
    <w:rsid w:val="002E05C6"/>
    <w:rsid w:val="002E21F1"/>
    <w:rsid w:val="002E4841"/>
    <w:rsid w:val="002E5570"/>
    <w:rsid w:val="002E5B4E"/>
    <w:rsid w:val="002E644A"/>
    <w:rsid w:val="002E7666"/>
    <w:rsid w:val="002F1514"/>
    <w:rsid w:val="002F1CBB"/>
    <w:rsid w:val="002F5290"/>
    <w:rsid w:val="002F532C"/>
    <w:rsid w:val="002F6E25"/>
    <w:rsid w:val="00302250"/>
    <w:rsid w:val="0030265B"/>
    <w:rsid w:val="0030459D"/>
    <w:rsid w:val="00304C23"/>
    <w:rsid w:val="00304D0D"/>
    <w:rsid w:val="00305D25"/>
    <w:rsid w:val="00305FA4"/>
    <w:rsid w:val="003064C5"/>
    <w:rsid w:val="003072E9"/>
    <w:rsid w:val="00307E44"/>
    <w:rsid w:val="00310480"/>
    <w:rsid w:val="00310E09"/>
    <w:rsid w:val="00311928"/>
    <w:rsid w:val="00313959"/>
    <w:rsid w:val="00315722"/>
    <w:rsid w:val="00316698"/>
    <w:rsid w:val="00317471"/>
    <w:rsid w:val="003200B7"/>
    <w:rsid w:val="00325803"/>
    <w:rsid w:val="0032597A"/>
    <w:rsid w:val="00327909"/>
    <w:rsid w:val="00327A59"/>
    <w:rsid w:val="003315F4"/>
    <w:rsid w:val="00332445"/>
    <w:rsid w:val="00332FF1"/>
    <w:rsid w:val="0033438B"/>
    <w:rsid w:val="00336A7B"/>
    <w:rsid w:val="0034079E"/>
    <w:rsid w:val="003412F5"/>
    <w:rsid w:val="003435B3"/>
    <w:rsid w:val="00344DDA"/>
    <w:rsid w:val="00345140"/>
    <w:rsid w:val="003451CC"/>
    <w:rsid w:val="0035195D"/>
    <w:rsid w:val="003519FC"/>
    <w:rsid w:val="00354008"/>
    <w:rsid w:val="0035424C"/>
    <w:rsid w:val="00354750"/>
    <w:rsid w:val="00356328"/>
    <w:rsid w:val="00357D5D"/>
    <w:rsid w:val="00360CCC"/>
    <w:rsid w:val="0036115D"/>
    <w:rsid w:val="00361C6C"/>
    <w:rsid w:val="00364ED0"/>
    <w:rsid w:val="00365AEF"/>
    <w:rsid w:val="00366601"/>
    <w:rsid w:val="003667C8"/>
    <w:rsid w:val="0036715A"/>
    <w:rsid w:val="00367925"/>
    <w:rsid w:val="00367DF2"/>
    <w:rsid w:val="00370E45"/>
    <w:rsid w:val="00372959"/>
    <w:rsid w:val="00372F29"/>
    <w:rsid w:val="00373D16"/>
    <w:rsid w:val="003745BA"/>
    <w:rsid w:val="00375DBB"/>
    <w:rsid w:val="00376952"/>
    <w:rsid w:val="00377D39"/>
    <w:rsid w:val="00380A89"/>
    <w:rsid w:val="003811CB"/>
    <w:rsid w:val="00382006"/>
    <w:rsid w:val="00384B61"/>
    <w:rsid w:val="0038574A"/>
    <w:rsid w:val="00385CE9"/>
    <w:rsid w:val="00386787"/>
    <w:rsid w:val="003876CE"/>
    <w:rsid w:val="003916F9"/>
    <w:rsid w:val="003918F7"/>
    <w:rsid w:val="003952D1"/>
    <w:rsid w:val="003A055B"/>
    <w:rsid w:val="003A3C60"/>
    <w:rsid w:val="003A54B8"/>
    <w:rsid w:val="003A7B7D"/>
    <w:rsid w:val="003B0119"/>
    <w:rsid w:val="003B0F48"/>
    <w:rsid w:val="003B16F3"/>
    <w:rsid w:val="003B24DF"/>
    <w:rsid w:val="003B40EC"/>
    <w:rsid w:val="003B4408"/>
    <w:rsid w:val="003B4B79"/>
    <w:rsid w:val="003B69B8"/>
    <w:rsid w:val="003B781A"/>
    <w:rsid w:val="003B793F"/>
    <w:rsid w:val="003C0664"/>
    <w:rsid w:val="003C0DDC"/>
    <w:rsid w:val="003C1164"/>
    <w:rsid w:val="003C1A3B"/>
    <w:rsid w:val="003C328D"/>
    <w:rsid w:val="003C40BB"/>
    <w:rsid w:val="003C77AD"/>
    <w:rsid w:val="003D3ED7"/>
    <w:rsid w:val="003D3FA3"/>
    <w:rsid w:val="003D493A"/>
    <w:rsid w:val="003D5B55"/>
    <w:rsid w:val="003D62A2"/>
    <w:rsid w:val="003D69F3"/>
    <w:rsid w:val="003D6E6D"/>
    <w:rsid w:val="003E1092"/>
    <w:rsid w:val="003E1911"/>
    <w:rsid w:val="003E3740"/>
    <w:rsid w:val="003E3D80"/>
    <w:rsid w:val="003E601F"/>
    <w:rsid w:val="003E74A3"/>
    <w:rsid w:val="003E7B80"/>
    <w:rsid w:val="003F175E"/>
    <w:rsid w:val="003F23C2"/>
    <w:rsid w:val="003F3181"/>
    <w:rsid w:val="003F3C0B"/>
    <w:rsid w:val="003F3FE3"/>
    <w:rsid w:val="003F5D58"/>
    <w:rsid w:val="003F631E"/>
    <w:rsid w:val="003F6959"/>
    <w:rsid w:val="004005F0"/>
    <w:rsid w:val="004005FE"/>
    <w:rsid w:val="004006BD"/>
    <w:rsid w:val="00402387"/>
    <w:rsid w:val="00402E9B"/>
    <w:rsid w:val="004040FE"/>
    <w:rsid w:val="00405BA6"/>
    <w:rsid w:val="00407529"/>
    <w:rsid w:val="004075C3"/>
    <w:rsid w:val="00411324"/>
    <w:rsid w:val="004119AC"/>
    <w:rsid w:val="00411AB6"/>
    <w:rsid w:val="00412E49"/>
    <w:rsid w:val="004132F8"/>
    <w:rsid w:val="00413A55"/>
    <w:rsid w:val="00421B65"/>
    <w:rsid w:val="004249BC"/>
    <w:rsid w:val="00425AF6"/>
    <w:rsid w:val="00427E2E"/>
    <w:rsid w:val="00430D51"/>
    <w:rsid w:val="00431CD0"/>
    <w:rsid w:val="004325E4"/>
    <w:rsid w:val="00433039"/>
    <w:rsid w:val="004377A4"/>
    <w:rsid w:val="004455A4"/>
    <w:rsid w:val="00445C89"/>
    <w:rsid w:val="00447FD2"/>
    <w:rsid w:val="004520C0"/>
    <w:rsid w:val="00454F69"/>
    <w:rsid w:val="00456A92"/>
    <w:rsid w:val="00456C23"/>
    <w:rsid w:val="0046019B"/>
    <w:rsid w:val="004612DD"/>
    <w:rsid w:val="0046267B"/>
    <w:rsid w:val="004638DA"/>
    <w:rsid w:val="00463A2E"/>
    <w:rsid w:val="004656BB"/>
    <w:rsid w:val="00466BF5"/>
    <w:rsid w:val="0046793A"/>
    <w:rsid w:val="004706C1"/>
    <w:rsid w:val="004709DA"/>
    <w:rsid w:val="004726D3"/>
    <w:rsid w:val="00472EB3"/>
    <w:rsid w:val="0047333C"/>
    <w:rsid w:val="00473444"/>
    <w:rsid w:val="00474E58"/>
    <w:rsid w:val="00484191"/>
    <w:rsid w:val="00490F1C"/>
    <w:rsid w:val="004943DC"/>
    <w:rsid w:val="0049576E"/>
    <w:rsid w:val="00497DE2"/>
    <w:rsid w:val="004A190A"/>
    <w:rsid w:val="004A21E8"/>
    <w:rsid w:val="004A23FF"/>
    <w:rsid w:val="004A4F75"/>
    <w:rsid w:val="004A5663"/>
    <w:rsid w:val="004A65A9"/>
    <w:rsid w:val="004A7E0D"/>
    <w:rsid w:val="004B07E6"/>
    <w:rsid w:val="004B15C9"/>
    <w:rsid w:val="004B25DA"/>
    <w:rsid w:val="004B3A96"/>
    <w:rsid w:val="004B52FE"/>
    <w:rsid w:val="004B632F"/>
    <w:rsid w:val="004B7950"/>
    <w:rsid w:val="004C2187"/>
    <w:rsid w:val="004C551F"/>
    <w:rsid w:val="004C77A2"/>
    <w:rsid w:val="004D1366"/>
    <w:rsid w:val="004D40FE"/>
    <w:rsid w:val="004D5ECA"/>
    <w:rsid w:val="004D632B"/>
    <w:rsid w:val="004D7FA8"/>
    <w:rsid w:val="004E011F"/>
    <w:rsid w:val="004E24CF"/>
    <w:rsid w:val="004E29F3"/>
    <w:rsid w:val="004E2F9C"/>
    <w:rsid w:val="004E3879"/>
    <w:rsid w:val="004E4917"/>
    <w:rsid w:val="004E5216"/>
    <w:rsid w:val="004E6F3D"/>
    <w:rsid w:val="004E7D48"/>
    <w:rsid w:val="004F0383"/>
    <w:rsid w:val="004F142C"/>
    <w:rsid w:val="004F1DD1"/>
    <w:rsid w:val="004F1E71"/>
    <w:rsid w:val="004F3849"/>
    <w:rsid w:val="004F4022"/>
    <w:rsid w:val="004F4C16"/>
    <w:rsid w:val="004F4C21"/>
    <w:rsid w:val="004F5095"/>
    <w:rsid w:val="004F58C2"/>
    <w:rsid w:val="004F69D1"/>
    <w:rsid w:val="00500DB6"/>
    <w:rsid w:val="00501273"/>
    <w:rsid w:val="0050159C"/>
    <w:rsid w:val="0050192C"/>
    <w:rsid w:val="005028A0"/>
    <w:rsid w:val="00506886"/>
    <w:rsid w:val="0050735B"/>
    <w:rsid w:val="00511AB9"/>
    <w:rsid w:val="00511E7A"/>
    <w:rsid w:val="00513155"/>
    <w:rsid w:val="0051417A"/>
    <w:rsid w:val="00514515"/>
    <w:rsid w:val="005151FE"/>
    <w:rsid w:val="00515FDC"/>
    <w:rsid w:val="005208DD"/>
    <w:rsid w:val="00522100"/>
    <w:rsid w:val="0052272E"/>
    <w:rsid w:val="00522B7F"/>
    <w:rsid w:val="00523545"/>
    <w:rsid w:val="00523B16"/>
    <w:rsid w:val="005246CC"/>
    <w:rsid w:val="00524D9F"/>
    <w:rsid w:val="00524F2B"/>
    <w:rsid w:val="00526A7F"/>
    <w:rsid w:val="00530B5E"/>
    <w:rsid w:val="0053646C"/>
    <w:rsid w:val="005365D5"/>
    <w:rsid w:val="00536D3C"/>
    <w:rsid w:val="00541D70"/>
    <w:rsid w:val="00544304"/>
    <w:rsid w:val="005444CA"/>
    <w:rsid w:val="00546526"/>
    <w:rsid w:val="00547987"/>
    <w:rsid w:val="00547E3E"/>
    <w:rsid w:val="00551547"/>
    <w:rsid w:val="005520DD"/>
    <w:rsid w:val="00552A19"/>
    <w:rsid w:val="00553935"/>
    <w:rsid w:val="00554588"/>
    <w:rsid w:val="00556748"/>
    <w:rsid w:val="00560483"/>
    <w:rsid w:val="00563591"/>
    <w:rsid w:val="00564229"/>
    <w:rsid w:val="00565294"/>
    <w:rsid w:val="00566F07"/>
    <w:rsid w:val="00567FF1"/>
    <w:rsid w:val="00570FA4"/>
    <w:rsid w:val="0057287A"/>
    <w:rsid w:val="00572BE3"/>
    <w:rsid w:val="005730F2"/>
    <w:rsid w:val="00575107"/>
    <w:rsid w:val="00575563"/>
    <w:rsid w:val="00576DD8"/>
    <w:rsid w:val="00581BA1"/>
    <w:rsid w:val="00582D4D"/>
    <w:rsid w:val="005835BC"/>
    <w:rsid w:val="00584BE1"/>
    <w:rsid w:val="005857DC"/>
    <w:rsid w:val="00585DF1"/>
    <w:rsid w:val="005862C8"/>
    <w:rsid w:val="00586402"/>
    <w:rsid w:val="005867FB"/>
    <w:rsid w:val="005870D3"/>
    <w:rsid w:val="005A309F"/>
    <w:rsid w:val="005A575F"/>
    <w:rsid w:val="005A75AB"/>
    <w:rsid w:val="005B08C1"/>
    <w:rsid w:val="005B1425"/>
    <w:rsid w:val="005B6A78"/>
    <w:rsid w:val="005C02D7"/>
    <w:rsid w:val="005C1E27"/>
    <w:rsid w:val="005C39E3"/>
    <w:rsid w:val="005C3C2E"/>
    <w:rsid w:val="005C3D37"/>
    <w:rsid w:val="005C44A6"/>
    <w:rsid w:val="005C45FF"/>
    <w:rsid w:val="005C6208"/>
    <w:rsid w:val="005C7CF2"/>
    <w:rsid w:val="005D0BAC"/>
    <w:rsid w:val="005D130A"/>
    <w:rsid w:val="005D1E87"/>
    <w:rsid w:val="005D4AC7"/>
    <w:rsid w:val="005D5211"/>
    <w:rsid w:val="005D5B4C"/>
    <w:rsid w:val="005E0889"/>
    <w:rsid w:val="005E1082"/>
    <w:rsid w:val="005E27A4"/>
    <w:rsid w:val="005E5C05"/>
    <w:rsid w:val="005F212A"/>
    <w:rsid w:val="005F37AE"/>
    <w:rsid w:val="005F61C2"/>
    <w:rsid w:val="005F7FA0"/>
    <w:rsid w:val="00600D70"/>
    <w:rsid w:val="00602BA6"/>
    <w:rsid w:val="00607042"/>
    <w:rsid w:val="00611C1F"/>
    <w:rsid w:val="0061313F"/>
    <w:rsid w:val="00613346"/>
    <w:rsid w:val="006143D4"/>
    <w:rsid w:val="00614544"/>
    <w:rsid w:val="006146D3"/>
    <w:rsid w:val="0061565F"/>
    <w:rsid w:val="00615D13"/>
    <w:rsid w:val="006166AB"/>
    <w:rsid w:val="0062552C"/>
    <w:rsid w:val="00625606"/>
    <w:rsid w:val="0062631A"/>
    <w:rsid w:val="006275CB"/>
    <w:rsid w:val="00627A7E"/>
    <w:rsid w:val="00627E19"/>
    <w:rsid w:val="00631033"/>
    <w:rsid w:val="00631F71"/>
    <w:rsid w:val="00632C20"/>
    <w:rsid w:val="00634482"/>
    <w:rsid w:val="0063473C"/>
    <w:rsid w:val="006364B3"/>
    <w:rsid w:val="0064047A"/>
    <w:rsid w:val="00640F85"/>
    <w:rsid w:val="00641A32"/>
    <w:rsid w:val="00641A5A"/>
    <w:rsid w:val="00642842"/>
    <w:rsid w:val="006457BB"/>
    <w:rsid w:val="00647137"/>
    <w:rsid w:val="00647CC1"/>
    <w:rsid w:val="00647E53"/>
    <w:rsid w:val="0065092D"/>
    <w:rsid w:val="00650C80"/>
    <w:rsid w:val="0065174D"/>
    <w:rsid w:val="00652FFD"/>
    <w:rsid w:val="00656670"/>
    <w:rsid w:val="00660A8D"/>
    <w:rsid w:val="00663471"/>
    <w:rsid w:val="00663632"/>
    <w:rsid w:val="006642C5"/>
    <w:rsid w:val="00664F29"/>
    <w:rsid w:val="00665125"/>
    <w:rsid w:val="006705FB"/>
    <w:rsid w:val="0067170C"/>
    <w:rsid w:val="006722CD"/>
    <w:rsid w:val="00672A50"/>
    <w:rsid w:val="00672CBA"/>
    <w:rsid w:val="00673D1A"/>
    <w:rsid w:val="006746B6"/>
    <w:rsid w:val="006758A3"/>
    <w:rsid w:val="00680D4A"/>
    <w:rsid w:val="006816E0"/>
    <w:rsid w:val="006828F4"/>
    <w:rsid w:val="00683073"/>
    <w:rsid w:val="00686444"/>
    <w:rsid w:val="00686D39"/>
    <w:rsid w:val="00687178"/>
    <w:rsid w:val="00690456"/>
    <w:rsid w:val="00690E9A"/>
    <w:rsid w:val="00692813"/>
    <w:rsid w:val="006A1874"/>
    <w:rsid w:val="006A1EDA"/>
    <w:rsid w:val="006A247A"/>
    <w:rsid w:val="006A5440"/>
    <w:rsid w:val="006B2306"/>
    <w:rsid w:val="006B6EBA"/>
    <w:rsid w:val="006C34FF"/>
    <w:rsid w:val="006C5039"/>
    <w:rsid w:val="006C5AF3"/>
    <w:rsid w:val="006C5F1F"/>
    <w:rsid w:val="006C63CE"/>
    <w:rsid w:val="006D0076"/>
    <w:rsid w:val="006D1C3B"/>
    <w:rsid w:val="006D2053"/>
    <w:rsid w:val="006D2E15"/>
    <w:rsid w:val="006D3BD1"/>
    <w:rsid w:val="006D3E50"/>
    <w:rsid w:val="006D4AB8"/>
    <w:rsid w:val="006D703C"/>
    <w:rsid w:val="006E00F0"/>
    <w:rsid w:val="006E0251"/>
    <w:rsid w:val="006E0E13"/>
    <w:rsid w:val="006E143A"/>
    <w:rsid w:val="006E2582"/>
    <w:rsid w:val="006E25D0"/>
    <w:rsid w:val="006E27D7"/>
    <w:rsid w:val="006E3041"/>
    <w:rsid w:val="006E33A4"/>
    <w:rsid w:val="006E538E"/>
    <w:rsid w:val="006E7E66"/>
    <w:rsid w:val="007001D3"/>
    <w:rsid w:val="00700911"/>
    <w:rsid w:val="00701E3D"/>
    <w:rsid w:val="00702FA6"/>
    <w:rsid w:val="00704450"/>
    <w:rsid w:val="00705F06"/>
    <w:rsid w:val="00705F95"/>
    <w:rsid w:val="0070677B"/>
    <w:rsid w:val="00712173"/>
    <w:rsid w:val="007146E3"/>
    <w:rsid w:val="007155E6"/>
    <w:rsid w:val="00716428"/>
    <w:rsid w:val="007164E9"/>
    <w:rsid w:val="0072060C"/>
    <w:rsid w:val="0072217B"/>
    <w:rsid w:val="00725339"/>
    <w:rsid w:val="00726706"/>
    <w:rsid w:val="00727A05"/>
    <w:rsid w:val="00727D54"/>
    <w:rsid w:val="00730026"/>
    <w:rsid w:val="0073169E"/>
    <w:rsid w:val="007318B4"/>
    <w:rsid w:val="0073259F"/>
    <w:rsid w:val="0073272F"/>
    <w:rsid w:val="00732CEA"/>
    <w:rsid w:val="00733039"/>
    <w:rsid w:val="00735CAD"/>
    <w:rsid w:val="00743AB2"/>
    <w:rsid w:val="00744537"/>
    <w:rsid w:val="007456F3"/>
    <w:rsid w:val="0074595E"/>
    <w:rsid w:val="007468B7"/>
    <w:rsid w:val="007472D9"/>
    <w:rsid w:val="0074781F"/>
    <w:rsid w:val="00750408"/>
    <w:rsid w:val="007512A3"/>
    <w:rsid w:val="00752EF9"/>
    <w:rsid w:val="007536CE"/>
    <w:rsid w:val="00754345"/>
    <w:rsid w:val="007559C4"/>
    <w:rsid w:val="0075607B"/>
    <w:rsid w:val="00756754"/>
    <w:rsid w:val="00757D96"/>
    <w:rsid w:val="00764665"/>
    <w:rsid w:val="007646A3"/>
    <w:rsid w:val="00764C23"/>
    <w:rsid w:val="00764D01"/>
    <w:rsid w:val="00764F8B"/>
    <w:rsid w:val="00773621"/>
    <w:rsid w:val="00775EA1"/>
    <w:rsid w:val="00776ECB"/>
    <w:rsid w:val="00777B47"/>
    <w:rsid w:val="00777BA1"/>
    <w:rsid w:val="00777BA2"/>
    <w:rsid w:val="00783A4A"/>
    <w:rsid w:val="007846C4"/>
    <w:rsid w:val="007864FE"/>
    <w:rsid w:val="007905CF"/>
    <w:rsid w:val="00791E41"/>
    <w:rsid w:val="007927F7"/>
    <w:rsid w:val="007930D1"/>
    <w:rsid w:val="007956AD"/>
    <w:rsid w:val="00797DA1"/>
    <w:rsid w:val="007A1BAA"/>
    <w:rsid w:val="007A3DC0"/>
    <w:rsid w:val="007A4FB8"/>
    <w:rsid w:val="007A788B"/>
    <w:rsid w:val="007B14A6"/>
    <w:rsid w:val="007B39AA"/>
    <w:rsid w:val="007B63D7"/>
    <w:rsid w:val="007B7C30"/>
    <w:rsid w:val="007C2E66"/>
    <w:rsid w:val="007C3245"/>
    <w:rsid w:val="007C5CBD"/>
    <w:rsid w:val="007C5DC7"/>
    <w:rsid w:val="007C6479"/>
    <w:rsid w:val="007D1457"/>
    <w:rsid w:val="007D1A76"/>
    <w:rsid w:val="007D2D46"/>
    <w:rsid w:val="007D54F4"/>
    <w:rsid w:val="007D563D"/>
    <w:rsid w:val="007E1EA3"/>
    <w:rsid w:val="007E2225"/>
    <w:rsid w:val="007E2778"/>
    <w:rsid w:val="007E479F"/>
    <w:rsid w:val="007E5D40"/>
    <w:rsid w:val="007E6FD5"/>
    <w:rsid w:val="007F1DF8"/>
    <w:rsid w:val="007F55ED"/>
    <w:rsid w:val="007F5D99"/>
    <w:rsid w:val="007F63D1"/>
    <w:rsid w:val="007F75A2"/>
    <w:rsid w:val="007F7EC4"/>
    <w:rsid w:val="00803086"/>
    <w:rsid w:val="008039A9"/>
    <w:rsid w:val="00804093"/>
    <w:rsid w:val="00805C47"/>
    <w:rsid w:val="00805E3A"/>
    <w:rsid w:val="0080634F"/>
    <w:rsid w:val="00806A55"/>
    <w:rsid w:val="00807707"/>
    <w:rsid w:val="00810C7D"/>
    <w:rsid w:val="00811349"/>
    <w:rsid w:val="00811958"/>
    <w:rsid w:val="00811FE3"/>
    <w:rsid w:val="00812CEC"/>
    <w:rsid w:val="00813529"/>
    <w:rsid w:val="00813CC2"/>
    <w:rsid w:val="00815F43"/>
    <w:rsid w:val="00817EA6"/>
    <w:rsid w:val="00821C97"/>
    <w:rsid w:val="008222F8"/>
    <w:rsid w:val="00822B8B"/>
    <w:rsid w:val="00823C6A"/>
    <w:rsid w:val="00825151"/>
    <w:rsid w:val="00826992"/>
    <w:rsid w:val="00827BA8"/>
    <w:rsid w:val="00827F65"/>
    <w:rsid w:val="00831F9B"/>
    <w:rsid w:val="008326C6"/>
    <w:rsid w:val="00833543"/>
    <w:rsid w:val="00833B88"/>
    <w:rsid w:val="008346AA"/>
    <w:rsid w:val="00840202"/>
    <w:rsid w:val="00840DD1"/>
    <w:rsid w:val="00842E51"/>
    <w:rsid w:val="00846646"/>
    <w:rsid w:val="00847363"/>
    <w:rsid w:val="00847B71"/>
    <w:rsid w:val="008510F1"/>
    <w:rsid w:val="008538BE"/>
    <w:rsid w:val="00855BC0"/>
    <w:rsid w:val="00855D77"/>
    <w:rsid w:val="0085722D"/>
    <w:rsid w:val="008610D8"/>
    <w:rsid w:val="00861861"/>
    <w:rsid w:val="008618AF"/>
    <w:rsid w:val="008651DC"/>
    <w:rsid w:val="0086640C"/>
    <w:rsid w:val="008677E5"/>
    <w:rsid w:val="00870496"/>
    <w:rsid w:val="00870A9E"/>
    <w:rsid w:val="00870D0B"/>
    <w:rsid w:val="00872590"/>
    <w:rsid w:val="00876A11"/>
    <w:rsid w:val="00881DCD"/>
    <w:rsid w:val="008866A9"/>
    <w:rsid w:val="00886F9C"/>
    <w:rsid w:val="00887138"/>
    <w:rsid w:val="00891099"/>
    <w:rsid w:val="00893294"/>
    <w:rsid w:val="008976FB"/>
    <w:rsid w:val="008A115C"/>
    <w:rsid w:val="008A1268"/>
    <w:rsid w:val="008A2D05"/>
    <w:rsid w:val="008A3B13"/>
    <w:rsid w:val="008A495B"/>
    <w:rsid w:val="008A6F61"/>
    <w:rsid w:val="008B139F"/>
    <w:rsid w:val="008B18D2"/>
    <w:rsid w:val="008B239F"/>
    <w:rsid w:val="008B5187"/>
    <w:rsid w:val="008B5F4A"/>
    <w:rsid w:val="008B79C9"/>
    <w:rsid w:val="008C0E64"/>
    <w:rsid w:val="008C48B3"/>
    <w:rsid w:val="008C5D6B"/>
    <w:rsid w:val="008C7955"/>
    <w:rsid w:val="008D0043"/>
    <w:rsid w:val="008D0277"/>
    <w:rsid w:val="008D0F63"/>
    <w:rsid w:val="008D20F4"/>
    <w:rsid w:val="008D2907"/>
    <w:rsid w:val="008D2B9F"/>
    <w:rsid w:val="008D502E"/>
    <w:rsid w:val="008D648D"/>
    <w:rsid w:val="008D6F1C"/>
    <w:rsid w:val="008D71B8"/>
    <w:rsid w:val="008E1BB9"/>
    <w:rsid w:val="008E367D"/>
    <w:rsid w:val="008E3BA5"/>
    <w:rsid w:val="008E3C6A"/>
    <w:rsid w:val="008E3FDF"/>
    <w:rsid w:val="008E4AF1"/>
    <w:rsid w:val="008E693A"/>
    <w:rsid w:val="008F0F74"/>
    <w:rsid w:val="008F22AB"/>
    <w:rsid w:val="008F4636"/>
    <w:rsid w:val="008F4E5C"/>
    <w:rsid w:val="008F5878"/>
    <w:rsid w:val="008F71B9"/>
    <w:rsid w:val="00902A6C"/>
    <w:rsid w:val="009054D5"/>
    <w:rsid w:val="0091259A"/>
    <w:rsid w:val="00913E3A"/>
    <w:rsid w:val="0091421F"/>
    <w:rsid w:val="00916BB1"/>
    <w:rsid w:val="00917157"/>
    <w:rsid w:val="009175E7"/>
    <w:rsid w:val="00920BA8"/>
    <w:rsid w:val="00920E8F"/>
    <w:rsid w:val="009215DC"/>
    <w:rsid w:val="00923AAC"/>
    <w:rsid w:val="00924670"/>
    <w:rsid w:val="00925008"/>
    <w:rsid w:val="009258F5"/>
    <w:rsid w:val="00925BE6"/>
    <w:rsid w:val="00925C69"/>
    <w:rsid w:val="00925E40"/>
    <w:rsid w:val="0093099A"/>
    <w:rsid w:val="00931178"/>
    <w:rsid w:val="009312D7"/>
    <w:rsid w:val="00931700"/>
    <w:rsid w:val="00933404"/>
    <w:rsid w:val="00934E49"/>
    <w:rsid w:val="0093546C"/>
    <w:rsid w:val="0093585D"/>
    <w:rsid w:val="00935AE3"/>
    <w:rsid w:val="00940A3F"/>
    <w:rsid w:val="00941740"/>
    <w:rsid w:val="00942836"/>
    <w:rsid w:val="00943244"/>
    <w:rsid w:val="00943BE5"/>
    <w:rsid w:val="00944AA6"/>
    <w:rsid w:val="00944C83"/>
    <w:rsid w:val="009460D4"/>
    <w:rsid w:val="009460FC"/>
    <w:rsid w:val="00947E62"/>
    <w:rsid w:val="009511C6"/>
    <w:rsid w:val="00953895"/>
    <w:rsid w:val="00955D3F"/>
    <w:rsid w:val="00956F87"/>
    <w:rsid w:val="00957C2C"/>
    <w:rsid w:val="00962AFD"/>
    <w:rsid w:val="00965519"/>
    <w:rsid w:val="00967656"/>
    <w:rsid w:val="00971070"/>
    <w:rsid w:val="009713CF"/>
    <w:rsid w:val="00971D95"/>
    <w:rsid w:val="00971F0D"/>
    <w:rsid w:val="0097393E"/>
    <w:rsid w:val="0097471E"/>
    <w:rsid w:val="00976FD3"/>
    <w:rsid w:val="00977FB5"/>
    <w:rsid w:val="0098051A"/>
    <w:rsid w:val="0098154D"/>
    <w:rsid w:val="0098266B"/>
    <w:rsid w:val="0098580E"/>
    <w:rsid w:val="00990278"/>
    <w:rsid w:val="00990A3C"/>
    <w:rsid w:val="0099179F"/>
    <w:rsid w:val="00991BDC"/>
    <w:rsid w:val="00992D4F"/>
    <w:rsid w:val="00993982"/>
    <w:rsid w:val="00995380"/>
    <w:rsid w:val="00996490"/>
    <w:rsid w:val="00996B8C"/>
    <w:rsid w:val="00997267"/>
    <w:rsid w:val="00997497"/>
    <w:rsid w:val="009A094F"/>
    <w:rsid w:val="009A294A"/>
    <w:rsid w:val="009A3435"/>
    <w:rsid w:val="009A3E9E"/>
    <w:rsid w:val="009B055C"/>
    <w:rsid w:val="009B0FD6"/>
    <w:rsid w:val="009B3F30"/>
    <w:rsid w:val="009B45FB"/>
    <w:rsid w:val="009B4674"/>
    <w:rsid w:val="009B55D0"/>
    <w:rsid w:val="009B5D7B"/>
    <w:rsid w:val="009B705D"/>
    <w:rsid w:val="009B73EA"/>
    <w:rsid w:val="009B7936"/>
    <w:rsid w:val="009C020C"/>
    <w:rsid w:val="009C0D23"/>
    <w:rsid w:val="009C3169"/>
    <w:rsid w:val="009C325F"/>
    <w:rsid w:val="009C39A0"/>
    <w:rsid w:val="009C3A62"/>
    <w:rsid w:val="009C5587"/>
    <w:rsid w:val="009C5C55"/>
    <w:rsid w:val="009C7CAA"/>
    <w:rsid w:val="009D12E3"/>
    <w:rsid w:val="009D252B"/>
    <w:rsid w:val="009D28A5"/>
    <w:rsid w:val="009D3185"/>
    <w:rsid w:val="009D376B"/>
    <w:rsid w:val="009D56EE"/>
    <w:rsid w:val="009D6EF6"/>
    <w:rsid w:val="009E06F7"/>
    <w:rsid w:val="009E0C17"/>
    <w:rsid w:val="009E17FE"/>
    <w:rsid w:val="009E2F72"/>
    <w:rsid w:val="009E4A41"/>
    <w:rsid w:val="009E5202"/>
    <w:rsid w:val="009F0A1D"/>
    <w:rsid w:val="009F1478"/>
    <w:rsid w:val="009F21C0"/>
    <w:rsid w:val="00A03271"/>
    <w:rsid w:val="00A036D0"/>
    <w:rsid w:val="00A04609"/>
    <w:rsid w:val="00A05F12"/>
    <w:rsid w:val="00A06376"/>
    <w:rsid w:val="00A11294"/>
    <w:rsid w:val="00A115E0"/>
    <w:rsid w:val="00A131BB"/>
    <w:rsid w:val="00A13D61"/>
    <w:rsid w:val="00A16C6D"/>
    <w:rsid w:val="00A26A6C"/>
    <w:rsid w:val="00A27AB8"/>
    <w:rsid w:val="00A27B83"/>
    <w:rsid w:val="00A30707"/>
    <w:rsid w:val="00A31FD5"/>
    <w:rsid w:val="00A3229C"/>
    <w:rsid w:val="00A339B0"/>
    <w:rsid w:val="00A344A5"/>
    <w:rsid w:val="00A373E6"/>
    <w:rsid w:val="00A37472"/>
    <w:rsid w:val="00A420A6"/>
    <w:rsid w:val="00A456A3"/>
    <w:rsid w:val="00A4736E"/>
    <w:rsid w:val="00A47555"/>
    <w:rsid w:val="00A5429B"/>
    <w:rsid w:val="00A5502A"/>
    <w:rsid w:val="00A55A72"/>
    <w:rsid w:val="00A56CC2"/>
    <w:rsid w:val="00A65DE9"/>
    <w:rsid w:val="00A67279"/>
    <w:rsid w:val="00A7021E"/>
    <w:rsid w:val="00A717FE"/>
    <w:rsid w:val="00A73DA8"/>
    <w:rsid w:val="00A74C99"/>
    <w:rsid w:val="00A75B6A"/>
    <w:rsid w:val="00A761C7"/>
    <w:rsid w:val="00A7687B"/>
    <w:rsid w:val="00A76FA0"/>
    <w:rsid w:val="00A77EDA"/>
    <w:rsid w:val="00A81B3D"/>
    <w:rsid w:val="00A81CB0"/>
    <w:rsid w:val="00A82260"/>
    <w:rsid w:val="00A82823"/>
    <w:rsid w:val="00A83790"/>
    <w:rsid w:val="00A84BFB"/>
    <w:rsid w:val="00A86FD4"/>
    <w:rsid w:val="00A87F47"/>
    <w:rsid w:val="00A92544"/>
    <w:rsid w:val="00A92E62"/>
    <w:rsid w:val="00A92EE2"/>
    <w:rsid w:val="00A93792"/>
    <w:rsid w:val="00A938B8"/>
    <w:rsid w:val="00A9445C"/>
    <w:rsid w:val="00A96350"/>
    <w:rsid w:val="00AA036B"/>
    <w:rsid w:val="00AA1AE4"/>
    <w:rsid w:val="00AA2C8E"/>
    <w:rsid w:val="00AA33D9"/>
    <w:rsid w:val="00AA3B99"/>
    <w:rsid w:val="00AA4442"/>
    <w:rsid w:val="00AA505F"/>
    <w:rsid w:val="00AA5E07"/>
    <w:rsid w:val="00AA6134"/>
    <w:rsid w:val="00AB2FB8"/>
    <w:rsid w:val="00AB4543"/>
    <w:rsid w:val="00AB5799"/>
    <w:rsid w:val="00AB5AC8"/>
    <w:rsid w:val="00AB60BD"/>
    <w:rsid w:val="00AB6329"/>
    <w:rsid w:val="00AC023A"/>
    <w:rsid w:val="00AC5FD9"/>
    <w:rsid w:val="00AC606A"/>
    <w:rsid w:val="00AC7017"/>
    <w:rsid w:val="00AD08D8"/>
    <w:rsid w:val="00AD0E48"/>
    <w:rsid w:val="00AD45D7"/>
    <w:rsid w:val="00AD5474"/>
    <w:rsid w:val="00AD64C8"/>
    <w:rsid w:val="00AD702F"/>
    <w:rsid w:val="00AD7B03"/>
    <w:rsid w:val="00AE050F"/>
    <w:rsid w:val="00AE2C10"/>
    <w:rsid w:val="00AE45B7"/>
    <w:rsid w:val="00AE51E3"/>
    <w:rsid w:val="00AE6B6D"/>
    <w:rsid w:val="00AE6B79"/>
    <w:rsid w:val="00AE7231"/>
    <w:rsid w:val="00AF1469"/>
    <w:rsid w:val="00AF5D4D"/>
    <w:rsid w:val="00AF61B5"/>
    <w:rsid w:val="00AF7257"/>
    <w:rsid w:val="00AF7746"/>
    <w:rsid w:val="00B01542"/>
    <w:rsid w:val="00B076CB"/>
    <w:rsid w:val="00B10388"/>
    <w:rsid w:val="00B116C2"/>
    <w:rsid w:val="00B12565"/>
    <w:rsid w:val="00B13001"/>
    <w:rsid w:val="00B14349"/>
    <w:rsid w:val="00B14A54"/>
    <w:rsid w:val="00B16A9B"/>
    <w:rsid w:val="00B17529"/>
    <w:rsid w:val="00B17A48"/>
    <w:rsid w:val="00B20944"/>
    <w:rsid w:val="00B23314"/>
    <w:rsid w:val="00B27242"/>
    <w:rsid w:val="00B2799F"/>
    <w:rsid w:val="00B307BB"/>
    <w:rsid w:val="00B308BE"/>
    <w:rsid w:val="00B325A5"/>
    <w:rsid w:val="00B32F6C"/>
    <w:rsid w:val="00B36256"/>
    <w:rsid w:val="00B41A66"/>
    <w:rsid w:val="00B42E99"/>
    <w:rsid w:val="00B43D43"/>
    <w:rsid w:val="00B4592C"/>
    <w:rsid w:val="00B459A5"/>
    <w:rsid w:val="00B460A5"/>
    <w:rsid w:val="00B463F8"/>
    <w:rsid w:val="00B46CE9"/>
    <w:rsid w:val="00B47068"/>
    <w:rsid w:val="00B52092"/>
    <w:rsid w:val="00B52AB0"/>
    <w:rsid w:val="00B562C4"/>
    <w:rsid w:val="00B574DD"/>
    <w:rsid w:val="00B57C72"/>
    <w:rsid w:val="00B60FA4"/>
    <w:rsid w:val="00B62BF9"/>
    <w:rsid w:val="00B66150"/>
    <w:rsid w:val="00B6711C"/>
    <w:rsid w:val="00B677F1"/>
    <w:rsid w:val="00B74AEF"/>
    <w:rsid w:val="00B74DEC"/>
    <w:rsid w:val="00B74E8F"/>
    <w:rsid w:val="00B777AF"/>
    <w:rsid w:val="00B827A6"/>
    <w:rsid w:val="00B85727"/>
    <w:rsid w:val="00B85761"/>
    <w:rsid w:val="00B85A9B"/>
    <w:rsid w:val="00B879CA"/>
    <w:rsid w:val="00B904EA"/>
    <w:rsid w:val="00B90B69"/>
    <w:rsid w:val="00B923AA"/>
    <w:rsid w:val="00B92EC5"/>
    <w:rsid w:val="00B94695"/>
    <w:rsid w:val="00B958A2"/>
    <w:rsid w:val="00B96E1D"/>
    <w:rsid w:val="00B976E0"/>
    <w:rsid w:val="00BA1245"/>
    <w:rsid w:val="00BA218B"/>
    <w:rsid w:val="00BA32BE"/>
    <w:rsid w:val="00BA4137"/>
    <w:rsid w:val="00BA722A"/>
    <w:rsid w:val="00BA77F2"/>
    <w:rsid w:val="00BB022D"/>
    <w:rsid w:val="00BB0388"/>
    <w:rsid w:val="00BB23FD"/>
    <w:rsid w:val="00BB267A"/>
    <w:rsid w:val="00BB3071"/>
    <w:rsid w:val="00BB403B"/>
    <w:rsid w:val="00BC0E7F"/>
    <w:rsid w:val="00BC0F67"/>
    <w:rsid w:val="00BC55FE"/>
    <w:rsid w:val="00BC5798"/>
    <w:rsid w:val="00BC7A1F"/>
    <w:rsid w:val="00BC7F53"/>
    <w:rsid w:val="00BD2945"/>
    <w:rsid w:val="00BD39E4"/>
    <w:rsid w:val="00BD74B2"/>
    <w:rsid w:val="00BE0020"/>
    <w:rsid w:val="00BE2085"/>
    <w:rsid w:val="00BE2C0D"/>
    <w:rsid w:val="00BE304E"/>
    <w:rsid w:val="00BE3AF6"/>
    <w:rsid w:val="00BE4D53"/>
    <w:rsid w:val="00BE64A2"/>
    <w:rsid w:val="00BE6EE8"/>
    <w:rsid w:val="00BE78D0"/>
    <w:rsid w:val="00BF0B49"/>
    <w:rsid w:val="00BF3A87"/>
    <w:rsid w:val="00BF580A"/>
    <w:rsid w:val="00C001BB"/>
    <w:rsid w:val="00C00333"/>
    <w:rsid w:val="00C00AAA"/>
    <w:rsid w:val="00C00DD3"/>
    <w:rsid w:val="00C02123"/>
    <w:rsid w:val="00C02A8D"/>
    <w:rsid w:val="00C02EA9"/>
    <w:rsid w:val="00C04DB5"/>
    <w:rsid w:val="00C05571"/>
    <w:rsid w:val="00C058B2"/>
    <w:rsid w:val="00C05E28"/>
    <w:rsid w:val="00C067B2"/>
    <w:rsid w:val="00C1458B"/>
    <w:rsid w:val="00C146C2"/>
    <w:rsid w:val="00C14C78"/>
    <w:rsid w:val="00C22403"/>
    <w:rsid w:val="00C23420"/>
    <w:rsid w:val="00C23EAF"/>
    <w:rsid w:val="00C244D9"/>
    <w:rsid w:val="00C26D8D"/>
    <w:rsid w:val="00C3172D"/>
    <w:rsid w:val="00C317CF"/>
    <w:rsid w:val="00C31C44"/>
    <w:rsid w:val="00C31CE5"/>
    <w:rsid w:val="00C33C6D"/>
    <w:rsid w:val="00C430AC"/>
    <w:rsid w:val="00C435A0"/>
    <w:rsid w:val="00C43996"/>
    <w:rsid w:val="00C44C83"/>
    <w:rsid w:val="00C44D2B"/>
    <w:rsid w:val="00C45ED7"/>
    <w:rsid w:val="00C46265"/>
    <w:rsid w:val="00C473A9"/>
    <w:rsid w:val="00C47979"/>
    <w:rsid w:val="00C50050"/>
    <w:rsid w:val="00C5064B"/>
    <w:rsid w:val="00C511F1"/>
    <w:rsid w:val="00C5366A"/>
    <w:rsid w:val="00C631B5"/>
    <w:rsid w:val="00C63F71"/>
    <w:rsid w:val="00C65CAD"/>
    <w:rsid w:val="00C6627A"/>
    <w:rsid w:val="00C676A8"/>
    <w:rsid w:val="00C732EE"/>
    <w:rsid w:val="00C73D4B"/>
    <w:rsid w:val="00C75240"/>
    <w:rsid w:val="00C7655F"/>
    <w:rsid w:val="00C76C9D"/>
    <w:rsid w:val="00C76F08"/>
    <w:rsid w:val="00C7709A"/>
    <w:rsid w:val="00C80589"/>
    <w:rsid w:val="00C81C3B"/>
    <w:rsid w:val="00C8338E"/>
    <w:rsid w:val="00C847EF"/>
    <w:rsid w:val="00C84BB2"/>
    <w:rsid w:val="00C93FBD"/>
    <w:rsid w:val="00C94043"/>
    <w:rsid w:val="00C94BF3"/>
    <w:rsid w:val="00C95FD6"/>
    <w:rsid w:val="00C97117"/>
    <w:rsid w:val="00CA0039"/>
    <w:rsid w:val="00CA1B8F"/>
    <w:rsid w:val="00CA264C"/>
    <w:rsid w:val="00CA40DC"/>
    <w:rsid w:val="00CA50E7"/>
    <w:rsid w:val="00CA51F7"/>
    <w:rsid w:val="00CA7915"/>
    <w:rsid w:val="00CA7F5E"/>
    <w:rsid w:val="00CB3294"/>
    <w:rsid w:val="00CB3B05"/>
    <w:rsid w:val="00CB440E"/>
    <w:rsid w:val="00CC0190"/>
    <w:rsid w:val="00CC158E"/>
    <w:rsid w:val="00CC2307"/>
    <w:rsid w:val="00CC2A53"/>
    <w:rsid w:val="00CC3841"/>
    <w:rsid w:val="00CC5671"/>
    <w:rsid w:val="00CC59AA"/>
    <w:rsid w:val="00CD173A"/>
    <w:rsid w:val="00CD1C4B"/>
    <w:rsid w:val="00CD1CDB"/>
    <w:rsid w:val="00CD5FC0"/>
    <w:rsid w:val="00CE04A4"/>
    <w:rsid w:val="00CE0A47"/>
    <w:rsid w:val="00CE1EC9"/>
    <w:rsid w:val="00CE22FB"/>
    <w:rsid w:val="00CE2A76"/>
    <w:rsid w:val="00CE3232"/>
    <w:rsid w:val="00CE3455"/>
    <w:rsid w:val="00CE5033"/>
    <w:rsid w:val="00CE6CFA"/>
    <w:rsid w:val="00CE7E4E"/>
    <w:rsid w:val="00CF0484"/>
    <w:rsid w:val="00CF0869"/>
    <w:rsid w:val="00CF0BAE"/>
    <w:rsid w:val="00CF3270"/>
    <w:rsid w:val="00CF3293"/>
    <w:rsid w:val="00CF450E"/>
    <w:rsid w:val="00CF4BDD"/>
    <w:rsid w:val="00CF4C97"/>
    <w:rsid w:val="00CF739C"/>
    <w:rsid w:val="00D00E3A"/>
    <w:rsid w:val="00D01397"/>
    <w:rsid w:val="00D03CA6"/>
    <w:rsid w:val="00D04A51"/>
    <w:rsid w:val="00D0600A"/>
    <w:rsid w:val="00D062D0"/>
    <w:rsid w:val="00D10670"/>
    <w:rsid w:val="00D107C5"/>
    <w:rsid w:val="00D1116C"/>
    <w:rsid w:val="00D1170E"/>
    <w:rsid w:val="00D12031"/>
    <w:rsid w:val="00D127F4"/>
    <w:rsid w:val="00D14676"/>
    <w:rsid w:val="00D14DC8"/>
    <w:rsid w:val="00D1568C"/>
    <w:rsid w:val="00D15CAC"/>
    <w:rsid w:val="00D164EA"/>
    <w:rsid w:val="00D1689C"/>
    <w:rsid w:val="00D169B7"/>
    <w:rsid w:val="00D16D8A"/>
    <w:rsid w:val="00D177B7"/>
    <w:rsid w:val="00D229A4"/>
    <w:rsid w:val="00D30086"/>
    <w:rsid w:val="00D30F17"/>
    <w:rsid w:val="00D30FB8"/>
    <w:rsid w:val="00D31203"/>
    <w:rsid w:val="00D32651"/>
    <w:rsid w:val="00D32A79"/>
    <w:rsid w:val="00D32BC4"/>
    <w:rsid w:val="00D34550"/>
    <w:rsid w:val="00D35842"/>
    <w:rsid w:val="00D37507"/>
    <w:rsid w:val="00D400E1"/>
    <w:rsid w:val="00D4060C"/>
    <w:rsid w:val="00D4104E"/>
    <w:rsid w:val="00D477E4"/>
    <w:rsid w:val="00D50AF9"/>
    <w:rsid w:val="00D51D4E"/>
    <w:rsid w:val="00D528CE"/>
    <w:rsid w:val="00D54630"/>
    <w:rsid w:val="00D616CF"/>
    <w:rsid w:val="00D617F0"/>
    <w:rsid w:val="00D61F7F"/>
    <w:rsid w:val="00D62B1F"/>
    <w:rsid w:val="00D63FCC"/>
    <w:rsid w:val="00D640D6"/>
    <w:rsid w:val="00D6614E"/>
    <w:rsid w:val="00D66486"/>
    <w:rsid w:val="00D666C2"/>
    <w:rsid w:val="00D67860"/>
    <w:rsid w:val="00D67C1F"/>
    <w:rsid w:val="00D71763"/>
    <w:rsid w:val="00D743CA"/>
    <w:rsid w:val="00D74C41"/>
    <w:rsid w:val="00D75175"/>
    <w:rsid w:val="00D75482"/>
    <w:rsid w:val="00D7654E"/>
    <w:rsid w:val="00D76FEC"/>
    <w:rsid w:val="00D772D5"/>
    <w:rsid w:val="00D778AE"/>
    <w:rsid w:val="00D77CD3"/>
    <w:rsid w:val="00D77E4B"/>
    <w:rsid w:val="00D8345C"/>
    <w:rsid w:val="00D85863"/>
    <w:rsid w:val="00D9022D"/>
    <w:rsid w:val="00D93DB3"/>
    <w:rsid w:val="00D95ABB"/>
    <w:rsid w:val="00D976F6"/>
    <w:rsid w:val="00DA1207"/>
    <w:rsid w:val="00DA2388"/>
    <w:rsid w:val="00DA30C3"/>
    <w:rsid w:val="00DA4CD0"/>
    <w:rsid w:val="00DA6D1E"/>
    <w:rsid w:val="00DA769C"/>
    <w:rsid w:val="00DB0D6B"/>
    <w:rsid w:val="00DB1126"/>
    <w:rsid w:val="00DB2723"/>
    <w:rsid w:val="00DB2D3F"/>
    <w:rsid w:val="00DC00A6"/>
    <w:rsid w:val="00DC04DC"/>
    <w:rsid w:val="00DC232A"/>
    <w:rsid w:val="00DC327A"/>
    <w:rsid w:val="00DC5F9A"/>
    <w:rsid w:val="00DC68A8"/>
    <w:rsid w:val="00DC6A8F"/>
    <w:rsid w:val="00DD14A3"/>
    <w:rsid w:val="00DD4C05"/>
    <w:rsid w:val="00DD5F9B"/>
    <w:rsid w:val="00DD6B05"/>
    <w:rsid w:val="00DD6F3C"/>
    <w:rsid w:val="00DD7837"/>
    <w:rsid w:val="00DE058F"/>
    <w:rsid w:val="00DE0787"/>
    <w:rsid w:val="00DE0B3E"/>
    <w:rsid w:val="00DE0C45"/>
    <w:rsid w:val="00DE0D8B"/>
    <w:rsid w:val="00DE2051"/>
    <w:rsid w:val="00DE2C87"/>
    <w:rsid w:val="00DE3136"/>
    <w:rsid w:val="00DE3C5E"/>
    <w:rsid w:val="00DE3C7B"/>
    <w:rsid w:val="00DE5361"/>
    <w:rsid w:val="00DE64C4"/>
    <w:rsid w:val="00DE73C5"/>
    <w:rsid w:val="00DE7AF4"/>
    <w:rsid w:val="00DF0D0C"/>
    <w:rsid w:val="00DF41BC"/>
    <w:rsid w:val="00DF4C42"/>
    <w:rsid w:val="00DF510C"/>
    <w:rsid w:val="00E00842"/>
    <w:rsid w:val="00E00846"/>
    <w:rsid w:val="00E0138A"/>
    <w:rsid w:val="00E019D9"/>
    <w:rsid w:val="00E06029"/>
    <w:rsid w:val="00E06046"/>
    <w:rsid w:val="00E066B4"/>
    <w:rsid w:val="00E07011"/>
    <w:rsid w:val="00E1284B"/>
    <w:rsid w:val="00E14120"/>
    <w:rsid w:val="00E14DF3"/>
    <w:rsid w:val="00E15161"/>
    <w:rsid w:val="00E1659F"/>
    <w:rsid w:val="00E24D10"/>
    <w:rsid w:val="00E259F6"/>
    <w:rsid w:val="00E25B6E"/>
    <w:rsid w:val="00E2655B"/>
    <w:rsid w:val="00E30E64"/>
    <w:rsid w:val="00E3122A"/>
    <w:rsid w:val="00E31B9F"/>
    <w:rsid w:val="00E31E43"/>
    <w:rsid w:val="00E33437"/>
    <w:rsid w:val="00E3549C"/>
    <w:rsid w:val="00E3788E"/>
    <w:rsid w:val="00E37A68"/>
    <w:rsid w:val="00E42FE1"/>
    <w:rsid w:val="00E43358"/>
    <w:rsid w:val="00E45F68"/>
    <w:rsid w:val="00E52D54"/>
    <w:rsid w:val="00E53718"/>
    <w:rsid w:val="00E547BE"/>
    <w:rsid w:val="00E54BF5"/>
    <w:rsid w:val="00E55FF8"/>
    <w:rsid w:val="00E56E9A"/>
    <w:rsid w:val="00E57C93"/>
    <w:rsid w:val="00E61AEF"/>
    <w:rsid w:val="00E61E36"/>
    <w:rsid w:val="00E62C0C"/>
    <w:rsid w:val="00E6424A"/>
    <w:rsid w:val="00E644DB"/>
    <w:rsid w:val="00E75BDE"/>
    <w:rsid w:val="00E769D9"/>
    <w:rsid w:val="00E76D1D"/>
    <w:rsid w:val="00E80EA1"/>
    <w:rsid w:val="00E815A3"/>
    <w:rsid w:val="00E82D04"/>
    <w:rsid w:val="00E848C8"/>
    <w:rsid w:val="00E84C0B"/>
    <w:rsid w:val="00E84DAB"/>
    <w:rsid w:val="00E867AD"/>
    <w:rsid w:val="00E869A7"/>
    <w:rsid w:val="00E87C22"/>
    <w:rsid w:val="00E90741"/>
    <w:rsid w:val="00E94295"/>
    <w:rsid w:val="00E94EB7"/>
    <w:rsid w:val="00E96A90"/>
    <w:rsid w:val="00E97D43"/>
    <w:rsid w:val="00EA02DF"/>
    <w:rsid w:val="00EA30F1"/>
    <w:rsid w:val="00EA3BAF"/>
    <w:rsid w:val="00EA65D0"/>
    <w:rsid w:val="00EA71AC"/>
    <w:rsid w:val="00EB07DA"/>
    <w:rsid w:val="00EB1002"/>
    <w:rsid w:val="00EB1201"/>
    <w:rsid w:val="00EB2D5D"/>
    <w:rsid w:val="00EB3DFD"/>
    <w:rsid w:val="00EB4A80"/>
    <w:rsid w:val="00EB5536"/>
    <w:rsid w:val="00EB642E"/>
    <w:rsid w:val="00EC476D"/>
    <w:rsid w:val="00EC5642"/>
    <w:rsid w:val="00EC5A31"/>
    <w:rsid w:val="00EC7EBE"/>
    <w:rsid w:val="00ED02B7"/>
    <w:rsid w:val="00ED2524"/>
    <w:rsid w:val="00ED7AF2"/>
    <w:rsid w:val="00ED7B37"/>
    <w:rsid w:val="00ED7CBA"/>
    <w:rsid w:val="00ED7DF9"/>
    <w:rsid w:val="00EE03E8"/>
    <w:rsid w:val="00EE1245"/>
    <w:rsid w:val="00EE3F87"/>
    <w:rsid w:val="00EE404B"/>
    <w:rsid w:val="00EE6475"/>
    <w:rsid w:val="00EE720E"/>
    <w:rsid w:val="00EF4485"/>
    <w:rsid w:val="00EF4541"/>
    <w:rsid w:val="00EF4B8C"/>
    <w:rsid w:val="00EF4F5E"/>
    <w:rsid w:val="00EF5A44"/>
    <w:rsid w:val="00EF6A8D"/>
    <w:rsid w:val="00EF7BF6"/>
    <w:rsid w:val="00F03818"/>
    <w:rsid w:val="00F047AB"/>
    <w:rsid w:val="00F05D1E"/>
    <w:rsid w:val="00F06494"/>
    <w:rsid w:val="00F06CE3"/>
    <w:rsid w:val="00F077C6"/>
    <w:rsid w:val="00F07C9D"/>
    <w:rsid w:val="00F104B7"/>
    <w:rsid w:val="00F114D2"/>
    <w:rsid w:val="00F12583"/>
    <w:rsid w:val="00F14022"/>
    <w:rsid w:val="00F14BF6"/>
    <w:rsid w:val="00F1532B"/>
    <w:rsid w:val="00F2123A"/>
    <w:rsid w:val="00F24D4F"/>
    <w:rsid w:val="00F25172"/>
    <w:rsid w:val="00F27ADE"/>
    <w:rsid w:val="00F322BF"/>
    <w:rsid w:val="00F32E39"/>
    <w:rsid w:val="00F343AD"/>
    <w:rsid w:val="00F34823"/>
    <w:rsid w:val="00F35095"/>
    <w:rsid w:val="00F36F77"/>
    <w:rsid w:val="00F4036E"/>
    <w:rsid w:val="00F4129E"/>
    <w:rsid w:val="00F416D9"/>
    <w:rsid w:val="00F421E9"/>
    <w:rsid w:val="00F4516B"/>
    <w:rsid w:val="00F4704D"/>
    <w:rsid w:val="00F47896"/>
    <w:rsid w:val="00F51688"/>
    <w:rsid w:val="00F53A3D"/>
    <w:rsid w:val="00F568BE"/>
    <w:rsid w:val="00F61D9F"/>
    <w:rsid w:val="00F620EF"/>
    <w:rsid w:val="00F6224A"/>
    <w:rsid w:val="00F635CD"/>
    <w:rsid w:val="00F638CF"/>
    <w:rsid w:val="00F6570D"/>
    <w:rsid w:val="00F677F0"/>
    <w:rsid w:val="00F70F7C"/>
    <w:rsid w:val="00F7231B"/>
    <w:rsid w:val="00F7322F"/>
    <w:rsid w:val="00F76670"/>
    <w:rsid w:val="00F76C3C"/>
    <w:rsid w:val="00F77DB2"/>
    <w:rsid w:val="00F82089"/>
    <w:rsid w:val="00F82404"/>
    <w:rsid w:val="00F87261"/>
    <w:rsid w:val="00F8797B"/>
    <w:rsid w:val="00F87E8E"/>
    <w:rsid w:val="00F9183D"/>
    <w:rsid w:val="00F926A1"/>
    <w:rsid w:val="00F93312"/>
    <w:rsid w:val="00F94A3A"/>
    <w:rsid w:val="00F94D79"/>
    <w:rsid w:val="00F962B0"/>
    <w:rsid w:val="00F9641B"/>
    <w:rsid w:val="00F9770C"/>
    <w:rsid w:val="00FA0844"/>
    <w:rsid w:val="00FA11E3"/>
    <w:rsid w:val="00FA16D6"/>
    <w:rsid w:val="00FA1B5A"/>
    <w:rsid w:val="00FA4D78"/>
    <w:rsid w:val="00FA4FF7"/>
    <w:rsid w:val="00FB2480"/>
    <w:rsid w:val="00FB28EE"/>
    <w:rsid w:val="00FB402C"/>
    <w:rsid w:val="00FC0F5D"/>
    <w:rsid w:val="00FC2BF1"/>
    <w:rsid w:val="00FC3C89"/>
    <w:rsid w:val="00FC40FA"/>
    <w:rsid w:val="00FC43E9"/>
    <w:rsid w:val="00FC4B88"/>
    <w:rsid w:val="00FC6199"/>
    <w:rsid w:val="00FC6F37"/>
    <w:rsid w:val="00FC75C8"/>
    <w:rsid w:val="00FC79C1"/>
    <w:rsid w:val="00FD015C"/>
    <w:rsid w:val="00FD416F"/>
    <w:rsid w:val="00FD69F0"/>
    <w:rsid w:val="00FE2D9C"/>
    <w:rsid w:val="00FE3BD3"/>
    <w:rsid w:val="00FE5BAA"/>
    <w:rsid w:val="00FE7B38"/>
    <w:rsid w:val="00FE7C67"/>
    <w:rsid w:val="00FF48D3"/>
    <w:rsid w:val="00FF4A86"/>
    <w:rsid w:val="00FF56F8"/>
    <w:rsid w:val="00FF64A8"/>
    <w:rsid w:val="00FF64B4"/>
    <w:rsid w:val="00FF7680"/>
    <w:rsid w:val="01D32B7A"/>
    <w:rsid w:val="0383D8B2"/>
    <w:rsid w:val="03858F40"/>
    <w:rsid w:val="05BD6C16"/>
    <w:rsid w:val="06BB7974"/>
    <w:rsid w:val="06C4B7E6"/>
    <w:rsid w:val="08889D75"/>
    <w:rsid w:val="09431F42"/>
    <w:rsid w:val="09FC58A8"/>
    <w:rsid w:val="0B045F80"/>
    <w:rsid w:val="0C514F52"/>
    <w:rsid w:val="0C53AC37"/>
    <w:rsid w:val="0D23FC62"/>
    <w:rsid w:val="0F5D852E"/>
    <w:rsid w:val="104AE9EB"/>
    <w:rsid w:val="1065E78F"/>
    <w:rsid w:val="1120628A"/>
    <w:rsid w:val="113A8340"/>
    <w:rsid w:val="129F6A28"/>
    <w:rsid w:val="139D8851"/>
    <w:rsid w:val="13A33AEE"/>
    <w:rsid w:val="13E7843A"/>
    <w:rsid w:val="1588D775"/>
    <w:rsid w:val="1881CE6A"/>
    <w:rsid w:val="1A7E599F"/>
    <w:rsid w:val="1B864BC6"/>
    <w:rsid w:val="1CB58586"/>
    <w:rsid w:val="1D2FA3EB"/>
    <w:rsid w:val="1EC7DCE4"/>
    <w:rsid w:val="1FD27720"/>
    <w:rsid w:val="2001C5B6"/>
    <w:rsid w:val="202A1BB9"/>
    <w:rsid w:val="207C0B59"/>
    <w:rsid w:val="211766DF"/>
    <w:rsid w:val="21531A1A"/>
    <w:rsid w:val="229EAF36"/>
    <w:rsid w:val="22B33740"/>
    <w:rsid w:val="230812D8"/>
    <w:rsid w:val="23BB99A1"/>
    <w:rsid w:val="247BDDE5"/>
    <w:rsid w:val="29C04306"/>
    <w:rsid w:val="2AEFB1F5"/>
    <w:rsid w:val="2B053BE9"/>
    <w:rsid w:val="2CB280F3"/>
    <w:rsid w:val="2CCBA950"/>
    <w:rsid w:val="2E6779B1"/>
    <w:rsid w:val="302A37DA"/>
    <w:rsid w:val="3206B394"/>
    <w:rsid w:val="32F5245A"/>
    <w:rsid w:val="330CFBCB"/>
    <w:rsid w:val="33F8D138"/>
    <w:rsid w:val="3544B1F0"/>
    <w:rsid w:val="369CD2CF"/>
    <w:rsid w:val="372ED814"/>
    <w:rsid w:val="37C74491"/>
    <w:rsid w:val="3811C08E"/>
    <w:rsid w:val="3A341B66"/>
    <w:rsid w:val="3C502F1F"/>
    <w:rsid w:val="3D9FB37E"/>
    <w:rsid w:val="3DEBFF80"/>
    <w:rsid w:val="3FEF0AA8"/>
    <w:rsid w:val="42A90035"/>
    <w:rsid w:val="4326AB6A"/>
    <w:rsid w:val="4341F06F"/>
    <w:rsid w:val="4358FB29"/>
    <w:rsid w:val="44932D35"/>
    <w:rsid w:val="44F4CB8A"/>
    <w:rsid w:val="45EFE390"/>
    <w:rsid w:val="4842DCBA"/>
    <w:rsid w:val="489FCD16"/>
    <w:rsid w:val="49A944B1"/>
    <w:rsid w:val="4AC02D85"/>
    <w:rsid w:val="4DB9631D"/>
    <w:rsid w:val="4E9A319D"/>
    <w:rsid w:val="5185D3A0"/>
    <w:rsid w:val="5226592A"/>
    <w:rsid w:val="525EE537"/>
    <w:rsid w:val="5294C1C6"/>
    <w:rsid w:val="52A96134"/>
    <w:rsid w:val="53291C90"/>
    <w:rsid w:val="54309227"/>
    <w:rsid w:val="54453195"/>
    <w:rsid w:val="57EFFC33"/>
    <w:rsid w:val="5872ECED"/>
    <w:rsid w:val="58E74F18"/>
    <w:rsid w:val="5952400E"/>
    <w:rsid w:val="5D515C99"/>
    <w:rsid w:val="5DA71254"/>
    <w:rsid w:val="5DD7746D"/>
    <w:rsid w:val="5E0DCAD3"/>
    <w:rsid w:val="5F46A6B1"/>
    <w:rsid w:val="5F7344CE"/>
    <w:rsid w:val="60FFF077"/>
    <w:rsid w:val="61D98910"/>
    <w:rsid w:val="627E4773"/>
    <w:rsid w:val="66A67151"/>
    <w:rsid w:val="6751B896"/>
    <w:rsid w:val="6788B231"/>
    <w:rsid w:val="67A09C7B"/>
    <w:rsid w:val="680E025D"/>
    <w:rsid w:val="68EC380B"/>
    <w:rsid w:val="6944C6B6"/>
    <w:rsid w:val="6EAB7E9B"/>
    <w:rsid w:val="6EDCD23B"/>
    <w:rsid w:val="6FEC04D5"/>
    <w:rsid w:val="7078A29C"/>
    <w:rsid w:val="71F54F52"/>
    <w:rsid w:val="724893BC"/>
    <w:rsid w:val="737EEFBE"/>
    <w:rsid w:val="75C70A00"/>
    <w:rsid w:val="76B38B99"/>
    <w:rsid w:val="783AB970"/>
    <w:rsid w:val="79515FC6"/>
    <w:rsid w:val="7A4D12DB"/>
    <w:rsid w:val="7A8E424B"/>
    <w:rsid w:val="7B8F3634"/>
    <w:rsid w:val="7C091F69"/>
    <w:rsid w:val="7D15E819"/>
    <w:rsid w:val="7D295DD9"/>
    <w:rsid w:val="7D428636"/>
    <w:rsid w:val="7DC5E3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5ED432"/>
  <w15:chartTrackingRefBased/>
  <w15:docId w15:val="{630FF812-43A1-4E68-9895-6868963D5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E40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E404B"/>
    <w:pPr>
      <w:ind w:left="720"/>
      <w:contextualSpacing/>
    </w:pPr>
  </w:style>
  <w:style w:type="paragraph" w:styleId="Header">
    <w:name w:val="header"/>
    <w:basedOn w:val="Normal"/>
    <w:link w:val="HeaderChar"/>
    <w:uiPriority w:val="99"/>
    <w:unhideWhenUsed/>
    <w:rsid w:val="009B46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4674"/>
  </w:style>
  <w:style w:type="paragraph" w:styleId="Footer">
    <w:name w:val="footer"/>
    <w:basedOn w:val="Normal"/>
    <w:link w:val="FooterChar"/>
    <w:uiPriority w:val="99"/>
    <w:unhideWhenUsed/>
    <w:rsid w:val="009B46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4674"/>
  </w:style>
  <w:style w:type="character" w:styleId="CommentReference">
    <w:name w:val="annotation reference"/>
    <w:basedOn w:val="DefaultParagraphFont"/>
    <w:uiPriority w:val="99"/>
    <w:semiHidden/>
    <w:unhideWhenUsed/>
    <w:rsid w:val="00A92E62"/>
    <w:rPr>
      <w:sz w:val="16"/>
      <w:szCs w:val="16"/>
    </w:rPr>
  </w:style>
  <w:style w:type="paragraph" w:styleId="CommentText">
    <w:name w:val="annotation text"/>
    <w:basedOn w:val="Normal"/>
    <w:link w:val="CommentTextChar"/>
    <w:uiPriority w:val="99"/>
    <w:unhideWhenUsed/>
    <w:rsid w:val="00A92E62"/>
    <w:pPr>
      <w:spacing w:line="240" w:lineRule="auto"/>
    </w:pPr>
    <w:rPr>
      <w:sz w:val="20"/>
      <w:szCs w:val="20"/>
    </w:rPr>
  </w:style>
  <w:style w:type="character" w:customStyle="1" w:styleId="CommentTextChar">
    <w:name w:val="Comment Text Char"/>
    <w:basedOn w:val="DefaultParagraphFont"/>
    <w:link w:val="CommentText"/>
    <w:uiPriority w:val="99"/>
    <w:rsid w:val="00A92E62"/>
    <w:rPr>
      <w:sz w:val="20"/>
      <w:szCs w:val="20"/>
    </w:rPr>
  </w:style>
  <w:style w:type="paragraph" w:styleId="CommentSubject">
    <w:name w:val="annotation subject"/>
    <w:basedOn w:val="CommentText"/>
    <w:next w:val="CommentText"/>
    <w:link w:val="CommentSubjectChar"/>
    <w:uiPriority w:val="99"/>
    <w:semiHidden/>
    <w:unhideWhenUsed/>
    <w:rsid w:val="00A92E62"/>
    <w:rPr>
      <w:b/>
      <w:bCs/>
    </w:rPr>
  </w:style>
  <w:style w:type="character" w:customStyle="1" w:styleId="CommentSubjectChar">
    <w:name w:val="Comment Subject Char"/>
    <w:basedOn w:val="CommentTextChar"/>
    <w:link w:val="CommentSubject"/>
    <w:uiPriority w:val="99"/>
    <w:semiHidden/>
    <w:rsid w:val="00A92E62"/>
    <w:rPr>
      <w:b/>
      <w:bCs/>
      <w:sz w:val="20"/>
      <w:szCs w:val="20"/>
    </w:rPr>
  </w:style>
  <w:style w:type="paragraph" w:styleId="Revision">
    <w:name w:val="Revision"/>
    <w:hidden/>
    <w:uiPriority w:val="99"/>
    <w:semiHidden/>
    <w:rsid w:val="00332FF1"/>
    <w:pPr>
      <w:spacing w:after="0" w:line="240" w:lineRule="auto"/>
    </w:pPr>
  </w:style>
  <w:style w:type="paragraph" w:customStyle="1" w:styleId="paragraph">
    <w:name w:val="paragraph"/>
    <w:basedOn w:val="Normal"/>
    <w:rsid w:val="003811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3811CB"/>
  </w:style>
  <w:style w:type="character" w:customStyle="1" w:styleId="eop">
    <w:name w:val="eop"/>
    <w:basedOn w:val="DefaultParagraphFont"/>
    <w:rsid w:val="003811CB"/>
  </w:style>
  <w:style w:type="character" w:styleId="UnresolvedMention">
    <w:name w:val="Unresolved Mention"/>
    <w:basedOn w:val="DefaultParagraphFont"/>
    <w:uiPriority w:val="99"/>
    <w:unhideWhenUsed/>
    <w:rsid w:val="00CE1EC9"/>
    <w:rPr>
      <w:color w:val="605E5C"/>
      <w:shd w:val="clear" w:color="auto" w:fill="E1DFDD"/>
    </w:rPr>
  </w:style>
  <w:style w:type="character" w:styleId="Mention">
    <w:name w:val="Mention"/>
    <w:basedOn w:val="DefaultParagraphFont"/>
    <w:uiPriority w:val="99"/>
    <w:unhideWhenUsed/>
    <w:rsid w:val="00CE1EC9"/>
    <w:rPr>
      <w:color w:val="2B579A"/>
      <w:shd w:val="clear" w:color="auto" w:fill="E1DFDD"/>
    </w:rPr>
  </w:style>
  <w:style w:type="character" w:styleId="Hyperlink">
    <w:name w:val="Hyperlink"/>
    <w:basedOn w:val="DefaultParagraphFont"/>
    <w:uiPriority w:val="99"/>
    <w:unhideWhenUsed/>
    <w:rsid w:val="00631033"/>
    <w:rPr>
      <w:color w:val="0563C1" w:themeColor="hyperlink"/>
      <w:u w:val="single"/>
    </w:rPr>
  </w:style>
  <w:style w:type="paragraph" w:styleId="BalloonText">
    <w:name w:val="Balloon Text"/>
    <w:basedOn w:val="Normal"/>
    <w:link w:val="BalloonTextChar"/>
    <w:uiPriority w:val="99"/>
    <w:semiHidden/>
    <w:unhideWhenUsed/>
    <w:rsid w:val="006A1EDA"/>
    <w:pPr>
      <w:spacing w:after="0" w:line="240" w:lineRule="auto"/>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6A1EDA"/>
    <w:rPr>
      <w:rFonts w:ascii="Tahoma" w:eastAsiaTheme="minorEastAsia" w:hAnsi="Tahoma" w:cs="Tahoma"/>
      <w:sz w:val="16"/>
      <w:szCs w:val="16"/>
    </w:rPr>
  </w:style>
  <w:style w:type="paragraph" w:customStyle="1" w:styleId="target">
    <w:name w:val="target"/>
    <w:basedOn w:val="Normal"/>
    <w:qFormat/>
    <w:rsid w:val="00E0138A"/>
    <w:pPr>
      <w:spacing w:after="0" w:line="240" w:lineRule="auto"/>
    </w:pPr>
    <w:rPr>
      <w:rFonts w:eastAsiaTheme="minorEastAsia"/>
      <w:lang w:eastAsia="ja-JP"/>
    </w:rPr>
  </w:style>
  <w:style w:type="paragraph" w:styleId="HTMLPreformatted">
    <w:name w:val="HTML Preformatted"/>
    <w:basedOn w:val="Normal"/>
    <w:link w:val="HTMLPreformattedChar"/>
    <w:uiPriority w:val="99"/>
    <w:unhideWhenUsed/>
    <w:rsid w:val="00CF3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CF3293"/>
    <w:rPr>
      <w:rFonts w:ascii="Courier New" w:eastAsia="Times New Roman" w:hAnsi="Courier New" w:cs="Courier New"/>
      <w:sz w:val="20"/>
      <w:szCs w:val="20"/>
    </w:rPr>
  </w:style>
  <w:style w:type="character" w:customStyle="1" w:styleId="y2iqfc">
    <w:name w:val="y2iqfc"/>
    <w:basedOn w:val="DefaultParagraphFont"/>
    <w:rsid w:val="00CF3293"/>
  </w:style>
  <w:style w:type="paragraph" w:styleId="NoSpacing">
    <w:name w:val="No Spacing"/>
    <w:uiPriority w:val="1"/>
    <w:qFormat/>
    <w:rsid w:val="00CC2A53"/>
    <w:pPr>
      <w:spacing w:after="0" w:line="240" w:lineRule="auto"/>
    </w:pPr>
  </w:style>
  <w:style w:type="character" w:customStyle="1" w:styleId="ListParagraphChar">
    <w:name w:val="List Paragraph Char"/>
    <w:link w:val="ListParagraph"/>
    <w:uiPriority w:val="34"/>
    <w:locked/>
    <w:rsid w:val="0003164F"/>
  </w:style>
  <w:style w:type="paragraph" w:customStyle="1" w:styleId="Paragraph0">
    <w:name w:val="Paragraph"/>
    <w:link w:val="ParagraphChar"/>
    <w:qFormat/>
    <w:rsid w:val="002F1514"/>
    <w:pPr>
      <w:pBdr>
        <w:top w:val="nil"/>
        <w:left w:val="nil"/>
        <w:bottom w:val="nil"/>
        <w:right w:val="nil"/>
        <w:between w:val="nil"/>
        <w:bar w:val="nil"/>
      </w:pBdr>
      <w:spacing w:after="120" w:line="288" w:lineRule="auto"/>
    </w:pPr>
    <w:rPr>
      <w:rFonts w:ascii="Calibri" w:eastAsia="Arial Unicode MS" w:hAnsi="Calibri" w:cs="Arial Unicode MS"/>
      <w:color w:val="000000"/>
      <w:sz w:val="24"/>
      <w:szCs w:val="24"/>
      <w:u w:color="000000"/>
      <w:bdr w:val="nil"/>
      <w:lang w:val="en-GB"/>
    </w:rPr>
  </w:style>
  <w:style w:type="character" w:customStyle="1" w:styleId="ParagraphChar">
    <w:name w:val="Paragraph Char"/>
    <w:basedOn w:val="DefaultParagraphFont"/>
    <w:link w:val="Paragraph0"/>
    <w:rsid w:val="002F1514"/>
    <w:rPr>
      <w:rFonts w:ascii="Calibri" w:eastAsia="Arial Unicode MS" w:hAnsi="Calibri" w:cs="Arial Unicode MS"/>
      <w:color w:val="000000"/>
      <w:sz w:val="24"/>
      <w:szCs w:val="24"/>
      <w:u w:color="000000"/>
      <w:bdr w:val="nil"/>
      <w:lang w:val="en-GB"/>
    </w:rPr>
  </w:style>
  <w:style w:type="paragraph" w:customStyle="1" w:styleId="Numbered">
    <w:name w:val="Numbered"/>
    <w:basedOn w:val="Normal"/>
    <w:next w:val="Paragraph0"/>
    <w:rsid w:val="002F1514"/>
    <w:pPr>
      <w:numPr>
        <w:numId w:val="31"/>
      </w:numPr>
      <w:pBdr>
        <w:top w:val="nil"/>
        <w:left w:val="nil"/>
        <w:bottom w:val="nil"/>
        <w:right w:val="nil"/>
        <w:between w:val="nil"/>
        <w:bar w:val="nil"/>
      </w:pBdr>
      <w:spacing w:after="60" w:line="288" w:lineRule="auto"/>
    </w:pPr>
    <w:rPr>
      <w:rFonts w:ascii="Calibri" w:eastAsia="Arial Unicode MS" w:hAnsi="Calibri" w:cs="Arial Unicode MS"/>
      <w:color w:val="000000"/>
      <w:sz w:val="24"/>
      <w:szCs w:val="24"/>
      <w:u w:color="000000"/>
      <w:bdr w:val="nil"/>
      <w:lang w:val="en-GB"/>
    </w:rPr>
  </w:style>
  <w:style w:type="paragraph" w:styleId="FootnoteText">
    <w:name w:val="footnote text"/>
    <w:basedOn w:val="Normal"/>
    <w:link w:val="FootnoteTextChar"/>
    <w:uiPriority w:val="99"/>
    <w:semiHidden/>
    <w:unhideWhenUsed/>
    <w:rsid w:val="00CA40D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A40DC"/>
    <w:rPr>
      <w:sz w:val="20"/>
      <w:szCs w:val="20"/>
    </w:rPr>
  </w:style>
  <w:style w:type="character" w:styleId="FootnoteReference">
    <w:name w:val="footnote reference"/>
    <w:basedOn w:val="DefaultParagraphFont"/>
    <w:uiPriority w:val="99"/>
    <w:semiHidden/>
    <w:unhideWhenUsed/>
    <w:rsid w:val="00CA40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7230265">
      <w:bodyDiv w:val="1"/>
      <w:marLeft w:val="0"/>
      <w:marRight w:val="0"/>
      <w:marTop w:val="0"/>
      <w:marBottom w:val="0"/>
      <w:divBdr>
        <w:top w:val="none" w:sz="0" w:space="0" w:color="auto"/>
        <w:left w:val="none" w:sz="0" w:space="0" w:color="auto"/>
        <w:bottom w:val="none" w:sz="0" w:space="0" w:color="auto"/>
        <w:right w:val="none" w:sz="0" w:space="0" w:color="auto"/>
      </w:divBdr>
      <w:divsChild>
        <w:div w:id="757795206">
          <w:marLeft w:val="0"/>
          <w:marRight w:val="0"/>
          <w:marTop w:val="0"/>
          <w:marBottom w:val="0"/>
          <w:divBdr>
            <w:top w:val="none" w:sz="0" w:space="0" w:color="auto"/>
            <w:left w:val="none" w:sz="0" w:space="0" w:color="auto"/>
            <w:bottom w:val="none" w:sz="0" w:space="0" w:color="auto"/>
            <w:right w:val="none" w:sz="0" w:space="0" w:color="auto"/>
          </w:divBdr>
        </w:div>
        <w:div w:id="1783456104">
          <w:marLeft w:val="0"/>
          <w:marRight w:val="0"/>
          <w:marTop w:val="0"/>
          <w:marBottom w:val="0"/>
          <w:divBdr>
            <w:top w:val="none" w:sz="0" w:space="0" w:color="auto"/>
            <w:left w:val="none" w:sz="0" w:space="0" w:color="auto"/>
            <w:bottom w:val="none" w:sz="0" w:space="0" w:color="auto"/>
            <w:right w:val="none" w:sz="0" w:space="0" w:color="auto"/>
          </w:divBdr>
        </w:div>
        <w:div w:id="1935086222">
          <w:marLeft w:val="0"/>
          <w:marRight w:val="0"/>
          <w:marTop w:val="0"/>
          <w:marBottom w:val="0"/>
          <w:divBdr>
            <w:top w:val="none" w:sz="0" w:space="0" w:color="auto"/>
            <w:left w:val="none" w:sz="0" w:space="0" w:color="auto"/>
            <w:bottom w:val="none" w:sz="0" w:space="0" w:color="auto"/>
            <w:right w:val="none" w:sz="0" w:space="0" w:color="auto"/>
          </w:divBdr>
        </w:div>
        <w:div w:id="1635594580">
          <w:marLeft w:val="0"/>
          <w:marRight w:val="0"/>
          <w:marTop w:val="0"/>
          <w:marBottom w:val="0"/>
          <w:divBdr>
            <w:top w:val="none" w:sz="0" w:space="0" w:color="auto"/>
            <w:left w:val="none" w:sz="0" w:space="0" w:color="auto"/>
            <w:bottom w:val="none" w:sz="0" w:space="0" w:color="auto"/>
            <w:right w:val="none" w:sz="0" w:space="0" w:color="auto"/>
          </w:divBdr>
        </w:div>
        <w:div w:id="143089129">
          <w:marLeft w:val="0"/>
          <w:marRight w:val="0"/>
          <w:marTop w:val="0"/>
          <w:marBottom w:val="0"/>
          <w:divBdr>
            <w:top w:val="none" w:sz="0" w:space="0" w:color="auto"/>
            <w:left w:val="none" w:sz="0" w:space="0" w:color="auto"/>
            <w:bottom w:val="none" w:sz="0" w:space="0" w:color="auto"/>
            <w:right w:val="none" w:sz="0" w:space="0" w:color="auto"/>
          </w:divBdr>
        </w:div>
        <w:div w:id="1734237014">
          <w:marLeft w:val="0"/>
          <w:marRight w:val="0"/>
          <w:marTop w:val="0"/>
          <w:marBottom w:val="0"/>
          <w:divBdr>
            <w:top w:val="none" w:sz="0" w:space="0" w:color="auto"/>
            <w:left w:val="none" w:sz="0" w:space="0" w:color="auto"/>
            <w:bottom w:val="none" w:sz="0" w:space="0" w:color="auto"/>
            <w:right w:val="none" w:sz="0" w:space="0" w:color="auto"/>
          </w:divBdr>
        </w:div>
        <w:div w:id="149564892">
          <w:marLeft w:val="0"/>
          <w:marRight w:val="0"/>
          <w:marTop w:val="0"/>
          <w:marBottom w:val="0"/>
          <w:divBdr>
            <w:top w:val="none" w:sz="0" w:space="0" w:color="auto"/>
            <w:left w:val="none" w:sz="0" w:space="0" w:color="auto"/>
            <w:bottom w:val="none" w:sz="0" w:space="0" w:color="auto"/>
            <w:right w:val="none" w:sz="0" w:space="0" w:color="auto"/>
          </w:divBdr>
        </w:div>
      </w:divsChild>
    </w:div>
    <w:div w:id="1904828887">
      <w:bodyDiv w:val="1"/>
      <w:marLeft w:val="0"/>
      <w:marRight w:val="0"/>
      <w:marTop w:val="0"/>
      <w:marBottom w:val="0"/>
      <w:divBdr>
        <w:top w:val="none" w:sz="0" w:space="0" w:color="auto"/>
        <w:left w:val="none" w:sz="0" w:space="0" w:color="auto"/>
        <w:bottom w:val="none" w:sz="0" w:space="0" w:color="auto"/>
        <w:right w:val="none" w:sz="0" w:space="0" w:color="auto"/>
      </w:divBdr>
      <w:divsChild>
        <w:div w:id="325282873">
          <w:marLeft w:val="0"/>
          <w:marRight w:val="0"/>
          <w:marTop w:val="0"/>
          <w:marBottom w:val="0"/>
          <w:divBdr>
            <w:top w:val="none" w:sz="0" w:space="0" w:color="auto"/>
            <w:left w:val="none" w:sz="0" w:space="0" w:color="auto"/>
            <w:bottom w:val="none" w:sz="0" w:space="0" w:color="auto"/>
            <w:right w:val="none" w:sz="0" w:space="0" w:color="auto"/>
          </w:divBdr>
        </w:div>
        <w:div w:id="1882669847">
          <w:marLeft w:val="0"/>
          <w:marRight w:val="0"/>
          <w:marTop w:val="0"/>
          <w:marBottom w:val="0"/>
          <w:divBdr>
            <w:top w:val="none" w:sz="0" w:space="0" w:color="auto"/>
            <w:left w:val="none" w:sz="0" w:space="0" w:color="auto"/>
            <w:bottom w:val="none" w:sz="0" w:space="0" w:color="auto"/>
            <w:right w:val="none" w:sz="0" w:space="0" w:color="auto"/>
          </w:divBdr>
        </w:div>
      </w:divsChild>
    </w:div>
    <w:div w:id="1981768533">
      <w:bodyDiv w:val="1"/>
      <w:marLeft w:val="0"/>
      <w:marRight w:val="0"/>
      <w:marTop w:val="0"/>
      <w:marBottom w:val="0"/>
      <w:divBdr>
        <w:top w:val="none" w:sz="0" w:space="0" w:color="auto"/>
        <w:left w:val="none" w:sz="0" w:space="0" w:color="auto"/>
        <w:bottom w:val="none" w:sz="0" w:space="0" w:color="auto"/>
        <w:right w:val="none" w:sz="0" w:space="0" w:color="auto"/>
      </w:divBdr>
    </w:div>
    <w:div w:id="2087721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rs.org/our-work-overseas/where-we-work/hait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rs_haiti_procurement@crs.org"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rs_haiti_procurement@crs.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B3477841C13D4589ED32D36BDCC965" ma:contentTypeVersion="16" ma:contentTypeDescription="Create a new document." ma:contentTypeScope="" ma:versionID="fd7f9607839787486d51b6084f242520">
  <xsd:schema xmlns:xsd="http://www.w3.org/2001/XMLSchema" xmlns:xs="http://www.w3.org/2001/XMLSchema" xmlns:p="http://schemas.microsoft.com/office/2006/metadata/properties" xmlns:ns2="65b4eafd-67b5-4b59-b7b4-cbdd8212eb0c" xmlns:ns3="f76e610d-447b-4f49-bb18-b6793c5f7b45" targetNamespace="http://schemas.microsoft.com/office/2006/metadata/properties" ma:root="true" ma:fieldsID="3621cc3e04274d28d5f2d87808a17634" ns2:_="" ns3:_="">
    <xsd:import namespace="65b4eafd-67b5-4b59-b7b4-cbdd8212eb0c"/>
    <xsd:import namespace="f76e610d-447b-4f49-bb18-b6793c5f7b4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b4eafd-67b5-4b59-b7b4-cbdd8212eb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e90c631-7896-4d4b-aef2-bd8af8cfcaa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76e610d-447b-4f49-bb18-b6793c5f7b4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7a44880-dbcc-4062-920b-acde7c9977b2}" ma:internalName="TaxCatchAll" ma:showField="CatchAllData" ma:web="f76e610d-447b-4f49-bb18-b6793c5f7b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5b4eafd-67b5-4b59-b7b4-cbdd8212eb0c">
      <Terms xmlns="http://schemas.microsoft.com/office/infopath/2007/PartnerControls"/>
    </lcf76f155ced4ddcb4097134ff3c332f>
    <TaxCatchAll xmlns="f76e610d-447b-4f49-bb18-b6793c5f7b45" xsi:nil="true"/>
    <SharedWithUsers xmlns="f76e610d-447b-4f49-bb18-b6793c5f7b45">
      <UserInfo>
        <DisplayName>Rota, Federico</DisplayName>
        <AccountId>32</AccountId>
        <AccountType/>
      </UserInfo>
      <UserInfo>
        <DisplayName>O'Loughlin, Conor</DisplayName>
        <AccountId>26</AccountId>
        <AccountType/>
      </UserInfo>
      <UserInfo>
        <DisplayName>Durin, Margot</DisplayName>
        <AccountId>131</AccountId>
        <AccountType/>
      </UserInfo>
    </SharedWithUsers>
  </documentManagement>
</p:properties>
</file>

<file path=customXml/itemProps1.xml><?xml version="1.0" encoding="utf-8"?>
<ds:datastoreItem xmlns:ds="http://schemas.openxmlformats.org/officeDocument/2006/customXml" ds:itemID="{126DE40B-070C-4014-81C0-175BC8A290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b4eafd-67b5-4b59-b7b4-cbdd8212eb0c"/>
    <ds:schemaRef ds:uri="f76e610d-447b-4f49-bb18-b6793c5f7b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F4321E-1860-4136-8ED0-332FC1E5F69B}">
  <ds:schemaRefs>
    <ds:schemaRef ds:uri="http://schemas.microsoft.com/sharepoint/v3/contenttype/forms"/>
  </ds:schemaRefs>
</ds:datastoreItem>
</file>

<file path=customXml/itemProps3.xml><?xml version="1.0" encoding="utf-8"?>
<ds:datastoreItem xmlns:ds="http://schemas.openxmlformats.org/officeDocument/2006/customXml" ds:itemID="{2FEDDBBE-9D66-48BC-80D1-734F16F9924A}">
  <ds:schemaRefs>
    <ds:schemaRef ds:uri="http://schemas.openxmlformats.org/officeDocument/2006/bibliography"/>
  </ds:schemaRefs>
</ds:datastoreItem>
</file>

<file path=customXml/itemProps4.xml><?xml version="1.0" encoding="utf-8"?>
<ds:datastoreItem xmlns:ds="http://schemas.openxmlformats.org/officeDocument/2006/customXml" ds:itemID="{3ED27FDF-6865-4F98-A884-CF8B14DF9465}">
  <ds:schemaRefs>
    <ds:schemaRef ds:uri="http://schemas.microsoft.com/office/2006/metadata/properties"/>
    <ds:schemaRef ds:uri="http://schemas.microsoft.com/office/infopath/2007/PartnerControls"/>
    <ds:schemaRef ds:uri="65b4eafd-67b5-4b59-b7b4-cbdd8212eb0c"/>
    <ds:schemaRef ds:uri="f76e610d-447b-4f49-bb18-b6793c5f7b45"/>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6</Pages>
  <Words>1831</Words>
  <Characters>10439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Request for Expresssion of Interest Template</vt:lpstr>
    </vt:vector>
  </TitlesOfParts>
  <Company/>
  <LinksUpToDate>false</LinksUpToDate>
  <CharactersWithSpaces>12246</CharactersWithSpaces>
  <SharedDoc>false</SharedDoc>
  <HLinks>
    <vt:vector size="18" baseType="variant">
      <vt:variant>
        <vt:i4>1835043</vt:i4>
      </vt:variant>
      <vt:variant>
        <vt:i4>6</vt:i4>
      </vt:variant>
      <vt:variant>
        <vt:i4>0</vt:i4>
      </vt:variant>
      <vt:variant>
        <vt:i4>5</vt:i4>
      </vt:variant>
      <vt:variant>
        <vt:lpwstr>mailto:crs_haiti_procurement@crs.org</vt:lpwstr>
      </vt:variant>
      <vt:variant>
        <vt:lpwstr/>
      </vt:variant>
      <vt:variant>
        <vt:i4>1835043</vt:i4>
      </vt:variant>
      <vt:variant>
        <vt:i4>3</vt:i4>
      </vt:variant>
      <vt:variant>
        <vt:i4>0</vt:i4>
      </vt:variant>
      <vt:variant>
        <vt:i4>5</vt:i4>
      </vt:variant>
      <vt:variant>
        <vt:lpwstr>mailto:crs_haiti_procurement@crs.org</vt:lpwstr>
      </vt:variant>
      <vt:variant>
        <vt:lpwstr/>
      </vt:variant>
      <vt:variant>
        <vt:i4>6029391</vt:i4>
      </vt:variant>
      <vt:variant>
        <vt:i4>0</vt:i4>
      </vt:variant>
      <vt:variant>
        <vt:i4>0</vt:i4>
      </vt:variant>
      <vt:variant>
        <vt:i4>5</vt:i4>
      </vt:variant>
      <vt:variant>
        <vt:lpwstr>mailto:ht_proc@crs.org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Expresssion of Interest Template</dc:title>
  <dc:subject/>
  <dc:creator>Russell, Tony</dc:creator>
  <cp:keywords>EOI</cp:keywords>
  <dc:description/>
  <cp:lastModifiedBy>Atus, Jean Renold</cp:lastModifiedBy>
  <cp:revision>9</cp:revision>
  <cp:lastPrinted>2023-11-23T17:05:00Z</cp:lastPrinted>
  <dcterms:created xsi:type="dcterms:W3CDTF">2023-11-21T19:15:00Z</dcterms:created>
  <dcterms:modified xsi:type="dcterms:W3CDTF">2023-11-27T20:14:00Z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0x010100D1B3477841C13D4589ED32D36BDCC965</vt:lpwstr>
  </property>
  <property fmtid="{D5CDD505-2E9C-101B-9397-08002B2CF9AE}" pid="3" name="Order">
    <vt:r8>8500</vt:r8>
  </property>
  <property fmtid="{D5CDD505-2E9C-101B-9397-08002B2CF9AE}" pid="4" name="Language">
    <vt:lpwstr>English</vt:lpwstr>
  </property>
  <property fmtid="{D5CDD505-2E9C-101B-9397-08002B2CF9AE}" pid="5" name="Topic">
    <vt:lpwstr>None</vt:lpwstr>
  </property>
  <property fmtid="{D5CDD505-2E9C-101B-9397-08002B2CF9AE}" pid="6" name="Geography">
    <vt:lpwstr>None</vt:lpwstr>
  </property>
  <property fmtid="{D5CDD505-2E9C-101B-9397-08002B2CF9AE}" pid="7" name="Include in Site Index">
    <vt:bool>false</vt:bool>
  </property>
  <property fmtid="{D5CDD505-2E9C-101B-9397-08002B2CF9AE}" pid="8" name="xd_Signature">
    <vt:bool>false</vt:bool>
  </property>
  <property fmtid="{D5CDD505-2E9C-101B-9397-08002B2CF9AE}" pid="9" name="Description Text">
    <vt:lpwstr>Two- step procurement process. Can issue a public tender and then select best supplier responses and then issue full RFQ or RFP to those selected suppliers.</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MediaServiceImageTags">
    <vt:lpwstr/>
  </property>
</Properties>
</file>