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579CC" w14:textId="7A040CA7" w:rsidR="00483F10" w:rsidRDefault="002E3B95" w:rsidP="002B5673">
      <w:pPr>
        <w:pStyle w:val="Heading1"/>
        <w:numPr>
          <w:ilvl w:val="0"/>
          <w:numId w:val="0"/>
        </w:numPr>
        <w:jc w:val="center"/>
        <w:rPr>
          <w:w w:val="85"/>
        </w:rPr>
      </w:pPr>
      <w:bookmarkStart w:id="0" w:name="_Toc486420003"/>
      <w:r w:rsidRPr="001D31EE">
        <w:rPr>
          <w:w w:val="85"/>
        </w:rPr>
        <w:t>Bordereau des prix</w:t>
      </w:r>
      <w:r w:rsidR="00483F10">
        <w:rPr>
          <w:w w:val="85"/>
        </w:rPr>
        <w:t xml:space="preserve"> UNITAIRES</w:t>
      </w:r>
    </w:p>
    <w:p w14:paraId="270D7333" w14:textId="3D6E302B" w:rsidR="00C709FC" w:rsidRPr="001D31EE" w:rsidRDefault="008635C4" w:rsidP="00680298">
      <w:pPr>
        <w:pStyle w:val="Heading1"/>
        <w:rPr>
          <w:w w:val="85"/>
        </w:rPr>
      </w:pPr>
      <w:r w:rsidRPr="001D31EE">
        <w:rPr>
          <w:w w:val="85"/>
        </w:rPr>
        <w:t xml:space="preserve">TRAVAUX </w:t>
      </w:r>
      <w:r w:rsidR="00521DE9" w:rsidRPr="001D31EE">
        <w:rPr>
          <w:w w:val="85"/>
        </w:rPr>
        <w:t>PRÉPARATOIRES</w:t>
      </w:r>
      <w:r w:rsidRPr="001D31EE">
        <w:rPr>
          <w:w w:val="85"/>
        </w:rPr>
        <w:t xml:space="preserve"> </w:t>
      </w:r>
      <w:r w:rsidR="00C709FC" w:rsidRPr="001D31EE">
        <w:rPr>
          <w:w w:val="85"/>
        </w:rPr>
        <w:t>–</w:t>
      </w:r>
      <w:r w:rsidRPr="001D31EE">
        <w:rPr>
          <w:w w:val="85"/>
        </w:rPr>
        <w:t xml:space="preserve"> IMPLANTATION</w:t>
      </w:r>
    </w:p>
    <w:p w14:paraId="0586E41C" w14:textId="7E22C809" w:rsidR="00A10641" w:rsidRPr="001D31EE" w:rsidRDefault="00C709FC" w:rsidP="00E84920">
      <w:pPr>
        <w:ind w:left="708"/>
        <w:rPr>
          <w:rFonts w:cs="Arial"/>
          <w:sz w:val="20"/>
          <w:szCs w:val="20"/>
          <w:lang w:eastAsia="fr-FR"/>
        </w:rPr>
      </w:pPr>
      <w:r w:rsidRPr="001D31EE">
        <w:rPr>
          <w:rFonts w:cs="Arial"/>
          <w:sz w:val="20"/>
          <w:szCs w:val="20"/>
          <w:lang w:eastAsia="fr-FR"/>
        </w:rPr>
        <w:t xml:space="preserve">L'entrepreneur est tenu d'effectuer sur place toutes les reconnaissances nécessaires </w:t>
      </w:r>
      <w:r w:rsidR="00EA1E62">
        <w:rPr>
          <w:rFonts w:cs="Arial"/>
          <w:sz w:val="20"/>
          <w:szCs w:val="20"/>
          <w:lang w:eastAsia="fr-FR"/>
        </w:rPr>
        <w:t>y compris g</w:t>
      </w:r>
      <w:r w:rsidR="00EA1E62" w:rsidRPr="001D31EE">
        <w:rPr>
          <w:rFonts w:cs="Arial"/>
          <w:sz w:val="20"/>
          <w:szCs w:val="20"/>
          <w:lang w:eastAsia="fr-FR"/>
        </w:rPr>
        <w:t>é</w:t>
      </w:r>
      <w:r w:rsidR="00EA1E62">
        <w:rPr>
          <w:rFonts w:cs="Arial"/>
          <w:sz w:val="20"/>
          <w:szCs w:val="20"/>
          <w:lang w:eastAsia="fr-FR"/>
        </w:rPr>
        <w:t xml:space="preserve">otechniques </w:t>
      </w:r>
      <w:r w:rsidRPr="001D31EE">
        <w:rPr>
          <w:rFonts w:cs="Arial"/>
          <w:sz w:val="20"/>
          <w:szCs w:val="20"/>
          <w:lang w:eastAsia="fr-FR"/>
        </w:rPr>
        <w:t xml:space="preserve">afin d'apprécier toutes les difficultés qu'il pourrait rencontrer </w:t>
      </w:r>
      <w:r w:rsidR="00EA1E62">
        <w:rPr>
          <w:rFonts w:cs="Arial"/>
          <w:sz w:val="20"/>
          <w:szCs w:val="20"/>
          <w:lang w:eastAsia="fr-FR"/>
        </w:rPr>
        <w:t>lors de l’ex</w:t>
      </w:r>
      <w:r w:rsidR="00EA1E62" w:rsidRPr="001D31EE">
        <w:rPr>
          <w:rFonts w:cs="Arial"/>
          <w:sz w:val="20"/>
          <w:szCs w:val="20"/>
          <w:lang w:eastAsia="fr-FR"/>
        </w:rPr>
        <w:t>é</w:t>
      </w:r>
      <w:r w:rsidR="00EA1E62">
        <w:rPr>
          <w:rFonts w:cs="Arial"/>
          <w:sz w:val="20"/>
          <w:szCs w:val="20"/>
          <w:lang w:eastAsia="fr-FR"/>
        </w:rPr>
        <w:t>cution d</w:t>
      </w:r>
      <w:r w:rsidRPr="001D31EE">
        <w:rPr>
          <w:rFonts w:cs="Arial"/>
          <w:sz w:val="20"/>
          <w:szCs w:val="20"/>
          <w:lang w:eastAsia="fr-FR"/>
        </w:rPr>
        <w:t>es travaux</w:t>
      </w:r>
      <w:r w:rsidR="00EA1E62">
        <w:rPr>
          <w:rFonts w:cs="Arial"/>
          <w:sz w:val="20"/>
          <w:szCs w:val="20"/>
          <w:lang w:eastAsia="fr-FR"/>
        </w:rPr>
        <w:t xml:space="preserve"> sur site</w:t>
      </w:r>
      <w:r w:rsidRPr="001D31EE">
        <w:rPr>
          <w:rFonts w:cs="Arial"/>
          <w:sz w:val="20"/>
          <w:szCs w:val="20"/>
          <w:lang w:eastAsia="fr-FR"/>
        </w:rPr>
        <w:t>. Le chantier sera accepté et pris par</w:t>
      </w:r>
      <w:r w:rsidR="00EA1E62">
        <w:rPr>
          <w:rFonts w:cs="Arial"/>
          <w:sz w:val="20"/>
          <w:szCs w:val="20"/>
          <w:lang w:eastAsia="fr-FR"/>
        </w:rPr>
        <w:t xml:space="preserve"> </w:t>
      </w:r>
      <w:r w:rsidRPr="001D31EE">
        <w:rPr>
          <w:rFonts w:cs="Arial"/>
          <w:sz w:val="20"/>
          <w:szCs w:val="20"/>
          <w:lang w:eastAsia="fr-FR"/>
        </w:rPr>
        <w:t>l'entreprise adjudicataire dans l'état où il se trouve à la date de la soumission.</w:t>
      </w:r>
    </w:p>
    <w:p w14:paraId="7680E6FD" w14:textId="4399FCE0" w:rsidR="00CB0881" w:rsidRPr="001D31EE" w:rsidRDefault="008635C4" w:rsidP="00A10641">
      <w:pPr>
        <w:jc w:val="left"/>
        <w:rPr>
          <w:rFonts w:cs="Arial"/>
          <w:sz w:val="20"/>
          <w:szCs w:val="20"/>
          <w:lang w:eastAsia="fr-FR"/>
        </w:rPr>
      </w:pPr>
      <w:r w:rsidRPr="001D31EE">
        <w:rPr>
          <w:w w:val="85"/>
        </w:rPr>
        <w:tab/>
      </w:r>
    </w:p>
    <w:p w14:paraId="509891E3" w14:textId="2AEF0B44" w:rsidR="00E71AB9" w:rsidRDefault="00521DE9" w:rsidP="009171F8">
      <w:pPr>
        <w:pStyle w:val="Heading3"/>
        <w:numPr>
          <w:ilvl w:val="1"/>
          <w:numId w:val="28"/>
        </w:numPr>
        <w:rPr>
          <w:rFonts w:ascii="Arial Bold" w:hAnsi="Arial Bold"/>
          <w:b w:val="0"/>
          <w:bCs/>
        </w:rPr>
      </w:pPr>
      <w:bookmarkStart w:id="1" w:name="_Hlk36217624"/>
      <w:r w:rsidRPr="001D31EE">
        <w:rPr>
          <w:rFonts w:ascii="Arial Bold" w:hAnsi="Arial Bold"/>
          <w:b w:val="0"/>
          <w:bCs/>
        </w:rPr>
        <w:t>INSTALLATION</w:t>
      </w:r>
      <w:r w:rsidR="0023447E" w:rsidRPr="001D31EE">
        <w:rPr>
          <w:rFonts w:ascii="Arial Bold" w:hAnsi="Arial Bold"/>
          <w:b w:val="0"/>
          <w:bCs/>
        </w:rPr>
        <w:t xml:space="preserve"> </w:t>
      </w:r>
      <w:r w:rsidR="00EA1E62">
        <w:rPr>
          <w:rFonts w:ascii="Arial Bold" w:hAnsi="Arial Bold"/>
          <w:b w:val="0"/>
          <w:bCs/>
        </w:rPr>
        <w:t>DU CHANTIER</w:t>
      </w:r>
    </w:p>
    <w:p w14:paraId="60C684C3" w14:textId="77777777" w:rsidR="00A10BA9" w:rsidRPr="00A10BA9" w:rsidRDefault="00A10BA9" w:rsidP="00A10BA9"/>
    <w:bookmarkEnd w:id="1"/>
    <w:p w14:paraId="3B6EE364" w14:textId="1D62BDE7" w:rsidR="0022421A" w:rsidRDefault="0023447E" w:rsidP="00A10BA9">
      <w:pPr>
        <w:pStyle w:val="ListParagraph"/>
        <w:numPr>
          <w:ilvl w:val="2"/>
          <w:numId w:val="28"/>
        </w:numPr>
        <w:jc w:val="left"/>
        <w:rPr>
          <w:rFonts w:cs="Arial"/>
          <w:bCs/>
          <w:szCs w:val="22"/>
        </w:rPr>
      </w:pPr>
      <w:r w:rsidRPr="00A10BA9">
        <w:rPr>
          <w:rFonts w:cs="Arial"/>
          <w:bCs/>
          <w:szCs w:val="22"/>
        </w:rPr>
        <w:t xml:space="preserve"> </w:t>
      </w:r>
      <w:r w:rsidR="00963F8C" w:rsidRPr="00963F8C">
        <w:rPr>
          <w:rFonts w:cs="Arial"/>
          <w:bCs/>
          <w:szCs w:val="22"/>
        </w:rPr>
        <w:t>Mobilisation</w:t>
      </w:r>
    </w:p>
    <w:p w14:paraId="4304E980" w14:textId="77777777" w:rsidR="00A10BA9" w:rsidRPr="00A10BA9" w:rsidRDefault="00A10BA9" w:rsidP="00A10BA9">
      <w:pPr>
        <w:pStyle w:val="ListParagraph"/>
        <w:ind w:left="1224"/>
        <w:jc w:val="left"/>
        <w:rPr>
          <w:rFonts w:cs="Arial"/>
          <w:bCs/>
          <w:szCs w:val="22"/>
        </w:rPr>
      </w:pPr>
    </w:p>
    <w:p w14:paraId="3B2D76EA" w14:textId="0CC14F5B" w:rsidR="000F3751" w:rsidRPr="001D31EE" w:rsidRDefault="0022421A" w:rsidP="000F3751">
      <w:pPr>
        <w:ind w:left="1416"/>
        <w:rPr>
          <w:sz w:val="20"/>
          <w:szCs w:val="20"/>
        </w:rPr>
      </w:pPr>
      <w:r w:rsidRPr="001D31EE">
        <w:rPr>
          <w:sz w:val="20"/>
          <w:szCs w:val="20"/>
        </w:rPr>
        <w:t>Ce prix rémunère les installations générales de chantier, notamment</w:t>
      </w:r>
      <w:r w:rsidR="00D93BB7">
        <w:rPr>
          <w:sz w:val="20"/>
          <w:szCs w:val="20"/>
        </w:rPr>
        <w:t xml:space="preserve"> la</w:t>
      </w:r>
      <w:r w:rsidR="000F3751" w:rsidRPr="001D31EE">
        <w:rPr>
          <w:sz w:val="20"/>
          <w:szCs w:val="20"/>
        </w:rPr>
        <w:t xml:space="preserve"> Mobilisation</w:t>
      </w:r>
      <w:r w:rsidR="009238F0" w:rsidRPr="001D31EE">
        <w:rPr>
          <w:sz w:val="20"/>
          <w:szCs w:val="20"/>
        </w:rPr>
        <w:t xml:space="preserve"> </w:t>
      </w:r>
      <w:r w:rsidR="000F3751" w:rsidRPr="001D31EE">
        <w:rPr>
          <w:sz w:val="20"/>
          <w:szCs w:val="20"/>
        </w:rPr>
        <w:t>du personnel</w:t>
      </w:r>
      <w:r w:rsidR="009238F0" w:rsidRPr="001D31EE">
        <w:rPr>
          <w:sz w:val="20"/>
          <w:szCs w:val="20"/>
        </w:rPr>
        <w:t>. Il inclue le</w:t>
      </w:r>
      <w:r w:rsidR="000F3751" w:rsidRPr="001D31EE">
        <w:rPr>
          <w:sz w:val="20"/>
          <w:szCs w:val="20"/>
        </w:rPr>
        <w:t xml:space="preserve"> transport, logements, commodités (sanitaires, cantine, ...), etc.</w:t>
      </w:r>
      <w:r w:rsidR="00AB204A" w:rsidRPr="001D31EE">
        <w:rPr>
          <w:sz w:val="20"/>
          <w:szCs w:val="20"/>
        </w:rPr>
        <w:t xml:space="preserve"> </w:t>
      </w:r>
      <w:r w:rsidR="009238F0" w:rsidRPr="001D31EE">
        <w:rPr>
          <w:sz w:val="20"/>
          <w:szCs w:val="20"/>
        </w:rPr>
        <w:t xml:space="preserve">Les éléments </w:t>
      </w:r>
      <w:r w:rsidR="00365DB6" w:rsidRPr="001D31EE">
        <w:rPr>
          <w:sz w:val="20"/>
          <w:szCs w:val="20"/>
        </w:rPr>
        <w:t>prévus</w:t>
      </w:r>
      <w:r w:rsidR="009238F0" w:rsidRPr="001D31EE">
        <w:rPr>
          <w:sz w:val="20"/>
          <w:szCs w:val="20"/>
        </w:rPr>
        <w:t xml:space="preserve"> dans ce prix incluent</w:t>
      </w:r>
      <w:r w:rsidR="00EA1E62">
        <w:rPr>
          <w:sz w:val="20"/>
          <w:szCs w:val="20"/>
        </w:rPr>
        <w:t xml:space="preserve"> sont</w:t>
      </w:r>
      <w:r w:rsidR="009238F0" w:rsidRPr="001D31EE">
        <w:rPr>
          <w:sz w:val="20"/>
          <w:szCs w:val="20"/>
        </w:rPr>
        <w:t xml:space="preserve"> les suivants :</w:t>
      </w:r>
    </w:p>
    <w:p w14:paraId="5C440057" w14:textId="77777777" w:rsidR="009238F0" w:rsidRPr="001D31EE" w:rsidRDefault="009238F0" w:rsidP="000F3751">
      <w:pPr>
        <w:ind w:left="1416"/>
        <w:rPr>
          <w:sz w:val="20"/>
          <w:szCs w:val="20"/>
        </w:rPr>
      </w:pPr>
    </w:p>
    <w:p w14:paraId="5A37B298" w14:textId="5AA4BC3A" w:rsidR="000F3751" w:rsidRDefault="000F3751" w:rsidP="0089696D">
      <w:pPr>
        <w:pStyle w:val="ListParagraph"/>
        <w:numPr>
          <w:ilvl w:val="0"/>
          <w:numId w:val="31"/>
        </w:numPr>
        <w:rPr>
          <w:sz w:val="20"/>
          <w:szCs w:val="20"/>
        </w:rPr>
      </w:pPr>
      <w:r w:rsidRPr="001D31EE">
        <w:rPr>
          <w:sz w:val="20"/>
          <w:szCs w:val="20"/>
        </w:rPr>
        <w:t>Organisation du chantier : Accès, stockages, zones de vie, incl. piquetage et implantation, organisation du matériel (dépôts, fournitures, protection</w:t>
      </w:r>
      <w:r w:rsidR="009238F0" w:rsidRPr="001D31EE">
        <w:rPr>
          <w:sz w:val="20"/>
          <w:szCs w:val="20"/>
        </w:rPr>
        <w:t>)</w:t>
      </w:r>
    </w:p>
    <w:p w14:paraId="6F2E27EA" w14:textId="6C42F936" w:rsidR="0022421A" w:rsidRPr="001D31EE" w:rsidRDefault="000F3751" w:rsidP="0089696D">
      <w:pPr>
        <w:pStyle w:val="ListParagraph"/>
        <w:numPr>
          <w:ilvl w:val="0"/>
          <w:numId w:val="31"/>
        </w:numPr>
        <w:rPr>
          <w:sz w:val="20"/>
          <w:szCs w:val="20"/>
        </w:rPr>
      </w:pPr>
      <w:r w:rsidRPr="001D31EE">
        <w:rPr>
          <w:sz w:val="20"/>
          <w:szCs w:val="20"/>
        </w:rPr>
        <w:t>Sécurité chantier, incl. gardiennage et protections physiques si nécessaire</w:t>
      </w:r>
      <w:r w:rsidR="0022421A" w:rsidRPr="001D31EE">
        <w:rPr>
          <w:sz w:val="20"/>
          <w:szCs w:val="20"/>
        </w:rPr>
        <w:t xml:space="preserve"> (liste non limitative), la création des bureaux, laboratoire, ateliers, magasins, aires de circulation et de stockages, pistes d'accès, zones d'emprunt ou de dépôt, de parcs d’engins ;</w:t>
      </w:r>
    </w:p>
    <w:p w14:paraId="7C1CC04D" w14:textId="77777777" w:rsidR="00AB204A" w:rsidRPr="001D31EE" w:rsidRDefault="0022421A" w:rsidP="0089696D">
      <w:pPr>
        <w:pStyle w:val="ListParagraph"/>
        <w:numPr>
          <w:ilvl w:val="0"/>
          <w:numId w:val="31"/>
        </w:numPr>
        <w:rPr>
          <w:sz w:val="20"/>
          <w:szCs w:val="20"/>
        </w:rPr>
      </w:pPr>
      <w:r w:rsidRPr="001D31EE">
        <w:rPr>
          <w:sz w:val="20"/>
          <w:szCs w:val="20"/>
        </w:rPr>
        <w:t xml:space="preserve">Les installations du matériel et des ouvrages provisoires destinés à assurer la protection des travaux contre les venues d'eau et la sécurité des usagers en général, </w:t>
      </w:r>
    </w:p>
    <w:p w14:paraId="4F71C2BD" w14:textId="77777777" w:rsidR="00AB204A" w:rsidRPr="001D31EE" w:rsidRDefault="0022421A" w:rsidP="0089696D">
      <w:pPr>
        <w:pStyle w:val="ListParagraph"/>
        <w:numPr>
          <w:ilvl w:val="0"/>
          <w:numId w:val="31"/>
        </w:numPr>
        <w:rPr>
          <w:sz w:val="20"/>
          <w:szCs w:val="20"/>
        </w:rPr>
      </w:pPr>
      <w:r w:rsidRPr="001D31EE">
        <w:rPr>
          <w:sz w:val="20"/>
          <w:szCs w:val="20"/>
        </w:rPr>
        <w:t>La mise en œuvre de 2 panneaux d'information de dimensions 2.40 m x 1.20 m environ, disposé à environ 3m du sol à proximité des travaux selon les directives du Maître d'ouvrage et conformément aux descriptions données au commencement des travaux</w:t>
      </w:r>
      <w:r w:rsidR="006164E2" w:rsidRPr="001D31EE">
        <w:rPr>
          <w:sz w:val="20"/>
          <w:szCs w:val="20"/>
        </w:rPr>
        <w:t>.</w:t>
      </w:r>
    </w:p>
    <w:p w14:paraId="5A48A839" w14:textId="77777777" w:rsidR="00AB204A" w:rsidRPr="001D31EE" w:rsidRDefault="00AB204A" w:rsidP="00AB204A">
      <w:pPr>
        <w:pStyle w:val="ListParagraph"/>
        <w:rPr>
          <w:sz w:val="20"/>
          <w:szCs w:val="20"/>
        </w:rPr>
      </w:pPr>
    </w:p>
    <w:p w14:paraId="3FBDEA2C" w14:textId="25487E52" w:rsidR="0022421A" w:rsidRPr="001D31EE" w:rsidRDefault="006164E2" w:rsidP="00AB204A">
      <w:pPr>
        <w:ind w:left="1416"/>
        <w:rPr>
          <w:sz w:val="20"/>
          <w:szCs w:val="20"/>
        </w:rPr>
      </w:pPr>
      <w:r w:rsidRPr="001D31EE">
        <w:rPr>
          <w:sz w:val="20"/>
          <w:szCs w:val="20"/>
        </w:rPr>
        <w:t xml:space="preserve">Avant le début de la construction, enlevez les ordures, les débris et les déchets existants sur le site et éliminez-les légalement dans les zones de </w:t>
      </w:r>
      <w:r w:rsidR="006B1079" w:rsidRPr="001D31EE">
        <w:rPr>
          <w:sz w:val="20"/>
          <w:szCs w:val="20"/>
        </w:rPr>
        <w:t>décharge</w:t>
      </w:r>
      <w:r w:rsidRPr="001D31EE">
        <w:rPr>
          <w:sz w:val="20"/>
          <w:szCs w:val="20"/>
        </w:rPr>
        <w:t xml:space="preserve"> publiques ou privées situées à l'extérieur de la propriété du propriétaire. Coordonner avec le </w:t>
      </w:r>
      <w:r w:rsidR="00EA1E62">
        <w:rPr>
          <w:sz w:val="20"/>
          <w:szCs w:val="20"/>
        </w:rPr>
        <w:t>responsable de la station</w:t>
      </w:r>
      <w:r w:rsidRPr="001D31EE">
        <w:rPr>
          <w:sz w:val="20"/>
          <w:szCs w:val="20"/>
        </w:rPr>
        <w:t xml:space="preserve"> ou l'autorité de gestion des déchets solides.</w:t>
      </w:r>
    </w:p>
    <w:p w14:paraId="73CD75D8" w14:textId="77777777" w:rsidR="0022421A" w:rsidRPr="001D31EE" w:rsidRDefault="0022421A" w:rsidP="0023447E">
      <w:pPr>
        <w:ind w:left="1416"/>
        <w:rPr>
          <w:sz w:val="20"/>
          <w:szCs w:val="20"/>
        </w:rPr>
      </w:pPr>
    </w:p>
    <w:p w14:paraId="4FA5AC11" w14:textId="2DD361B9" w:rsidR="0022421A" w:rsidRDefault="0022421A" w:rsidP="0023447E">
      <w:pPr>
        <w:ind w:left="1416"/>
        <w:rPr>
          <w:sz w:val="20"/>
          <w:szCs w:val="20"/>
        </w:rPr>
      </w:pPr>
      <w:bookmarkStart w:id="2" w:name="_Hlk36218220"/>
      <w:r w:rsidRPr="001D31EE">
        <w:rPr>
          <w:sz w:val="20"/>
          <w:szCs w:val="20"/>
        </w:rPr>
        <w:t xml:space="preserve">Ce prix s'applique au forfait : Prix En </w:t>
      </w:r>
      <w:r w:rsidR="003627AE" w:rsidRPr="001D31EE">
        <w:rPr>
          <w:sz w:val="20"/>
          <w:szCs w:val="20"/>
        </w:rPr>
        <w:t>Lettres :</w:t>
      </w:r>
    </w:p>
    <w:p w14:paraId="2158B23A" w14:textId="77777777" w:rsidR="00355C96" w:rsidRPr="001D31EE" w:rsidRDefault="00355C96" w:rsidP="0023447E">
      <w:pPr>
        <w:ind w:left="1416"/>
        <w:rPr>
          <w:sz w:val="20"/>
          <w:szCs w:val="20"/>
        </w:rPr>
      </w:pPr>
    </w:p>
    <w:bookmarkEnd w:id="2"/>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71AB9" w:rsidRPr="001D31EE" w14:paraId="110D5144" w14:textId="77777777" w:rsidTr="00600E07">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CCED7DB" w14:textId="77777777" w:rsidR="00E71AB9" w:rsidRPr="001D31EE" w:rsidRDefault="00E71AB9" w:rsidP="00600E07">
            <w:pPr>
              <w:pStyle w:val="TableParagraph"/>
              <w:kinsoku w:val="0"/>
              <w:overflowPunct w:val="0"/>
              <w:spacing w:before="2" w:line="130" w:lineRule="exact"/>
              <w:rPr>
                <w:sz w:val="13"/>
                <w:szCs w:val="13"/>
                <w:lang w:val="fr-FR"/>
              </w:rPr>
            </w:pPr>
          </w:p>
          <w:p w14:paraId="763BB191" w14:textId="77777777" w:rsidR="00E71AB9" w:rsidRPr="001D31EE" w:rsidRDefault="00E71AB9" w:rsidP="00600E07">
            <w:pPr>
              <w:pStyle w:val="TableParagraph"/>
              <w:kinsoku w:val="0"/>
              <w:overflowPunct w:val="0"/>
              <w:spacing w:line="200" w:lineRule="exact"/>
              <w:rPr>
                <w:sz w:val="20"/>
                <w:szCs w:val="20"/>
                <w:lang w:val="fr-FR"/>
              </w:rPr>
            </w:pPr>
          </w:p>
          <w:p w14:paraId="6B17ECAD" w14:textId="77777777" w:rsidR="00E71AB9" w:rsidRPr="001D31EE" w:rsidRDefault="00E71AB9" w:rsidP="00600E07">
            <w:pPr>
              <w:pStyle w:val="TableParagraph"/>
              <w:kinsoku w:val="0"/>
              <w:overflowPunct w:val="0"/>
              <w:spacing w:line="200" w:lineRule="exact"/>
              <w:rPr>
                <w:sz w:val="20"/>
                <w:szCs w:val="20"/>
                <w:lang w:val="fr-FR"/>
              </w:rPr>
            </w:pPr>
          </w:p>
          <w:p w14:paraId="0FDFA35C" w14:textId="1D5E6AC1" w:rsidR="00E71AB9" w:rsidRPr="001D31EE" w:rsidRDefault="00E71AB9" w:rsidP="00600E07">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w:t>
            </w:r>
            <w:r w:rsidRPr="001D31EE">
              <w:rPr>
                <w:rFonts w:ascii="Arial" w:hAnsi="Arial" w:cs="Arial"/>
                <w:b/>
                <w:bCs/>
                <w:w w:val="85"/>
                <w:szCs w:val="22"/>
                <w:lang w:val="fr-FR"/>
              </w:rPr>
              <w:t>.1</w:t>
            </w:r>
            <w:r w:rsidR="0023447E" w:rsidRPr="001D31EE">
              <w:rPr>
                <w:rFonts w:ascii="Arial" w:hAnsi="Arial" w:cs="Arial"/>
                <w:b/>
                <w:bCs/>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118AB34D" w14:textId="473EC9E4" w:rsidR="00E71AB9" w:rsidRPr="001D31EE" w:rsidRDefault="00E71AB9" w:rsidP="00600E07">
            <w:pPr>
              <w:pStyle w:val="TableParagraph"/>
              <w:kinsoku w:val="0"/>
              <w:overflowPunct w:val="0"/>
              <w:spacing w:before="62"/>
              <w:ind w:left="102"/>
              <w:rPr>
                <w:lang w:val="fr-FR"/>
              </w:rPr>
            </w:pPr>
            <w:proofErr w:type="gramStart"/>
            <w:r w:rsidRPr="001D31EE">
              <w:rPr>
                <w:rFonts w:ascii="Arial" w:hAnsi="Arial" w:cs="Arial"/>
                <w:b/>
                <w:bCs/>
                <w:w w:val="90"/>
                <w:szCs w:val="22"/>
                <w:lang w:val="fr-FR"/>
              </w:rPr>
              <w:t>f</w:t>
            </w:r>
            <w:r w:rsidR="000265D9">
              <w:rPr>
                <w:rFonts w:ascii="Arial" w:hAnsi="Arial" w:cs="Arial"/>
                <w:b/>
                <w:bCs/>
                <w:w w:val="90"/>
                <w:szCs w:val="22"/>
                <w:lang w:val="fr-FR"/>
              </w:rPr>
              <w:t>t</w:t>
            </w:r>
            <w:proofErr w:type="gramEnd"/>
          </w:p>
        </w:tc>
      </w:tr>
      <w:tr w:rsidR="00E71AB9" w:rsidRPr="001D31EE" w14:paraId="0BABFC86" w14:textId="77777777" w:rsidTr="00600E0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6F34B56" w14:textId="77777777" w:rsidR="00E71AB9" w:rsidRPr="001D31EE" w:rsidRDefault="00E71AB9" w:rsidP="00600E07">
            <w:pPr>
              <w:pStyle w:val="TableParagraph"/>
              <w:kinsoku w:val="0"/>
              <w:overflowPunct w:val="0"/>
              <w:spacing w:before="62"/>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E9DED77" w14:textId="77777777" w:rsidR="00E71AB9" w:rsidRPr="001D31EE" w:rsidRDefault="00E71AB9" w:rsidP="00600E07"/>
        </w:tc>
      </w:tr>
      <w:tr w:rsidR="00E71AB9" w:rsidRPr="001D31EE" w14:paraId="769DEBC7" w14:textId="77777777" w:rsidTr="00600E07">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00351C2" w14:textId="77777777" w:rsidR="00E71AB9" w:rsidRPr="001D31EE" w:rsidRDefault="00E71AB9" w:rsidP="00600E07"/>
        </w:tc>
        <w:tc>
          <w:tcPr>
            <w:tcW w:w="7479" w:type="dxa"/>
            <w:tcBorders>
              <w:top w:val="single" w:sz="4" w:space="0" w:color="000000"/>
              <w:left w:val="single" w:sz="4" w:space="0" w:color="000000"/>
              <w:bottom w:val="single" w:sz="4" w:space="0" w:color="000000"/>
              <w:right w:val="single" w:sz="4" w:space="0" w:color="000000"/>
            </w:tcBorders>
          </w:tcPr>
          <w:p w14:paraId="7A645857" w14:textId="77777777" w:rsidR="00E71AB9" w:rsidRPr="001D31EE" w:rsidRDefault="00E71AB9" w:rsidP="00600E07"/>
        </w:tc>
      </w:tr>
      <w:tr w:rsidR="00E71AB9" w:rsidRPr="001D31EE" w14:paraId="6EEF2ACA" w14:textId="77777777" w:rsidTr="00600E07">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236B19F8" w14:textId="77777777" w:rsidR="00E71AB9" w:rsidRPr="001D31EE" w:rsidRDefault="00E71AB9" w:rsidP="00600E07"/>
        </w:tc>
        <w:tc>
          <w:tcPr>
            <w:tcW w:w="7479" w:type="dxa"/>
            <w:tcBorders>
              <w:top w:val="single" w:sz="4" w:space="0" w:color="000000"/>
              <w:left w:val="single" w:sz="4" w:space="0" w:color="000000"/>
              <w:bottom w:val="single" w:sz="4" w:space="0" w:color="000000"/>
              <w:right w:val="single" w:sz="4" w:space="0" w:color="000000"/>
            </w:tcBorders>
          </w:tcPr>
          <w:p w14:paraId="5ED00F7E" w14:textId="77777777" w:rsidR="00E71AB9" w:rsidRPr="001D31EE" w:rsidRDefault="00E71AB9" w:rsidP="00600E07"/>
        </w:tc>
      </w:tr>
    </w:tbl>
    <w:p w14:paraId="32DD90D6" w14:textId="77777777" w:rsidR="00286AA2" w:rsidRDefault="00286AA2" w:rsidP="00286AA2">
      <w:pPr>
        <w:pStyle w:val="ListParagraph"/>
        <w:ind w:left="1224"/>
        <w:jc w:val="left"/>
        <w:rPr>
          <w:rFonts w:cs="Arial"/>
          <w:bCs/>
          <w:szCs w:val="22"/>
        </w:rPr>
      </w:pPr>
    </w:p>
    <w:p w14:paraId="4A16252D" w14:textId="1271CD4C" w:rsidR="0022421A" w:rsidRPr="001D31EE" w:rsidRDefault="0022421A" w:rsidP="0023447E">
      <w:pPr>
        <w:pStyle w:val="ListParagraph"/>
        <w:numPr>
          <w:ilvl w:val="2"/>
          <w:numId w:val="28"/>
        </w:numPr>
        <w:jc w:val="left"/>
        <w:rPr>
          <w:rFonts w:cs="Arial"/>
          <w:bCs/>
          <w:szCs w:val="22"/>
        </w:rPr>
      </w:pPr>
      <w:r w:rsidRPr="001D31EE">
        <w:rPr>
          <w:rFonts w:cs="Arial"/>
          <w:bCs/>
          <w:szCs w:val="22"/>
        </w:rPr>
        <w:t xml:space="preserve">Relevés </w:t>
      </w:r>
      <w:r w:rsidR="00467CAB">
        <w:rPr>
          <w:rFonts w:cs="Arial"/>
          <w:bCs/>
          <w:szCs w:val="22"/>
        </w:rPr>
        <w:t xml:space="preserve">topographiques </w:t>
      </w:r>
      <w:r w:rsidRPr="001D31EE">
        <w:rPr>
          <w:rFonts w:cs="Arial"/>
          <w:bCs/>
          <w:szCs w:val="22"/>
        </w:rPr>
        <w:t xml:space="preserve">détaillés pour </w:t>
      </w:r>
      <w:r w:rsidR="009A76EB" w:rsidRPr="001D31EE">
        <w:rPr>
          <w:rFonts w:cs="Arial"/>
          <w:bCs/>
          <w:szCs w:val="22"/>
        </w:rPr>
        <w:t xml:space="preserve">la </w:t>
      </w:r>
      <w:r w:rsidR="00EA1E62">
        <w:rPr>
          <w:rFonts w:cs="Arial"/>
          <w:bCs/>
          <w:szCs w:val="22"/>
        </w:rPr>
        <w:t>piste d’acc</w:t>
      </w:r>
      <w:r w:rsidR="00EA1E62" w:rsidRPr="00EA1E62">
        <w:rPr>
          <w:rFonts w:cs="Arial"/>
          <w:bCs/>
          <w:szCs w:val="22"/>
        </w:rPr>
        <w:t>è</w:t>
      </w:r>
      <w:r w:rsidR="00EA1E62">
        <w:rPr>
          <w:rFonts w:cs="Arial"/>
          <w:bCs/>
          <w:szCs w:val="22"/>
        </w:rPr>
        <w:t xml:space="preserve">s </w:t>
      </w:r>
    </w:p>
    <w:p w14:paraId="7AE9176C" w14:textId="77777777" w:rsidR="0022421A" w:rsidRPr="001D31EE" w:rsidRDefault="0022421A" w:rsidP="0023447E">
      <w:pPr>
        <w:ind w:left="720"/>
        <w:jc w:val="left"/>
        <w:rPr>
          <w:bCs/>
          <w:szCs w:val="22"/>
        </w:rPr>
      </w:pPr>
    </w:p>
    <w:p w14:paraId="37DA5D59" w14:textId="50BB86D6" w:rsidR="0022421A" w:rsidRPr="001D31EE" w:rsidRDefault="0022421A" w:rsidP="00916F87">
      <w:pPr>
        <w:ind w:left="1224"/>
        <w:rPr>
          <w:bCs/>
          <w:sz w:val="20"/>
          <w:szCs w:val="20"/>
        </w:rPr>
      </w:pPr>
      <w:r w:rsidRPr="001D31EE">
        <w:rPr>
          <w:bCs/>
          <w:sz w:val="20"/>
          <w:szCs w:val="20"/>
        </w:rPr>
        <w:t>Ce prix comprend la réalisation de travaux topographiques réalisés par un géom</w:t>
      </w:r>
      <w:bookmarkStart w:id="3" w:name="_Hlk61233493"/>
      <w:r w:rsidRPr="001D31EE">
        <w:rPr>
          <w:bCs/>
          <w:sz w:val="20"/>
          <w:szCs w:val="20"/>
        </w:rPr>
        <w:t>è</w:t>
      </w:r>
      <w:bookmarkEnd w:id="3"/>
      <w:r w:rsidRPr="001D31EE">
        <w:rPr>
          <w:bCs/>
          <w:sz w:val="20"/>
          <w:szCs w:val="20"/>
        </w:rPr>
        <w:t>tre pour l'implantation de</w:t>
      </w:r>
      <w:r w:rsidR="00436BC9">
        <w:rPr>
          <w:bCs/>
          <w:sz w:val="20"/>
          <w:szCs w:val="20"/>
        </w:rPr>
        <w:t xml:space="preserve"> la piste d’accès aux futurs lits de séchage </w:t>
      </w:r>
      <w:r w:rsidRPr="001D31EE">
        <w:rPr>
          <w:bCs/>
          <w:sz w:val="20"/>
          <w:szCs w:val="20"/>
        </w:rPr>
        <w:t xml:space="preserve">et </w:t>
      </w:r>
      <w:r w:rsidR="009A76EB" w:rsidRPr="001D31EE">
        <w:rPr>
          <w:bCs/>
          <w:sz w:val="20"/>
          <w:szCs w:val="20"/>
        </w:rPr>
        <w:t xml:space="preserve">les </w:t>
      </w:r>
      <w:r w:rsidRPr="001D31EE">
        <w:rPr>
          <w:bCs/>
          <w:sz w:val="20"/>
          <w:szCs w:val="20"/>
        </w:rPr>
        <w:t>relevés complémentaires pour permettre la réalisation de</w:t>
      </w:r>
      <w:r w:rsidR="009A76EB" w:rsidRPr="001D31EE">
        <w:rPr>
          <w:bCs/>
          <w:sz w:val="20"/>
          <w:szCs w:val="20"/>
        </w:rPr>
        <w:t xml:space="preserve"> la </w:t>
      </w:r>
      <w:r w:rsidR="00436BC9">
        <w:rPr>
          <w:bCs/>
          <w:sz w:val="20"/>
          <w:szCs w:val="20"/>
        </w:rPr>
        <w:t xml:space="preserve">piste d’accès </w:t>
      </w:r>
      <w:r w:rsidR="009A76EB" w:rsidRPr="001D31EE">
        <w:rPr>
          <w:bCs/>
          <w:sz w:val="20"/>
          <w:szCs w:val="20"/>
        </w:rPr>
        <w:t>selon les</w:t>
      </w:r>
      <w:r w:rsidRPr="001D31EE">
        <w:rPr>
          <w:bCs/>
          <w:sz w:val="20"/>
          <w:szCs w:val="20"/>
        </w:rPr>
        <w:t xml:space="preserve"> plans d'exécution</w:t>
      </w:r>
      <w:r w:rsidR="00467CAB">
        <w:rPr>
          <w:bCs/>
          <w:sz w:val="20"/>
          <w:szCs w:val="20"/>
        </w:rPr>
        <w:t xml:space="preserve"> conformément aux spécifications techniques</w:t>
      </w:r>
      <w:r w:rsidR="009A76EB" w:rsidRPr="001D31EE">
        <w:rPr>
          <w:bCs/>
          <w:sz w:val="20"/>
          <w:szCs w:val="20"/>
        </w:rPr>
        <w:t>.</w:t>
      </w:r>
      <w:r w:rsidRPr="001D31EE">
        <w:rPr>
          <w:bCs/>
          <w:sz w:val="20"/>
          <w:szCs w:val="20"/>
        </w:rPr>
        <w:t xml:space="preserve"> </w:t>
      </w:r>
      <w:r w:rsidR="009A76EB" w:rsidRPr="001D31EE">
        <w:rPr>
          <w:bCs/>
          <w:sz w:val="20"/>
          <w:szCs w:val="20"/>
        </w:rPr>
        <w:t xml:space="preserve">Le relevé de la </w:t>
      </w:r>
      <w:r w:rsidR="00436BC9">
        <w:rPr>
          <w:bCs/>
          <w:sz w:val="20"/>
          <w:szCs w:val="20"/>
        </w:rPr>
        <w:t>ligne d’</w:t>
      </w:r>
      <w:r w:rsidR="00D768B5">
        <w:rPr>
          <w:bCs/>
          <w:sz w:val="20"/>
          <w:szCs w:val="20"/>
        </w:rPr>
        <w:t xml:space="preserve">accès </w:t>
      </w:r>
      <w:r w:rsidR="009A76EB" w:rsidRPr="001D31EE">
        <w:rPr>
          <w:bCs/>
          <w:sz w:val="20"/>
          <w:szCs w:val="20"/>
        </w:rPr>
        <w:t>sera effectué avant et après l'installation afin de calculer les quantités.</w:t>
      </w:r>
      <w:r w:rsidRPr="001D31EE">
        <w:rPr>
          <w:bCs/>
          <w:sz w:val="20"/>
          <w:szCs w:val="20"/>
        </w:rPr>
        <w:t xml:space="preserve"> Toutes sujétions comprises. </w:t>
      </w:r>
    </w:p>
    <w:p w14:paraId="49B92B54" w14:textId="77777777" w:rsidR="0022421A" w:rsidRPr="001D31EE" w:rsidRDefault="0022421A" w:rsidP="0023447E">
      <w:pPr>
        <w:pStyle w:val="ListParagraph"/>
        <w:ind w:left="1416"/>
        <w:jc w:val="left"/>
        <w:rPr>
          <w:bCs/>
          <w:sz w:val="20"/>
          <w:szCs w:val="20"/>
        </w:rPr>
      </w:pPr>
    </w:p>
    <w:p w14:paraId="0D4D856B" w14:textId="294F94DA" w:rsidR="00E71AB9" w:rsidRPr="001D31EE" w:rsidRDefault="0022421A" w:rsidP="0023447E">
      <w:pPr>
        <w:ind w:left="516" w:firstLine="708"/>
        <w:jc w:val="left"/>
        <w:rPr>
          <w:bCs/>
          <w:sz w:val="20"/>
          <w:szCs w:val="20"/>
        </w:rPr>
      </w:pPr>
      <w:r w:rsidRPr="001D31EE">
        <w:rPr>
          <w:bCs/>
          <w:sz w:val="20"/>
          <w:szCs w:val="20"/>
        </w:rPr>
        <w:lastRenderedPageBreak/>
        <w:t xml:space="preserve">Ce prix s'applique au mètre linéaire. Prix En </w:t>
      </w:r>
      <w:r w:rsidR="00D72A30" w:rsidRPr="001D31EE">
        <w:rPr>
          <w:bCs/>
          <w:sz w:val="20"/>
          <w:szCs w:val="20"/>
        </w:rPr>
        <w:t>Lettres :</w:t>
      </w:r>
    </w:p>
    <w:p w14:paraId="6CBEE757" w14:textId="72BDF3C2" w:rsidR="00E71AB9" w:rsidRPr="001D31EE" w:rsidRDefault="00E71AB9" w:rsidP="00E71AB9">
      <w:pPr>
        <w:kinsoku w:val="0"/>
        <w:overflowPunct w:val="0"/>
        <w:spacing w:line="200" w:lineRule="exact"/>
        <w:rPr>
          <w:sz w:val="17"/>
          <w:szCs w:val="17"/>
        </w:rPr>
      </w:pPr>
    </w:p>
    <w:p w14:paraId="5C371937" w14:textId="77777777" w:rsidR="005A6FE9" w:rsidRPr="001D31EE"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1D31EE" w14:paraId="53C738D8"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8CF4C84" w14:textId="77777777" w:rsidR="005A6FE9" w:rsidRPr="001D31EE" w:rsidRDefault="005A6FE9" w:rsidP="005775A0">
            <w:pPr>
              <w:pStyle w:val="TableParagraph"/>
              <w:kinsoku w:val="0"/>
              <w:overflowPunct w:val="0"/>
              <w:spacing w:before="5" w:line="130" w:lineRule="exact"/>
              <w:rPr>
                <w:sz w:val="13"/>
                <w:szCs w:val="13"/>
                <w:lang w:val="fr-FR"/>
              </w:rPr>
            </w:pPr>
          </w:p>
          <w:p w14:paraId="53B72F41" w14:textId="77777777" w:rsidR="005A6FE9" w:rsidRPr="001D31EE" w:rsidRDefault="005A6FE9" w:rsidP="005775A0">
            <w:pPr>
              <w:pStyle w:val="TableParagraph"/>
              <w:kinsoku w:val="0"/>
              <w:overflowPunct w:val="0"/>
              <w:spacing w:line="200" w:lineRule="exact"/>
              <w:rPr>
                <w:sz w:val="20"/>
                <w:szCs w:val="20"/>
                <w:lang w:val="fr-FR"/>
              </w:rPr>
            </w:pPr>
          </w:p>
          <w:p w14:paraId="359CBF82" w14:textId="77777777" w:rsidR="005A6FE9" w:rsidRPr="001D31EE" w:rsidRDefault="005A6FE9" w:rsidP="005775A0">
            <w:pPr>
              <w:pStyle w:val="TableParagraph"/>
              <w:kinsoku w:val="0"/>
              <w:overflowPunct w:val="0"/>
              <w:spacing w:line="200" w:lineRule="exact"/>
              <w:rPr>
                <w:sz w:val="20"/>
                <w:szCs w:val="20"/>
                <w:lang w:val="fr-FR"/>
              </w:rPr>
            </w:pPr>
          </w:p>
          <w:p w14:paraId="596BB178" w14:textId="026A3692" w:rsidR="005A6FE9" w:rsidRPr="001D31EE" w:rsidRDefault="005A6FE9" w:rsidP="005775A0">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w:t>
            </w:r>
            <w:r w:rsidR="00AA323B" w:rsidRPr="001D31EE">
              <w:rPr>
                <w:rFonts w:ascii="Arial" w:hAnsi="Arial" w:cs="Arial"/>
                <w:b/>
                <w:bCs/>
                <w:spacing w:val="-1"/>
                <w:w w:val="85"/>
                <w:szCs w:val="22"/>
                <w:lang w:val="fr-FR"/>
              </w:rPr>
              <w:t>.</w:t>
            </w:r>
            <w:r w:rsidR="0023447E" w:rsidRPr="001D31EE">
              <w:rPr>
                <w:rFonts w:ascii="Arial" w:hAnsi="Arial" w:cs="Arial"/>
                <w:b/>
                <w:bCs/>
                <w:spacing w:val="-1"/>
                <w:w w:val="85"/>
                <w:szCs w:val="22"/>
                <w:lang w:val="fr-FR"/>
              </w:rPr>
              <w:t>1.</w:t>
            </w:r>
            <w:r w:rsidRPr="001D31EE">
              <w:rPr>
                <w:rFonts w:ascii="Arial" w:hAnsi="Arial" w:cs="Arial"/>
                <w:b/>
                <w:bCs/>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1384413B" w14:textId="77777777" w:rsidR="005A6FE9" w:rsidRPr="001D31EE" w:rsidRDefault="005A6FE9" w:rsidP="005775A0">
            <w:pPr>
              <w:pStyle w:val="TableParagraph"/>
              <w:kinsoku w:val="0"/>
              <w:overflowPunct w:val="0"/>
              <w:spacing w:before="62"/>
              <w:ind w:left="102"/>
              <w:rPr>
                <w:lang w:val="fr-FR"/>
              </w:rPr>
            </w:pPr>
            <w:proofErr w:type="gramStart"/>
            <w:r w:rsidRPr="001D31EE">
              <w:rPr>
                <w:rFonts w:ascii="Arial" w:hAnsi="Arial" w:cs="Arial"/>
                <w:b/>
                <w:bCs/>
                <w:w w:val="85"/>
                <w:szCs w:val="22"/>
                <w:lang w:val="fr-FR"/>
              </w:rPr>
              <w:t>ml</w:t>
            </w:r>
            <w:proofErr w:type="gramEnd"/>
          </w:p>
        </w:tc>
      </w:tr>
      <w:tr w:rsidR="005A6FE9" w:rsidRPr="001D31EE" w14:paraId="4AA8D8FA"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CDC8A17" w14:textId="77777777" w:rsidR="005A6FE9" w:rsidRPr="001D31EE" w:rsidRDefault="005A6FE9" w:rsidP="005775A0">
            <w:pPr>
              <w:pStyle w:val="TableParagraph"/>
              <w:kinsoku w:val="0"/>
              <w:overflowPunct w:val="0"/>
              <w:spacing w:before="62"/>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3AA631B" w14:textId="77777777" w:rsidR="005A6FE9" w:rsidRPr="001D31EE" w:rsidRDefault="005A6FE9" w:rsidP="005775A0"/>
        </w:tc>
      </w:tr>
      <w:tr w:rsidR="005A6FE9" w:rsidRPr="001D31EE" w14:paraId="3B11E0E8"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A98C450"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61B01491" w14:textId="77777777" w:rsidR="005A6FE9" w:rsidRPr="001D31EE" w:rsidRDefault="005A6FE9" w:rsidP="005775A0"/>
        </w:tc>
      </w:tr>
      <w:tr w:rsidR="005A6FE9" w:rsidRPr="001D31EE" w14:paraId="04DCACE4" w14:textId="77777777" w:rsidTr="005775A0">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37EE0324"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40FB5445" w14:textId="77777777" w:rsidR="005A6FE9" w:rsidRPr="001D31EE" w:rsidRDefault="005A6FE9" w:rsidP="005775A0"/>
        </w:tc>
      </w:tr>
    </w:tbl>
    <w:p w14:paraId="75684F20" w14:textId="77777777" w:rsidR="009A76EB" w:rsidRPr="001D31EE" w:rsidRDefault="009A76EB" w:rsidP="009A76EB">
      <w:pPr>
        <w:pStyle w:val="ListParagraph"/>
        <w:ind w:left="1224"/>
        <w:jc w:val="left"/>
        <w:rPr>
          <w:rFonts w:cs="Arial"/>
          <w:bCs/>
          <w:szCs w:val="22"/>
        </w:rPr>
      </w:pPr>
    </w:p>
    <w:p w14:paraId="6072DD54" w14:textId="09F95A45" w:rsidR="00375AEF" w:rsidRPr="001D31EE" w:rsidRDefault="00375AEF" w:rsidP="00375AEF">
      <w:pPr>
        <w:pStyle w:val="ListParagraph"/>
        <w:numPr>
          <w:ilvl w:val="2"/>
          <w:numId w:val="28"/>
        </w:numPr>
        <w:jc w:val="left"/>
        <w:rPr>
          <w:rFonts w:cs="Arial"/>
          <w:bCs/>
          <w:szCs w:val="22"/>
        </w:rPr>
      </w:pPr>
      <w:bookmarkStart w:id="4" w:name="_Hlk40345846"/>
      <w:r w:rsidRPr="001D31EE">
        <w:rPr>
          <w:rFonts w:cs="Arial"/>
          <w:bCs/>
          <w:szCs w:val="22"/>
        </w:rPr>
        <w:t xml:space="preserve">Relevés </w:t>
      </w:r>
      <w:r w:rsidR="00B05397">
        <w:rPr>
          <w:rFonts w:cs="Arial"/>
          <w:bCs/>
          <w:szCs w:val="22"/>
        </w:rPr>
        <w:t xml:space="preserve">topographiques </w:t>
      </w:r>
      <w:r w:rsidRPr="001D31EE">
        <w:rPr>
          <w:rFonts w:cs="Arial"/>
          <w:bCs/>
          <w:szCs w:val="22"/>
        </w:rPr>
        <w:t>détaillés pour le site</w:t>
      </w:r>
      <w:r w:rsidR="00D768B5">
        <w:rPr>
          <w:rFonts w:cs="Arial"/>
          <w:bCs/>
          <w:szCs w:val="22"/>
        </w:rPr>
        <w:t xml:space="preserve"> pour lits de s</w:t>
      </w:r>
      <w:r w:rsidR="00BA5D23" w:rsidRPr="001D31EE">
        <w:rPr>
          <w:rFonts w:cs="Arial"/>
          <w:bCs/>
          <w:szCs w:val="22"/>
        </w:rPr>
        <w:t>é</w:t>
      </w:r>
      <w:r w:rsidR="00D768B5">
        <w:rPr>
          <w:rFonts w:cs="Arial"/>
          <w:bCs/>
          <w:szCs w:val="22"/>
        </w:rPr>
        <w:t>chage</w:t>
      </w:r>
    </w:p>
    <w:p w14:paraId="31A1D288" w14:textId="77777777" w:rsidR="00375AEF" w:rsidRPr="001D31EE" w:rsidRDefault="00375AEF" w:rsidP="00375AEF">
      <w:pPr>
        <w:ind w:left="720"/>
        <w:jc w:val="left"/>
        <w:rPr>
          <w:bCs/>
          <w:szCs w:val="22"/>
        </w:rPr>
      </w:pPr>
    </w:p>
    <w:p w14:paraId="28167E47" w14:textId="342B18A6" w:rsidR="00375AEF" w:rsidRPr="001D31EE" w:rsidRDefault="00375AEF" w:rsidP="00916F87">
      <w:pPr>
        <w:ind w:left="1224"/>
        <w:rPr>
          <w:bCs/>
          <w:sz w:val="20"/>
          <w:szCs w:val="20"/>
        </w:rPr>
      </w:pPr>
      <w:bookmarkStart w:id="5" w:name="_Hlk61917858"/>
      <w:r w:rsidRPr="001D31EE">
        <w:rPr>
          <w:bCs/>
          <w:sz w:val="20"/>
          <w:szCs w:val="20"/>
        </w:rPr>
        <w:t xml:space="preserve">Ce prix comprend la réalisation de travaux topographiques réalisés par un géomètre pour l'implantation des terrassements, ouvrages à réaliser, </w:t>
      </w:r>
      <w:r w:rsidR="00D768B5" w:rsidRPr="001D31EE">
        <w:rPr>
          <w:bCs/>
          <w:sz w:val="20"/>
          <w:szCs w:val="20"/>
        </w:rPr>
        <w:t>canalisations</w:t>
      </w:r>
      <w:r w:rsidR="00D768B5">
        <w:rPr>
          <w:bCs/>
          <w:sz w:val="20"/>
          <w:szCs w:val="20"/>
        </w:rPr>
        <w:t xml:space="preserve"> </w:t>
      </w:r>
      <w:r w:rsidRPr="001D31EE">
        <w:rPr>
          <w:bCs/>
          <w:sz w:val="20"/>
          <w:szCs w:val="20"/>
        </w:rPr>
        <w:t xml:space="preserve">et les relevés complémentaires </w:t>
      </w:r>
      <w:r w:rsidR="00D768B5">
        <w:rPr>
          <w:bCs/>
          <w:sz w:val="20"/>
          <w:szCs w:val="20"/>
        </w:rPr>
        <w:t xml:space="preserve">pour les lits de séchage </w:t>
      </w:r>
      <w:r w:rsidRPr="001D31EE">
        <w:rPr>
          <w:bCs/>
          <w:sz w:val="20"/>
          <w:szCs w:val="20"/>
        </w:rPr>
        <w:t>à réaliser pour permettre</w:t>
      </w:r>
      <w:r w:rsidR="009238F0" w:rsidRPr="001D31EE">
        <w:rPr>
          <w:bCs/>
          <w:sz w:val="20"/>
          <w:szCs w:val="20"/>
        </w:rPr>
        <w:t xml:space="preserve"> le </w:t>
      </w:r>
      <w:r w:rsidR="00365DB6" w:rsidRPr="001D31EE">
        <w:rPr>
          <w:bCs/>
          <w:sz w:val="20"/>
          <w:szCs w:val="20"/>
        </w:rPr>
        <w:t>développement</w:t>
      </w:r>
      <w:r w:rsidRPr="001D31EE">
        <w:rPr>
          <w:bCs/>
          <w:sz w:val="20"/>
          <w:szCs w:val="20"/>
        </w:rPr>
        <w:t xml:space="preserve"> des plans d'exécution et les travaux</w:t>
      </w:r>
      <w:r w:rsidR="00C5727A" w:rsidRPr="00C5727A">
        <w:rPr>
          <w:bCs/>
          <w:sz w:val="20"/>
          <w:szCs w:val="20"/>
        </w:rPr>
        <w:t xml:space="preserve"> </w:t>
      </w:r>
      <w:r w:rsidR="00C5727A">
        <w:rPr>
          <w:bCs/>
          <w:sz w:val="20"/>
          <w:szCs w:val="20"/>
        </w:rPr>
        <w:t>conformément aux spécifications techniques</w:t>
      </w:r>
      <w:r w:rsidRPr="001D31EE">
        <w:rPr>
          <w:bCs/>
          <w:sz w:val="20"/>
          <w:szCs w:val="20"/>
        </w:rPr>
        <w:t xml:space="preserve">. </w:t>
      </w:r>
      <w:r w:rsidR="00436BC9" w:rsidRPr="001D31EE">
        <w:rPr>
          <w:bCs/>
          <w:sz w:val="20"/>
          <w:szCs w:val="20"/>
        </w:rPr>
        <w:t>Ce prix comprend notamment la réalisation de relevés complémentaires pour le calage des ouvrages hydrauliques et un report sur une carte des coordonnées et des élévations exactes des repères d’implantation.</w:t>
      </w:r>
      <w:r w:rsidR="00436BC9" w:rsidRPr="001D31EE">
        <w:t xml:space="preserve"> </w:t>
      </w:r>
      <w:r w:rsidR="009A76EB" w:rsidRPr="001D31EE">
        <w:rPr>
          <w:bCs/>
          <w:sz w:val="20"/>
          <w:szCs w:val="20"/>
        </w:rPr>
        <w:t xml:space="preserve">Les relevés du site seront effectués avant et après la construction pour permettre le calcul des </w:t>
      </w:r>
      <w:r w:rsidR="00CB2D9A" w:rsidRPr="001D31EE">
        <w:rPr>
          <w:bCs/>
          <w:sz w:val="20"/>
          <w:szCs w:val="20"/>
        </w:rPr>
        <w:t>quantités</w:t>
      </w:r>
      <w:r w:rsidR="00ED17A4">
        <w:rPr>
          <w:bCs/>
          <w:sz w:val="20"/>
          <w:szCs w:val="20"/>
        </w:rPr>
        <w:t>.</w:t>
      </w:r>
      <w:r w:rsidR="00CB2D9A" w:rsidRPr="001D31EE">
        <w:rPr>
          <w:bCs/>
          <w:sz w:val="20"/>
          <w:szCs w:val="20"/>
        </w:rPr>
        <w:t xml:space="preserve"> Toutes</w:t>
      </w:r>
      <w:r w:rsidRPr="001D31EE">
        <w:rPr>
          <w:bCs/>
          <w:sz w:val="20"/>
          <w:szCs w:val="20"/>
        </w:rPr>
        <w:t xml:space="preserve"> sujétions comprises. </w:t>
      </w:r>
    </w:p>
    <w:p w14:paraId="01F73F97" w14:textId="77777777" w:rsidR="00375AEF" w:rsidRPr="001D31EE" w:rsidRDefault="00375AEF" w:rsidP="00375AEF">
      <w:pPr>
        <w:pStyle w:val="ListParagraph"/>
        <w:ind w:left="1416"/>
        <w:jc w:val="left"/>
        <w:rPr>
          <w:bCs/>
          <w:sz w:val="20"/>
          <w:szCs w:val="20"/>
        </w:rPr>
      </w:pPr>
    </w:p>
    <w:p w14:paraId="054F3683" w14:textId="71D4ECFD" w:rsidR="00375AEF" w:rsidRPr="001D31EE" w:rsidRDefault="00375AEF" w:rsidP="00375AEF">
      <w:pPr>
        <w:ind w:left="516" w:firstLine="708"/>
        <w:jc w:val="left"/>
        <w:rPr>
          <w:bCs/>
          <w:sz w:val="20"/>
          <w:szCs w:val="20"/>
        </w:rPr>
      </w:pPr>
      <w:r w:rsidRPr="001D31EE">
        <w:rPr>
          <w:bCs/>
          <w:sz w:val="20"/>
          <w:szCs w:val="20"/>
        </w:rPr>
        <w:t xml:space="preserve">Ce prix s'applique au mètre </w:t>
      </w:r>
      <w:r w:rsidR="009A76EB" w:rsidRPr="001D31EE">
        <w:rPr>
          <w:bCs/>
          <w:sz w:val="20"/>
          <w:szCs w:val="20"/>
        </w:rPr>
        <w:t>carr</w:t>
      </w:r>
      <w:r w:rsidR="009A76EB" w:rsidRPr="001D31EE">
        <w:rPr>
          <w:rFonts w:cs="Arial"/>
          <w:bCs/>
          <w:sz w:val="20"/>
          <w:szCs w:val="20"/>
        </w:rPr>
        <w:t>é</w:t>
      </w:r>
      <w:r w:rsidRPr="001D31EE">
        <w:rPr>
          <w:bCs/>
          <w:sz w:val="20"/>
          <w:szCs w:val="20"/>
        </w:rPr>
        <w:t>. Prix En Lettres :</w:t>
      </w:r>
    </w:p>
    <w:p w14:paraId="4AEAEAFA" w14:textId="77777777" w:rsidR="00375AEF" w:rsidRPr="001D31EE" w:rsidRDefault="00375AEF" w:rsidP="00375AEF">
      <w:pPr>
        <w:kinsoku w:val="0"/>
        <w:overflowPunct w:val="0"/>
        <w:spacing w:line="200" w:lineRule="exact"/>
        <w:rPr>
          <w:sz w:val="17"/>
          <w:szCs w:val="17"/>
        </w:rPr>
      </w:pPr>
    </w:p>
    <w:p w14:paraId="314549CF" w14:textId="77777777" w:rsidR="00375AEF" w:rsidRPr="001D31EE" w:rsidRDefault="00375AEF" w:rsidP="00375AEF">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375AEF" w:rsidRPr="001D31EE" w14:paraId="6674E76A" w14:textId="77777777" w:rsidTr="00BA5D23">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A2D6251" w14:textId="77777777" w:rsidR="00375AEF" w:rsidRPr="001D31EE" w:rsidRDefault="00375AEF" w:rsidP="00BA5D23">
            <w:pPr>
              <w:pStyle w:val="TableParagraph"/>
              <w:kinsoku w:val="0"/>
              <w:overflowPunct w:val="0"/>
              <w:spacing w:before="5" w:line="130" w:lineRule="exact"/>
              <w:rPr>
                <w:sz w:val="13"/>
                <w:szCs w:val="13"/>
                <w:lang w:val="fr-FR"/>
              </w:rPr>
            </w:pPr>
          </w:p>
          <w:p w14:paraId="4A218847" w14:textId="77777777" w:rsidR="00375AEF" w:rsidRPr="001D31EE" w:rsidRDefault="00375AEF" w:rsidP="00BA5D23">
            <w:pPr>
              <w:pStyle w:val="TableParagraph"/>
              <w:kinsoku w:val="0"/>
              <w:overflowPunct w:val="0"/>
              <w:spacing w:line="200" w:lineRule="exact"/>
              <w:rPr>
                <w:sz w:val="20"/>
                <w:szCs w:val="20"/>
                <w:lang w:val="fr-FR"/>
              </w:rPr>
            </w:pPr>
          </w:p>
          <w:p w14:paraId="0375F73F" w14:textId="77777777" w:rsidR="00375AEF" w:rsidRPr="001D31EE" w:rsidRDefault="00375AEF" w:rsidP="00BA5D23">
            <w:pPr>
              <w:pStyle w:val="TableParagraph"/>
              <w:kinsoku w:val="0"/>
              <w:overflowPunct w:val="0"/>
              <w:spacing w:line="200" w:lineRule="exact"/>
              <w:rPr>
                <w:sz w:val="20"/>
                <w:szCs w:val="20"/>
                <w:lang w:val="fr-FR"/>
              </w:rPr>
            </w:pPr>
          </w:p>
          <w:p w14:paraId="5F9ACB21" w14:textId="478FF686" w:rsidR="00375AEF" w:rsidRPr="001D31EE" w:rsidRDefault="00375AEF" w:rsidP="00BA5D23">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1.1.</w:t>
            </w:r>
            <w:r w:rsidR="00BA5D23" w:rsidRPr="001D31EE">
              <w:rPr>
                <w:rFonts w:ascii="Arial" w:hAnsi="Arial" w:cs="Arial"/>
                <w:b/>
                <w:bCs/>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506FA760" w14:textId="74AABFF9" w:rsidR="00375AEF" w:rsidRPr="001D31EE" w:rsidRDefault="00395BE0" w:rsidP="00BA5D23">
            <w:pPr>
              <w:pStyle w:val="TableParagraph"/>
              <w:kinsoku w:val="0"/>
              <w:overflowPunct w:val="0"/>
              <w:spacing w:before="62"/>
              <w:ind w:left="102"/>
              <w:rPr>
                <w:vertAlign w:val="superscript"/>
                <w:lang w:val="fr-FR"/>
              </w:rPr>
            </w:pPr>
            <w:proofErr w:type="gramStart"/>
            <w:r w:rsidRPr="001D31EE">
              <w:rPr>
                <w:rFonts w:ascii="Arial" w:hAnsi="Arial" w:cs="Arial"/>
                <w:b/>
                <w:bCs/>
                <w:w w:val="85"/>
                <w:szCs w:val="22"/>
                <w:lang w:val="fr-FR"/>
              </w:rPr>
              <w:t>m</w:t>
            </w:r>
            <w:proofErr w:type="gramEnd"/>
            <w:r w:rsidRPr="001D31EE">
              <w:rPr>
                <w:rFonts w:ascii="Arial" w:hAnsi="Arial" w:cs="Arial"/>
                <w:b/>
                <w:bCs/>
                <w:w w:val="85"/>
                <w:szCs w:val="22"/>
                <w:vertAlign w:val="superscript"/>
                <w:lang w:val="fr-FR"/>
              </w:rPr>
              <w:t>2</w:t>
            </w:r>
          </w:p>
        </w:tc>
      </w:tr>
      <w:tr w:rsidR="00375AEF" w:rsidRPr="001D31EE" w14:paraId="2E20795D" w14:textId="77777777" w:rsidTr="00BA5D23">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DDEA9AC" w14:textId="77777777" w:rsidR="00375AEF" w:rsidRPr="001D31EE" w:rsidRDefault="00375AEF" w:rsidP="00BA5D23">
            <w:pPr>
              <w:pStyle w:val="TableParagraph"/>
              <w:kinsoku w:val="0"/>
              <w:overflowPunct w:val="0"/>
              <w:spacing w:before="62"/>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21FEEFE" w14:textId="77777777" w:rsidR="00375AEF" w:rsidRPr="001D31EE" w:rsidRDefault="00375AEF" w:rsidP="00BA5D23"/>
        </w:tc>
      </w:tr>
      <w:tr w:rsidR="00375AEF" w:rsidRPr="001D31EE" w14:paraId="7342587F" w14:textId="77777777" w:rsidTr="00BA5D23">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EDCBEA0" w14:textId="77777777" w:rsidR="00375AEF" w:rsidRPr="001D31EE" w:rsidRDefault="00375AEF" w:rsidP="00BA5D23"/>
        </w:tc>
        <w:tc>
          <w:tcPr>
            <w:tcW w:w="7479" w:type="dxa"/>
            <w:tcBorders>
              <w:top w:val="single" w:sz="4" w:space="0" w:color="000000"/>
              <w:left w:val="single" w:sz="4" w:space="0" w:color="000000"/>
              <w:bottom w:val="single" w:sz="4" w:space="0" w:color="000000"/>
              <w:right w:val="single" w:sz="4" w:space="0" w:color="000000"/>
            </w:tcBorders>
          </w:tcPr>
          <w:p w14:paraId="6589D1CB" w14:textId="77777777" w:rsidR="00375AEF" w:rsidRPr="001D31EE" w:rsidRDefault="00375AEF" w:rsidP="00BA5D23"/>
        </w:tc>
      </w:tr>
      <w:tr w:rsidR="00375AEF" w:rsidRPr="001D31EE" w14:paraId="0C75EF22" w14:textId="77777777" w:rsidTr="00BA5D23">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5349F4B9" w14:textId="77777777" w:rsidR="00375AEF" w:rsidRPr="001D31EE" w:rsidRDefault="00375AEF" w:rsidP="00BA5D23"/>
        </w:tc>
        <w:tc>
          <w:tcPr>
            <w:tcW w:w="7479" w:type="dxa"/>
            <w:tcBorders>
              <w:top w:val="single" w:sz="4" w:space="0" w:color="000000"/>
              <w:left w:val="single" w:sz="4" w:space="0" w:color="000000"/>
              <w:bottom w:val="single" w:sz="4" w:space="0" w:color="000000"/>
              <w:right w:val="single" w:sz="4" w:space="0" w:color="000000"/>
            </w:tcBorders>
          </w:tcPr>
          <w:p w14:paraId="573E4F52" w14:textId="77777777" w:rsidR="00375AEF" w:rsidRPr="001D31EE" w:rsidRDefault="00375AEF" w:rsidP="00BA5D23"/>
        </w:tc>
      </w:tr>
      <w:bookmarkEnd w:id="4"/>
      <w:bookmarkEnd w:id="5"/>
    </w:tbl>
    <w:p w14:paraId="791E29CD" w14:textId="77777777" w:rsidR="009238F0" w:rsidRPr="001D31EE" w:rsidRDefault="009238F0" w:rsidP="009238F0">
      <w:pPr>
        <w:pStyle w:val="ListParagraph"/>
        <w:ind w:left="1224"/>
        <w:jc w:val="left"/>
        <w:rPr>
          <w:rFonts w:cs="Arial"/>
          <w:bCs/>
          <w:szCs w:val="22"/>
        </w:rPr>
      </w:pPr>
    </w:p>
    <w:p w14:paraId="206BA9DD" w14:textId="22EF6F36" w:rsidR="00226570" w:rsidRDefault="00226570" w:rsidP="0023447E">
      <w:pPr>
        <w:pStyle w:val="ListParagraph"/>
        <w:numPr>
          <w:ilvl w:val="2"/>
          <w:numId w:val="28"/>
        </w:numPr>
        <w:jc w:val="left"/>
        <w:rPr>
          <w:rFonts w:cs="Arial"/>
          <w:bCs/>
          <w:szCs w:val="22"/>
        </w:rPr>
      </w:pPr>
      <w:r>
        <w:rPr>
          <w:rFonts w:cs="Arial"/>
          <w:bCs/>
          <w:szCs w:val="22"/>
        </w:rPr>
        <w:t>Reconnaissances g</w:t>
      </w:r>
      <w:r w:rsidRPr="001D31EE">
        <w:rPr>
          <w:rFonts w:cs="Arial"/>
          <w:bCs/>
          <w:szCs w:val="22"/>
        </w:rPr>
        <w:t>é</w:t>
      </w:r>
      <w:r>
        <w:rPr>
          <w:rFonts w:cs="Arial"/>
          <w:bCs/>
          <w:szCs w:val="22"/>
        </w:rPr>
        <w:t xml:space="preserve">otechniques </w:t>
      </w:r>
    </w:p>
    <w:p w14:paraId="5F0A1A1F" w14:textId="1F9BE667" w:rsidR="00226570" w:rsidRDefault="00226570" w:rsidP="00226570">
      <w:pPr>
        <w:pStyle w:val="ListParagraph"/>
        <w:ind w:left="1224"/>
        <w:jc w:val="left"/>
        <w:rPr>
          <w:rFonts w:cs="Arial"/>
          <w:bCs/>
          <w:szCs w:val="22"/>
        </w:rPr>
      </w:pPr>
    </w:p>
    <w:p w14:paraId="4B398CBD" w14:textId="5FA71117" w:rsidR="00627A89" w:rsidRPr="00627A89" w:rsidRDefault="00627A89" w:rsidP="003A4063">
      <w:pPr>
        <w:ind w:left="1416"/>
        <w:contextualSpacing/>
        <w:rPr>
          <w:bCs/>
          <w:sz w:val="20"/>
          <w:szCs w:val="20"/>
        </w:rPr>
      </w:pPr>
      <w:r w:rsidRPr="00627A89">
        <w:rPr>
          <w:bCs/>
          <w:sz w:val="20"/>
          <w:szCs w:val="20"/>
        </w:rPr>
        <w:t>Les prestations liées aux services d’étude</w:t>
      </w:r>
      <w:r w:rsidR="003A4063">
        <w:rPr>
          <w:bCs/>
          <w:sz w:val="20"/>
          <w:szCs w:val="20"/>
        </w:rPr>
        <w:t>s</w:t>
      </w:r>
      <w:r w:rsidRPr="00627A89">
        <w:rPr>
          <w:bCs/>
          <w:sz w:val="20"/>
          <w:szCs w:val="20"/>
        </w:rPr>
        <w:t xml:space="preserve"> géotechnique</w:t>
      </w:r>
      <w:r w:rsidR="003A4063">
        <w:rPr>
          <w:bCs/>
          <w:sz w:val="20"/>
          <w:szCs w:val="20"/>
        </w:rPr>
        <w:t>s</w:t>
      </w:r>
      <w:r w:rsidRPr="00627A89">
        <w:rPr>
          <w:bCs/>
          <w:sz w:val="20"/>
          <w:szCs w:val="20"/>
        </w:rPr>
        <w:t xml:space="preserve"> </w:t>
      </w:r>
      <w:r w:rsidR="007E6EDC" w:rsidRPr="007E6EDC">
        <w:rPr>
          <w:bCs/>
          <w:sz w:val="20"/>
          <w:szCs w:val="20"/>
        </w:rPr>
        <w:t xml:space="preserve">seront exécutées </w:t>
      </w:r>
      <w:proofErr w:type="spellStart"/>
      <w:r w:rsidR="007E6EDC" w:rsidRPr="007E6EDC">
        <w:rPr>
          <w:bCs/>
          <w:sz w:val="20"/>
          <w:szCs w:val="20"/>
        </w:rPr>
        <w:t>conformement</w:t>
      </w:r>
      <w:proofErr w:type="spellEnd"/>
      <w:r w:rsidR="007E6EDC" w:rsidRPr="007E6EDC">
        <w:rPr>
          <w:bCs/>
          <w:sz w:val="20"/>
          <w:szCs w:val="20"/>
        </w:rPr>
        <w:t xml:space="preserve"> aux spécifications et </w:t>
      </w:r>
      <w:r w:rsidRPr="00627A89">
        <w:rPr>
          <w:bCs/>
          <w:sz w:val="20"/>
          <w:szCs w:val="20"/>
        </w:rPr>
        <w:t>consisteront à mener les actions suivantes</w:t>
      </w:r>
      <w:r w:rsidR="00BE1CBE">
        <w:rPr>
          <w:bCs/>
          <w:sz w:val="20"/>
          <w:szCs w:val="20"/>
        </w:rPr>
        <w:t> :</w:t>
      </w:r>
    </w:p>
    <w:p w14:paraId="4B9330DC" w14:textId="77777777" w:rsidR="00C86021" w:rsidRPr="00BE1CBE" w:rsidRDefault="00C86021" w:rsidP="00C86021">
      <w:pPr>
        <w:pStyle w:val="ListParagraph"/>
        <w:numPr>
          <w:ilvl w:val="0"/>
          <w:numId w:val="31"/>
        </w:numPr>
        <w:rPr>
          <w:sz w:val="20"/>
          <w:szCs w:val="20"/>
        </w:rPr>
      </w:pPr>
      <w:r w:rsidRPr="00BE1CBE">
        <w:rPr>
          <w:sz w:val="20"/>
          <w:szCs w:val="20"/>
        </w:rPr>
        <w:t>L’Entrepreneur devra procéder à l’exécution de trois (3) sondages minimum SPT (essai au pénétromètre dynamique ou en anglai</w:t>
      </w:r>
      <w:r>
        <w:rPr>
          <w:sz w:val="20"/>
          <w:szCs w:val="20"/>
        </w:rPr>
        <w:t>s</w:t>
      </w:r>
      <w:r w:rsidRPr="00BE1CBE">
        <w:rPr>
          <w:sz w:val="20"/>
          <w:szCs w:val="20"/>
        </w:rPr>
        <w:t xml:space="preserve"> : standard </w:t>
      </w:r>
      <w:proofErr w:type="spellStart"/>
      <w:r w:rsidRPr="00BE1CBE">
        <w:rPr>
          <w:sz w:val="20"/>
          <w:szCs w:val="20"/>
        </w:rPr>
        <w:t>penetration</w:t>
      </w:r>
      <w:proofErr w:type="spellEnd"/>
      <w:r w:rsidRPr="00BE1CBE">
        <w:rPr>
          <w:sz w:val="20"/>
          <w:szCs w:val="20"/>
        </w:rPr>
        <w:t xml:space="preserve"> test) a une profondeur de cinq mètre (5 m)</w:t>
      </w:r>
      <w:r>
        <w:rPr>
          <w:sz w:val="20"/>
          <w:szCs w:val="20"/>
        </w:rPr>
        <w:t xml:space="preserve">. </w:t>
      </w:r>
      <w:bookmarkStart w:id="6" w:name="_Hlk63683942"/>
      <w:r>
        <w:rPr>
          <w:sz w:val="20"/>
          <w:szCs w:val="20"/>
        </w:rPr>
        <w:t>Deux</w:t>
      </w:r>
      <w:r w:rsidRPr="00587FDD">
        <w:rPr>
          <w:sz w:val="20"/>
          <w:szCs w:val="20"/>
        </w:rPr>
        <w:t xml:space="preserve"> </w:t>
      </w:r>
      <w:r>
        <w:rPr>
          <w:sz w:val="20"/>
          <w:szCs w:val="20"/>
        </w:rPr>
        <w:t xml:space="preserve">sondages </w:t>
      </w:r>
      <w:r w:rsidRPr="00587FDD">
        <w:rPr>
          <w:sz w:val="20"/>
          <w:szCs w:val="20"/>
        </w:rPr>
        <w:t>sur le site</w:t>
      </w:r>
      <w:r>
        <w:rPr>
          <w:sz w:val="20"/>
          <w:szCs w:val="20"/>
        </w:rPr>
        <w:t xml:space="preserve"> des lits de s</w:t>
      </w:r>
      <w:r w:rsidRPr="00BE1CBE">
        <w:rPr>
          <w:sz w:val="20"/>
          <w:szCs w:val="20"/>
        </w:rPr>
        <w:t>é</w:t>
      </w:r>
      <w:r>
        <w:rPr>
          <w:sz w:val="20"/>
          <w:szCs w:val="20"/>
        </w:rPr>
        <w:t>chage</w:t>
      </w:r>
      <w:r w:rsidRPr="00587FDD">
        <w:rPr>
          <w:sz w:val="20"/>
          <w:szCs w:val="20"/>
        </w:rPr>
        <w:t xml:space="preserve">, </w:t>
      </w:r>
      <w:bookmarkStart w:id="7" w:name="_Hlk63683709"/>
      <w:r>
        <w:rPr>
          <w:sz w:val="20"/>
          <w:szCs w:val="20"/>
        </w:rPr>
        <w:t>un</w:t>
      </w:r>
      <w:r w:rsidRPr="00587FDD">
        <w:rPr>
          <w:sz w:val="20"/>
          <w:szCs w:val="20"/>
        </w:rPr>
        <w:t xml:space="preserve"> sur la </w:t>
      </w:r>
      <w:r>
        <w:rPr>
          <w:sz w:val="20"/>
          <w:szCs w:val="20"/>
        </w:rPr>
        <w:t>pis</w:t>
      </w:r>
      <w:r w:rsidRPr="00587FDD">
        <w:rPr>
          <w:sz w:val="20"/>
          <w:szCs w:val="20"/>
        </w:rPr>
        <w:t>te</w:t>
      </w:r>
      <w:r>
        <w:rPr>
          <w:sz w:val="20"/>
          <w:szCs w:val="20"/>
        </w:rPr>
        <w:t xml:space="preserve"> d’acc</w:t>
      </w:r>
      <w:r w:rsidRPr="00BE1CBE">
        <w:rPr>
          <w:sz w:val="20"/>
          <w:szCs w:val="20"/>
        </w:rPr>
        <w:t>è</w:t>
      </w:r>
      <w:r>
        <w:rPr>
          <w:sz w:val="20"/>
          <w:szCs w:val="20"/>
        </w:rPr>
        <w:t>s</w:t>
      </w:r>
      <w:bookmarkEnd w:id="7"/>
      <w:r w:rsidRPr="00BE1CBE">
        <w:rPr>
          <w:sz w:val="20"/>
          <w:szCs w:val="20"/>
        </w:rPr>
        <w:t xml:space="preserve">. </w:t>
      </w:r>
    </w:p>
    <w:bookmarkEnd w:id="6"/>
    <w:p w14:paraId="50421DD1" w14:textId="77777777" w:rsidR="00627A89" w:rsidRPr="00BE1CBE" w:rsidRDefault="00627A89" w:rsidP="00BE1CBE">
      <w:pPr>
        <w:pStyle w:val="ListParagraph"/>
        <w:numPr>
          <w:ilvl w:val="0"/>
          <w:numId w:val="31"/>
        </w:numPr>
        <w:rPr>
          <w:sz w:val="20"/>
          <w:szCs w:val="20"/>
        </w:rPr>
      </w:pPr>
      <w:r w:rsidRPr="00BE1CBE">
        <w:rPr>
          <w:sz w:val="20"/>
          <w:szCs w:val="20"/>
        </w:rPr>
        <w:t>Les échantillons prélevés lors des sondages devront être soumis aux essais géotechniques suivants :</w:t>
      </w:r>
    </w:p>
    <w:p w14:paraId="137ECDDE" w14:textId="77777777" w:rsidR="00627A89" w:rsidRPr="00627A89" w:rsidRDefault="00627A89" w:rsidP="00627A89">
      <w:pPr>
        <w:numPr>
          <w:ilvl w:val="0"/>
          <w:numId w:val="35"/>
        </w:numPr>
        <w:contextualSpacing/>
        <w:jc w:val="left"/>
        <w:rPr>
          <w:bCs/>
          <w:sz w:val="20"/>
          <w:szCs w:val="20"/>
        </w:rPr>
      </w:pPr>
      <w:r w:rsidRPr="00627A89">
        <w:rPr>
          <w:bCs/>
          <w:sz w:val="20"/>
          <w:szCs w:val="20"/>
        </w:rPr>
        <w:t>Identification par granulométrie et limites d’Atterberg</w:t>
      </w:r>
    </w:p>
    <w:p w14:paraId="02AC898E" w14:textId="77777777" w:rsidR="00627A89" w:rsidRPr="00627A89" w:rsidRDefault="00627A89" w:rsidP="00627A89">
      <w:pPr>
        <w:numPr>
          <w:ilvl w:val="0"/>
          <w:numId w:val="35"/>
        </w:numPr>
        <w:contextualSpacing/>
        <w:jc w:val="left"/>
        <w:rPr>
          <w:bCs/>
          <w:sz w:val="20"/>
          <w:szCs w:val="20"/>
        </w:rPr>
      </w:pPr>
      <w:r w:rsidRPr="00627A89">
        <w:rPr>
          <w:bCs/>
          <w:sz w:val="20"/>
          <w:szCs w:val="20"/>
        </w:rPr>
        <w:t xml:space="preserve">Teneur en eau </w:t>
      </w:r>
    </w:p>
    <w:p w14:paraId="3025C023" w14:textId="77777777" w:rsidR="00627A89" w:rsidRPr="00627A89" w:rsidRDefault="00627A89" w:rsidP="00627A89">
      <w:pPr>
        <w:numPr>
          <w:ilvl w:val="0"/>
          <w:numId w:val="35"/>
        </w:numPr>
        <w:contextualSpacing/>
        <w:jc w:val="left"/>
        <w:rPr>
          <w:bCs/>
          <w:sz w:val="20"/>
          <w:szCs w:val="20"/>
        </w:rPr>
      </w:pPr>
      <w:r w:rsidRPr="00627A89">
        <w:rPr>
          <w:bCs/>
          <w:sz w:val="20"/>
          <w:szCs w:val="20"/>
        </w:rPr>
        <w:t xml:space="preserve">Essai de portance CBR </w:t>
      </w:r>
    </w:p>
    <w:p w14:paraId="3348D75C" w14:textId="77777777" w:rsidR="00627A89" w:rsidRPr="00627A89" w:rsidRDefault="00627A89" w:rsidP="00627A89">
      <w:pPr>
        <w:numPr>
          <w:ilvl w:val="0"/>
          <w:numId w:val="35"/>
        </w:numPr>
        <w:contextualSpacing/>
        <w:jc w:val="left"/>
        <w:rPr>
          <w:bCs/>
          <w:sz w:val="20"/>
          <w:szCs w:val="20"/>
        </w:rPr>
      </w:pPr>
      <w:r w:rsidRPr="00627A89">
        <w:rPr>
          <w:bCs/>
          <w:sz w:val="20"/>
          <w:szCs w:val="20"/>
        </w:rPr>
        <w:t>Un essai de sismique réfraction</w:t>
      </w:r>
    </w:p>
    <w:p w14:paraId="4623B6EC" w14:textId="77777777" w:rsidR="00C86021" w:rsidRPr="00627A89" w:rsidRDefault="00C86021" w:rsidP="00C86021">
      <w:pPr>
        <w:numPr>
          <w:ilvl w:val="0"/>
          <w:numId w:val="35"/>
        </w:numPr>
        <w:contextualSpacing/>
        <w:jc w:val="left"/>
        <w:rPr>
          <w:bCs/>
          <w:sz w:val="20"/>
          <w:szCs w:val="20"/>
        </w:rPr>
      </w:pPr>
      <w:r w:rsidRPr="00627A89">
        <w:rPr>
          <w:bCs/>
          <w:sz w:val="20"/>
          <w:szCs w:val="20"/>
        </w:rPr>
        <w:t xml:space="preserve">Deux essais (2) de cisaillement rectiligne </w:t>
      </w:r>
      <w:bookmarkStart w:id="8" w:name="_Hlk63683608"/>
      <w:r w:rsidRPr="00627A89">
        <w:rPr>
          <w:bCs/>
          <w:sz w:val="20"/>
          <w:szCs w:val="20"/>
        </w:rPr>
        <w:t>(Un sur le site</w:t>
      </w:r>
      <w:r>
        <w:rPr>
          <w:bCs/>
          <w:sz w:val="20"/>
          <w:szCs w:val="20"/>
        </w:rPr>
        <w:t xml:space="preserve"> des lits de </w:t>
      </w:r>
      <w:r>
        <w:rPr>
          <w:sz w:val="20"/>
          <w:szCs w:val="20"/>
        </w:rPr>
        <w:t>s</w:t>
      </w:r>
      <w:r w:rsidRPr="00BE1CBE">
        <w:rPr>
          <w:sz w:val="20"/>
          <w:szCs w:val="20"/>
        </w:rPr>
        <w:t>é</w:t>
      </w:r>
      <w:r>
        <w:rPr>
          <w:sz w:val="20"/>
          <w:szCs w:val="20"/>
        </w:rPr>
        <w:t>chage</w:t>
      </w:r>
      <w:r w:rsidRPr="00627A89">
        <w:rPr>
          <w:bCs/>
          <w:sz w:val="20"/>
          <w:szCs w:val="20"/>
        </w:rPr>
        <w:t xml:space="preserve">, l’autre sur </w:t>
      </w:r>
      <w:r w:rsidRPr="00587FDD">
        <w:rPr>
          <w:bCs/>
          <w:sz w:val="20"/>
          <w:szCs w:val="20"/>
        </w:rPr>
        <w:t>un sur la piste d’accès</w:t>
      </w:r>
      <w:r w:rsidRPr="00627A89">
        <w:rPr>
          <w:bCs/>
          <w:sz w:val="20"/>
          <w:szCs w:val="20"/>
        </w:rPr>
        <w:t>)</w:t>
      </w:r>
      <w:bookmarkEnd w:id="8"/>
    </w:p>
    <w:p w14:paraId="58E54469" w14:textId="77777777" w:rsidR="00627A89" w:rsidRPr="00627A89" w:rsidRDefault="00627A89" w:rsidP="00627A89">
      <w:pPr>
        <w:numPr>
          <w:ilvl w:val="0"/>
          <w:numId w:val="35"/>
        </w:numPr>
        <w:contextualSpacing/>
        <w:jc w:val="left"/>
        <w:rPr>
          <w:bCs/>
          <w:sz w:val="20"/>
          <w:szCs w:val="20"/>
        </w:rPr>
      </w:pPr>
      <w:r w:rsidRPr="00627A89">
        <w:rPr>
          <w:bCs/>
          <w:sz w:val="20"/>
          <w:szCs w:val="20"/>
        </w:rPr>
        <w:t>Trois essais (3) de masse volumique</w:t>
      </w:r>
    </w:p>
    <w:p w14:paraId="67E39819" w14:textId="77777777" w:rsidR="00226570" w:rsidRPr="00226570" w:rsidRDefault="00226570" w:rsidP="00226570">
      <w:pPr>
        <w:ind w:left="1416"/>
        <w:contextualSpacing/>
        <w:jc w:val="left"/>
        <w:rPr>
          <w:bCs/>
          <w:sz w:val="20"/>
          <w:szCs w:val="20"/>
        </w:rPr>
      </w:pPr>
    </w:p>
    <w:p w14:paraId="39737854" w14:textId="40ADCC56" w:rsidR="00BE1CBE" w:rsidRDefault="00BE1CBE" w:rsidP="003A4063">
      <w:pPr>
        <w:ind w:left="1224"/>
        <w:rPr>
          <w:bCs/>
          <w:sz w:val="20"/>
          <w:szCs w:val="20"/>
        </w:rPr>
      </w:pPr>
      <w:r w:rsidRPr="00BE1CBE">
        <w:rPr>
          <w:bCs/>
          <w:sz w:val="20"/>
          <w:szCs w:val="20"/>
        </w:rPr>
        <w:t xml:space="preserve">Un rapport géotechnique sera soumis avec </w:t>
      </w:r>
      <w:r>
        <w:rPr>
          <w:bCs/>
          <w:sz w:val="20"/>
          <w:szCs w:val="20"/>
        </w:rPr>
        <w:t xml:space="preserve">les </w:t>
      </w:r>
      <w:r w:rsidRPr="00BE1CBE">
        <w:rPr>
          <w:bCs/>
          <w:sz w:val="20"/>
          <w:szCs w:val="20"/>
        </w:rPr>
        <w:t>résultats des essais, analyses de conditions géotechniques, des recommandations pour la conception de soubassements pour les ouvrages des lits de séchage et de la piste d’accès.</w:t>
      </w:r>
    </w:p>
    <w:p w14:paraId="26E1B2E0" w14:textId="77777777" w:rsidR="00BE1CBE" w:rsidRPr="00BE1CBE" w:rsidRDefault="00BE1CBE" w:rsidP="00BE1CBE">
      <w:pPr>
        <w:ind w:left="1224"/>
        <w:jc w:val="left"/>
        <w:rPr>
          <w:bCs/>
          <w:sz w:val="20"/>
          <w:szCs w:val="20"/>
        </w:rPr>
      </w:pPr>
    </w:p>
    <w:p w14:paraId="214EEA79" w14:textId="77C00603" w:rsidR="00226570" w:rsidRPr="00226570" w:rsidRDefault="00226570" w:rsidP="00226570">
      <w:pPr>
        <w:ind w:left="516" w:firstLine="708"/>
        <w:jc w:val="left"/>
        <w:rPr>
          <w:bCs/>
          <w:sz w:val="20"/>
          <w:szCs w:val="20"/>
        </w:rPr>
      </w:pPr>
      <w:r w:rsidRPr="00226570">
        <w:rPr>
          <w:bCs/>
          <w:sz w:val="20"/>
          <w:szCs w:val="20"/>
        </w:rPr>
        <w:t xml:space="preserve">Ce prix s'applique au </w:t>
      </w:r>
      <w:r w:rsidR="00BE1CBE">
        <w:rPr>
          <w:bCs/>
          <w:sz w:val="20"/>
          <w:szCs w:val="20"/>
        </w:rPr>
        <w:t>forfait</w:t>
      </w:r>
      <w:r w:rsidRPr="00226570">
        <w:rPr>
          <w:bCs/>
          <w:sz w:val="20"/>
          <w:szCs w:val="20"/>
        </w:rPr>
        <w:t>. Prix En Lettres :</w:t>
      </w:r>
    </w:p>
    <w:p w14:paraId="6B85F34E" w14:textId="77777777" w:rsidR="00226570" w:rsidRPr="00226570" w:rsidRDefault="00226570" w:rsidP="00226570">
      <w:pPr>
        <w:kinsoku w:val="0"/>
        <w:overflowPunct w:val="0"/>
        <w:spacing w:line="200" w:lineRule="exact"/>
        <w:rPr>
          <w:sz w:val="17"/>
          <w:szCs w:val="17"/>
        </w:rPr>
      </w:pPr>
    </w:p>
    <w:p w14:paraId="0CD3DEE4" w14:textId="77777777" w:rsidR="00226570" w:rsidRPr="00226570" w:rsidRDefault="00226570" w:rsidP="00226570">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26570" w:rsidRPr="00226570" w14:paraId="1B79E7B9" w14:textId="77777777" w:rsidTr="008F285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71A8581" w14:textId="77777777" w:rsidR="00226570" w:rsidRPr="00226570" w:rsidRDefault="00226570" w:rsidP="00226570">
            <w:pPr>
              <w:widowControl w:val="0"/>
              <w:kinsoku w:val="0"/>
              <w:overflowPunct w:val="0"/>
              <w:autoSpaceDE w:val="0"/>
              <w:autoSpaceDN w:val="0"/>
              <w:adjustRightInd w:val="0"/>
              <w:spacing w:before="5" w:line="130" w:lineRule="exact"/>
              <w:rPr>
                <w:rFonts w:ascii="Times New Roman" w:hAnsi="Times New Roman"/>
                <w:sz w:val="13"/>
                <w:szCs w:val="13"/>
                <w:lang w:eastAsia="en-US"/>
              </w:rPr>
            </w:pPr>
          </w:p>
          <w:p w14:paraId="0F8073F1" w14:textId="77777777" w:rsidR="00226570" w:rsidRPr="00226570" w:rsidRDefault="00226570" w:rsidP="00226570">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4DECA25E" w14:textId="77777777" w:rsidR="00226570" w:rsidRPr="00226570" w:rsidRDefault="00226570" w:rsidP="00226570">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0A1DC45F" w14:textId="392A9CD0" w:rsidR="00226570" w:rsidRPr="00226570" w:rsidRDefault="00226570" w:rsidP="00226570">
            <w:pPr>
              <w:widowControl w:val="0"/>
              <w:kinsoku w:val="0"/>
              <w:overflowPunct w:val="0"/>
              <w:autoSpaceDE w:val="0"/>
              <w:autoSpaceDN w:val="0"/>
              <w:adjustRightInd w:val="0"/>
              <w:ind w:left="102"/>
              <w:rPr>
                <w:rFonts w:ascii="Times New Roman" w:hAnsi="Times New Roman"/>
                <w:lang w:eastAsia="en-US"/>
              </w:rPr>
            </w:pPr>
            <w:r w:rsidRPr="00226570">
              <w:rPr>
                <w:rFonts w:cs="Arial"/>
                <w:b/>
                <w:bCs/>
                <w:spacing w:val="-2"/>
                <w:w w:val="85"/>
                <w:szCs w:val="22"/>
                <w:lang w:eastAsia="en-US"/>
              </w:rPr>
              <w:t>P</w:t>
            </w:r>
            <w:r w:rsidRPr="00226570">
              <w:rPr>
                <w:rFonts w:cs="Arial"/>
                <w:b/>
                <w:bCs/>
                <w:w w:val="85"/>
                <w:szCs w:val="22"/>
                <w:lang w:eastAsia="en-US"/>
              </w:rPr>
              <w:t>rix</w:t>
            </w:r>
            <w:r w:rsidRPr="00226570">
              <w:rPr>
                <w:rFonts w:cs="Arial"/>
                <w:b/>
                <w:bCs/>
                <w:spacing w:val="18"/>
                <w:w w:val="85"/>
                <w:szCs w:val="22"/>
                <w:lang w:eastAsia="en-US"/>
              </w:rPr>
              <w:t xml:space="preserve"> </w:t>
            </w:r>
            <w:r w:rsidRPr="00226570">
              <w:rPr>
                <w:rFonts w:cs="Arial"/>
                <w:b/>
                <w:bCs/>
                <w:spacing w:val="-1"/>
                <w:w w:val="85"/>
                <w:szCs w:val="22"/>
                <w:lang w:eastAsia="en-US"/>
              </w:rPr>
              <w:t>1.1.</w:t>
            </w:r>
            <w:r>
              <w:rPr>
                <w:rFonts w:cs="Arial"/>
                <w:b/>
                <w:bCs/>
                <w:w w:val="85"/>
                <w:szCs w:val="22"/>
                <w:lang w:eastAsia="en-US"/>
              </w:rPr>
              <w:t>4</w:t>
            </w:r>
          </w:p>
        </w:tc>
        <w:tc>
          <w:tcPr>
            <w:tcW w:w="7479" w:type="dxa"/>
            <w:tcBorders>
              <w:top w:val="single" w:sz="4" w:space="0" w:color="000000"/>
              <w:left w:val="single" w:sz="4" w:space="0" w:color="000000"/>
              <w:bottom w:val="single" w:sz="4" w:space="0" w:color="000000"/>
              <w:right w:val="single" w:sz="4" w:space="0" w:color="000000"/>
            </w:tcBorders>
          </w:tcPr>
          <w:p w14:paraId="33032A48" w14:textId="102C7AAB" w:rsidR="00226570" w:rsidRPr="00226570" w:rsidRDefault="00BE1CBE" w:rsidP="00226570">
            <w:pPr>
              <w:widowControl w:val="0"/>
              <w:kinsoku w:val="0"/>
              <w:overflowPunct w:val="0"/>
              <w:autoSpaceDE w:val="0"/>
              <w:autoSpaceDN w:val="0"/>
              <w:adjustRightInd w:val="0"/>
              <w:spacing w:before="62"/>
              <w:ind w:left="102"/>
              <w:rPr>
                <w:rFonts w:ascii="Times New Roman" w:hAnsi="Times New Roman"/>
                <w:vertAlign w:val="superscript"/>
                <w:lang w:eastAsia="en-US"/>
              </w:rPr>
            </w:pPr>
            <w:proofErr w:type="gramStart"/>
            <w:r>
              <w:rPr>
                <w:rFonts w:cs="Arial"/>
                <w:b/>
                <w:bCs/>
                <w:w w:val="85"/>
                <w:szCs w:val="22"/>
                <w:lang w:eastAsia="en-US"/>
              </w:rPr>
              <w:t>ft</w:t>
            </w:r>
            <w:proofErr w:type="gramEnd"/>
          </w:p>
        </w:tc>
      </w:tr>
      <w:tr w:rsidR="00226570" w:rsidRPr="00226570" w14:paraId="6C46263E"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EBB5656" w14:textId="77777777" w:rsidR="00226570" w:rsidRPr="00226570" w:rsidRDefault="00226570" w:rsidP="00226570">
            <w:pPr>
              <w:widowControl w:val="0"/>
              <w:kinsoku w:val="0"/>
              <w:overflowPunct w:val="0"/>
              <w:autoSpaceDE w:val="0"/>
              <w:autoSpaceDN w:val="0"/>
              <w:adjustRightInd w:val="0"/>
              <w:spacing w:before="62"/>
              <w:ind w:left="102"/>
              <w:rPr>
                <w:rFonts w:ascii="Times New Roman" w:hAnsi="Times New Roman"/>
                <w:lang w:eastAsia="en-US"/>
              </w:rPr>
            </w:pPr>
          </w:p>
        </w:tc>
        <w:tc>
          <w:tcPr>
            <w:tcW w:w="7479" w:type="dxa"/>
            <w:tcBorders>
              <w:top w:val="single" w:sz="4" w:space="0" w:color="000000"/>
              <w:left w:val="single" w:sz="4" w:space="0" w:color="000000"/>
              <w:bottom w:val="single" w:sz="4" w:space="0" w:color="000000"/>
              <w:right w:val="single" w:sz="4" w:space="0" w:color="000000"/>
            </w:tcBorders>
          </w:tcPr>
          <w:p w14:paraId="63EBE892" w14:textId="77777777" w:rsidR="00226570" w:rsidRPr="00226570" w:rsidRDefault="00226570" w:rsidP="00226570"/>
        </w:tc>
      </w:tr>
      <w:tr w:rsidR="00226570" w:rsidRPr="00226570" w14:paraId="25F7B172"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A36065E" w14:textId="77777777" w:rsidR="00226570" w:rsidRPr="00226570" w:rsidRDefault="00226570" w:rsidP="00226570"/>
        </w:tc>
        <w:tc>
          <w:tcPr>
            <w:tcW w:w="7479" w:type="dxa"/>
            <w:tcBorders>
              <w:top w:val="single" w:sz="4" w:space="0" w:color="000000"/>
              <w:left w:val="single" w:sz="4" w:space="0" w:color="000000"/>
              <w:bottom w:val="single" w:sz="4" w:space="0" w:color="000000"/>
              <w:right w:val="single" w:sz="4" w:space="0" w:color="000000"/>
            </w:tcBorders>
          </w:tcPr>
          <w:p w14:paraId="659F2913" w14:textId="77777777" w:rsidR="00226570" w:rsidRPr="00226570" w:rsidRDefault="00226570" w:rsidP="00226570"/>
        </w:tc>
      </w:tr>
      <w:tr w:rsidR="00226570" w:rsidRPr="00226570" w14:paraId="676917DC" w14:textId="77777777" w:rsidTr="008F2850">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2A5F1957" w14:textId="77777777" w:rsidR="00226570" w:rsidRPr="00226570" w:rsidRDefault="00226570" w:rsidP="00226570"/>
        </w:tc>
        <w:tc>
          <w:tcPr>
            <w:tcW w:w="7479" w:type="dxa"/>
            <w:tcBorders>
              <w:top w:val="single" w:sz="4" w:space="0" w:color="000000"/>
              <w:left w:val="single" w:sz="4" w:space="0" w:color="000000"/>
              <w:bottom w:val="single" w:sz="4" w:space="0" w:color="000000"/>
              <w:right w:val="single" w:sz="4" w:space="0" w:color="000000"/>
            </w:tcBorders>
          </w:tcPr>
          <w:p w14:paraId="1D5BD78E" w14:textId="77777777" w:rsidR="00226570" w:rsidRPr="00226570" w:rsidRDefault="00226570" w:rsidP="00226570"/>
        </w:tc>
      </w:tr>
    </w:tbl>
    <w:p w14:paraId="0D2CD653" w14:textId="77777777" w:rsidR="00226570" w:rsidRDefault="00226570" w:rsidP="00226570">
      <w:pPr>
        <w:pStyle w:val="ListParagraph"/>
        <w:ind w:left="1224"/>
        <w:jc w:val="left"/>
        <w:rPr>
          <w:rFonts w:cs="Arial"/>
          <w:bCs/>
          <w:szCs w:val="22"/>
        </w:rPr>
      </w:pPr>
    </w:p>
    <w:p w14:paraId="69778625" w14:textId="529B0716" w:rsidR="00AA323B" w:rsidRPr="001D31EE" w:rsidRDefault="00AA323B" w:rsidP="0023447E">
      <w:pPr>
        <w:pStyle w:val="ListParagraph"/>
        <w:numPr>
          <w:ilvl w:val="2"/>
          <w:numId w:val="28"/>
        </w:numPr>
        <w:jc w:val="left"/>
        <w:rPr>
          <w:rFonts w:cs="Arial"/>
          <w:bCs/>
          <w:szCs w:val="22"/>
        </w:rPr>
      </w:pPr>
      <w:r w:rsidRPr="001D31EE">
        <w:rPr>
          <w:rFonts w:cs="Arial"/>
          <w:bCs/>
          <w:szCs w:val="22"/>
        </w:rPr>
        <w:t xml:space="preserve">Débroussaillage du terrain </w:t>
      </w:r>
    </w:p>
    <w:p w14:paraId="343C8F4D" w14:textId="77777777" w:rsidR="00AA323B" w:rsidRPr="001D31EE" w:rsidRDefault="00AA323B" w:rsidP="00AA323B">
      <w:pPr>
        <w:pStyle w:val="ListParagraph"/>
        <w:ind w:left="1224"/>
        <w:rPr>
          <w:bCs/>
          <w:szCs w:val="22"/>
        </w:rPr>
      </w:pPr>
    </w:p>
    <w:p w14:paraId="63415341" w14:textId="045D0CA2" w:rsidR="00AA323B" w:rsidRPr="001D31EE" w:rsidRDefault="005E0EF7" w:rsidP="0023447E">
      <w:pPr>
        <w:pStyle w:val="ListParagraph"/>
        <w:ind w:left="1224"/>
        <w:rPr>
          <w:bCs/>
          <w:sz w:val="20"/>
          <w:szCs w:val="20"/>
        </w:rPr>
      </w:pPr>
      <w:r w:rsidRPr="001D31EE">
        <w:rPr>
          <w:bCs/>
          <w:sz w:val="20"/>
          <w:szCs w:val="20"/>
        </w:rPr>
        <w:t xml:space="preserve">Le travail requis pour retirer tout objet dans la zone de travail pour ouvrages de </w:t>
      </w:r>
      <w:r w:rsidR="00494D21">
        <w:rPr>
          <w:bCs/>
          <w:sz w:val="20"/>
          <w:szCs w:val="20"/>
        </w:rPr>
        <w:t xml:space="preserve">lits de séchage et de la piste d’accès et </w:t>
      </w:r>
      <w:r w:rsidRPr="001D31EE">
        <w:rPr>
          <w:bCs/>
          <w:sz w:val="20"/>
          <w:szCs w:val="20"/>
        </w:rPr>
        <w:t>emprises y compris la coupe d'arbres, l'arrachage de souches, la démolition des structures en bois</w:t>
      </w:r>
      <w:r w:rsidR="00494D21">
        <w:rPr>
          <w:bCs/>
          <w:sz w:val="20"/>
          <w:szCs w:val="20"/>
        </w:rPr>
        <w:t xml:space="preserve"> </w:t>
      </w:r>
      <w:r w:rsidRPr="001D31EE">
        <w:rPr>
          <w:bCs/>
          <w:sz w:val="20"/>
          <w:szCs w:val="20"/>
        </w:rPr>
        <w:t>et les grosses pierres</w:t>
      </w:r>
      <w:r w:rsidR="0033475C" w:rsidRPr="001D31EE">
        <w:rPr>
          <w:bCs/>
          <w:sz w:val="20"/>
          <w:szCs w:val="20"/>
        </w:rPr>
        <w:t xml:space="preserve"> </w:t>
      </w:r>
      <w:r w:rsidRPr="001D31EE">
        <w:rPr>
          <w:bCs/>
          <w:sz w:val="20"/>
          <w:szCs w:val="20"/>
        </w:rPr>
        <w:t>et le transport des produits excédentaires et inutilisés vers un lieu approuvé par le maître d'ouvrage.</w:t>
      </w:r>
      <w:r w:rsidR="006E08B7">
        <w:rPr>
          <w:bCs/>
          <w:sz w:val="20"/>
          <w:szCs w:val="20"/>
        </w:rPr>
        <w:t xml:space="preserve"> </w:t>
      </w:r>
      <w:r w:rsidRPr="001D31EE">
        <w:rPr>
          <w:bCs/>
          <w:sz w:val="20"/>
          <w:szCs w:val="20"/>
        </w:rPr>
        <w:t>Toutes sujétions comprises.</w:t>
      </w:r>
    </w:p>
    <w:p w14:paraId="7D7F21A5" w14:textId="77777777" w:rsidR="00680298" w:rsidRPr="001D31EE" w:rsidRDefault="00680298" w:rsidP="00680298">
      <w:pPr>
        <w:pStyle w:val="ListParagraph"/>
        <w:ind w:left="840"/>
        <w:rPr>
          <w:bCs/>
          <w:sz w:val="20"/>
          <w:szCs w:val="20"/>
        </w:rPr>
      </w:pPr>
    </w:p>
    <w:p w14:paraId="61CD7EB8" w14:textId="6B9D3F56" w:rsidR="00BC416B" w:rsidRPr="001D31EE" w:rsidRDefault="009238F0" w:rsidP="0023447E">
      <w:pPr>
        <w:pStyle w:val="ListParagraph"/>
        <w:ind w:left="1032" w:firstLine="192"/>
        <w:rPr>
          <w:bCs/>
          <w:sz w:val="20"/>
          <w:szCs w:val="20"/>
        </w:rPr>
      </w:pPr>
      <w:r w:rsidRPr="001D31EE">
        <w:rPr>
          <w:bCs/>
          <w:sz w:val="20"/>
          <w:szCs w:val="20"/>
        </w:rPr>
        <w:t>Ce prix s'applique au forfait : Prix En Lettres :</w:t>
      </w:r>
    </w:p>
    <w:p w14:paraId="0A93B391" w14:textId="77777777" w:rsidR="009238F0" w:rsidRPr="001D31EE" w:rsidRDefault="009238F0" w:rsidP="0023447E">
      <w:pPr>
        <w:pStyle w:val="ListParagraph"/>
        <w:ind w:left="1032" w:firstLine="192"/>
        <w:rPr>
          <w:bCs/>
          <w:sz w:val="20"/>
          <w:szCs w:val="20"/>
        </w:rPr>
      </w:pPr>
    </w:p>
    <w:p w14:paraId="66AE3A9E" w14:textId="77777777" w:rsidR="005A6FE9" w:rsidRPr="001D31EE" w:rsidRDefault="005A6FE9" w:rsidP="005A6FE9">
      <w:pPr>
        <w:kinsoku w:val="0"/>
        <w:overflowPunct w:val="0"/>
        <w:spacing w:before="8" w:line="60" w:lineRule="exact"/>
        <w:rPr>
          <w:sz w:val="6"/>
          <w:szCs w:val="6"/>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1D31EE" w14:paraId="5812C434"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50B9BDC" w14:textId="77777777" w:rsidR="005A6FE9" w:rsidRPr="001D31EE" w:rsidRDefault="005A6FE9" w:rsidP="005775A0">
            <w:pPr>
              <w:pStyle w:val="TableParagraph"/>
              <w:kinsoku w:val="0"/>
              <w:overflowPunct w:val="0"/>
              <w:spacing w:before="2" w:line="130" w:lineRule="exact"/>
              <w:rPr>
                <w:sz w:val="13"/>
                <w:szCs w:val="13"/>
                <w:lang w:val="fr-FR"/>
              </w:rPr>
            </w:pPr>
          </w:p>
          <w:p w14:paraId="6967264E" w14:textId="77777777" w:rsidR="005A6FE9" w:rsidRPr="001D31EE" w:rsidRDefault="005A6FE9" w:rsidP="005775A0">
            <w:pPr>
              <w:pStyle w:val="TableParagraph"/>
              <w:kinsoku w:val="0"/>
              <w:overflowPunct w:val="0"/>
              <w:spacing w:line="200" w:lineRule="exact"/>
              <w:rPr>
                <w:sz w:val="20"/>
                <w:szCs w:val="20"/>
                <w:lang w:val="fr-FR"/>
              </w:rPr>
            </w:pPr>
          </w:p>
          <w:p w14:paraId="353560F1" w14:textId="77777777" w:rsidR="005A6FE9" w:rsidRPr="001D31EE" w:rsidRDefault="005A6FE9" w:rsidP="005775A0">
            <w:pPr>
              <w:pStyle w:val="TableParagraph"/>
              <w:kinsoku w:val="0"/>
              <w:overflowPunct w:val="0"/>
              <w:spacing w:line="200" w:lineRule="exact"/>
              <w:rPr>
                <w:sz w:val="20"/>
                <w:szCs w:val="20"/>
                <w:lang w:val="fr-FR"/>
              </w:rPr>
            </w:pPr>
          </w:p>
          <w:p w14:paraId="5BD4D8E3" w14:textId="3E13F29E" w:rsidR="005A6FE9" w:rsidRPr="001D31EE" w:rsidRDefault="005A6FE9" w:rsidP="005775A0">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w:t>
            </w:r>
            <w:r w:rsidR="00AA323B" w:rsidRPr="001D31EE">
              <w:rPr>
                <w:rFonts w:ascii="Arial" w:hAnsi="Arial" w:cs="Arial"/>
                <w:b/>
                <w:bCs/>
                <w:spacing w:val="-1"/>
                <w:w w:val="85"/>
                <w:szCs w:val="22"/>
                <w:lang w:val="fr-FR"/>
              </w:rPr>
              <w:t>.</w:t>
            </w:r>
            <w:r w:rsidR="0023447E" w:rsidRPr="001D31EE">
              <w:rPr>
                <w:rFonts w:ascii="Arial" w:hAnsi="Arial" w:cs="Arial"/>
                <w:b/>
                <w:bCs/>
                <w:spacing w:val="-1"/>
                <w:w w:val="85"/>
                <w:szCs w:val="22"/>
                <w:lang w:val="fr-FR"/>
              </w:rPr>
              <w:t>1.</w:t>
            </w:r>
            <w:r w:rsidR="00226570">
              <w:rPr>
                <w:rFonts w:ascii="Arial" w:hAnsi="Arial" w:cs="Arial"/>
                <w:b/>
                <w:bCs/>
                <w:w w:val="85"/>
                <w:szCs w:val="22"/>
                <w:lang w:val="fr-FR"/>
              </w:rPr>
              <w:t>5</w:t>
            </w:r>
          </w:p>
        </w:tc>
        <w:tc>
          <w:tcPr>
            <w:tcW w:w="7479" w:type="dxa"/>
            <w:tcBorders>
              <w:top w:val="single" w:sz="4" w:space="0" w:color="000000"/>
              <w:left w:val="single" w:sz="4" w:space="0" w:color="000000"/>
              <w:bottom w:val="single" w:sz="4" w:space="0" w:color="000000"/>
              <w:right w:val="single" w:sz="4" w:space="0" w:color="000000"/>
            </w:tcBorders>
          </w:tcPr>
          <w:p w14:paraId="0F91666B" w14:textId="68A4AB74" w:rsidR="005A6FE9" w:rsidRPr="001D31EE" w:rsidRDefault="005A6FE9" w:rsidP="005775A0">
            <w:pPr>
              <w:pStyle w:val="TableParagraph"/>
              <w:kinsoku w:val="0"/>
              <w:overflowPunct w:val="0"/>
              <w:spacing w:before="61"/>
              <w:ind w:left="102"/>
              <w:rPr>
                <w:lang w:val="fr-FR"/>
              </w:rPr>
            </w:pPr>
            <w:proofErr w:type="gramStart"/>
            <w:r w:rsidRPr="001D31EE">
              <w:rPr>
                <w:rFonts w:ascii="Arial" w:hAnsi="Arial" w:cs="Arial"/>
                <w:b/>
                <w:bCs/>
                <w:w w:val="90"/>
                <w:szCs w:val="22"/>
                <w:lang w:val="fr-FR"/>
              </w:rPr>
              <w:t>f</w:t>
            </w:r>
            <w:r w:rsidR="000265D9">
              <w:rPr>
                <w:rFonts w:ascii="Arial" w:hAnsi="Arial" w:cs="Arial"/>
                <w:b/>
                <w:bCs/>
                <w:w w:val="90"/>
                <w:szCs w:val="22"/>
                <w:lang w:val="fr-FR"/>
              </w:rPr>
              <w:t>t</w:t>
            </w:r>
            <w:proofErr w:type="gramEnd"/>
          </w:p>
        </w:tc>
      </w:tr>
      <w:tr w:rsidR="005A6FE9" w:rsidRPr="001D31EE" w14:paraId="218A06B7"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2FDD49B" w14:textId="77777777" w:rsidR="005A6FE9" w:rsidRPr="001D31EE"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ED236B8" w14:textId="77777777" w:rsidR="005A6FE9" w:rsidRPr="001D31EE" w:rsidRDefault="005A6FE9" w:rsidP="005775A0"/>
        </w:tc>
      </w:tr>
      <w:tr w:rsidR="005A6FE9" w:rsidRPr="001D31EE" w14:paraId="29A88E46"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730541A"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24173713" w14:textId="77777777" w:rsidR="005A6FE9" w:rsidRPr="001D31EE" w:rsidRDefault="005A6FE9" w:rsidP="005775A0"/>
        </w:tc>
      </w:tr>
      <w:tr w:rsidR="005A6FE9" w:rsidRPr="001D31EE" w14:paraId="209B7B27"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4266DA03"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7EC682F9" w14:textId="77777777" w:rsidR="005A6FE9" w:rsidRPr="001D31EE" w:rsidRDefault="005A6FE9" w:rsidP="005775A0"/>
        </w:tc>
      </w:tr>
    </w:tbl>
    <w:p w14:paraId="60477C8E" w14:textId="318230B9" w:rsidR="005E0EF7" w:rsidRPr="001D31EE" w:rsidRDefault="005E0EF7" w:rsidP="005E0EF7"/>
    <w:p w14:paraId="545996F1" w14:textId="42C91425" w:rsidR="005E0EF7" w:rsidRPr="001D31EE" w:rsidRDefault="005E0EF7" w:rsidP="0023447E">
      <w:pPr>
        <w:pStyle w:val="ListParagraph"/>
        <w:numPr>
          <w:ilvl w:val="2"/>
          <w:numId w:val="28"/>
        </w:numPr>
        <w:rPr>
          <w:rFonts w:ascii="Arial Bold" w:hAnsi="Arial Bold"/>
          <w:bCs/>
          <w:sz w:val="24"/>
        </w:rPr>
      </w:pPr>
      <w:r w:rsidRPr="001D31EE">
        <w:rPr>
          <w:rFonts w:cs="Arial"/>
          <w:bCs/>
          <w:szCs w:val="22"/>
        </w:rPr>
        <w:t>Travaux de mitigation des Impacts Sociaux et Environnementaux</w:t>
      </w:r>
    </w:p>
    <w:p w14:paraId="0B73433D" w14:textId="77777777" w:rsidR="005E0EF7" w:rsidRPr="001D31EE" w:rsidRDefault="005E0EF7" w:rsidP="00680298">
      <w:pPr>
        <w:pStyle w:val="ListParagraph"/>
        <w:ind w:left="1032"/>
        <w:rPr>
          <w:bCs/>
          <w:szCs w:val="22"/>
        </w:rPr>
      </w:pPr>
    </w:p>
    <w:p w14:paraId="42009FE1" w14:textId="111583EF" w:rsidR="005E0EF7" w:rsidRPr="001D31EE" w:rsidRDefault="005E0EF7" w:rsidP="0023447E">
      <w:pPr>
        <w:pStyle w:val="ListParagraph"/>
        <w:ind w:left="1224"/>
        <w:rPr>
          <w:bCs/>
          <w:sz w:val="20"/>
          <w:szCs w:val="20"/>
        </w:rPr>
      </w:pPr>
      <w:bookmarkStart w:id="9" w:name="_Hlk39283103"/>
      <w:r w:rsidRPr="001D31EE">
        <w:rPr>
          <w:bCs/>
          <w:sz w:val="20"/>
          <w:szCs w:val="20"/>
        </w:rPr>
        <w:t>Ce prix rémunère</w:t>
      </w:r>
      <w:bookmarkEnd w:id="9"/>
      <w:r w:rsidRPr="001D31EE">
        <w:rPr>
          <w:bCs/>
          <w:sz w:val="20"/>
          <w:szCs w:val="20"/>
        </w:rPr>
        <w:t xml:space="preserve"> à l’unité l’</w:t>
      </w:r>
      <w:r w:rsidR="00CB2D9A" w:rsidRPr="001D31EE">
        <w:rPr>
          <w:bCs/>
          <w:sz w:val="20"/>
          <w:szCs w:val="20"/>
        </w:rPr>
        <w:t>élaboration</w:t>
      </w:r>
      <w:r w:rsidRPr="001D31EE">
        <w:rPr>
          <w:bCs/>
          <w:sz w:val="20"/>
          <w:szCs w:val="20"/>
        </w:rPr>
        <w:t xml:space="preserve"> du Plan de Surveillance Environnemental et Social (PSES) et l'ensemble des Travaux de mitigation des Impacts Sociaux et </w:t>
      </w:r>
      <w:r w:rsidR="005A4528" w:rsidRPr="001D31EE">
        <w:rPr>
          <w:bCs/>
          <w:sz w:val="20"/>
          <w:szCs w:val="20"/>
        </w:rPr>
        <w:t>E</w:t>
      </w:r>
      <w:r w:rsidRPr="001D31EE">
        <w:rPr>
          <w:bCs/>
          <w:sz w:val="20"/>
          <w:szCs w:val="20"/>
        </w:rPr>
        <w:t>nvironnementaux</w:t>
      </w:r>
      <w:r w:rsidR="005A4528" w:rsidRPr="001D31EE">
        <w:rPr>
          <w:bCs/>
          <w:sz w:val="20"/>
          <w:szCs w:val="20"/>
        </w:rPr>
        <w:t xml:space="preserve"> et selon les mesures d’</w:t>
      </w:r>
      <w:r w:rsidR="00CB2D9A" w:rsidRPr="001D31EE">
        <w:rPr>
          <w:bCs/>
          <w:sz w:val="20"/>
          <w:szCs w:val="20"/>
        </w:rPr>
        <w:t>atténuation</w:t>
      </w:r>
      <w:r w:rsidR="005A4528" w:rsidRPr="001D31EE">
        <w:rPr>
          <w:bCs/>
          <w:sz w:val="20"/>
          <w:szCs w:val="20"/>
        </w:rPr>
        <w:t xml:space="preserve"> décrites par DAI ou fournies dans EMMP et les exigences jugées nécessaires pendant la période d’exécution. </w:t>
      </w:r>
      <w:r w:rsidR="00F84B37" w:rsidRPr="001D31EE">
        <w:rPr>
          <w:bCs/>
          <w:sz w:val="20"/>
          <w:szCs w:val="20"/>
        </w:rPr>
        <w:t>L</w:t>
      </w:r>
      <w:r w:rsidR="00B70B92">
        <w:rPr>
          <w:bCs/>
          <w:sz w:val="20"/>
          <w:szCs w:val="20"/>
        </w:rPr>
        <w:t>’Entrepreneur</w:t>
      </w:r>
      <w:r w:rsidR="00F84B37" w:rsidRPr="001D31EE">
        <w:rPr>
          <w:bCs/>
          <w:sz w:val="20"/>
          <w:szCs w:val="20"/>
        </w:rPr>
        <w:t xml:space="preserve"> est responsable de toutes les amendes, tous les frais, ou les pénalités en rapport au non-respect des lois et règlementations sur l'environnement. </w:t>
      </w:r>
    </w:p>
    <w:p w14:paraId="61FF0D1B" w14:textId="77777777" w:rsidR="005E0EF7" w:rsidRPr="001D31EE" w:rsidRDefault="005E0EF7" w:rsidP="00680298">
      <w:pPr>
        <w:pStyle w:val="ListParagraph"/>
        <w:ind w:left="648" w:firstLine="192"/>
        <w:rPr>
          <w:bCs/>
          <w:sz w:val="20"/>
          <w:szCs w:val="20"/>
        </w:rPr>
      </w:pPr>
    </w:p>
    <w:p w14:paraId="2D025926" w14:textId="2D243B2E" w:rsidR="005E0EF7" w:rsidRPr="001D31EE" w:rsidRDefault="005E0EF7" w:rsidP="0023447E">
      <w:pPr>
        <w:pStyle w:val="ListParagraph"/>
        <w:ind w:left="1032" w:firstLine="192"/>
        <w:rPr>
          <w:bCs/>
          <w:sz w:val="20"/>
          <w:szCs w:val="20"/>
        </w:rPr>
      </w:pPr>
      <w:r w:rsidRPr="001D31EE">
        <w:rPr>
          <w:bCs/>
          <w:sz w:val="20"/>
          <w:szCs w:val="20"/>
        </w:rPr>
        <w:t>Ce prix s'applique au forfait : Prix En Lettres :</w:t>
      </w:r>
    </w:p>
    <w:p w14:paraId="6A93FA94" w14:textId="77777777" w:rsidR="005E0EF7" w:rsidRPr="001D31EE" w:rsidRDefault="005E0EF7" w:rsidP="005E0EF7"/>
    <w:p w14:paraId="645D55D4" w14:textId="77777777" w:rsidR="005A6FE9" w:rsidRPr="001D31EE"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1D31EE" w14:paraId="7FEE3B69"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BB282D9" w14:textId="77777777" w:rsidR="005A6FE9" w:rsidRPr="001D31EE" w:rsidRDefault="005A6FE9" w:rsidP="005775A0">
            <w:pPr>
              <w:pStyle w:val="TableParagraph"/>
              <w:kinsoku w:val="0"/>
              <w:overflowPunct w:val="0"/>
              <w:spacing w:before="2" w:line="130" w:lineRule="exact"/>
              <w:rPr>
                <w:sz w:val="13"/>
                <w:szCs w:val="13"/>
                <w:lang w:val="fr-FR"/>
              </w:rPr>
            </w:pPr>
          </w:p>
          <w:p w14:paraId="3A52C10F" w14:textId="77777777" w:rsidR="005A6FE9" w:rsidRPr="001D31EE" w:rsidRDefault="005A6FE9" w:rsidP="005775A0">
            <w:pPr>
              <w:pStyle w:val="TableParagraph"/>
              <w:kinsoku w:val="0"/>
              <w:overflowPunct w:val="0"/>
              <w:spacing w:line="200" w:lineRule="exact"/>
              <w:rPr>
                <w:sz w:val="20"/>
                <w:szCs w:val="20"/>
                <w:lang w:val="fr-FR"/>
              </w:rPr>
            </w:pPr>
          </w:p>
          <w:p w14:paraId="13C52A9A" w14:textId="77777777" w:rsidR="005A6FE9" w:rsidRPr="001D31EE" w:rsidRDefault="005A6FE9" w:rsidP="005775A0">
            <w:pPr>
              <w:pStyle w:val="TableParagraph"/>
              <w:kinsoku w:val="0"/>
              <w:overflowPunct w:val="0"/>
              <w:spacing w:line="200" w:lineRule="exact"/>
              <w:rPr>
                <w:sz w:val="20"/>
                <w:szCs w:val="20"/>
                <w:lang w:val="fr-FR"/>
              </w:rPr>
            </w:pPr>
          </w:p>
          <w:p w14:paraId="0E001ABC" w14:textId="67453383" w:rsidR="005A6FE9" w:rsidRPr="001D31EE" w:rsidRDefault="005A6FE9" w:rsidP="005775A0">
            <w:pPr>
              <w:pStyle w:val="TableParagraph"/>
              <w:kinsoku w:val="0"/>
              <w:overflowPunct w:val="0"/>
              <w:ind w:left="102"/>
              <w:rPr>
                <w:lang w:val="fr-FR"/>
              </w:rPr>
            </w:pPr>
            <w:r w:rsidRPr="001D31EE">
              <w:rPr>
                <w:rFonts w:ascii="Arial" w:hAnsi="Arial" w:cs="Arial"/>
                <w:b/>
                <w:bCs/>
                <w:spacing w:val="-1"/>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w:t>
            </w:r>
            <w:r w:rsidRPr="001D31EE">
              <w:rPr>
                <w:rFonts w:ascii="Arial" w:hAnsi="Arial" w:cs="Arial"/>
                <w:b/>
                <w:bCs/>
                <w:w w:val="85"/>
                <w:szCs w:val="22"/>
                <w:lang w:val="fr-FR"/>
              </w:rPr>
              <w:t>.</w:t>
            </w:r>
            <w:r w:rsidR="0023447E" w:rsidRPr="001D31EE">
              <w:rPr>
                <w:rFonts w:ascii="Arial" w:hAnsi="Arial" w:cs="Arial"/>
                <w:b/>
                <w:bCs/>
                <w:w w:val="85"/>
                <w:szCs w:val="22"/>
                <w:lang w:val="fr-FR"/>
              </w:rPr>
              <w:t>1.</w:t>
            </w:r>
            <w:r w:rsidR="00226570">
              <w:rPr>
                <w:rFonts w:ascii="Arial" w:hAnsi="Arial" w:cs="Arial"/>
                <w:b/>
                <w:bCs/>
                <w:w w:val="85"/>
                <w:szCs w:val="22"/>
                <w:lang w:val="fr-FR"/>
              </w:rPr>
              <w:t>6</w:t>
            </w:r>
          </w:p>
        </w:tc>
        <w:tc>
          <w:tcPr>
            <w:tcW w:w="7479" w:type="dxa"/>
            <w:tcBorders>
              <w:top w:val="single" w:sz="4" w:space="0" w:color="000000"/>
              <w:left w:val="single" w:sz="4" w:space="0" w:color="000000"/>
              <w:bottom w:val="single" w:sz="4" w:space="0" w:color="000000"/>
              <w:right w:val="single" w:sz="4" w:space="0" w:color="000000"/>
            </w:tcBorders>
          </w:tcPr>
          <w:p w14:paraId="350E4808" w14:textId="292363D5" w:rsidR="005A6FE9" w:rsidRPr="001D31EE" w:rsidRDefault="005A6FE9" w:rsidP="005775A0">
            <w:pPr>
              <w:pStyle w:val="TableParagraph"/>
              <w:kinsoku w:val="0"/>
              <w:overflowPunct w:val="0"/>
              <w:spacing w:before="61"/>
              <w:ind w:left="102"/>
              <w:rPr>
                <w:lang w:val="fr-FR"/>
              </w:rPr>
            </w:pPr>
            <w:proofErr w:type="gramStart"/>
            <w:r w:rsidRPr="001D31EE">
              <w:rPr>
                <w:rFonts w:ascii="Arial" w:hAnsi="Arial" w:cs="Arial"/>
                <w:b/>
                <w:bCs/>
                <w:w w:val="90"/>
                <w:szCs w:val="22"/>
                <w:lang w:val="fr-FR"/>
              </w:rPr>
              <w:t>f</w:t>
            </w:r>
            <w:r w:rsidR="000265D9">
              <w:rPr>
                <w:rFonts w:ascii="Arial" w:hAnsi="Arial" w:cs="Arial"/>
                <w:b/>
                <w:bCs/>
                <w:w w:val="90"/>
                <w:szCs w:val="22"/>
                <w:lang w:val="fr-FR"/>
              </w:rPr>
              <w:t>t</w:t>
            </w:r>
            <w:proofErr w:type="gramEnd"/>
          </w:p>
        </w:tc>
      </w:tr>
      <w:tr w:rsidR="005A6FE9" w:rsidRPr="001D31EE" w14:paraId="02013D54"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6A298C" w14:textId="77777777" w:rsidR="005A6FE9" w:rsidRPr="001D31EE"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0C8CA30" w14:textId="77777777" w:rsidR="005A6FE9" w:rsidRPr="001D31EE" w:rsidRDefault="005A6FE9" w:rsidP="005775A0"/>
        </w:tc>
      </w:tr>
      <w:tr w:rsidR="005A6FE9" w:rsidRPr="001D31EE" w14:paraId="24506B36"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49A613D"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31910A99" w14:textId="77777777" w:rsidR="005A6FE9" w:rsidRPr="001D31EE" w:rsidRDefault="005A6FE9" w:rsidP="005775A0"/>
        </w:tc>
      </w:tr>
      <w:tr w:rsidR="005A6FE9" w:rsidRPr="001D31EE" w14:paraId="5EA672BF"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3C2DC6D4"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43318ACB" w14:textId="77777777" w:rsidR="005A6FE9" w:rsidRPr="001D31EE" w:rsidRDefault="005A6FE9" w:rsidP="005775A0"/>
        </w:tc>
      </w:tr>
    </w:tbl>
    <w:p w14:paraId="7613641F" w14:textId="77777777" w:rsidR="009238F0" w:rsidRPr="001D31EE" w:rsidRDefault="009238F0" w:rsidP="009238F0">
      <w:pPr>
        <w:pStyle w:val="ListParagraph"/>
        <w:ind w:left="1224"/>
        <w:rPr>
          <w:rFonts w:cs="Arial"/>
          <w:bCs/>
          <w:szCs w:val="22"/>
        </w:rPr>
      </w:pPr>
      <w:bookmarkStart w:id="10" w:name="_Hlk36287408"/>
    </w:p>
    <w:p w14:paraId="5E52ADD1" w14:textId="4238DB65" w:rsidR="00F84B37" w:rsidRPr="001D31EE" w:rsidRDefault="00365DB6" w:rsidP="0023447E">
      <w:pPr>
        <w:pStyle w:val="ListParagraph"/>
        <w:numPr>
          <w:ilvl w:val="2"/>
          <w:numId w:val="28"/>
        </w:numPr>
        <w:rPr>
          <w:rFonts w:cs="Arial"/>
          <w:bCs/>
          <w:szCs w:val="22"/>
        </w:rPr>
      </w:pPr>
      <w:r w:rsidRPr="001D31EE">
        <w:rPr>
          <w:rFonts w:cs="Arial"/>
          <w:bCs/>
          <w:szCs w:val="22"/>
        </w:rPr>
        <w:t>Études</w:t>
      </w:r>
      <w:r w:rsidR="008175FA" w:rsidRPr="001D31EE">
        <w:rPr>
          <w:rFonts w:cs="Arial"/>
          <w:bCs/>
          <w:szCs w:val="22"/>
        </w:rPr>
        <w:t xml:space="preserve"> d'Exécution</w:t>
      </w:r>
    </w:p>
    <w:p w14:paraId="24E30A03" w14:textId="77777777" w:rsidR="00F84B37" w:rsidRPr="001D31EE" w:rsidRDefault="00F84B37" w:rsidP="00F84B37">
      <w:pPr>
        <w:pStyle w:val="ListParagraph"/>
        <w:ind w:left="1416"/>
        <w:rPr>
          <w:bCs/>
          <w:szCs w:val="22"/>
        </w:rPr>
      </w:pPr>
    </w:p>
    <w:p w14:paraId="38FABAE9" w14:textId="14B56267" w:rsidR="008A78E0" w:rsidRDefault="00F84B37" w:rsidP="0023447E">
      <w:pPr>
        <w:pStyle w:val="ListParagraph"/>
        <w:ind w:left="1152"/>
        <w:rPr>
          <w:bCs/>
          <w:sz w:val="20"/>
          <w:szCs w:val="20"/>
        </w:rPr>
      </w:pPr>
      <w:r w:rsidRPr="001D31EE">
        <w:rPr>
          <w:bCs/>
          <w:sz w:val="20"/>
          <w:szCs w:val="20"/>
        </w:rPr>
        <w:t xml:space="preserve">Ce </w:t>
      </w:r>
      <w:r w:rsidR="008175FA" w:rsidRPr="001D31EE">
        <w:rPr>
          <w:bCs/>
          <w:sz w:val="20"/>
          <w:szCs w:val="20"/>
        </w:rPr>
        <w:t>prix couvre forfaitairement toutes les études d'exécution liées aux terrassements, à tous les travaux de structure</w:t>
      </w:r>
      <w:r w:rsidR="00B9009C">
        <w:rPr>
          <w:bCs/>
          <w:sz w:val="20"/>
          <w:szCs w:val="20"/>
        </w:rPr>
        <w:t>s</w:t>
      </w:r>
      <w:r w:rsidR="008175FA" w:rsidRPr="001D31EE">
        <w:rPr>
          <w:bCs/>
          <w:sz w:val="20"/>
          <w:szCs w:val="20"/>
        </w:rPr>
        <w:t>, aux équipements et aux ouvrages</w:t>
      </w:r>
      <w:r w:rsidR="008A78E0">
        <w:rPr>
          <w:bCs/>
          <w:sz w:val="20"/>
          <w:szCs w:val="20"/>
        </w:rPr>
        <w:t>.</w:t>
      </w:r>
    </w:p>
    <w:p w14:paraId="326B1B89" w14:textId="77777777" w:rsidR="008A78E0" w:rsidRDefault="008A78E0" w:rsidP="008A78E0">
      <w:pPr>
        <w:pStyle w:val="ListParagraph"/>
        <w:ind w:left="1152"/>
        <w:rPr>
          <w:bCs/>
          <w:sz w:val="20"/>
          <w:szCs w:val="20"/>
        </w:rPr>
      </w:pPr>
    </w:p>
    <w:p w14:paraId="1F307AB0" w14:textId="5DAE3A4B" w:rsidR="008A78E0" w:rsidRDefault="008A78E0" w:rsidP="008A78E0">
      <w:pPr>
        <w:pStyle w:val="ListParagraph"/>
        <w:ind w:left="1152"/>
        <w:rPr>
          <w:bCs/>
          <w:sz w:val="20"/>
          <w:szCs w:val="20"/>
        </w:rPr>
      </w:pPr>
      <w:r w:rsidRPr="008A78E0">
        <w:rPr>
          <w:bCs/>
          <w:sz w:val="20"/>
          <w:szCs w:val="20"/>
        </w:rPr>
        <w:t>Préalablement aux travaux, l'Entrepreneur réalisera sous sa responsabilité et à ses frais, en tant que de besoins, toutes les études, essais et reconnaissances complémentaires à celles déjà réalisées</w:t>
      </w:r>
      <w:r w:rsidR="00591C65">
        <w:rPr>
          <w:bCs/>
          <w:sz w:val="20"/>
          <w:szCs w:val="20"/>
        </w:rPr>
        <w:t>.</w:t>
      </w:r>
    </w:p>
    <w:p w14:paraId="28815D83" w14:textId="05ED3EAA" w:rsidR="00EB3102" w:rsidRDefault="00EB3102" w:rsidP="008A78E0">
      <w:pPr>
        <w:pStyle w:val="ListParagraph"/>
        <w:ind w:left="1152"/>
        <w:rPr>
          <w:bCs/>
          <w:sz w:val="20"/>
          <w:szCs w:val="20"/>
        </w:rPr>
      </w:pPr>
    </w:p>
    <w:p w14:paraId="4246F70B" w14:textId="77777777" w:rsidR="00EB3102" w:rsidRPr="00EB3102" w:rsidRDefault="00EB3102" w:rsidP="00EB3102">
      <w:pPr>
        <w:pStyle w:val="ListParagraph"/>
        <w:ind w:left="1152"/>
        <w:rPr>
          <w:bCs/>
          <w:iCs/>
          <w:sz w:val="20"/>
          <w:szCs w:val="20"/>
        </w:rPr>
      </w:pPr>
      <w:r w:rsidRPr="00EB3102">
        <w:rPr>
          <w:bCs/>
          <w:iCs/>
          <w:sz w:val="20"/>
          <w:szCs w:val="20"/>
        </w:rPr>
        <w:lastRenderedPageBreak/>
        <w:t>L'Entrepreneur est tenu de vérifier, sous sa responsabilité, l'ensemble des côtes figurant sur les dessins et de s'assurer de la possibilité de réaliser le projet et de proposer, s'il y a lieu, toute modification pour arriver à ce but.</w:t>
      </w:r>
    </w:p>
    <w:p w14:paraId="2EB47C42" w14:textId="77777777" w:rsidR="008A78E0" w:rsidRDefault="008A78E0" w:rsidP="0023447E">
      <w:pPr>
        <w:pStyle w:val="ListParagraph"/>
        <w:ind w:left="1152"/>
        <w:rPr>
          <w:bCs/>
          <w:sz w:val="20"/>
          <w:szCs w:val="20"/>
        </w:rPr>
      </w:pPr>
    </w:p>
    <w:p w14:paraId="22A14610" w14:textId="5D0FB822" w:rsidR="008175FA" w:rsidRPr="001D31EE" w:rsidRDefault="008175FA" w:rsidP="00D77997">
      <w:pPr>
        <w:pStyle w:val="ListParagraph"/>
        <w:ind w:left="1152"/>
        <w:rPr>
          <w:sz w:val="20"/>
          <w:szCs w:val="20"/>
        </w:rPr>
      </w:pPr>
      <w:r w:rsidRPr="001D31EE">
        <w:rPr>
          <w:bCs/>
          <w:sz w:val="20"/>
          <w:szCs w:val="20"/>
        </w:rPr>
        <w:t>Il comprend les opérations suivantes :</w:t>
      </w:r>
      <w:r w:rsidRPr="001D31EE">
        <w:rPr>
          <w:sz w:val="20"/>
          <w:szCs w:val="20"/>
        </w:rPr>
        <w:t xml:space="preserve"> </w:t>
      </w:r>
    </w:p>
    <w:p w14:paraId="182738C4" w14:textId="0C4CDB1E" w:rsidR="008175FA" w:rsidRPr="001D31EE" w:rsidRDefault="008175FA" w:rsidP="00D77997">
      <w:pPr>
        <w:pStyle w:val="ListParagraph"/>
        <w:numPr>
          <w:ilvl w:val="0"/>
          <w:numId w:val="29"/>
        </w:numPr>
        <w:ind w:left="1776"/>
        <w:rPr>
          <w:bCs/>
          <w:sz w:val="20"/>
          <w:szCs w:val="20"/>
        </w:rPr>
      </w:pPr>
      <w:r w:rsidRPr="001D31EE">
        <w:rPr>
          <w:bCs/>
          <w:sz w:val="20"/>
          <w:szCs w:val="20"/>
        </w:rPr>
        <w:t xml:space="preserve">Les plans d’exécution des </w:t>
      </w:r>
      <w:r w:rsidR="00B51FCC">
        <w:rPr>
          <w:bCs/>
          <w:sz w:val="20"/>
          <w:szCs w:val="20"/>
        </w:rPr>
        <w:t xml:space="preserve">lits de séchage </w:t>
      </w:r>
      <w:r w:rsidRPr="001D31EE">
        <w:rPr>
          <w:bCs/>
          <w:sz w:val="20"/>
          <w:szCs w:val="20"/>
        </w:rPr>
        <w:t>à construire</w:t>
      </w:r>
    </w:p>
    <w:p w14:paraId="375271A1" w14:textId="795602E7" w:rsidR="008175FA" w:rsidRPr="00830DB6" w:rsidRDefault="001D31EE" w:rsidP="007E6EDC">
      <w:pPr>
        <w:pStyle w:val="ListParagraph"/>
        <w:numPr>
          <w:ilvl w:val="0"/>
          <w:numId w:val="29"/>
        </w:numPr>
        <w:ind w:left="1776"/>
        <w:rPr>
          <w:bCs/>
          <w:sz w:val="20"/>
          <w:szCs w:val="20"/>
        </w:rPr>
      </w:pPr>
      <w:r w:rsidRPr="00830DB6">
        <w:rPr>
          <w:bCs/>
          <w:sz w:val="20"/>
          <w:szCs w:val="20"/>
        </w:rPr>
        <w:t>À</w:t>
      </w:r>
      <w:r w:rsidR="008175FA" w:rsidRPr="00830DB6">
        <w:rPr>
          <w:bCs/>
          <w:sz w:val="20"/>
          <w:szCs w:val="20"/>
        </w:rPr>
        <w:t xml:space="preserve"> titre contradictoire, le calcul de dimensionnement et de stabilité des ouvrages</w:t>
      </w:r>
      <w:r w:rsidR="007E6EDC" w:rsidRPr="00830DB6">
        <w:rPr>
          <w:bCs/>
          <w:sz w:val="20"/>
          <w:szCs w:val="20"/>
        </w:rPr>
        <w:t xml:space="preserve"> assu</w:t>
      </w:r>
      <w:r w:rsidR="0034531B" w:rsidRPr="00830DB6">
        <w:rPr>
          <w:bCs/>
          <w:sz w:val="20"/>
          <w:szCs w:val="20"/>
        </w:rPr>
        <w:t>j</w:t>
      </w:r>
      <w:r w:rsidR="007E6EDC" w:rsidRPr="00830DB6">
        <w:rPr>
          <w:bCs/>
          <w:sz w:val="20"/>
          <w:szCs w:val="20"/>
        </w:rPr>
        <w:t>etties à des charge dynamiques, statiques et sismiques</w:t>
      </w:r>
    </w:p>
    <w:p w14:paraId="6EFB4A7B" w14:textId="2B85A4E2" w:rsidR="008175FA" w:rsidRPr="001D31EE" w:rsidRDefault="008175FA" w:rsidP="00D77997">
      <w:pPr>
        <w:pStyle w:val="ListParagraph"/>
        <w:numPr>
          <w:ilvl w:val="0"/>
          <w:numId w:val="29"/>
        </w:numPr>
        <w:ind w:left="1776"/>
        <w:rPr>
          <w:bCs/>
          <w:sz w:val="20"/>
          <w:szCs w:val="20"/>
        </w:rPr>
      </w:pPr>
      <w:r w:rsidRPr="001D31EE">
        <w:rPr>
          <w:bCs/>
          <w:sz w:val="20"/>
          <w:szCs w:val="20"/>
        </w:rPr>
        <w:t>Les plans d’exécution de</w:t>
      </w:r>
      <w:r w:rsidR="00B51FCC">
        <w:rPr>
          <w:bCs/>
          <w:sz w:val="20"/>
          <w:szCs w:val="20"/>
        </w:rPr>
        <w:t xml:space="preserve"> la piste d’</w:t>
      </w:r>
      <w:r w:rsidR="00AF1C34">
        <w:rPr>
          <w:bCs/>
          <w:sz w:val="20"/>
          <w:szCs w:val="20"/>
        </w:rPr>
        <w:t>accès</w:t>
      </w:r>
    </w:p>
    <w:p w14:paraId="08CAB888" w14:textId="35251C15" w:rsidR="00482683" w:rsidRDefault="008175FA" w:rsidP="00D77997">
      <w:pPr>
        <w:pStyle w:val="ListParagraph"/>
        <w:numPr>
          <w:ilvl w:val="0"/>
          <w:numId w:val="29"/>
        </w:numPr>
        <w:ind w:left="1776"/>
        <w:rPr>
          <w:bCs/>
          <w:sz w:val="20"/>
          <w:szCs w:val="20"/>
        </w:rPr>
      </w:pPr>
      <w:r w:rsidRPr="001D31EE">
        <w:rPr>
          <w:bCs/>
          <w:sz w:val="20"/>
          <w:szCs w:val="20"/>
        </w:rPr>
        <w:t xml:space="preserve">Les plans détaillés des </w:t>
      </w:r>
      <w:r w:rsidR="00B51FCC">
        <w:rPr>
          <w:bCs/>
          <w:sz w:val="20"/>
          <w:szCs w:val="20"/>
        </w:rPr>
        <w:t xml:space="preserve">regards de </w:t>
      </w:r>
      <w:r w:rsidR="00AF1C34">
        <w:rPr>
          <w:bCs/>
          <w:sz w:val="20"/>
          <w:szCs w:val="20"/>
        </w:rPr>
        <w:t>visite</w:t>
      </w:r>
      <w:r w:rsidR="00B51FCC">
        <w:rPr>
          <w:bCs/>
          <w:sz w:val="20"/>
          <w:szCs w:val="20"/>
        </w:rPr>
        <w:t xml:space="preserve"> et de la conduite d’</w:t>
      </w:r>
      <w:r w:rsidR="00AF1C34">
        <w:rPr>
          <w:bCs/>
          <w:sz w:val="20"/>
          <w:szCs w:val="20"/>
        </w:rPr>
        <w:t>évacuation</w:t>
      </w:r>
      <w:r w:rsidRPr="001D31EE">
        <w:rPr>
          <w:bCs/>
          <w:sz w:val="20"/>
          <w:szCs w:val="20"/>
        </w:rPr>
        <w:t xml:space="preserve"> rentrant dans les plans d’études ou proposés, la description et le mode d’exécution des ouvrages</w:t>
      </w:r>
    </w:p>
    <w:p w14:paraId="34A290BB" w14:textId="516125BE" w:rsidR="00D31500" w:rsidRPr="001D31EE" w:rsidRDefault="00D31500" w:rsidP="00D77997">
      <w:pPr>
        <w:pStyle w:val="ListParagraph"/>
        <w:numPr>
          <w:ilvl w:val="0"/>
          <w:numId w:val="29"/>
        </w:numPr>
        <w:ind w:left="1776"/>
        <w:rPr>
          <w:bCs/>
          <w:sz w:val="20"/>
          <w:szCs w:val="20"/>
        </w:rPr>
      </w:pPr>
      <w:r>
        <w:rPr>
          <w:bCs/>
          <w:sz w:val="20"/>
          <w:szCs w:val="20"/>
        </w:rPr>
        <w:t xml:space="preserve">Les plans des canaux de </w:t>
      </w:r>
      <w:r w:rsidR="00AF1C34">
        <w:rPr>
          <w:bCs/>
          <w:sz w:val="20"/>
          <w:szCs w:val="20"/>
        </w:rPr>
        <w:t>dégrillage</w:t>
      </w:r>
    </w:p>
    <w:p w14:paraId="7014F31C" w14:textId="5BCDFF5F" w:rsidR="00F84B37" w:rsidRPr="001D31EE" w:rsidRDefault="008175FA" w:rsidP="00D77997">
      <w:pPr>
        <w:pStyle w:val="ListParagraph"/>
        <w:numPr>
          <w:ilvl w:val="0"/>
          <w:numId w:val="29"/>
        </w:numPr>
        <w:ind w:left="1776"/>
        <w:rPr>
          <w:bCs/>
          <w:sz w:val="20"/>
          <w:szCs w:val="20"/>
        </w:rPr>
      </w:pPr>
      <w:r w:rsidRPr="001D31EE">
        <w:rPr>
          <w:bCs/>
          <w:sz w:val="20"/>
          <w:szCs w:val="20"/>
        </w:rPr>
        <w:t xml:space="preserve">Les frais relatifs à l’établissement du dossier technique d’exécution du projet, y compris toutes les prestations d'ingénierie pour les prestations de calculs, établissement des notes de calcul, des plans guide de génie civil, des plans d'exécution tels que définis aux items des Spécifications s'y rapportant.   </w:t>
      </w:r>
    </w:p>
    <w:p w14:paraId="0A55C260" w14:textId="77777777" w:rsidR="008175FA" w:rsidRPr="001D31EE" w:rsidRDefault="008175FA" w:rsidP="00482683">
      <w:pPr>
        <w:pStyle w:val="ListParagraph"/>
        <w:ind w:left="1056"/>
        <w:rPr>
          <w:bCs/>
          <w:sz w:val="20"/>
          <w:szCs w:val="20"/>
        </w:rPr>
      </w:pPr>
    </w:p>
    <w:p w14:paraId="2D255D54" w14:textId="77777777" w:rsidR="00FE2433" w:rsidRDefault="00F84B37" w:rsidP="00482683">
      <w:pPr>
        <w:pStyle w:val="ListParagraph"/>
        <w:ind w:left="528" w:firstLine="624"/>
        <w:rPr>
          <w:rFonts w:cs="Arial"/>
          <w:spacing w:val="-2"/>
          <w:w w:val="85"/>
          <w:szCs w:val="22"/>
        </w:rPr>
      </w:pPr>
      <w:r w:rsidRPr="001D31EE">
        <w:rPr>
          <w:bCs/>
          <w:sz w:val="20"/>
          <w:szCs w:val="20"/>
        </w:rPr>
        <w:t>Ce prix s'applique au forfait : Prix En Lettres :</w:t>
      </w:r>
      <w:bookmarkEnd w:id="10"/>
      <w:r w:rsidR="005A6FE9" w:rsidRPr="001D31EE">
        <w:rPr>
          <w:rFonts w:cs="Arial"/>
          <w:spacing w:val="-2"/>
          <w:w w:val="85"/>
          <w:szCs w:val="22"/>
        </w:rPr>
        <w:t xml:space="preserve">   </w:t>
      </w:r>
    </w:p>
    <w:p w14:paraId="66DB415B" w14:textId="601F55A4" w:rsidR="005A6FE9" w:rsidRPr="001D31EE" w:rsidRDefault="005A6FE9" w:rsidP="00482683">
      <w:pPr>
        <w:pStyle w:val="ListParagraph"/>
        <w:ind w:left="528" w:firstLine="624"/>
        <w:rPr>
          <w:bCs/>
          <w:sz w:val="20"/>
          <w:szCs w:val="20"/>
        </w:rPr>
      </w:pPr>
      <w:r w:rsidRPr="001D31EE">
        <w:rPr>
          <w:rFonts w:cs="Arial"/>
          <w:spacing w:val="-2"/>
          <w:w w:val="85"/>
          <w:szCs w:val="22"/>
        </w:rPr>
        <w:t xml:space="preserve">       </w:t>
      </w:r>
    </w:p>
    <w:p w14:paraId="04671FBF" w14:textId="77777777" w:rsidR="005A6FE9" w:rsidRPr="001D31EE"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1D31EE" w14:paraId="5A30F843" w14:textId="77777777" w:rsidTr="005F030A">
        <w:trPr>
          <w:trHeight w:hRule="exact" w:val="394"/>
        </w:trPr>
        <w:tc>
          <w:tcPr>
            <w:tcW w:w="1809" w:type="dxa"/>
            <w:vMerge w:val="restart"/>
            <w:tcBorders>
              <w:top w:val="single" w:sz="4" w:space="0" w:color="000000"/>
              <w:left w:val="single" w:sz="4" w:space="0" w:color="000000"/>
              <w:right w:val="single" w:sz="4" w:space="0" w:color="000000"/>
            </w:tcBorders>
          </w:tcPr>
          <w:p w14:paraId="03399425" w14:textId="77777777" w:rsidR="005A6FE9" w:rsidRPr="001D31EE" w:rsidRDefault="005A6FE9" w:rsidP="005775A0">
            <w:pPr>
              <w:pStyle w:val="TableParagraph"/>
              <w:kinsoku w:val="0"/>
              <w:overflowPunct w:val="0"/>
              <w:spacing w:before="2" w:line="130" w:lineRule="exact"/>
              <w:rPr>
                <w:sz w:val="13"/>
                <w:szCs w:val="13"/>
                <w:lang w:val="fr-FR"/>
              </w:rPr>
            </w:pPr>
          </w:p>
          <w:p w14:paraId="52F4F3EE" w14:textId="77777777" w:rsidR="005A6FE9" w:rsidRPr="001D31EE" w:rsidRDefault="005A6FE9" w:rsidP="005775A0">
            <w:pPr>
              <w:pStyle w:val="TableParagraph"/>
              <w:kinsoku w:val="0"/>
              <w:overflowPunct w:val="0"/>
              <w:spacing w:line="200" w:lineRule="exact"/>
              <w:rPr>
                <w:sz w:val="20"/>
                <w:szCs w:val="20"/>
                <w:lang w:val="fr-FR"/>
              </w:rPr>
            </w:pPr>
          </w:p>
          <w:p w14:paraId="1A3EDCEA" w14:textId="77777777" w:rsidR="005A6FE9" w:rsidRPr="001D31EE" w:rsidRDefault="005A6FE9" w:rsidP="005775A0">
            <w:pPr>
              <w:pStyle w:val="TableParagraph"/>
              <w:kinsoku w:val="0"/>
              <w:overflowPunct w:val="0"/>
              <w:spacing w:line="200" w:lineRule="exact"/>
              <w:rPr>
                <w:sz w:val="20"/>
                <w:szCs w:val="20"/>
                <w:lang w:val="fr-FR"/>
              </w:rPr>
            </w:pPr>
          </w:p>
          <w:p w14:paraId="78ADB341" w14:textId="0604AFA3" w:rsidR="005A6FE9" w:rsidRPr="001D31EE" w:rsidRDefault="005A6FE9" w:rsidP="005775A0">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w:t>
            </w:r>
            <w:r w:rsidR="008175FA" w:rsidRPr="001D31EE">
              <w:rPr>
                <w:rFonts w:ascii="Arial" w:hAnsi="Arial" w:cs="Arial"/>
                <w:b/>
                <w:bCs/>
                <w:w w:val="85"/>
                <w:szCs w:val="22"/>
                <w:lang w:val="fr-FR"/>
              </w:rPr>
              <w:t>.</w:t>
            </w:r>
            <w:r w:rsidR="00482683" w:rsidRPr="001D31EE">
              <w:rPr>
                <w:rFonts w:ascii="Arial" w:hAnsi="Arial" w:cs="Arial"/>
                <w:b/>
                <w:bCs/>
                <w:w w:val="85"/>
                <w:szCs w:val="22"/>
                <w:lang w:val="fr-FR"/>
              </w:rPr>
              <w:t>1.</w:t>
            </w:r>
            <w:r w:rsidR="00226570">
              <w:rPr>
                <w:rFonts w:ascii="Arial" w:hAnsi="Arial" w:cs="Arial"/>
                <w:b/>
                <w:bCs/>
                <w:w w:val="85"/>
                <w:szCs w:val="22"/>
                <w:lang w:val="fr-FR"/>
              </w:rPr>
              <w:t>7</w:t>
            </w:r>
          </w:p>
        </w:tc>
        <w:tc>
          <w:tcPr>
            <w:tcW w:w="7479" w:type="dxa"/>
            <w:tcBorders>
              <w:top w:val="single" w:sz="4" w:space="0" w:color="000000"/>
              <w:left w:val="single" w:sz="4" w:space="0" w:color="000000"/>
              <w:bottom w:val="single" w:sz="4" w:space="0" w:color="000000"/>
              <w:right w:val="single" w:sz="4" w:space="0" w:color="000000"/>
            </w:tcBorders>
          </w:tcPr>
          <w:p w14:paraId="3AC2B1EF" w14:textId="2632C5AD" w:rsidR="005A6FE9" w:rsidRPr="001D31EE" w:rsidRDefault="005A6FE9" w:rsidP="005775A0">
            <w:pPr>
              <w:pStyle w:val="TableParagraph"/>
              <w:kinsoku w:val="0"/>
              <w:overflowPunct w:val="0"/>
              <w:spacing w:before="61"/>
              <w:ind w:left="102"/>
              <w:rPr>
                <w:lang w:val="fr-FR"/>
              </w:rPr>
            </w:pPr>
            <w:proofErr w:type="gramStart"/>
            <w:r w:rsidRPr="001D31EE">
              <w:rPr>
                <w:rFonts w:ascii="Arial" w:hAnsi="Arial" w:cs="Arial"/>
                <w:b/>
                <w:bCs/>
                <w:w w:val="85"/>
                <w:szCs w:val="22"/>
                <w:lang w:val="fr-FR"/>
              </w:rPr>
              <w:t>f</w:t>
            </w:r>
            <w:r w:rsidR="000265D9">
              <w:rPr>
                <w:rFonts w:ascii="Arial" w:hAnsi="Arial" w:cs="Arial"/>
                <w:b/>
                <w:bCs/>
                <w:w w:val="85"/>
                <w:szCs w:val="22"/>
                <w:lang w:val="fr-FR"/>
              </w:rPr>
              <w:t>t</w:t>
            </w:r>
            <w:proofErr w:type="gramEnd"/>
          </w:p>
        </w:tc>
      </w:tr>
      <w:tr w:rsidR="005A6FE9" w:rsidRPr="001D31EE" w14:paraId="0E1F638C" w14:textId="77777777" w:rsidTr="005F030A">
        <w:trPr>
          <w:trHeight w:hRule="exact" w:val="394"/>
        </w:trPr>
        <w:tc>
          <w:tcPr>
            <w:tcW w:w="1809" w:type="dxa"/>
            <w:vMerge/>
            <w:tcBorders>
              <w:top w:val="single" w:sz="4" w:space="0" w:color="auto"/>
              <w:left w:val="single" w:sz="4" w:space="0" w:color="000000"/>
              <w:right w:val="single" w:sz="4" w:space="0" w:color="000000"/>
            </w:tcBorders>
          </w:tcPr>
          <w:p w14:paraId="23B10566" w14:textId="77777777" w:rsidR="005A6FE9" w:rsidRPr="001D31EE"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928D279" w14:textId="77777777" w:rsidR="005A6FE9" w:rsidRPr="001D31EE" w:rsidRDefault="005A6FE9" w:rsidP="005775A0"/>
        </w:tc>
      </w:tr>
      <w:tr w:rsidR="005A6FE9" w:rsidRPr="001D31EE" w14:paraId="3FCD5915" w14:textId="77777777" w:rsidTr="005F030A">
        <w:trPr>
          <w:trHeight w:hRule="exact" w:val="394"/>
        </w:trPr>
        <w:tc>
          <w:tcPr>
            <w:tcW w:w="1809" w:type="dxa"/>
            <w:vMerge/>
            <w:tcBorders>
              <w:top w:val="single" w:sz="4" w:space="0" w:color="auto"/>
              <w:left w:val="single" w:sz="4" w:space="0" w:color="000000"/>
              <w:right w:val="single" w:sz="4" w:space="0" w:color="000000"/>
            </w:tcBorders>
          </w:tcPr>
          <w:p w14:paraId="653AA170"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15502CA4" w14:textId="77777777" w:rsidR="005A6FE9" w:rsidRPr="001D31EE" w:rsidRDefault="005A6FE9" w:rsidP="005775A0"/>
        </w:tc>
      </w:tr>
      <w:tr w:rsidR="005A6FE9" w:rsidRPr="001D31EE" w14:paraId="27C0967D" w14:textId="77777777" w:rsidTr="005F030A">
        <w:trPr>
          <w:trHeight w:hRule="exact" w:val="154"/>
        </w:trPr>
        <w:tc>
          <w:tcPr>
            <w:tcW w:w="1809" w:type="dxa"/>
            <w:vMerge/>
            <w:tcBorders>
              <w:top w:val="single" w:sz="4" w:space="0" w:color="auto"/>
              <w:left w:val="single" w:sz="4" w:space="0" w:color="000000"/>
              <w:bottom w:val="single" w:sz="4" w:space="0" w:color="auto"/>
              <w:right w:val="single" w:sz="4" w:space="0" w:color="000000"/>
            </w:tcBorders>
          </w:tcPr>
          <w:p w14:paraId="43DF5BBC" w14:textId="77777777" w:rsidR="005A6FE9" w:rsidRPr="001D31EE" w:rsidRDefault="005A6FE9" w:rsidP="005775A0"/>
        </w:tc>
        <w:tc>
          <w:tcPr>
            <w:tcW w:w="7479" w:type="dxa"/>
            <w:tcBorders>
              <w:top w:val="single" w:sz="4" w:space="0" w:color="000000"/>
              <w:left w:val="single" w:sz="4" w:space="0" w:color="000000"/>
              <w:bottom w:val="single" w:sz="4" w:space="0" w:color="auto"/>
              <w:right w:val="single" w:sz="4" w:space="0" w:color="000000"/>
            </w:tcBorders>
          </w:tcPr>
          <w:p w14:paraId="6ACF24B8" w14:textId="77777777" w:rsidR="005A6FE9" w:rsidRPr="001D31EE" w:rsidRDefault="005A6FE9" w:rsidP="005775A0"/>
        </w:tc>
      </w:tr>
    </w:tbl>
    <w:p w14:paraId="7AC6A7FA" w14:textId="3227088C" w:rsidR="00BC416B" w:rsidRPr="001D31EE" w:rsidRDefault="00BC416B" w:rsidP="00482683">
      <w:pPr>
        <w:pStyle w:val="ListParagraph"/>
        <w:ind w:left="1224"/>
        <w:rPr>
          <w:rFonts w:cs="Arial"/>
          <w:bCs/>
          <w:szCs w:val="22"/>
        </w:rPr>
      </w:pPr>
    </w:p>
    <w:p w14:paraId="71DA3F9E" w14:textId="4E95AAF9" w:rsidR="008175FA" w:rsidRPr="001D31EE" w:rsidRDefault="008175FA" w:rsidP="00482683">
      <w:pPr>
        <w:pStyle w:val="ListParagraph"/>
        <w:numPr>
          <w:ilvl w:val="2"/>
          <w:numId w:val="28"/>
        </w:numPr>
        <w:rPr>
          <w:rFonts w:cs="Arial"/>
          <w:bCs/>
          <w:szCs w:val="22"/>
        </w:rPr>
      </w:pPr>
      <w:r w:rsidRPr="001D31EE">
        <w:rPr>
          <w:rFonts w:cs="Arial"/>
          <w:bCs/>
          <w:szCs w:val="22"/>
        </w:rPr>
        <w:t xml:space="preserve">Plan de </w:t>
      </w:r>
      <w:r w:rsidR="00CB2D9A" w:rsidRPr="001D31EE">
        <w:rPr>
          <w:rFonts w:cs="Arial"/>
          <w:bCs/>
          <w:szCs w:val="22"/>
        </w:rPr>
        <w:t>Sécurité</w:t>
      </w:r>
      <w:r w:rsidRPr="001D31EE">
        <w:rPr>
          <w:rFonts w:cs="Arial"/>
          <w:bCs/>
          <w:szCs w:val="22"/>
        </w:rPr>
        <w:t xml:space="preserve"> et Sant</w:t>
      </w:r>
      <w:r w:rsidR="00700AC2" w:rsidRPr="001D31EE">
        <w:rPr>
          <w:rFonts w:cs="Arial"/>
          <w:bCs/>
          <w:szCs w:val="22"/>
        </w:rPr>
        <w:t>é</w:t>
      </w:r>
      <w:r w:rsidRPr="001D31EE">
        <w:rPr>
          <w:rFonts w:cs="Arial"/>
          <w:bCs/>
          <w:szCs w:val="22"/>
        </w:rPr>
        <w:t xml:space="preserve"> au Chantier</w:t>
      </w:r>
    </w:p>
    <w:p w14:paraId="5CC78A4E" w14:textId="77777777" w:rsidR="008175FA" w:rsidRPr="001D31EE" w:rsidRDefault="008175FA" w:rsidP="008175FA">
      <w:pPr>
        <w:pStyle w:val="ListParagraph"/>
        <w:ind w:left="1416"/>
        <w:rPr>
          <w:bCs/>
          <w:szCs w:val="22"/>
        </w:rPr>
      </w:pPr>
    </w:p>
    <w:p w14:paraId="6164DFC3" w14:textId="06DA3276" w:rsidR="008175FA" w:rsidRPr="001D31EE" w:rsidRDefault="008175FA" w:rsidP="00482683">
      <w:pPr>
        <w:pStyle w:val="ListParagraph"/>
        <w:ind w:left="1152"/>
        <w:rPr>
          <w:bCs/>
          <w:sz w:val="20"/>
          <w:szCs w:val="20"/>
        </w:rPr>
      </w:pPr>
      <w:r w:rsidRPr="001D31EE">
        <w:rPr>
          <w:bCs/>
          <w:sz w:val="20"/>
          <w:szCs w:val="20"/>
        </w:rPr>
        <w:t xml:space="preserve">Ce prix rémunère, forfaitairement, les frais pour la mise en place du Plan de </w:t>
      </w:r>
      <w:r w:rsidR="00CB2D9A" w:rsidRPr="001D31EE">
        <w:rPr>
          <w:bCs/>
          <w:sz w:val="20"/>
          <w:szCs w:val="20"/>
        </w:rPr>
        <w:t>Sécurité</w:t>
      </w:r>
      <w:r w:rsidRPr="001D31EE">
        <w:rPr>
          <w:bCs/>
          <w:sz w:val="20"/>
          <w:szCs w:val="20"/>
        </w:rPr>
        <w:t xml:space="preserve"> et </w:t>
      </w:r>
      <w:r w:rsidR="00CB2D9A" w:rsidRPr="001D31EE">
        <w:rPr>
          <w:bCs/>
          <w:sz w:val="20"/>
          <w:szCs w:val="20"/>
        </w:rPr>
        <w:t>Sante</w:t>
      </w:r>
      <w:r w:rsidRPr="001D31EE">
        <w:rPr>
          <w:bCs/>
          <w:sz w:val="20"/>
          <w:szCs w:val="20"/>
        </w:rPr>
        <w:t xml:space="preserve"> au chantier (P.S.S.). </w:t>
      </w:r>
      <w:r w:rsidR="006463A0" w:rsidRPr="001D31EE">
        <w:rPr>
          <w:bCs/>
          <w:sz w:val="20"/>
          <w:szCs w:val="20"/>
        </w:rPr>
        <w:t>Le plan</w:t>
      </w:r>
      <w:r w:rsidRPr="001D31EE">
        <w:rPr>
          <w:bCs/>
          <w:sz w:val="20"/>
          <w:szCs w:val="20"/>
        </w:rPr>
        <w:t xml:space="preserve"> devra être rédigé conformément aux spécifications techniques et devra contenir au moins :</w:t>
      </w:r>
    </w:p>
    <w:p w14:paraId="6F06ED45" w14:textId="77777777" w:rsidR="00482683" w:rsidRPr="001D31EE" w:rsidRDefault="008175FA" w:rsidP="00482683">
      <w:pPr>
        <w:pStyle w:val="ListParagraph"/>
        <w:numPr>
          <w:ilvl w:val="0"/>
          <w:numId w:val="30"/>
        </w:numPr>
        <w:ind w:left="1776"/>
        <w:rPr>
          <w:bCs/>
          <w:sz w:val="20"/>
          <w:szCs w:val="20"/>
        </w:rPr>
      </w:pPr>
      <w:r w:rsidRPr="001D31EE">
        <w:rPr>
          <w:bCs/>
          <w:sz w:val="20"/>
          <w:szCs w:val="20"/>
        </w:rPr>
        <w:t>Définition et Consignes en matière de Sécurité</w:t>
      </w:r>
    </w:p>
    <w:p w14:paraId="7073EA93" w14:textId="5B413123" w:rsidR="00482683" w:rsidRPr="001D31EE" w:rsidRDefault="008175FA" w:rsidP="00482683">
      <w:pPr>
        <w:pStyle w:val="ListParagraph"/>
        <w:numPr>
          <w:ilvl w:val="0"/>
          <w:numId w:val="30"/>
        </w:numPr>
        <w:ind w:left="1776"/>
        <w:rPr>
          <w:bCs/>
          <w:sz w:val="20"/>
          <w:szCs w:val="20"/>
        </w:rPr>
      </w:pPr>
      <w:r w:rsidRPr="001D31EE">
        <w:rPr>
          <w:bCs/>
          <w:sz w:val="20"/>
          <w:szCs w:val="20"/>
        </w:rPr>
        <w:t xml:space="preserve">Mesures à adopter en matière de </w:t>
      </w:r>
      <w:r w:rsidR="006463A0" w:rsidRPr="001D31EE">
        <w:rPr>
          <w:bCs/>
          <w:sz w:val="20"/>
          <w:szCs w:val="20"/>
        </w:rPr>
        <w:t>sécurité pour</w:t>
      </w:r>
      <w:r w:rsidRPr="001D31EE">
        <w:rPr>
          <w:bCs/>
          <w:sz w:val="20"/>
          <w:szCs w:val="20"/>
        </w:rPr>
        <w:t xml:space="preserve"> les différentes activités</w:t>
      </w:r>
    </w:p>
    <w:p w14:paraId="6174CCBD" w14:textId="6BDF4C02" w:rsidR="00482683" w:rsidRPr="001D31EE" w:rsidRDefault="008175FA" w:rsidP="00482683">
      <w:pPr>
        <w:pStyle w:val="ListParagraph"/>
        <w:numPr>
          <w:ilvl w:val="0"/>
          <w:numId w:val="30"/>
        </w:numPr>
        <w:ind w:left="1776"/>
        <w:rPr>
          <w:bCs/>
          <w:sz w:val="20"/>
          <w:szCs w:val="20"/>
        </w:rPr>
      </w:pPr>
      <w:r w:rsidRPr="001D31EE">
        <w:rPr>
          <w:bCs/>
          <w:sz w:val="20"/>
          <w:szCs w:val="20"/>
        </w:rPr>
        <w:t>Identification des Risques et Moyens de Prévention</w:t>
      </w:r>
    </w:p>
    <w:p w14:paraId="1020A024" w14:textId="12456F25" w:rsidR="006463A0" w:rsidRPr="001D31EE" w:rsidRDefault="008175FA" w:rsidP="00482683">
      <w:pPr>
        <w:pStyle w:val="ListParagraph"/>
        <w:numPr>
          <w:ilvl w:val="0"/>
          <w:numId w:val="30"/>
        </w:numPr>
        <w:ind w:left="1776"/>
        <w:rPr>
          <w:bCs/>
          <w:sz w:val="20"/>
          <w:szCs w:val="20"/>
        </w:rPr>
      </w:pPr>
      <w:r w:rsidRPr="001D31EE">
        <w:rPr>
          <w:bCs/>
          <w:sz w:val="20"/>
          <w:szCs w:val="20"/>
        </w:rPr>
        <w:t xml:space="preserve">Matrice en identifiant tant les risques liés à l’exécution </w:t>
      </w:r>
      <w:r w:rsidR="006463A0" w:rsidRPr="001D31EE">
        <w:rPr>
          <w:bCs/>
          <w:sz w:val="20"/>
          <w:szCs w:val="20"/>
        </w:rPr>
        <w:t>du chantier</w:t>
      </w:r>
      <w:r w:rsidRPr="001D31EE">
        <w:rPr>
          <w:bCs/>
          <w:sz w:val="20"/>
          <w:szCs w:val="20"/>
        </w:rPr>
        <w:t xml:space="preserve"> et des activités associées</w:t>
      </w:r>
      <w:r w:rsidR="00482683" w:rsidRPr="001D31EE">
        <w:rPr>
          <w:bCs/>
          <w:sz w:val="20"/>
          <w:szCs w:val="20"/>
        </w:rPr>
        <w:t xml:space="preserve"> </w:t>
      </w:r>
      <w:r w:rsidRPr="001D31EE">
        <w:rPr>
          <w:bCs/>
          <w:sz w:val="20"/>
          <w:szCs w:val="20"/>
        </w:rPr>
        <w:t>que les moyens de prévention</w:t>
      </w:r>
    </w:p>
    <w:p w14:paraId="26AE4B5D" w14:textId="77777777" w:rsidR="00482683" w:rsidRPr="001D31EE" w:rsidRDefault="008175FA" w:rsidP="00482683">
      <w:pPr>
        <w:pStyle w:val="ListParagraph"/>
        <w:numPr>
          <w:ilvl w:val="0"/>
          <w:numId w:val="30"/>
        </w:numPr>
        <w:ind w:left="1776"/>
        <w:rPr>
          <w:bCs/>
          <w:sz w:val="20"/>
          <w:szCs w:val="20"/>
        </w:rPr>
      </w:pPr>
      <w:r w:rsidRPr="001D31EE">
        <w:rPr>
          <w:bCs/>
          <w:sz w:val="20"/>
          <w:szCs w:val="20"/>
        </w:rPr>
        <w:t>Budget Détaillé</w:t>
      </w:r>
    </w:p>
    <w:p w14:paraId="090DDD9D" w14:textId="77777777" w:rsidR="00482683" w:rsidRPr="001D31EE" w:rsidRDefault="00482683" w:rsidP="00482683">
      <w:pPr>
        <w:ind w:left="708"/>
        <w:rPr>
          <w:bCs/>
          <w:sz w:val="20"/>
          <w:szCs w:val="20"/>
          <w:highlight w:val="yellow"/>
        </w:rPr>
      </w:pPr>
    </w:p>
    <w:p w14:paraId="160E4C92" w14:textId="21A4CF8C" w:rsidR="00482683" w:rsidRPr="001D31EE" w:rsidRDefault="008175FA" w:rsidP="00482683">
      <w:pPr>
        <w:pStyle w:val="ListParagraph"/>
        <w:ind w:left="528" w:firstLine="624"/>
        <w:rPr>
          <w:rFonts w:cs="Arial"/>
          <w:spacing w:val="-1"/>
          <w:w w:val="85"/>
          <w:szCs w:val="22"/>
        </w:rPr>
      </w:pPr>
      <w:r w:rsidRPr="001D31EE">
        <w:rPr>
          <w:bCs/>
          <w:sz w:val="20"/>
          <w:szCs w:val="20"/>
        </w:rPr>
        <w:t>Ce prix s'appliquera par quotités mensuelles. Ce prix s'applique au forfait. Prix En Lettres</w:t>
      </w:r>
      <w:r w:rsidR="00482683" w:rsidRPr="001D31EE">
        <w:rPr>
          <w:rFonts w:cs="Arial"/>
          <w:spacing w:val="-1"/>
          <w:w w:val="85"/>
          <w:szCs w:val="22"/>
        </w:rPr>
        <w:t> :</w:t>
      </w:r>
    </w:p>
    <w:p w14:paraId="729BE733" w14:textId="1321E301" w:rsidR="005A6FE9" w:rsidRPr="001D31EE" w:rsidRDefault="009B381A" w:rsidP="00482683">
      <w:pPr>
        <w:pStyle w:val="ListParagraph"/>
        <w:ind w:left="528" w:firstLine="624"/>
        <w:rPr>
          <w:bCs/>
          <w:sz w:val="20"/>
          <w:szCs w:val="20"/>
        </w:rPr>
      </w:pPr>
      <w:r w:rsidRPr="001D31EE">
        <w:rPr>
          <w:rFonts w:cs="Arial"/>
          <w:spacing w:val="-1"/>
          <w:w w:val="85"/>
          <w:szCs w:val="22"/>
        </w:rPr>
        <w:t xml:space="preserve">                                                                                                                                                                                                             </w:t>
      </w:r>
    </w:p>
    <w:p w14:paraId="620175CD" w14:textId="77777777" w:rsidR="005A6FE9" w:rsidRPr="001D31EE" w:rsidRDefault="005A6FE9" w:rsidP="005A6FE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1D31EE" w14:paraId="21438EF9" w14:textId="77777777" w:rsidTr="005775A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6D11376D" w14:textId="77777777" w:rsidR="005A6FE9" w:rsidRPr="001D31EE" w:rsidRDefault="005A6FE9" w:rsidP="005775A0">
            <w:pPr>
              <w:pStyle w:val="TableParagraph"/>
              <w:kinsoku w:val="0"/>
              <w:overflowPunct w:val="0"/>
              <w:spacing w:before="2" w:line="130" w:lineRule="exact"/>
              <w:rPr>
                <w:sz w:val="13"/>
                <w:szCs w:val="13"/>
                <w:lang w:val="fr-FR"/>
              </w:rPr>
            </w:pPr>
          </w:p>
          <w:p w14:paraId="48883766" w14:textId="77777777" w:rsidR="005A6FE9" w:rsidRPr="001D31EE" w:rsidRDefault="005A6FE9" w:rsidP="005775A0">
            <w:pPr>
              <w:pStyle w:val="TableParagraph"/>
              <w:kinsoku w:val="0"/>
              <w:overflowPunct w:val="0"/>
              <w:spacing w:line="200" w:lineRule="exact"/>
              <w:rPr>
                <w:sz w:val="20"/>
                <w:szCs w:val="20"/>
                <w:lang w:val="fr-FR"/>
              </w:rPr>
            </w:pPr>
          </w:p>
          <w:p w14:paraId="2CC225FD" w14:textId="77777777" w:rsidR="005A6FE9" w:rsidRPr="001D31EE" w:rsidRDefault="005A6FE9" w:rsidP="005775A0">
            <w:pPr>
              <w:pStyle w:val="TableParagraph"/>
              <w:kinsoku w:val="0"/>
              <w:overflowPunct w:val="0"/>
              <w:spacing w:line="200" w:lineRule="exact"/>
              <w:rPr>
                <w:sz w:val="20"/>
                <w:szCs w:val="20"/>
                <w:lang w:val="fr-FR"/>
              </w:rPr>
            </w:pPr>
          </w:p>
          <w:p w14:paraId="2F381DE6" w14:textId="3CFEDF8C" w:rsidR="005A6FE9" w:rsidRPr="001D31EE" w:rsidRDefault="005A6FE9" w:rsidP="005775A0">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w:t>
            </w:r>
            <w:r w:rsidR="00623C89" w:rsidRPr="001D31EE">
              <w:rPr>
                <w:rFonts w:ascii="Arial" w:hAnsi="Arial" w:cs="Arial"/>
                <w:b/>
                <w:bCs/>
                <w:w w:val="85"/>
                <w:szCs w:val="22"/>
                <w:lang w:val="fr-FR"/>
              </w:rPr>
              <w:t>.</w:t>
            </w:r>
            <w:r w:rsidR="00482683" w:rsidRPr="001D31EE">
              <w:rPr>
                <w:rFonts w:ascii="Arial" w:hAnsi="Arial" w:cs="Arial"/>
                <w:b/>
                <w:bCs/>
                <w:w w:val="85"/>
                <w:szCs w:val="22"/>
                <w:lang w:val="fr-FR"/>
              </w:rPr>
              <w:t>1.</w:t>
            </w:r>
            <w:r w:rsidR="00226570">
              <w:rPr>
                <w:rFonts w:ascii="Arial" w:hAnsi="Arial" w:cs="Arial"/>
                <w:b/>
                <w:bCs/>
                <w:w w:val="85"/>
                <w:szCs w:val="22"/>
                <w:lang w:val="fr-FR"/>
              </w:rPr>
              <w:t>8</w:t>
            </w:r>
          </w:p>
        </w:tc>
        <w:tc>
          <w:tcPr>
            <w:tcW w:w="7479" w:type="dxa"/>
            <w:tcBorders>
              <w:top w:val="single" w:sz="4" w:space="0" w:color="000000"/>
              <w:left w:val="single" w:sz="4" w:space="0" w:color="000000"/>
              <w:bottom w:val="single" w:sz="4" w:space="0" w:color="000000"/>
              <w:right w:val="single" w:sz="4" w:space="0" w:color="000000"/>
            </w:tcBorders>
          </w:tcPr>
          <w:p w14:paraId="16DFC2DE" w14:textId="6BC79655" w:rsidR="005A6FE9" w:rsidRPr="001D31EE" w:rsidRDefault="009B381A" w:rsidP="005775A0">
            <w:pPr>
              <w:pStyle w:val="TableParagraph"/>
              <w:kinsoku w:val="0"/>
              <w:overflowPunct w:val="0"/>
              <w:spacing w:before="61"/>
              <w:ind w:left="102"/>
              <w:rPr>
                <w:lang w:val="fr-FR"/>
              </w:rPr>
            </w:pPr>
            <w:proofErr w:type="gramStart"/>
            <w:r w:rsidRPr="001D31EE">
              <w:rPr>
                <w:rFonts w:ascii="Arial" w:hAnsi="Arial" w:cs="Arial"/>
                <w:b/>
                <w:bCs/>
                <w:w w:val="85"/>
                <w:szCs w:val="22"/>
                <w:lang w:val="fr-FR"/>
              </w:rPr>
              <w:t>f</w:t>
            </w:r>
            <w:r w:rsidR="000265D9">
              <w:rPr>
                <w:rFonts w:ascii="Arial" w:hAnsi="Arial" w:cs="Arial"/>
                <w:b/>
                <w:bCs/>
                <w:w w:val="85"/>
                <w:szCs w:val="22"/>
                <w:lang w:val="fr-FR"/>
              </w:rPr>
              <w:t>t</w:t>
            </w:r>
            <w:proofErr w:type="gramEnd"/>
          </w:p>
        </w:tc>
      </w:tr>
      <w:tr w:rsidR="005A6FE9" w:rsidRPr="001D31EE" w14:paraId="33CC144B"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7D0B582" w14:textId="77777777" w:rsidR="005A6FE9" w:rsidRPr="001D31EE"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CD007E7" w14:textId="77777777" w:rsidR="005A6FE9" w:rsidRPr="001D31EE" w:rsidRDefault="005A6FE9" w:rsidP="005775A0"/>
        </w:tc>
      </w:tr>
      <w:tr w:rsidR="005A6FE9" w:rsidRPr="001D31EE" w14:paraId="1CF828D7" w14:textId="77777777" w:rsidTr="005775A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7333FE3"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4426BB9C" w14:textId="77777777" w:rsidR="005A6FE9" w:rsidRPr="001D31EE" w:rsidRDefault="005A6FE9" w:rsidP="005775A0"/>
        </w:tc>
      </w:tr>
      <w:tr w:rsidR="005A6FE9" w:rsidRPr="001D31EE" w14:paraId="04BE9156" w14:textId="77777777" w:rsidTr="005775A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7743796C"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729622B6" w14:textId="77777777" w:rsidR="005A6FE9" w:rsidRPr="001D31EE" w:rsidRDefault="005A6FE9" w:rsidP="005775A0"/>
        </w:tc>
      </w:tr>
    </w:tbl>
    <w:p w14:paraId="1DCA6706" w14:textId="45E20C32" w:rsidR="006463A0" w:rsidRPr="001D31EE" w:rsidRDefault="006463A0" w:rsidP="006463A0">
      <w:pPr>
        <w:pStyle w:val="ListParagraph"/>
        <w:ind w:left="1224"/>
        <w:rPr>
          <w:bCs/>
          <w:szCs w:val="22"/>
        </w:rPr>
      </w:pPr>
    </w:p>
    <w:p w14:paraId="0C0F7441" w14:textId="26B0EE8B" w:rsidR="004C6E69" w:rsidRPr="001D31EE" w:rsidRDefault="001E2EED" w:rsidP="004C6E69">
      <w:pPr>
        <w:pStyle w:val="ListParagraph"/>
        <w:numPr>
          <w:ilvl w:val="2"/>
          <w:numId w:val="28"/>
        </w:numPr>
        <w:jc w:val="left"/>
        <w:rPr>
          <w:rFonts w:cs="Arial"/>
          <w:bCs/>
          <w:szCs w:val="22"/>
        </w:rPr>
      </w:pPr>
      <w:bookmarkStart w:id="11" w:name="_Hlk40347428"/>
      <w:r w:rsidRPr="001D31EE">
        <w:rPr>
          <w:rFonts w:cs="Arial"/>
          <w:bCs/>
          <w:szCs w:val="22"/>
        </w:rPr>
        <w:t>Échantillonnage</w:t>
      </w:r>
      <w:r w:rsidR="003E267D" w:rsidRPr="001D31EE">
        <w:rPr>
          <w:rFonts w:cs="Arial"/>
          <w:bCs/>
          <w:szCs w:val="22"/>
        </w:rPr>
        <w:t xml:space="preserve"> </w:t>
      </w:r>
      <w:r w:rsidR="00E4280C" w:rsidRPr="001D31EE">
        <w:rPr>
          <w:rFonts w:cs="Arial"/>
          <w:bCs/>
          <w:szCs w:val="22"/>
        </w:rPr>
        <w:t xml:space="preserve">et détermination de </w:t>
      </w:r>
      <w:r w:rsidR="001646DB">
        <w:rPr>
          <w:rFonts w:cs="Arial"/>
          <w:bCs/>
          <w:szCs w:val="22"/>
        </w:rPr>
        <w:t xml:space="preserve">la </w:t>
      </w:r>
      <w:r w:rsidRPr="001D31EE">
        <w:rPr>
          <w:rFonts w:cs="Arial"/>
          <w:bCs/>
          <w:szCs w:val="22"/>
        </w:rPr>
        <w:t>granulométrie</w:t>
      </w:r>
      <w:r w:rsidR="00E4280C" w:rsidRPr="001D31EE">
        <w:rPr>
          <w:rFonts w:cs="Arial"/>
          <w:bCs/>
          <w:szCs w:val="22"/>
        </w:rPr>
        <w:t xml:space="preserve"> </w:t>
      </w:r>
      <w:r w:rsidR="003E267D" w:rsidRPr="001D31EE">
        <w:rPr>
          <w:rFonts w:cs="Arial"/>
          <w:bCs/>
          <w:szCs w:val="22"/>
        </w:rPr>
        <w:t xml:space="preserve">des </w:t>
      </w:r>
      <w:r w:rsidRPr="001D31EE">
        <w:rPr>
          <w:rFonts w:cs="Arial"/>
          <w:bCs/>
          <w:szCs w:val="22"/>
        </w:rPr>
        <w:t>matériaux</w:t>
      </w:r>
      <w:r w:rsidR="003E267D" w:rsidRPr="001D31EE">
        <w:rPr>
          <w:rFonts w:cs="Arial"/>
          <w:bCs/>
          <w:szCs w:val="22"/>
        </w:rPr>
        <w:t xml:space="preserve"> de remblai</w:t>
      </w:r>
    </w:p>
    <w:p w14:paraId="47EB922B" w14:textId="77777777" w:rsidR="004C6E69" w:rsidRPr="001D31EE" w:rsidRDefault="004C6E69" w:rsidP="00916F87">
      <w:pPr>
        <w:ind w:left="720"/>
        <w:rPr>
          <w:bCs/>
          <w:szCs w:val="22"/>
        </w:rPr>
      </w:pPr>
    </w:p>
    <w:p w14:paraId="33534A12" w14:textId="0FA2D10A" w:rsidR="004C6E69" w:rsidRPr="001D31EE" w:rsidRDefault="004C6E69" w:rsidP="00916F87">
      <w:pPr>
        <w:ind w:left="1224"/>
        <w:rPr>
          <w:bCs/>
          <w:sz w:val="20"/>
          <w:szCs w:val="20"/>
        </w:rPr>
      </w:pPr>
      <w:r w:rsidRPr="001D31EE">
        <w:rPr>
          <w:bCs/>
          <w:sz w:val="20"/>
          <w:szCs w:val="20"/>
        </w:rPr>
        <w:t>Ce prix comprend l</w:t>
      </w:r>
      <w:r w:rsidR="003E267D" w:rsidRPr="001D31EE">
        <w:rPr>
          <w:bCs/>
          <w:sz w:val="20"/>
          <w:szCs w:val="20"/>
        </w:rPr>
        <w:t xml:space="preserve">e </w:t>
      </w:r>
      <w:r w:rsidR="001E2EED" w:rsidRPr="001D31EE">
        <w:rPr>
          <w:bCs/>
          <w:sz w:val="20"/>
          <w:szCs w:val="20"/>
        </w:rPr>
        <w:t>prélèvement</w:t>
      </w:r>
      <w:r w:rsidR="003E267D" w:rsidRPr="001D31EE">
        <w:rPr>
          <w:bCs/>
          <w:sz w:val="20"/>
          <w:szCs w:val="20"/>
        </w:rPr>
        <w:t xml:space="preserve"> des échantillons </w:t>
      </w:r>
      <w:r w:rsidR="00E4280C" w:rsidRPr="001D31EE">
        <w:rPr>
          <w:bCs/>
          <w:sz w:val="20"/>
          <w:szCs w:val="20"/>
        </w:rPr>
        <w:t xml:space="preserve">de remblai, de matériau granulaire de lit, </w:t>
      </w:r>
      <w:r w:rsidR="00EA3F9D">
        <w:rPr>
          <w:bCs/>
          <w:sz w:val="20"/>
          <w:szCs w:val="20"/>
        </w:rPr>
        <w:t>d</w:t>
      </w:r>
      <w:bookmarkStart w:id="12" w:name="_Hlk62581093"/>
      <w:r w:rsidR="00EA3F9D">
        <w:rPr>
          <w:bCs/>
          <w:sz w:val="20"/>
          <w:szCs w:val="20"/>
        </w:rPr>
        <w:t>e matériau</w:t>
      </w:r>
      <w:r w:rsidR="0034531B">
        <w:rPr>
          <w:bCs/>
          <w:sz w:val="20"/>
          <w:szCs w:val="20"/>
        </w:rPr>
        <w:t xml:space="preserve"> de</w:t>
      </w:r>
      <w:r w:rsidR="00EA3F9D">
        <w:rPr>
          <w:bCs/>
          <w:sz w:val="20"/>
          <w:szCs w:val="20"/>
        </w:rPr>
        <w:t xml:space="preserve"> couche de fondation</w:t>
      </w:r>
      <w:bookmarkEnd w:id="12"/>
      <w:r w:rsidR="00EA3F9D">
        <w:rPr>
          <w:bCs/>
          <w:sz w:val="20"/>
          <w:szCs w:val="20"/>
        </w:rPr>
        <w:t xml:space="preserve">, </w:t>
      </w:r>
      <w:r w:rsidR="00E4280C" w:rsidRPr="001D31EE">
        <w:rPr>
          <w:bCs/>
          <w:sz w:val="20"/>
          <w:szCs w:val="20"/>
        </w:rPr>
        <w:t xml:space="preserve">et de matériau de couche de base, </w:t>
      </w:r>
      <w:r w:rsidR="001646DB">
        <w:rPr>
          <w:bCs/>
          <w:sz w:val="20"/>
          <w:szCs w:val="20"/>
        </w:rPr>
        <w:t xml:space="preserve">y </w:t>
      </w:r>
      <w:r w:rsidR="00E4280C" w:rsidRPr="001D31EE">
        <w:rPr>
          <w:bCs/>
          <w:sz w:val="20"/>
          <w:szCs w:val="20"/>
        </w:rPr>
        <w:t>compris</w:t>
      </w:r>
      <w:r w:rsidR="003E267D" w:rsidRPr="001D31EE">
        <w:rPr>
          <w:bCs/>
          <w:sz w:val="20"/>
          <w:szCs w:val="20"/>
        </w:rPr>
        <w:t xml:space="preserve"> l’</w:t>
      </w:r>
      <w:r w:rsidR="001E2EED" w:rsidRPr="001D31EE">
        <w:rPr>
          <w:bCs/>
          <w:sz w:val="20"/>
          <w:szCs w:val="20"/>
        </w:rPr>
        <w:t>exécution</w:t>
      </w:r>
      <w:r w:rsidR="003E267D" w:rsidRPr="001D31EE">
        <w:rPr>
          <w:bCs/>
          <w:sz w:val="20"/>
          <w:szCs w:val="20"/>
        </w:rPr>
        <w:t xml:space="preserve"> des </w:t>
      </w:r>
      <w:r w:rsidR="003E267D" w:rsidRPr="001D31EE">
        <w:rPr>
          <w:bCs/>
          <w:sz w:val="20"/>
          <w:szCs w:val="20"/>
        </w:rPr>
        <w:lastRenderedPageBreak/>
        <w:t xml:space="preserve">analyses laboratoires pour déterminer la </w:t>
      </w:r>
      <w:r w:rsidR="001E2EED" w:rsidRPr="001D31EE">
        <w:rPr>
          <w:bCs/>
          <w:sz w:val="20"/>
          <w:szCs w:val="20"/>
        </w:rPr>
        <w:t>granulométrie</w:t>
      </w:r>
      <w:r w:rsidR="003E267D" w:rsidRPr="001D31EE">
        <w:rPr>
          <w:bCs/>
          <w:sz w:val="20"/>
          <w:szCs w:val="20"/>
        </w:rPr>
        <w:t xml:space="preserve"> et qualité des granulats, </w:t>
      </w:r>
      <w:r w:rsidR="001E2EED" w:rsidRPr="001D31EE">
        <w:rPr>
          <w:bCs/>
          <w:sz w:val="20"/>
          <w:szCs w:val="20"/>
        </w:rPr>
        <w:t>conformément</w:t>
      </w:r>
      <w:r w:rsidR="003E267D" w:rsidRPr="001D31EE">
        <w:rPr>
          <w:bCs/>
          <w:sz w:val="20"/>
          <w:szCs w:val="20"/>
        </w:rPr>
        <w:t xml:space="preserve"> aux </w:t>
      </w:r>
      <w:r w:rsidR="00E4280C" w:rsidRPr="001D31EE">
        <w:rPr>
          <w:bCs/>
          <w:sz w:val="20"/>
          <w:szCs w:val="20"/>
        </w:rPr>
        <w:t>indications</w:t>
      </w:r>
      <w:r w:rsidR="001870C4" w:rsidRPr="001D31EE">
        <w:rPr>
          <w:bCs/>
          <w:sz w:val="20"/>
          <w:szCs w:val="20"/>
        </w:rPr>
        <w:t xml:space="preserve"> et endroits spécifiés dans les </w:t>
      </w:r>
      <w:r w:rsidR="003E267D" w:rsidRPr="001D31EE">
        <w:rPr>
          <w:bCs/>
          <w:sz w:val="20"/>
          <w:szCs w:val="20"/>
        </w:rPr>
        <w:t>plans</w:t>
      </w:r>
      <w:r w:rsidR="00E4280C" w:rsidRPr="001D31EE">
        <w:rPr>
          <w:bCs/>
          <w:sz w:val="20"/>
          <w:szCs w:val="20"/>
        </w:rPr>
        <w:t xml:space="preserve"> </w:t>
      </w:r>
      <w:bookmarkStart w:id="13" w:name="_Hlk40347824"/>
      <w:r w:rsidR="00E4280C" w:rsidRPr="001D31EE">
        <w:rPr>
          <w:bCs/>
          <w:sz w:val="20"/>
          <w:szCs w:val="20"/>
        </w:rPr>
        <w:t xml:space="preserve">et </w:t>
      </w:r>
      <w:r w:rsidR="001E2EED" w:rsidRPr="001D31EE">
        <w:rPr>
          <w:bCs/>
          <w:sz w:val="20"/>
          <w:szCs w:val="20"/>
        </w:rPr>
        <w:t>spécifications</w:t>
      </w:r>
      <w:r w:rsidR="003E267D" w:rsidRPr="001D31EE">
        <w:rPr>
          <w:bCs/>
          <w:sz w:val="20"/>
          <w:szCs w:val="20"/>
        </w:rPr>
        <w:t>.</w:t>
      </w:r>
      <w:bookmarkEnd w:id="13"/>
      <w:r w:rsidR="003E267D" w:rsidRPr="001D31EE">
        <w:rPr>
          <w:bCs/>
          <w:sz w:val="20"/>
          <w:szCs w:val="20"/>
        </w:rPr>
        <w:t xml:space="preserve"> Ce prix comprend également </w:t>
      </w:r>
      <w:r w:rsidR="00C43FF6">
        <w:rPr>
          <w:bCs/>
          <w:sz w:val="20"/>
          <w:szCs w:val="20"/>
        </w:rPr>
        <w:t>l</w:t>
      </w:r>
      <w:r w:rsidR="00C43FF6" w:rsidRPr="00C43FF6">
        <w:rPr>
          <w:bCs/>
          <w:sz w:val="20"/>
          <w:szCs w:val="20"/>
        </w:rPr>
        <w:t>es essais à la plaque suisse</w:t>
      </w:r>
      <w:r w:rsidR="00C43FF6">
        <w:rPr>
          <w:bCs/>
          <w:sz w:val="20"/>
          <w:szCs w:val="20"/>
        </w:rPr>
        <w:t xml:space="preserve">, </w:t>
      </w:r>
      <w:r w:rsidR="003E267D" w:rsidRPr="001D31EE">
        <w:rPr>
          <w:bCs/>
          <w:sz w:val="20"/>
          <w:szCs w:val="20"/>
        </w:rPr>
        <w:t>le transport</w:t>
      </w:r>
      <w:r w:rsidR="001870C4" w:rsidRPr="001D31EE">
        <w:rPr>
          <w:bCs/>
          <w:sz w:val="20"/>
          <w:szCs w:val="20"/>
        </w:rPr>
        <w:t>, stockage, et tous le</w:t>
      </w:r>
      <w:r w:rsidR="005A27D3">
        <w:rPr>
          <w:bCs/>
          <w:sz w:val="20"/>
          <w:szCs w:val="20"/>
        </w:rPr>
        <w:t>s</w:t>
      </w:r>
      <w:r w:rsidR="001870C4" w:rsidRPr="001D31EE">
        <w:rPr>
          <w:bCs/>
          <w:sz w:val="20"/>
          <w:szCs w:val="20"/>
        </w:rPr>
        <w:t xml:space="preserve"> coûts</w:t>
      </w:r>
      <w:r w:rsidR="00DA4F48">
        <w:rPr>
          <w:bCs/>
          <w:sz w:val="20"/>
          <w:szCs w:val="20"/>
        </w:rPr>
        <w:t xml:space="preserve"> </w:t>
      </w:r>
      <w:r w:rsidR="005A27D3">
        <w:rPr>
          <w:bCs/>
          <w:sz w:val="20"/>
          <w:szCs w:val="20"/>
        </w:rPr>
        <w:t xml:space="preserve">relatifs </w:t>
      </w:r>
      <w:r w:rsidR="001870C4" w:rsidRPr="001D31EE">
        <w:rPr>
          <w:bCs/>
          <w:sz w:val="20"/>
          <w:szCs w:val="20"/>
        </w:rPr>
        <w:t xml:space="preserve">aux analyses des matériaux et contrôle de leur qualité. </w:t>
      </w:r>
      <w:r w:rsidR="001E2EED" w:rsidRPr="001D31EE">
        <w:rPr>
          <w:bCs/>
          <w:sz w:val="20"/>
          <w:szCs w:val="20"/>
        </w:rPr>
        <w:t xml:space="preserve">Ce prix ne comprend pas les analyses de laboratoire liées aux </w:t>
      </w:r>
      <w:r w:rsidR="001D31EE" w:rsidRPr="001D31EE">
        <w:rPr>
          <w:bCs/>
          <w:sz w:val="20"/>
          <w:szCs w:val="20"/>
        </w:rPr>
        <w:t>agrégats</w:t>
      </w:r>
      <w:r w:rsidR="001E2EED" w:rsidRPr="001D31EE">
        <w:rPr>
          <w:bCs/>
          <w:sz w:val="20"/>
          <w:szCs w:val="20"/>
        </w:rPr>
        <w:t xml:space="preserve"> de </w:t>
      </w:r>
      <w:r w:rsidR="001D31EE" w:rsidRPr="001D31EE">
        <w:rPr>
          <w:bCs/>
          <w:sz w:val="20"/>
          <w:szCs w:val="20"/>
        </w:rPr>
        <w:t>béton</w:t>
      </w:r>
      <w:r w:rsidR="001E2EED" w:rsidRPr="001D31EE">
        <w:rPr>
          <w:bCs/>
          <w:sz w:val="20"/>
          <w:szCs w:val="20"/>
        </w:rPr>
        <w:t xml:space="preserve"> et mortier. </w:t>
      </w:r>
      <w:r w:rsidRPr="001D31EE">
        <w:rPr>
          <w:bCs/>
          <w:sz w:val="20"/>
          <w:szCs w:val="20"/>
        </w:rPr>
        <w:t xml:space="preserve">Toutes sujétions comprises. </w:t>
      </w:r>
    </w:p>
    <w:p w14:paraId="1D4D7533" w14:textId="77777777" w:rsidR="004C6E69" w:rsidRPr="001D31EE" w:rsidRDefault="004C6E69" w:rsidP="004C6E69">
      <w:pPr>
        <w:pStyle w:val="ListParagraph"/>
        <w:ind w:left="1416"/>
        <w:jc w:val="left"/>
        <w:rPr>
          <w:bCs/>
          <w:sz w:val="20"/>
          <w:szCs w:val="20"/>
        </w:rPr>
      </w:pPr>
    </w:p>
    <w:p w14:paraId="3F95E524" w14:textId="0FB7D842" w:rsidR="004C6E69" w:rsidRPr="001D31EE" w:rsidRDefault="001870C4" w:rsidP="004C6E69">
      <w:pPr>
        <w:ind w:left="516" w:firstLine="708"/>
        <w:jc w:val="left"/>
        <w:rPr>
          <w:bCs/>
          <w:sz w:val="20"/>
          <w:szCs w:val="20"/>
        </w:rPr>
      </w:pPr>
      <w:r w:rsidRPr="001D31EE">
        <w:rPr>
          <w:bCs/>
          <w:sz w:val="20"/>
          <w:szCs w:val="20"/>
        </w:rPr>
        <w:t xml:space="preserve">Ce prix s'applique </w:t>
      </w:r>
      <w:r w:rsidR="0049246B">
        <w:rPr>
          <w:bCs/>
          <w:sz w:val="20"/>
          <w:szCs w:val="20"/>
        </w:rPr>
        <w:t>à l’</w:t>
      </w:r>
      <w:r w:rsidR="00FF4556">
        <w:rPr>
          <w:bCs/>
          <w:sz w:val="20"/>
          <w:szCs w:val="20"/>
        </w:rPr>
        <w:t>u</w:t>
      </w:r>
      <w:r w:rsidR="0049246B">
        <w:rPr>
          <w:bCs/>
          <w:sz w:val="20"/>
          <w:szCs w:val="20"/>
        </w:rPr>
        <w:t>nité</w:t>
      </w:r>
      <w:r w:rsidRPr="001D31EE">
        <w:rPr>
          <w:bCs/>
          <w:sz w:val="20"/>
          <w:szCs w:val="20"/>
        </w:rPr>
        <w:t xml:space="preserve">. </w:t>
      </w:r>
      <w:r w:rsidR="004C6E69" w:rsidRPr="001D31EE">
        <w:rPr>
          <w:bCs/>
          <w:sz w:val="20"/>
          <w:szCs w:val="20"/>
        </w:rPr>
        <w:t>Prix En Lettres :</w:t>
      </w:r>
    </w:p>
    <w:p w14:paraId="74847815" w14:textId="77777777" w:rsidR="004C6E69" w:rsidRPr="001D31EE" w:rsidRDefault="004C6E69" w:rsidP="004C6E69">
      <w:pPr>
        <w:kinsoku w:val="0"/>
        <w:overflowPunct w:val="0"/>
        <w:spacing w:line="200" w:lineRule="exact"/>
        <w:rPr>
          <w:sz w:val="17"/>
          <w:szCs w:val="17"/>
        </w:rPr>
      </w:pPr>
    </w:p>
    <w:p w14:paraId="18FFADF3" w14:textId="77777777" w:rsidR="004C6E69" w:rsidRPr="001D31EE" w:rsidRDefault="004C6E69" w:rsidP="004C6E69">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C6E69" w:rsidRPr="001D31EE" w14:paraId="1DE9C436" w14:textId="77777777" w:rsidTr="004C6E6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3C1018B" w14:textId="77777777" w:rsidR="004C6E69" w:rsidRPr="001D31EE" w:rsidRDefault="004C6E69" w:rsidP="004C6E69">
            <w:pPr>
              <w:pStyle w:val="TableParagraph"/>
              <w:kinsoku w:val="0"/>
              <w:overflowPunct w:val="0"/>
              <w:spacing w:before="5" w:line="130" w:lineRule="exact"/>
              <w:rPr>
                <w:sz w:val="13"/>
                <w:szCs w:val="13"/>
                <w:lang w:val="fr-FR"/>
              </w:rPr>
            </w:pPr>
          </w:p>
          <w:p w14:paraId="3E65092A" w14:textId="77777777" w:rsidR="004C6E69" w:rsidRPr="001D31EE" w:rsidRDefault="004C6E69" w:rsidP="004C6E69">
            <w:pPr>
              <w:pStyle w:val="TableParagraph"/>
              <w:kinsoku w:val="0"/>
              <w:overflowPunct w:val="0"/>
              <w:spacing w:line="200" w:lineRule="exact"/>
              <w:rPr>
                <w:sz w:val="20"/>
                <w:szCs w:val="20"/>
                <w:lang w:val="fr-FR"/>
              </w:rPr>
            </w:pPr>
          </w:p>
          <w:p w14:paraId="451D57AA" w14:textId="77777777" w:rsidR="004C6E69" w:rsidRPr="001D31EE" w:rsidRDefault="004C6E69" w:rsidP="004C6E69">
            <w:pPr>
              <w:pStyle w:val="TableParagraph"/>
              <w:kinsoku w:val="0"/>
              <w:overflowPunct w:val="0"/>
              <w:spacing w:line="200" w:lineRule="exact"/>
              <w:rPr>
                <w:sz w:val="20"/>
                <w:szCs w:val="20"/>
                <w:lang w:val="fr-FR"/>
              </w:rPr>
            </w:pPr>
          </w:p>
          <w:p w14:paraId="11B8F292" w14:textId="6B030733" w:rsidR="004C6E69" w:rsidRPr="001D31EE" w:rsidRDefault="004C6E69" w:rsidP="004C6E69">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1.1.</w:t>
            </w:r>
            <w:r w:rsidR="00226570">
              <w:rPr>
                <w:rFonts w:ascii="Arial" w:hAnsi="Arial" w:cs="Arial"/>
                <w:b/>
                <w:bCs/>
                <w:w w:val="85"/>
                <w:szCs w:val="22"/>
                <w:lang w:val="fr-FR"/>
              </w:rPr>
              <w:t>9</w:t>
            </w:r>
          </w:p>
        </w:tc>
        <w:tc>
          <w:tcPr>
            <w:tcW w:w="7479" w:type="dxa"/>
            <w:tcBorders>
              <w:top w:val="single" w:sz="4" w:space="0" w:color="000000"/>
              <w:left w:val="single" w:sz="4" w:space="0" w:color="000000"/>
              <w:bottom w:val="single" w:sz="4" w:space="0" w:color="000000"/>
              <w:right w:val="single" w:sz="4" w:space="0" w:color="000000"/>
            </w:tcBorders>
          </w:tcPr>
          <w:p w14:paraId="7F3E8E65" w14:textId="3CBFBC11" w:rsidR="004C6E69" w:rsidRPr="001D31EE" w:rsidRDefault="0049246B" w:rsidP="004C6E69">
            <w:pPr>
              <w:pStyle w:val="TableParagraph"/>
              <w:kinsoku w:val="0"/>
              <w:overflowPunct w:val="0"/>
              <w:spacing w:before="62"/>
              <w:ind w:left="102"/>
              <w:rPr>
                <w:vertAlign w:val="superscript"/>
                <w:lang w:val="fr-FR"/>
              </w:rPr>
            </w:pPr>
            <w:r>
              <w:rPr>
                <w:rFonts w:ascii="Arial" w:hAnsi="Arial" w:cs="Arial"/>
                <w:b/>
                <w:bCs/>
                <w:w w:val="85"/>
                <w:szCs w:val="22"/>
                <w:lang w:val="fr-FR"/>
              </w:rPr>
              <w:t>U</w:t>
            </w:r>
          </w:p>
        </w:tc>
      </w:tr>
      <w:tr w:rsidR="004C6E69" w:rsidRPr="001D31EE" w14:paraId="737FE278" w14:textId="77777777" w:rsidTr="004C6E6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C19077D" w14:textId="77777777" w:rsidR="004C6E69" w:rsidRPr="001D31EE" w:rsidRDefault="004C6E69" w:rsidP="004C6E69">
            <w:pPr>
              <w:pStyle w:val="TableParagraph"/>
              <w:kinsoku w:val="0"/>
              <w:overflowPunct w:val="0"/>
              <w:spacing w:before="62"/>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740FEE8" w14:textId="77777777" w:rsidR="004C6E69" w:rsidRPr="001D31EE" w:rsidRDefault="004C6E69" w:rsidP="004C6E69"/>
        </w:tc>
      </w:tr>
      <w:tr w:rsidR="004C6E69" w:rsidRPr="001D31EE" w14:paraId="32E303BF" w14:textId="77777777" w:rsidTr="004C6E6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C200DC8" w14:textId="77777777" w:rsidR="004C6E69" w:rsidRPr="001D31EE" w:rsidRDefault="004C6E69" w:rsidP="004C6E69"/>
        </w:tc>
        <w:tc>
          <w:tcPr>
            <w:tcW w:w="7479" w:type="dxa"/>
            <w:tcBorders>
              <w:top w:val="single" w:sz="4" w:space="0" w:color="000000"/>
              <w:left w:val="single" w:sz="4" w:space="0" w:color="000000"/>
              <w:bottom w:val="single" w:sz="4" w:space="0" w:color="000000"/>
              <w:right w:val="single" w:sz="4" w:space="0" w:color="000000"/>
            </w:tcBorders>
          </w:tcPr>
          <w:p w14:paraId="44BD729E" w14:textId="77777777" w:rsidR="004C6E69" w:rsidRPr="001D31EE" w:rsidRDefault="004C6E69" w:rsidP="004C6E69"/>
        </w:tc>
      </w:tr>
      <w:tr w:rsidR="004C6E69" w:rsidRPr="001D31EE" w14:paraId="00FBFBE1" w14:textId="77777777" w:rsidTr="004C6E69">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4A1382E3" w14:textId="77777777" w:rsidR="004C6E69" w:rsidRPr="001D31EE" w:rsidRDefault="004C6E69" w:rsidP="004C6E69"/>
        </w:tc>
        <w:tc>
          <w:tcPr>
            <w:tcW w:w="7479" w:type="dxa"/>
            <w:tcBorders>
              <w:top w:val="single" w:sz="4" w:space="0" w:color="000000"/>
              <w:left w:val="single" w:sz="4" w:space="0" w:color="000000"/>
              <w:bottom w:val="single" w:sz="4" w:space="0" w:color="000000"/>
              <w:right w:val="single" w:sz="4" w:space="0" w:color="000000"/>
            </w:tcBorders>
          </w:tcPr>
          <w:p w14:paraId="699129C3" w14:textId="77777777" w:rsidR="004C6E69" w:rsidRPr="001D31EE" w:rsidRDefault="004C6E69" w:rsidP="004C6E69"/>
        </w:tc>
      </w:tr>
    </w:tbl>
    <w:p w14:paraId="0BFAA4B9" w14:textId="298DF66B" w:rsidR="004C6E69" w:rsidRPr="001D31EE" w:rsidRDefault="004C6E69" w:rsidP="006463A0">
      <w:pPr>
        <w:pStyle w:val="ListParagraph"/>
        <w:ind w:left="1224"/>
        <w:rPr>
          <w:bCs/>
          <w:szCs w:val="22"/>
        </w:rPr>
      </w:pPr>
    </w:p>
    <w:p w14:paraId="18920692" w14:textId="0066C237" w:rsidR="001870C4" w:rsidRPr="001D31EE" w:rsidRDefault="001870C4" w:rsidP="001870C4">
      <w:pPr>
        <w:pStyle w:val="ListParagraph"/>
        <w:numPr>
          <w:ilvl w:val="2"/>
          <w:numId w:val="28"/>
        </w:numPr>
        <w:jc w:val="left"/>
        <w:rPr>
          <w:rFonts w:cs="Arial"/>
          <w:bCs/>
          <w:szCs w:val="22"/>
        </w:rPr>
      </w:pPr>
      <w:bookmarkStart w:id="14" w:name="_Hlk62569981"/>
      <w:bookmarkEnd w:id="11"/>
      <w:r w:rsidRPr="001D31EE">
        <w:rPr>
          <w:rFonts w:cs="Arial"/>
          <w:bCs/>
          <w:szCs w:val="22"/>
        </w:rPr>
        <w:t>Échantillonnage et vérification de compaction de</w:t>
      </w:r>
      <w:r w:rsidR="00E4280C" w:rsidRPr="001D31EE">
        <w:rPr>
          <w:rFonts w:cs="Arial"/>
          <w:bCs/>
          <w:szCs w:val="22"/>
        </w:rPr>
        <w:t xml:space="preserve">s matériaux de </w:t>
      </w:r>
      <w:r w:rsidRPr="001D31EE">
        <w:rPr>
          <w:rFonts w:cs="Arial"/>
          <w:bCs/>
          <w:szCs w:val="22"/>
        </w:rPr>
        <w:t>remblai</w:t>
      </w:r>
    </w:p>
    <w:bookmarkEnd w:id="14"/>
    <w:p w14:paraId="3512CA75" w14:textId="77777777" w:rsidR="001870C4" w:rsidRPr="001D31EE" w:rsidRDefault="001870C4" w:rsidP="001870C4">
      <w:pPr>
        <w:ind w:left="720"/>
        <w:jc w:val="left"/>
        <w:rPr>
          <w:bCs/>
          <w:szCs w:val="22"/>
        </w:rPr>
      </w:pPr>
    </w:p>
    <w:p w14:paraId="2CEDC5EB" w14:textId="7062BA9E" w:rsidR="001870C4" w:rsidRPr="001D31EE" w:rsidRDefault="001870C4" w:rsidP="00916F87">
      <w:pPr>
        <w:ind w:left="1224"/>
        <w:rPr>
          <w:bCs/>
          <w:sz w:val="20"/>
          <w:szCs w:val="20"/>
        </w:rPr>
      </w:pPr>
      <w:bookmarkStart w:id="15" w:name="_Hlk62570070"/>
      <w:r w:rsidRPr="001D31EE">
        <w:rPr>
          <w:bCs/>
          <w:sz w:val="20"/>
          <w:szCs w:val="20"/>
        </w:rPr>
        <w:t xml:space="preserve">Ce prix comprend le </w:t>
      </w:r>
      <w:r w:rsidR="001E2EED" w:rsidRPr="001D31EE">
        <w:rPr>
          <w:bCs/>
          <w:sz w:val="20"/>
          <w:szCs w:val="20"/>
        </w:rPr>
        <w:t>prélèvement</w:t>
      </w:r>
      <w:r w:rsidRPr="001D31EE">
        <w:rPr>
          <w:bCs/>
          <w:sz w:val="20"/>
          <w:szCs w:val="20"/>
        </w:rPr>
        <w:t xml:space="preserve"> des échantillons</w:t>
      </w:r>
      <w:bookmarkEnd w:id="15"/>
      <w:r w:rsidRPr="001D31EE">
        <w:rPr>
          <w:bCs/>
          <w:sz w:val="20"/>
          <w:szCs w:val="20"/>
        </w:rPr>
        <w:t xml:space="preserve"> </w:t>
      </w:r>
      <w:bookmarkStart w:id="16" w:name="_Hlk40347966"/>
      <w:r w:rsidRPr="001D31EE">
        <w:rPr>
          <w:bCs/>
          <w:sz w:val="20"/>
          <w:szCs w:val="20"/>
        </w:rPr>
        <w:t>de</w:t>
      </w:r>
      <w:r w:rsidR="00E4280C" w:rsidRPr="001D31EE">
        <w:rPr>
          <w:bCs/>
          <w:sz w:val="20"/>
          <w:szCs w:val="20"/>
        </w:rPr>
        <w:t xml:space="preserve"> remblai, de</w:t>
      </w:r>
      <w:r w:rsidRPr="001D31EE">
        <w:rPr>
          <w:bCs/>
          <w:sz w:val="20"/>
          <w:szCs w:val="20"/>
        </w:rPr>
        <w:t xml:space="preserve"> </w:t>
      </w:r>
      <w:r w:rsidR="00E4280C" w:rsidRPr="001D31EE">
        <w:rPr>
          <w:bCs/>
          <w:sz w:val="20"/>
          <w:szCs w:val="20"/>
        </w:rPr>
        <w:t>matériau granulaire</w:t>
      </w:r>
      <w:r w:rsidRPr="001D31EE">
        <w:rPr>
          <w:bCs/>
          <w:sz w:val="20"/>
          <w:szCs w:val="20"/>
        </w:rPr>
        <w:t xml:space="preserve"> </w:t>
      </w:r>
      <w:r w:rsidR="00E4280C" w:rsidRPr="001D31EE">
        <w:rPr>
          <w:bCs/>
          <w:sz w:val="20"/>
          <w:szCs w:val="20"/>
        </w:rPr>
        <w:t xml:space="preserve">de lit, </w:t>
      </w:r>
      <w:r w:rsidR="00EA3F9D">
        <w:rPr>
          <w:bCs/>
          <w:sz w:val="20"/>
          <w:szCs w:val="20"/>
        </w:rPr>
        <w:t>d</w:t>
      </w:r>
      <w:r w:rsidR="00EA3F9D" w:rsidRPr="00EA3F9D">
        <w:rPr>
          <w:bCs/>
          <w:sz w:val="20"/>
          <w:szCs w:val="20"/>
        </w:rPr>
        <w:t xml:space="preserve">e matériau </w:t>
      </w:r>
      <w:r w:rsidR="0034531B">
        <w:rPr>
          <w:bCs/>
          <w:sz w:val="20"/>
          <w:szCs w:val="20"/>
        </w:rPr>
        <w:t xml:space="preserve">de </w:t>
      </w:r>
      <w:r w:rsidR="00EA3F9D" w:rsidRPr="00EA3F9D">
        <w:rPr>
          <w:bCs/>
          <w:sz w:val="20"/>
          <w:szCs w:val="20"/>
        </w:rPr>
        <w:t>couche de fondation</w:t>
      </w:r>
      <w:r w:rsidR="00EA3F9D">
        <w:rPr>
          <w:bCs/>
          <w:sz w:val="20"/>
          <w:szCs w:val="20"/>
        </w:rPr>
        <w:t xml:space="preserve">, </w:t>
      </w:r>
      <w:r w:rsidRPr="001D31EE">
        <w:rPr>
          <w:bCs/>
          <w:sz w:val="20"/>
          <w:szCs w:val="20"/>
        </w:rPr>
        <w:t xml:space="preserve">et </w:t>
      </w:r>
      <w:r w:rsidR="00E4280C" w:rsidRPr="001D31EE">
        <w:rPr>
          <w:bCs/>
          <w:sz w:val="20"/>
          <w:szCs w:val="20"/>
        </w:rPr>
        <w:t>de matériau de couche de base</w:t>
      </w:r>
      <w:bookmarkEnd w:id="16"/>
      <w:r w:rsidR="00E4280C" w:rsidRPr="001D31EE">
        <w:rPr>
          <w:bCs/>
          <w:sz w:val="20"/>
          <w:szCs w:val="20"/>
        </w:rPr>
        <w:t xml:space="preserve">, y compris </w:t>
      </w:r>
      <w:r w:rsidRPr="001D31EE">
        <w:rPr>
          <w:bCs/>
          <w:sz w:val="20"/>
          <w:szCs w:val="20"/>
        </w:rPr>
        <w:t>l’</w:t>
      </w:r>
      <w:r w:rsidR="001E2EED" w:rsidRPr="001D31EE">
        <w:rPr>
          <w:bCs/>
          <w:sz w:val="20"/>
          <w:szCs w:val="20"/>
        </w:rPr>
        <w:t>exécution</w:t>
      </w:r>
      <w:r w:rsidRPr="001D31EE">
        <w:rPr>
          <w:bCs/>
          <w:sz w:val="20"/>
          <w:szCs w:val="20"/>
        </w:rPr>
        <w:t xml:space="preserve"> des analyses laboratoires pour déterminer l</w:t>
      </w:r>
      <w:r w:rsidR="00E4280C" w:rsidRPr="001D31EE">
        <w:rPr>
          <w:bCs/>
          <w:sz w:val="20"/>
          <w:szCs w:val="20"/>
        </w:rPr>
        <w:t>e niveau de compactage en base de l’</w:t>
      </w:r>
      <w:r w:rsidR="001E2EED" w:rsidRPr="001D31EE">
        <w:rPr>
          <w:bCs/>
          <w:sz w:val="20"/>
          <w:szCs w:val="20"/>
        </w:rPr>
        <w:t>échelle</w:t>
      </w:r>
      <w:r w:rsidR="00E4280C" w:rsidRPr="001D31EE">
        <w:rPr>
          <w:bCs/>
          <w:sz w:val="20"/>
          <w:szCs w:val="20"/>
        </w:rPr>
        <w:t xml:space="preserve"> de densité Proctor, </w:t>
      </w:r>
      <w:r w:rsidR="001E2EED" w:rsidRPr="001D31EE">
        <w:rPr>
          <w:bCs/>
          <w:sz w:val="20"/>
          <w:szCs w:val="20"/>
        </w:rPr>
        <w:t>conformément</w:t>
      </w:r>
      <w:r w:rsidRPr="001D31EE">
        <w:rPr>
          <w:bCs/>
          <w:sz w:val="20"/>
          <w:szCs w:val="20"/>
        </w:rPr>
        <w:t xml:space="preserve"> aux </w:t>
      </w:r>
      <w:r w:rsidR="00E4280C" w:rsidRPr="001D31EE">
        <w:rPr>
          <w:bCs/>
          <w:sz w:val="20"/>
          <w:szCs w:val="20"/>
        </w:rPr>
        <w:t>indications</w:t>
      </w:r>
      <w:r w:rsidRPr="001D31EE">
        <w:rPr>
          <w:bCs/>
          <w:sz w:val="20"/>
          <w:szCs w:val="20"/>
        </w:rPr>
        <w:t xml:space="preserve"> et endroits spécifiés dans les plans</w:t>
      </w:r>
      <w:r w:rsidR="00E4280C" w:rsidRPr="001D31EE">
        <w:t xml:space="preserve"> </w:t>
      </w:r>
      <w:r w:rsidR="00E4280C" w:rsidRPr="001D31EE">
        <w:rPr>
          <w:bCs/>
          <w:sz w:val="20"/>
          <w:szCs w:val="20"/>
        </w:rPr>
        <w:t xml:space="preserve">et </w:t>
      </w:r>
      <w:r w:rsidR="001E2EED" w:rsidRPr="001D31EE">
        <w:rPr>
          <w:bCs/>
          <w:sz w:val="20"/>
          <w:szCs w:val="20"/>
        </w:rPr>
        <w:t>spécifications</w:t>
      </w:r>
      <w:r w:rsidR="00E4280C" w:rsidRPr="001D31EE">
        <w:rPr>
          <w:bCs/>
          <w:sz w:val="20"/>
          <w:szCs w:val="20"/>
        </w:rPr>
        <w:t>.</w:t>
      </w:r>
      <w:r w:rsidRPr="001D31EE">
        <w:rPr>
          <w:bCs/>
          <w:sz w:val="20"/>
          <w:szCs w:val="20"/>
        </w:rPr>
        <w:t xml:space="preserve"> Ce prix comprend également le</w:t>
      </w:r>
      <w:r w:rsidR="00C43FF6">
        <w:rPr>
          <w:bCs/>
          <w:sz w:val="20"/>
          <w:szCs w:val="20"/>
        </w:rPr>
        <w:t xml:space="preserve">s </w:t>
      </w:r>
      <w:r w:rsidR="00C43FF6" w:rsidRPr="00C43FF6">
        <w:rPr>
          <w:bCs/>
          <w:sz w:val="20"/>
          <w:szCs w:val="20"/>
        </w:rPr>
        <w:t>essais à la plaque suisse</w:t>
      </w:r>
      <w:r w:rsidR="00C43FF6">
        <w:rPr>
          <w:bCs/>
          <w:sz w:val="20"/>
          <w:szCs w:val="20"/>
        </w:rPr>
        <w:t>, le</w:t>
      </w:r>
      <w:r w:rsidR="00C43FF6" w:rsidRPr="00C43FF6">
        <w:rPr>
          <w:bCs/>
          <w:sz w:val="20"/>
          <w:szCs w:val="20"/>
        </w:rPr>
        <w:t xml:space="preserve"> </w:t>
      </w:r>
      <w:r w:rsidRPr="001D31EE">
        <w:rPr>
          <w:bCs/>
          <w:sz w:val="20"/>
          <w:szCs w:val="20"/>
        </w:rPr>
        <w:t xml:space="preserve">transport, stockage, et tous </w:t>
      </w:r>
      <w:r w:rsidR="001D660C" w:rsidRPr="001D31EE">
        <w:rPr>
          <w:bCs/>
          <w:sz w:val="20"/>
          <w:szCs w:val="20"/>
        </w:rPr>
        <w:t>les coûts relatifs</w:t>
      </w:r>
      <w:r w:rsidR="005A27D3" w:rsidRPr="001D31EE">
        <w:rPr>
          <w:bCs/>
          <w:sz w:val="20"/>
          <w:szCs w:val="20"/>
        </w:rPr>
        <w:t xml:space="preserve"> </w:t>
      </w:r>
      <w:r w:rsidRPr="001D31EE">
        <w:rPr>
          <w:bCs/>
          <w:sz w:val="20"/>
          <w:szCs w:val="20"/>
        </w:rPr>
        <w:t>aux analyses de</w:t>
      </w:r>
      <w:r w:rsidR="00E4280C" w:rsidRPr="001D31EE">
        <w:rPr>
          <w:bCs/>
          <w:sz w:val="20"/>
          <w:szCs w:val="20"/>
        </w:rPr>
        <w:t xml:space="preserve"> niveau de compaction de</w:t>
      </w:r>
      <w:r w:rsidRPr="001D31EE">
        <w:rPr>
          <w:bCs/>
          <w:sz w:val="20"/>
          <w:szCs w:val="20"/>
        </w:rPr>
        <w:t xml:space="preserve">s </w:t>
      </w:r>
      <w:r w:rsidR="002C6A3D" w:rsidRPr="001D31EE">
        <w:rPr>
          <w:bCs/>
          <w:sz w:val="20"/>
          <w:szCs w:val="20"/>
        </w:rPr>
        <w:t>matériaux.</w:t>
      </w:r>
      <w:r w:rsidRPr="001D31EE">
        <w:rPr>
          <w:bCs/>
          <w:sz w:val="20"/>
          <w:szCs w:val="20"/>
        </w:rPr>
        <w:t xml:space="preserve"> Toutes sujétions comprises. </w:t>
      </w:r>
    </w:p>
    <w:p w14:paraId="38CE92ED" w14:textId="77777777" w:rsidR="001870C4" w:rsidRPr="001D31EE" w:rsidRDefault="001870C4" w:rsidP="001870C4">
      <w:pPr>
        <w:pStyle w:val="ListParagraph"/>
        <w:ind w:left="1416"/>
        <w:jc w:val="left"/>
        <w:rPr>
          <w:bCs/>
          <w:sz w:val="20"/>
          <w:szCs w:val="20"/>
        </w:rPr>
      </w:pPr>
    </w:p>
    <w:p w14:paraId="67E75DAB" w14:textId="7C2A5F72" w:rsidR="001870C4" w:rsidRPr="001D31EE" w:rsidRDefault="001870C4" w:rsidP="001870C4">
      <w:pPr>
        <w:ind w:left="516" w:firstLine="708"/>
        <w:jc w:val="left"/>
        <w:rPr>
          <w:bCs/>
          <w:sz w:val="20"/>
          <w:szCs w:val="20"/>
        </w:rPr>
      </w:pPr>
      <w:bookmarkStart w:id="17" w:name="_Hlk62570486"/>
      <w:r w:rsidRPr="001D31EE">
        <w:rPr>
          <w:bCs/>
          <w:sz w:val="20"/>
          <w:szCs w:val="20"/>
        </w:rPr>
        <w:t xml:space="preserve">Ce prix s'applique </w:t>
      </w:r>
      <w:r w:rsidR="0049246B">
        <w:rPr>
          <w:bCs/>
          <w:sz w:val="20"/>
          <w:szCs w:val="20"/>
        </w:rPr>
        <w:t>à l’</w:t>
      </w:r>
      <w:r w:rsidR="00FF4556">
        <w:rPr>
          <w:bCs/>
          <w:sz w:val="20"/>
          <w:szCs w:val="20"/>
        </w:rPr>
        <w:t>u</w:t>
      </w:r>
      <w:r w:rsidR="0049246B">
        <w:rPr>
          <w:bCs/>
          <w:sz w:val="20"/>
          <w:szCs w:val="20"/>
        </w:rPr>
        <w:t>nité</w:t>
      </w:r>
      <w:r w:rsidRPr="001D31EE">
        <w:rPr>
          <w:bCs/>
          <w:sz w:val="20"/>
          <w:szCs w:val="20"/>
        </w:rPr>
        <w:t>. Prix En Lettres :</w:t>
      </w:r>
    </w:p>
    <w:p w14:paraId="32016594" w14:textId="77777777" w:rsidR="001870C4" w:rsidRPr="001D31EE" w:rsidRDefault="001870C4" w:rsidP="001870C4">
      <w:pPr>
        <w:kinsoku w:val="0"/>
        <w:overflowPunct w:val="0"/>
        <w:spacing w:line="200" w:lineRule="exact"/>
        <w:rPr>
          <w:sz w:val="17"/>
          <w:szCs w:val="17"/>
        </w:rPr>
      </w:pPr>
    </w:p>
    <w:p w14:paraId="7AA2AD4A" w14:textId="77777777" w:rsidR="001870C4" w:rsidRPr="001D31EE" w:rsidRDefault="001870C4" w:rsidP="001870C4">
      <w:p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1870C4" w:rsidRPr="001D31EE" w14:paraId="122C5336" w14:textId="77777777" w:rsidTr="00AD3091">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DDED782" w14:textId="77777777" w:rsidR="001870C4" w:rsidRPr="001D31EE" w:rsidRDefault="001870C4" w:rsidP="00AD3091">
            <w:pPr>
              <w:pStyle w:val="TableParagraph"/>
              <w:kinsoku w:val="0"/>
              <w:overflowPunct w:val="0"/>
              <w:spacing w:before="5" w:line="130" w:lineRule="exact"/>
              <w:rPr>
                <w:sz w:val="13"/>
                <w:szCs w:val="13"/>
                <w:lang w:val="fr-FR"/>
              </w:rPr>
            </w:pPr>
          </w:p>
          <w:p w14:paraId="78FE7828" w14:textId="77777777" w:rsidR="001870C4" w:rsidRPr="001D31EE" w:rsidRDefault="001870C4" w:rsidP="00AD3091">
            <w:pPr>
              <w:pStyle w:val="TableParagraph"/>
              <w:kinsoku w:val="0"/>
              <w:overflowPunct w:val="0"/>
              <w:spacing w:line="200" w:lineRule="exact"/>
              <w:rPr>
                <w:sz w:val="20"/>
                <w:szCs w:val="20"/>
                <w:lang w:val="fr-FR"/>
              </w:rPr>
            </w:pPr>
          </w:p>
          <w:p w14:paraId="55547FE1" w14:textId="77777777" w:rsidR="001870C4" w:rsidRPr="001D31EE" w:rsidRDefault="001870C4" w:rsidP="00AD3091">
            <w:pPr>
              <w:pStyle w:val="TableParagraph"/>
              <w:kinsoku w:val="0"/>
              <w:overflowPunct w:val="0"/>
              <w:spacing w:line="200" w:lineRule="exact"/>
              <w:rPr>
                <w:sz w:val="20"/>
                <w:szCs w:val="20"/>
                <w:lang w:val="fr-FR"/>
              </w:rPr>
            </w:pPr>
          </w:p>
          <w:p w14:paraId="25BAC391" w14:textId="50B18161" w:rsidR="001870C4" w:rsidRPr="001D31EE" w:rsidRDefault="001870C4" w:rsidP="00AD3091">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1.1.</w:t>
            </w:r>
            <w:r w:rsidR="00226570">
              <w:rPr>
                <w:rFonts w:ascii="Arial" w:hAnsi="Arial" w:cs="Arial"/>
                <w:b/>
                <w:bCs/>
                <w:w w:val="85"/>
                <w:szCs w:val="22"/>
                <w:lang w:val="fr-FR"/>
              </w:rPr>
              <w:t>10</w:t>
            </w:r>
          </w:p>
        </w:tc>
        <w:tc>
          <w:tcPr>
            <w:tcW w:w="7479" w:type="dxa"/>
            <w:tcBorders>
              <w:top w:val="single" w:sz="4" w:space="0" w:color="000000"/>
              <w:left w:val="single" w:sz="4" w:space="0" w:color="000000"/>
              <w:bottom w:val="single" w:sz="4" w:space="0" w:color="000000"/>
              <w:right w:val="single" w:sz="4" w:space="0" w:color="000000"/>
            </w:tcBorders>
          </w:tcPr>
          <w:p w14:paraId="08ED4993" w14:textId="77B24A08" w:rsidR="001870C4" w:rsidRPr="001D31EE" w:rsidRDefault="0049246B" w:rsidP="00AD3091">
            <w:pPr>
              <w:pStyle w:val="TableParagraph"/>
              <w:kinsoku w:val="0"/>
              <w:overflowPunct w:val="0"/>
              <w:spacing w:before="62"/>
              <w:ind w:left="102"/>
              <w:rPr>
                <w:vertAlign w:val="superscript"/>
                <w:lang w:val="fr-FR"/>
              </w:rPr>
            </w:pPr>
            <w:r>
              <w:rPr>
                <w:rFonts w:ascii="Arial" w:hAnsi="Arial" w:cs="Arial"/>
                <w:b/>
                <w:bCs/>
                <w:w w:val="85"/>
                <w:szCs w:val="22"/>
                <w:lang w:val="fr-FR"/>
              </w:rPr>
              <w:t>U</w:t>
            </w:r>
          </w:p>
        </w:tc>
      </w:tr>
      <w:tr w:rsidR="001870C4" w:rsidRPr="001D31EE" w14:paraId="484E174F" w14:textId="77777777" w:rsidTr="00AD3091">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9810B0B" w14:textId="77777777" w:rsidR="001870C4" w:rsidRPr="001D31EE" w:rsidRDefault="001870C4" w:rsidP="00AD3091">
            <w:pPr>
              <w:pStyle w:val="TableParagraph"/>
              <w:kinsoku w:val="0"/>
              <w:overflowPunct w:val="0"/>
              <w:spacing w:before="62"/>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6918952" w14:textId="77777777" w:rsidR="001870C4" w:rsidRPr="001D31EE" w:rsidRDefault="001870C4" w:rsidP="00AD3091"/>
        </w:tc>
      </w:tr>
      <w:tr w:rsidR="001870C4" w:rsidRPr="001D31EE" w14:paraId="49679100" w14:textId="77777777" w:rsidTr="00AD3091">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6E109BD" w14:textId="77777777" w:rsidR="001870C4" w:rsidRPr="001D31EE" w:rsidRDefault="001870C4" w:rsidP="00AD3091"/>
        </w:tc>
        <w:tc>
          <w:tcPr>
            <w:tcW w:w="7479" w:type="dxa"/>
            <w:tcBorders>
              <w:top w:val="single" w:sz="4" w:space="0" w:color="000000"/>
              <w:left w:val="single" w:sz="4" w:space="0" w:color="000000"/>
              <w:bottom w:val="single" w:sz="4" w:space="0" w:color="000000"/>
              <w:right w:val="single" w:sz="4" w:space="0" w:color="000000"/>
            </w:tcBorders>
          </w:tcPr>
          <w:p w14:paraId="323F81E9" w14:textId="77777777" w:rsidR="001870C4" w:rsidRPr="001D31EE" w:rsidRDefault="001870C4" w:rsidP="00AD3091"/>
        </w:tc>
      </w:tr>
      <w:tr w:rsidR="001870C4" w:rsidRPr="001D31EE" w14:paraId="4EFB566A" w14:textId="77777777" w:rsidTr="00AD3091">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2532802C" w14:textId="77777777" w:rsidR="001870C4" w:rsidRPr="001D31EE" w:rsidRDefault="001870C4" w:rsidP="00AD3091"/>
        </w:tc>
        <w:tc>
          <w:tcPr>
            <w:tcW w:w="7479" w:type="dxa"/>
            <w:tcBorders>
              <w:top w:val="single" w:sz="4" w:space="0" w:color="000000"/>
              <w:left w:val="single" w:sz="4" w:space="0" w:color="000000"/>
              <w:bottom w:val="single" w:sz="4" w:space="0" w:color="000000"/>
              <w:right w:val="single" w:sz="4" w:space="0" w:color="000000"/>
            </w:tcBorders>
          </w:tcPr>
          <w:p w14:paraId="1D6BE34A" w14:textId="77777777" w:rsidR="001870C4" w:rsidRPr="001D31EE" w:rsidRDefault="001870C4" w:rsidP="00AD3091"/>
        </w:tc>
      </w:tr>
    </w:tbl>
    <w:p w14:paraId="46333CF7" w14:textId="505A9B6E" w:rsidR="004C6E69" w:rsidRDefault="004C6E69" w:rsidP="006463A0">
      <w:pPr>
        <w:pStyle w:val="ListParagraph"/>
        <w:ind w:left="1224"/>
        <w:rPr>
          <w:bCs/>
          <w:szCs w:val="22"/>
        </w:rPr>
      </w:pPr>
    </w:p>
    <w:bookmarkEnd w:id="17"/>
    <w:p w14:paraId="1DF231C0" w14:textId="77777777" w:rsidR="000E24F7" w:rsidRDefault="000E24F7" w:rsidP="000E24F7">
      <w:pPr>
        <w:pStyle w:val="ListParagraph"/>
        <w:numPr>
          <w:ilvl w:val="2"/>
          <w:numId w:val="28"/>
        </w:numPr>
        <w:jc w:val="left"/>
        <w:rPr>
          <w:rFonts w:ascii="Arial Narrow" w:hAnsi="Arial Narrow"/>
          <w:sz w:val="24"/>
          <w:lang w:val="fr-CA" w:eastAsia="fr-FR"/>
        </w:rPr>
      </w:pPr>
      <w:r w:rsidRPr="000E24F7">
        <w:rPr>
          <w:rFonts w:ascii="Arial Narrow" w:hAnsi="Arial Narrow"/>
          <w:sz w:val="24"/>
          <w:lang w:val="fr-CA" w:eastAsia="fr-FR"/>
        </w:rPr>
        <w:t xml:space="preserve">Échantillonnage et vérification de </w:t>
      </w:r>
      <w:r>
        <w:rPr>
          <w:rFonts w:ascii="Arial Narrow" w:hAnsi="Arial Narrow"/>
          <w:sz w:val="24"/>
          <w:lang w:val="fr-CA" w:eastAsia="fr-FR"/>
        </w:rPr>
        <w:t>qualité de béton</w:t>
      </w:r>
    </w:p>
    <w:p w14:paraId="56961F2E" w14:textId="77777777" w:rsidR="000E24F7" w:rsidRPr="006B184A" w:rsidRDefault="000E24F7" w:rsidP="006B184A">
      <w:pPr>
        <w:autoSpaceDE w:val="0"/>
        <w:autoSpaceDN w:val="0"/>
        <w:adjustRightInd w:val="0"/>
        <w:ind w:left="1224"/>
        <w:rPr>
          <w:rFonts w:cs="Arial"/>
          <w:sz w:val="20"/>
          <w:szCs w:val="20"/>
          <w:lang w:val="fr-CA" w:eastAsia="fr-FR"/>
        </w:rPr>
      </w:pPr>
    </w:p>
    <w:p w14:paraId="19F82335" w14:textId="005BE0C3" w:rsidR="000E24F7" w:rsidRPr="006B184A" w:rsidRDefault="000E24F7" w:rsidP="006B184A">
      <w:pPr>
        <w:autoSpaceDE w:val="0"/>
        <w:autoSpaceDN w:val="0"/>
        <w:adjustRightInd w:val="0"/>
        <w:ind w:left="1224"/>
        <w:rPr>
          <w:rFonts w:cs="Arial"/>
          <w:sz w:val="20"/>
          <w:szCs w:val="20"/>
          <w:lang w:val="fr-CA" w:eastAsia="fr-FR"/>
        </w:rPr>
      </w:pPr>
      <w:r w:rsidRPr="006B184A">
        <w:rPr>
          <w:rFonts w:cs="Arial"/>
          <w:sz w:val="20"/>
          <w:szCs w:val="20"/>
          <w:lang w:val="fr-CA" w:eastAsia="fr-FR"/>
        </w:rPr>
        <w:t>Ce prix comprend le prélèvement des échantillons pendant la construction selon les indications suivant</w:t>
      </w:r>
      <w:r w:rsidR="008116D0" w:rsidRPr="006B184A">
        <w:rPr>
          <w:rFonts w:cs="Arial"/>
          <w:sz w:val="20"/>
          <w:szCs w:val="20"/>
          <w:lang w:val="fr-CA" w:eastAsia="fr-FR"/>
        </w:rPr>
        <w:t>e</w:t>
      </w:r>
      <w:r w:rsidRPr="006B184A">
        <w:rPr>
          <w:rFonts w:cs="Arial"/>
          <w:sz w:val="20"/>
          <w:szCs w:val="20"/>
          <w:lang w:val="fr-CA" w:eastAsia="fr-FR"/>
        </w:rPr>
        <w:t>s :</w:t>
      </w:r>
    </w:p>
    <w:p w14:paraId="65AD4726" w14:textId="77777777" w:rsidR="000E24F7" w:rsidRPr="006B184A" w:rsidRDefault="000E24F7" w:rsidP="006B184A">
      <w:pPr>
        <w:pStyle w:val="ListParagraph"/>
        <w:numPr>
          <w:ilvl w:val="0"/>
          <w:numId w:val="38"/>
        </w:numPr>
        <w:autoSpaceDE w:val="0"/>
        <w:autoSpaceDN w:val="0"/>
        <w:adjustRightInd w:val="0"/>
        <w:ind w:left="2004"/>
        <w:rPr>
          <w:rFonts w:cs="Arial"/>
          <w:sz w:val="20"/>
          <w:szCs w:val="20"/>
          <w:lang w:val="fr-CA" w:eastAsia="fr-FR"/>
        </w:rPr>
      </w:pPr>
      <w:r w:rsidRPr="006B184A">
        <w:rPr>
          <w:rFonts w:cs="Arial"/>
          <w:sz w:val="20"/>
          <w:szCs w:val="20"/>
          <w:lang w:val="fr-CA" w:eastAsia="fr-FR"/>
        </w:rPr>
        <w:t>Fournir, payer et livrer un échantillon de matériau granulaire pour chaque 20 m3 livrés sur site, et effectuer des tests granulométriques et de vérification des agrégats au laboratoire approuvé.</w:t>
      </w:r>
    </w:p>
    <w:p w14:paraId="4AC54783" w14:textId="143DA910" w:rsidR="000E24F7" w:rsidRPr="006B184A" w:rsidRDefault="000E24F7" w:rsidP="006B184A">
      <w:pPr>
        <w:pStyle w:val="ListParagraph"/>
        <w:numPr>
          <w:ilvl w:val="0"/>
          <w:numId w:val="38"/>
        </w:numPr>
        <w:autoSpaceDE w:val="0"/>
        <w:autoSpaceDN w:val="0"/>
        <w:adjustRightInd w:val="0"/>
        <w:ind w:left="2004"/>
        <w:rPr>
          <w:rFonts w:cs="Arial"/>
          <w:sz w:val="20"/>
          <w:szCs w:val="20"/>
          <w:lang w:val="fr-CA" w:eastAsia="fr-FR"/>
        </w:rPr>
      </w:pPr>
      <w:r w:rsidRPr="006B184A">
        <w:rPr>
          <w:rFonts w:cs="Arial"/>
          <w:sz w:val="20"/>
          <w:szCs w:val="20"/>
          <w:lang w:val="fr-CA" w:eastAsia="fr-FR"/>
        </w:rPr>
        <w:t>Fournir, payer et livrer pour tester au moins deux cylindres pour le coulage de chaque jour ou au moins quatre pour chaque 10 mètres cubes de béton coulé en place, selon la valeur la plus élevée</w:t>
      </w:r>
    </w:p>
    <w:p w14:paraId="21669227" w14:textId="77777777" w:rsidR="000E24F7" w:rsidRPr="005D4D7F" w:rsidRDefault="000E24F7" w:rsidP="006B184A">
      <w:pPr>
        <w:ind w:left="1224"/>
        <w:jc w:val="left"/>
        <w:rPr>
          <w:rFonts w:cs="Arial"/>
          <w:bCs/>
          <w:sz w:val="20"/>
          <w:szCs w:val="20"/>
        </w:rPr>
      </w:pPr>
    </w:p>
    <w:p w14:paraId="60B78581" w14:textId="73DC3737" w:rsidR="000E24F7" w:rsidRPr="006B184A" w:rsidRDefault="000E24F7" w:rsidP="006B184A">
      <w:pPr>
        <w:ind w:left="1224" w:firstLine="420"/>
        <w:jc w:val="left"/>
        <w:rPr>
          <w:rFonts w:cs="Arial"/>
          <w:bCs/>
          <w:sz w:val="20"/>
          <w:szCs w:val="20"/>
        </w:rPr>
      </w:pPr>
      <w:r w:rsidRPr="005D4D7F">
        <w:rPr>
          <w:rFonts w:cs="Arial"/>
          <w:bCs/>
          <w:sz w:val="20"/>
          <w:szCs w:val="20"/>
        </w:rPr>
        <w:t>Ce prix s'applique à la forfaiture. Prix En Lettres :</w:t>
      </w:r>
    </w:p>
    <w:p w14:paraId="7B897F79" w14:textId="77777777" w:rsidR="000E24F7" w:rsidRPr="000E24F7" w:rsidRDefault="000E24F7" w:rsidP="00767D00">
      <w:pPr>
        <w:pStyle w:val="ListParagraph"/>
        <w:kinsoku w:val="0"/>
        <w:overflowPunct w:val="0"/>
        <w:spacing w:line="200" w:lineRule="exact"/>
        <w:ind w:left="780"/>
        <w:rPr>
          <w:sz w:val="17"/>
          <w:szCs w:val="17"/>
        </w:rPr>
      </w:pPr>
    </w:p>
    <w:p w14:paraId="64EC4E73" w14:textId="77777777" w:rsidR="000E24F7" w:rsidRPr="000E24F7" w:rsidRDefault="000E24F7" w:rsidP="000E24F7">
      <w:pPr>
        <w:pStyle w:val="ListParagraph"/>
        <w:numPr>
          <w:ilvl w:val="0"/>
          <w:numId w:val="38"/>
        </w:numPr>
        <w:kinsoku w:val="0"/>
        <w:overflowPunct w:val="0"/>
        <w:spacing w:before="7"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0E24F7" w:rsidRPr="001D31EE" w14:paraId="7FD76F4E" w14:textId="77777777" w:rsidTr="00636254">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88A779B" w14:textId="77777777" w:rsidR="000E24F7" w:rsidRPr="001D31EE" w:rsidRDefault="000E24F7" w:rsidP="00636254">
            <w:pPr>
              <w:pStyle w:val="TableParagraph"/>
              <w:kinsoku w:val="0"/>
              <w:overflowPunct w:val="0"/>
              <w:spacing w:before="5" w:line="130" w:lineRule="exact"/>
              <w:rPr>
                <w:sz w:val="13"/>
                <w:szCs w:val="13"/>
                <w:lang w:val="fr-FR"/>
              </w:rPr>
            </w:pPr>
          </w:p>
          <w:p w14:paraId="531B4961" w14:textId="77777777" w:rsidR="000E24F7" w:rsidRPr="001D31EE" w:rsidRDefault="000E24F7" w:rsidP="00636254">
            <w:pPr>
              <w:pStyle w:val="TableParagraph"/>
              <w:kinsoku w:val="0"/>
              <w:overflowPunct w:val="0"/>
              <w:spacing w:line="200" w:lineRule="exact"/>
              <w:rPr>
                <w:sz w:val="20"/>
                <w:szCs w:val="20"/>
                <w:lang w:val="fr-FR"/>
              </w:rPr>
            </w:pPr>
          </w:p>
          <w:p w14:paraId="58DAE06F" w14:textId="77777777" w:rsidR="000E24F7" w:rsidRPr="001D31EE" w:rsidRDefault="000E24F7" w:rsidP="00636254">
            <w:pPr>
              <w:pStyle w:val="TableParagraph"/>
              <w:kinsoku w:val="0"/>
              <w:overflowPunct w:val="0"/>
              <w:spacing w:line="200" w:lineRule="exact"/>
              <w:rPr>
                <w:sz w:val="20"/>
                <w:szCs w:val="20"/>
                <w:lang w:val="fr-FR"/>
              </w:rPr>
            </w:pPr>
          </w:p>
          <w:p w14:paraId="5FE0E621" w14:textId="1C445393" w:rsidR="000E24F7" w:rsidRPr="001D31EE" w:rsidRDefault="000E24F7" w:rsidP="00636254">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18"/>
                <w:w w:val="85"/>
                <w:szCs w:val="22"/>
                <w:lang w:val="fr-FR"/>
              </w:rPr>
              <w:t xml:space="preserve"> </w:t>
            </w:r>
            <w:r w:rsidRPr="001D31EE">
              <w:rPr>
                <w:rFonts w:ascii="Arial" w:hAnsi="Arial" w:cs="Arial"/>
                <w:b/>
                <w:bCs/>
                <w:spacing w:val="-1"/>
                <w:w w:val="85"/>
                <w:szCs w:val="22"/>
                <w:lang w:val="fr-FR"/>
              </w:rPr>
              <w:t>1.1.</w:t>
            </w:r>
            <w:r>
              <w:rPr>
                <w:rFonts w:ascii="Arial" w:hAnsi="Arial" w:cs="Arial"/>
                <w:b/>
                <w:bCs/>
                <w:w w:val="85"/>
                <w:szCs w:val="22"/>
                <w:lang w:val="fr-FR"/>
              </w:rPr>
              <w:t>11</w:t>
            </w:r>
          </w:p>
        </w:tc>
        <w:tc>
          <w:tcPr>
            <w:tcW w:w="7479" w:type="dxa"/>
            <w:tcBorders>
              <w:top w:val="single" w:sz="4" w:space="0" w:color="000000"/>
              <w:left w:val="single" w:sz="4" w:space="0" w:color="000000"/>
              <w:bottom w:val="single" w:sz="4" w:space="0" w:color="000000"/>
              <w:right w:val="single" w:sz="4" w:space="0" w:color="000000"/>
            </w:tcBorders>
          </w:tcPr>
          <w:p w14:paraId="51E957BB" w14:textId="1318A1AB" w:rsidR="000E24F7" w:rsidRPr="001D31EE" w:rsidRDefault="000E24F7" w:rsidP="00636254">
            <w:pPr>
              <w:pStyle w:val="TableParagraph"/>
              <w:kinsoku w:val="0"/>
              <w:overflowPunct w:val="0"/>
              <w:spacing w:before="62"/>
              <w:ind w:left="102"/>
              <w:rPr>
                <w:vertAlign w:val="superscript"/>
                <w:lang w:val="fr-FR"/>
              </w:rPr>
            </w:pPr>
            <w:proofErr w:type="spellStart"/>
            <w:proofErr w:type="gramStart"/>
            <w:r>
              <w:rPr>
                <w:rFonts w:ascii="Arial" w:hAnsi="Arial" w:cs="Arial"/>
                <w:b/>
                <w:bCs/>
                <w:w w:val="85"/>
                <w:szCs w:val="22"/>
                <w:lang w:val="fr-FR"/>
              </w:rPr>
              <w:t>ft</w:t>
            </w:r>
            <w:proofErr w:type="spellEnd"/>
            <w:proofErr w:type="gramEnd"/>
          </w:p>
        </w:tc>
      </w:tr>
      <w:tr w:rsidR="000E24F7" w:rsidRPr="001D31EE" w14:paraId="2DE64251" w14:textId="77777777" w:rsidTr="00636254">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6D60364" w14:textId="77777777" w:rsidR="000E24F7" w:rsidRPr="001D31EE" w:rsidRDefault="000E24F7" w:rsidP="00636254">
            <w:pPr>
              <w:pStyle w:val="TableParagraph"/>
              <w:kinsoku w:val="0"/>
              <w:overflowPunct w:val="0"/>
              <w:spacing w:before="62"/>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B4CD723" w14:textId="77777777" w:rsidR="000E24F7" w:rsidRPr="001D31EE" w:rsidRDefault="000E24F7" w:rsidP="00636254"/>
        </w:tc>
      </w:tr>
      <w:tr w:rsidR="000E24F7" w:rsidRPr="001D31EE" w14:paraId="43B6E578" w14:textId="77777777" w:rsidTr="00636254">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58AE6C7" w14:textId="77777777" w:rsidR="000E24F7" w:rsidRPr="001D31EE" w:rsidRDefault="000E24F7" w:rsidP="00636254"/>
        </w:tc>
        <w:tc>
          <w:tcPr>
            <w:tcW w:w="7479" w:type="dxa"/>
            <w:tcBorders>
              <w:top w:val="single" w:sz="4" w:space="0" w:color="000000"/>
              <w:left w:val="single" w:sz="4" w:space="0" w:color="000000"/>
              <w:bottom w:val="single" w:sz="4" w:space="0" w:color="000000"/>
              <w:right w:val="single" w:sz="4" w:space="0" w:color="000000"/>
            </w:tcBorders>
          </w:tcPr>
          <w:p w14:paraId="6CC459D3" w14:textId="77777777" w:rsidR="000E24F7" w:rsidRPr="001D31EE" w:rsidRDefault="000E24F7" w:rsidP="00636254"/>
        </w:tc>
      </w:tr>
      <w:tr w:rsidR="000E24F7" w:rsidRPr="001D31EE" w14:paraId="4DCE59D6" w14:textId="77777777" w:rsidTr="00636254">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5A8E0322" w14:textId="77777777" w:rsidR="000E24F7" w:rsidRPr="001D31EE" w:rsidRDefault="000E24F7" w:rsidP="00636254"/>
        </w:tc>
        <w:tc>
          <w:tcPr>
            <w:tcW w:w="7479" w:type="dxa"/>
            <w:tcBorders>
              <w:top w:val="single" w:sz="4" w:space="0" w:color="000000"/>
              <w:left w:val="single" w:sz="4" w:space="0" w:color="000000"/>
              <w:bottom w:val="single" w:sz="4" w:space="0" w:color="000000"/>
              <w:right w:val="single" w:sz="4" w:space="0" w:color="000000"/>
            </w:tcBorders>
          </w:tcPr>
          <w:p w14:paraId="151B27B0" w14:textId="77777777" w:rsidR="000E24F7" w:rsidRPr="001D31EE" w:rsidRDefault="000E24F7" w:rsidP="00636254"/>
        </w:tc>
      </w:tr>
    </w:tbl>
    <w:p w14:paraId="7C993414" w14:textId="77777777" w:rsidR="000E24F7" w:rsidRPr="0092479A" w:rsidRDefault="000E24F7" w:rsidP="00767D00">
      <w:pPr>
        <w:rPr>
          <w:bCs/>
          <w:szCs w:val="22"/>
        </w:rPr>
      </w:pPr>
    </w:p>
    <w:p w14:paraId="2A89B002" w14:textId="77777777" w:rsidR="00F2614F" w:rsidRPr="00F2614F" w:rsidRDefault="00F2614F" w:rsidP="00F2614F">
      <w:pPr>
        <w:keepNext/>
        <w:keepLines/>
        <w:numPr>
          <w:ilvl w:val="1"/>
          <w:numId w:val="28"/>
        </w:numPr>
        <w:spacing w:before="40"/>
        <w:outlineLvl w:val="2"/>
        <w:rPr>
          <w:rFonts w:ascii="Arial Bold" w:hAnsi="Arial Bold"/>
          <w:b/>
          <w:bCs/>
          <w:sz w:val="24"/>
        </w:rPr>
      </w:pPr>
      <w:r w:rsidRPr="00F2614F">
        <w:rPr>
          <w:rFonts w:ascii="Arial Bold" w:hAnsi="Arial Bold"/>
          <w:b/>
          <w:bCs/>
          <w:sz w:val="24"/>
        </w:rPr>
        <w:t>CLÔTURE DU PROJET</w:t>
      </w:r>
    </w:p>
    <w:p w14:paraId="7F320507" w14:textId="77777777" w:rsidR="00F2614F" w:rsidRPr="00F2614F" w:rsidRDefault="00F2614F" w:rsidP="00F2614F"/>
    <w:p w14:paraId="3CF7E89C" w14:textId="77777777" w:rsidR="00F2614F" w:rsidRPr="00F2614F" w:rsidRDefault="00F2614F" w:rsidP="00F2614F">
      <w:pPr>
        <w:numPr>
          <w:ilvl w:val="2"/>
          <w:numId w:val="28"/>
        </w:numPr>
        <w:contextualSpacing/>
        <w:rPr>
          <w:szCs w:val="22"/>
        </w:rPr>
      </w:pPr>
      <w:r w:rsidRPr="00F2614F">
        <w:rPr>
          <w:szCs w:val="22"/>
        </w:rPr>
        <w:t>Plan de Recollement</w:t>
      </w:r>
    </w:p>
    <w:p w14:paraId="0DA3874F" w14:textId="77777777" w:rsidR="00F2614F" w:rsidRPr="00F2614F" w:rsidRDefault="00F2614F" w:rsidP="00F2614F">
      <w:pPr>
        <w:ind w:left="708" w:firstLine="708"/>
        <w:rPr>
          <w:bCs/>
          <w:szCs w:val="22"/>
        </w:rPr>
      </w:pPr>
    </w:p>
    <w:p w14:paraId="558AA4FC" w14:textId="6C95C145" w:rsidR="00F2614F" w:rsidRPr="00F2614F" w:rsidRDefault="00F2614F" w:rsidP="00F2614F">
      <w:pPr>
        <w:ind w:left="1152"/>
        <w:rPr>
          <w:bCs/>
          <w:sz w:val="20"/>
          <w:szCs w:val="20"/>
        </w:rPr>
      </w:pPr>
      <w:r w:rsidRPr="00F2614F">
        <w:rPr>
          <w:bCs/>
          <w:sz w:val="20"/>
          <w:szCs w:val="20"/>
        </w:rPr>
        <w:t xml:space="preserve">Les travaux doivent respecter les dessins et devis de ce contrat. Ce prix rémunère le maintien de documents d'enregistrement précis et à jour montrant les modifications apportées sur le terrain, conformément aux soumissions approuvées, et d'autres modifications du contrat relatives aux travaux de </w:t>
      </w:r>
      <w:r w:rsidR="002D2358">
        <w:rPr>
          <w:bCs/>
          <w:sz w:val="20"/>
          <w:szCs w:val="20"/>
        </w:rPr>
        <w:t xml:space="preserve">construction de lits de </w:t>
      </w:r>
      <w:r w:rsidR="0068680F">
        <w:rPr>
          <w:bCs/>
          <w:sz w:val="20"/>
          <w:szCs w:val="20"/>
        </w:rPr>
        <w:t>séchage</w:t>
      </w:r>
      <w:r w:rsidR="002D2358">
        <w:rPr>
          <w:bCs/>
          <w:sz w:val="20"/>
          <w:szCs w:val="20"/>
        </w:rPr>
        <w:t>, piste d’</w:t>
      </w:r>
      <w:r w:rsidR="0068680F">
        <w:rPr>
          <w:bCs/>
          <w:sz w:val="20"/>
          <w:szCs w:val="20"/>
        </w:rPr>
        <w:t>accès</w:t>
      </w:r>
      <w:r w:rsidR="002D2358">
        <w:rPr>
          <w:bCs/>
          <w:sz w:val="20"/>
          <w:szCs w:val="20"/>
        </w:rPr>
        <w:t xml:space="preserve"> et canaux de </w:t>
      </w:r>
      <w:r w:rsidR="0068680F">
        <w:rPr>
          <w:bCs/>
          <w:sz w:val="20"/>
          <w:szCs w:val="20"/>
        </w:rPr>
        <w:t>dégrillage</w:t>
      </w:r>
      <w:r w:rsidR="002D2358">
        <w:rPr>
          <w:bCs/>
          <w:sz w:val="20"/>
          <w:szCs w:val="20"/>
        </w:rPr>
        <w:t xml:space="preserve"> pour tous les ouvrages</w:t>
      </w:r>
      <w:r w:rsidRPr="00F2614F">
        <w:rPr>
          <w:bCs/>
          <w:sz w:val="20"/>
          <w:szCs w:val="20"/>
        </w:rPr>
        <w:t xml:space="preserve"> enterrés et hors sol. Il comprend également : </w:t>
      </w:r>
    </w:p>
    <w:p w14:paraId="42E835BB" w14:textId="77777777" w:rsidR="00F2614F" w:rsidRPr="00F2614F" w:rsidRDefault="00F2614F" w:rsidP="00F2614F">
      <w:pPr>
        <w:numPr>
          <w:ilvl w:val="0"/>
          <w:numId w:val="30"/>
        </w:numPr>
        <w:ind w:left="1776"/>
        <w:contextualSpacing/>
        <w:rPr>
          <w:bCs/>
          <w:sz w:val="20"/>
          <w:szCs w:val="20"/>
        </w:rPr>
      </w:pPr>
      <w:r w:rsidRPr="00F2614F">
        <w:rPr>
          <w:bCs/>
          <w:sz w:val="20"/>
          <w:szCs w:val="20"/>
        </w:rPr>
        <w:t>Une copie papier des copies marquées sur le terrain des plans et devis de sous-traitance montrant les révisions des documents de construction en fonction des changements qui se produisent sur le terrain. Les copies doivent être reliées dans un classeur à 3 anneaux ou autrement reliées comme approuvé par l'ingénieur. L’Entrepreneur marque les modifications sur des impressions se trouvant sur le terrain des plans de construction (qui doivent être conservés sur le site), indiquant ce qui a été fait et où. Les ajouts doivent être marqués à l'encre rouge. Les suppressions doivent être marquées à l'encre verte. Les notes et annotations doivent être marquées à l'encre bleue. Les plans balisés doivent clairement montrer et différencier les éléments modifiés de ceux initialement prévus, y compris les dimensions, les matériaux et autres descriptions</w:t>
      </w:r>
    </w:p>
    <w:p w14:paraId="61622D22" w14:textId="0678FC09" w:rsidR="00F2614F" w:rsidRPr="00F2614F" w:rsidRDefault="00F2614F" w:rsidP="00F2614F">
      <w:pPr>
        <w:numPr>
          <w:ilvl w:val="0"/>
          <w:numId w:val="30"/>
        </w:numPr>
        <w:ind w:left="1776"/>
        <w:contextualSpacing/>
        <w:rPr>
          <w:bCs/>
          <w:sz w:val="20"/>
          <w:szCs w:val="20"/>
        </w:rPr>
      </w:pPr>
      <w:r w:rsidRPr="00F2614F">
        <w:rPr>
          <w:bCs/>
          <w:sz w:val="20"/>
          <w:szCs w:val="20"/>
        </w:rPr>
        <w:t>Un PDF numérisé en couleur de l'ensemble des plans balisés sur le terrain</w:t>
      </w:r>
      <w:r w:rsidR="002D2358">
        <w:rPr>
          <w:bCs/>
          <w:sz w:val="20"/>
          <w:szCs w:val="20"/>
        </w:rPr>
        <w:t>.</w:t>
      </w:r>
    </w:p>
    <w:p w14:paraId="0E6A6844" w14:textId="77777777" w:rsidR="00F2614F" w:rsidRPr="00F2614F" w:rsidRDefault="00F2614F" w:rsidP="00F2614F">
      <w:pPr>
        <w:numPr>
          <w:ilvl w:val="0"/>
          <w:numId w:val="30"/>
        </w:numPr>
        <w:ind w:left="1776"/>
        <w:contextualSpacing/>
        <w:rPr>
          <w:bCs/>
          <w:sz w:val="20"/>
          <w:szCs w:val="20"/>
        </w:rPr>
      </w:pPr>
      <w:r w:rsidRPr="00F2614F">
        <w:rPr>
          <w:bCs/>
          <w:sz w:val="20"/>
          <w:szCs w:val="20"/>
        </w:rPr>
        <w:t>Dessins de construction mis à jour (dessins d'enregistrement) montrant la configuration finale de l'ouvrage au format AutoCAD, consistant en un dessin de travail dans « l’espace modèle » et le fichier de feuille, et qui doit inclure tous les fichiers Xref.</w:t>
      </w:r>
    </w:p>
    <w:p w14:paraId="232EB64C" w14:textId="77777777" w:rsidR="00F2614F" w:rsidRPr="00F2614F" w:rsidRDefault="00F2614F" w:rsidP="00F2614F">
      <w:pPr>
        <w:numPr>
          <w:ilvl w:val="0"/>
          <w:numId w:val="30"/>
        </w:numPr>
        <w:ind w:left="1776"/>
        <w:contextualSpacing/>
        <w:rPr>
          <w:bCs/>
          <w:sz w:val="20"/>
          <w:szCs w:val="20"/>
        </w:rPr>
      </w:pPr>
      <w:r w:rsidRPr="00F2614F">
        <w:rPr>
          <w:bCs/>
          <w:sz w:val="20"/>
          <w:szCs w:val="20"/>
        </w:rPr>
        <w:t>Quatre copies papier des dessins d'enregistrement sur papier de format 11 x 17, chacune reliée dans un classeur à 3 anneaux.</w:t>
      </w:r>
    </w:p>
    <w:p w14:paraId="521440EC" w14:textId="77777777" w:rsidR="00F2614F" w:rsidRPr="00F2614F" w:rsidRDefault="00F2614F" w:rsidP="00F2614F">
      <w:pPr>
        <w:numPr>
          <w:ilvl w:val="0"/>
          <w:numId w:val="30"/>
        </w:numPr>
        <w:ind w:left="1776"/>
        <w:contextualSpacing/>
        <w:rPr>
          <w:bCs/>
          <w:sz w:val="20"/>
          <w:szCs w:val="20"/>
        </w:rPr>
      </w:pPr>
      <w:r w:rsidRPr="00F2614F">
        <w:rPr>
          <w:bCs/>
          <w:sz w:val="20"/>
          <w:szCs w:val="20"/>
        </w:rPr>
        <w:t>Un fichier PDF pour chaque dessin d'enregistrement. Le ou les fichiers PDF doivent être placés dans un dossier nommé «PDF » sur le support soumis.</w:t>
      </w:r>
    </w:p>
    <w:p w14:paraId="6E0B8A3A" w14:textId="77777777" w:rsidR="00F2614F" w:rsidRPr="00F2614F" w:rsidRDefault="00F2614F" w:rsidP="00F2614F">
      <w:pPr>
        <w:numPr>
          <w:ilvl w:val="0"/>
          <w:numId w:val="30"/>
        </w:numPr>
        <w:ind w:left="1776"/>
        <w:contextualSpacing/>
        <w:rPr>
          <w:bCs/>
          <w:sz w:val="20"/>
          <w:szCs w:val="20"/>
        </w:rPr>
      </w:pPr>
      <w:r w:rsidRPr="00F2614F">
        <w:rPr>
          <w:bCs/>
          <w:sz w:val="20"/>
          <w:szCs w:val="20"/>
        </w:rPr>
        <w:t>Tous les supports électroniques concernant les dessins « tels que construits » et « dessins d'enregistrement » doivent être soumis sur Memory Stick, étiquetés « Dessins tels que construits », avec des sous-dossiers étiquetés «PDF » et « AutoCad ».</w:t>
      </w:r>
    </w:p>
    <w:p w14:paraId="4BC2D3DF" w14:textId="77777777" w:rsidR="00F2614F" w:rsidRPr="00F2614F" w:rsidRDefault="00F2614F" w:rsidP="00F2614F">
      <w:pPr>
        <w:ind w:left="1512"/>
        <w:contextualSpacing/>
        <w:rPr>
          <w:bCs/>
          <w:sz w:val="20"/>
          <w:szCs w:val="20"/>
        </w:rPr>
      </w:pPr>
    </w:p>
    <w:p w14:paraId="0C46F525" w14:textId="77777777" w:rsidR="00F2614F" w:rsidRPr="00F2614F" w:rsidRDefault="00F2614F" w:rsidP="001D2F49">
      <w:pPr>
        <w:ind w:left="792" w:firstLine="624"/>
        <w:rPr>
          <w:bCs/>
          <w:sz w:val="20"/>
          <w:szCs w:val="20"/>
        </w:rPr>
      </w:pPr>
      <w:r w:rsidRPr="00F2614F">
        <w:rPr>
          <w:bCs/>
          <w:sz w:val="20"/>
          <w:szCs w:val="20"/>
        </w:rPr>
        <w:t>Ce prix s'applique au forfait : Prix En Lettres :</w:t>
      </w:r>
    </w:p>
    <w:p w14:paraId="19374BD5" w14:textId="77777777" w:rsidR="00F2614F" w:rsidRPr="00F2614F" w:rsidRDefault="00F2614F" w:rsidP="00F2614F">
      <w:pPr>
        <w:kinsoku w:val="0"/>
        <w:overflowPunct w:val="0"/>
        <w:spacing w:line="200" w:lineRule="exact"/>
        <w:rPr>
          <w:sz w:val="20"/>
          <w:szCs w:val="20"/>
        </w:rPr>
      </w:pPr>
    </w:p>
    <w:tbl>
      <w:tblPr>
        <w:tblW w:w="0" w:type="auto"/>
        <w:tblInd w:w="11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809"/>
        <w:gridCol w:w="7479"/>
      </w:tblGrid>
      <w:tr w:rsidR="00F2614F" w:rsidRPr="00F2614F" w14:paraId="2F6E5775" w14:textId="77777777" w:rsidTr="006B184A">
        <w:trPr>
          <w:trHeight w:hRule="exact" w:val="394"/>
        </w:trPr>
        <w:tc>
          <w:tcPr>
            <w:tcW w:w="1809" w:type="dxa"/>
            <w:vMerge w:val="restart"/>
          </w:tcPr>
          <w:p w14:paraId="31770001" w14:textId="77777777" w:rsidR="00F2614F" w:rsidRPr="00F2614F" w:rsidRDefault="00F2614F" w:rsidP="006B184A">
            <w:pPr>
              <w:widowControl w:val="0"/>
              <w:kinsoku w:val="0"/>
              <w:overflowPunct w:val="0"/>
              <w:autoSpaceDE w:val="0"/>
              <w:autoSpaceDN w:val="0"/>
              <w:adjustRightInd w:val="0"/>
              <w:spacing w:before="2" w:line="130" w:lineRule="exact"/>
              <w:jc w:val="left"/>
              <w:rPr>
                <w:rFonts w:ascii="Times New Roman" w:hAnsi="Times New Roman"/>
                <w:sz w:val="13"/>
                <w:szCs w:val="13"/>
                <w:lang w:eastAsia="en-US"/>
              </w:rPr>
            </w:pPr>
          </w:p>
          <w:p w14:paraId="3D47E36E" w14:textId="77777777" w:rsidR="00F2614F" w:rsidRPr="00F2614F" w:rsidRDefault="00F2614F" w:rsidP="006B184A">
            <w:pPr>
              <w:widowControl w:val="0"/>
              <w:kinsoku w:val="0"/>
              <w:overflowPunct w:val="0"/>
              <w:autoSpaceDE w:val="0"/>
              <w:autoSpaceDN w:val="0"/>
              <w:adjustRightInd w:val="0"/>
              <w:spacing w:line="200" w:lineRule="exact"/>
              <w:jc w:val="left"/>
              <w:rPr>
                <w:rFonts w:ascii="Times New Roman" w:hAnsi="Times New Roman"/>
                <w:sz w:val="20"/>
                <w:szCs w:val="20"/>
                <w:lang w:eastAsia="en-US"/>
              </w:rPr>
            </w:pPr>
          </w:p>
          <w:p w14:paraId="09ECCE3A" w14:textId="77777777" w:rsidR="00F2614F" w:rsidRPr="00F2614F" w:rsidRDefault="00F2614F" w:rsidP="006B184A">
            <w:pPr>
              <w:widowControl w:val="0"/>
              <w:kinsoku w:val="0"/>
              <w:overflowPunct w:val="0"/>
              <w:autoSpaceDE w:val="0"/>
              <w:autoSpaceDN w:val="0"/>
              <w:adjustRightInd w:val="0"/>
              <w:spacing w:line="200" w:lineRule="exact"/>
              <w:jc w:val="left"/>
              <w:rPr>
                <w:rFonts w:ascii="Times New Roman" w:hAnsi="Times New Roman"/>
                <w:sz w:val="20"/>
                <w:szCs w:val="20"/>
                <w:lang w:eastAsia="en-US"/>
              </w:rPr>
            </w:pPr>
          </w:p>
          <w:p w14:paraId="5CB043B0" w14:textId="621E56E6" w:rsidR="00F2614F" w:rsidRPr="00F2614F" w:rsidRDefault="00F2614F" w:rsidP="006B184A">
            <w:pPr>
              <w:widowControl w:val="0"/>
              <w:kinsoku w:val="0"/>
              <w:overflowPunct w:val="0"/>
              <w:autoSpaceDE w:val="0"/>
              <w:autoSpaceDN w:val="0"/>
              <w:adjustRightInd w:val="0"/>
              <w:ind w:left="102"/>
              <w:jc w:val="left"/>
              <w:rPr>
                <w:rFonts w:ascii="Times New Roman" w:hAnsi="Times New Roman"/>
                <w:lang w:eastAsia="en-US"/>
              </w:rPr>
            </w:pPr>
            <w:r w:rsidRPr="00F2614F">
              <w:rPr>
                <w:rFonts w:cs="Arial"/>
                <w:b/>
                <w:bCs/>
                <w:spacing w:val="-2"/>
                <w:w w:val="85"/>
                <w:szCs w:val="22"/>
                <w:lang w:eastAsia="en-US"/>
              </w:rPr>
              <w:t>P</w:t>
            </w:r>
            <w:r w:rsidRPr="00F2614F">
              <w:rPr>
                <w:rFonts w:cs="Arial"/>
                <w:b/>
                <w:bCs/>
                <w:w w:val="85"/>
                <w:szCs w:val="22"/>
                <w:lang w:eastAsia="en-US"/>
              </w:rPr>
              <w:t>rix</w:t>
            </w:r>
            <w:r w:rsidRPr="00F2614F">
              <w:rPr>
                <w:rFonts w:cs="Arial"/>
                <w:b/>
                <w:bCs/>
                <w:spacing w:val="18"/>
                <w:w w:val="85"/>
                <w:szCs w:val="22"/>
                <w:lang w:eastAsia="en-US"/>
              </w:rPr>
              <w:t xml:space="preserve"> </w:t>
            </w:r>
            <w:r>
              <w:rPr>
                <w:rFonts w:cs="Arial"/>
                <w:b/>
                <w:bCs/>
                <w:spacing w:val="18"/>
                <w:w w:val="85"/>
                <w:szCs w:val="22"/>
                <w:lang w:eastAsia="en-US"/>
              </w:rPr>
              <w:t>1.2</w:t>
            </w:r>
            <w:r w:rsidRPr="00F2614F">
              <w:rPr>
                <w:rFonts w:cs="Arial"/>
                <w:b/>
                <w:bCs/>
                <w:w w:val="85"/>
                <w:szCs w:val="22"/>
                <w:lang w:eastAsia="en-US"/>
              </w:rPr>
              <w:t>.1</w:t>
            </w:r>
          </w:p>
        </w:tc>
        <w:tc>
          <w:tcPr>
            <w:tcW w:w="7479" w:type="dxa"/>
          </w:tcPr>
          <w:p w14:paraId="71218EC0" w14:textId="77777777" w:rsidR="00F2614F" w:rsidRPr="00F2614F" w:rsidRDefault="00F2614F" w:rsidP="00F2614F">
            <w:pPr>
              <w:widowControl w:val="0"/>
              <w:kinsoku w:val="0"/>
              <w:overflowPunct w:val="0"/>
              <w:autoSpaceDE w:val="0"/>
              <w:autoSpaceDN w:val="0"/>
              <w:adjustRightInd w:val="0"/>
              <w:spacing w:before="61"/>
              <w:ind w:left="102"/>
              <w:rPr>
                <w:rFonts w:ascii="Times New Roman" w:hAnsi="Times New Roman"/>
                <w:lang w:eastAsia="en-US"/>
              </w:rPr>
            </w:pPr>
            <w:proofErr w:type="gramStart"/>
            <w:r w:rsidRPr="00F2614F">
              <w:rPr>
                <w:rFonts w:cs="Arial"/>
                <w:b/>
                <w:bCs/>
                <w:w w:val="90"/>
                <w:szCs w:val="22"/>
                <w:lang w:eastAsia="en-US"/>
              </w:rPr>
              <w:t>ft</w:t>
            </w:r>
            <w:proofErr w:type="gramEnd"/>
          </w:p>
        </w:tc>
      </w:tr>
      <w:tr w:rsidR="00F2614F" w:rsidRPr="00F2614F" w14:paraId="5DAB4517" w14:textId="77777777" w:rsidTr="008F2850">
        <w:trPr>
          <w:trHeight w:hRule="exact" w:val="394"/>
        </w:trPr>
        <w:tc>
          <w:tcPr>
            <w:tcW w:w="1809" w:type="dxa"/>
            <w:vMerge/>
          </w:tcPr>
          <w:p w14:paraId="371DF926" w14:textId="77777777" w:rsidR="00F2614F" w:rsidRPr="00F2614F" w:rsidRDefault="00F2614F" w:rsidP="00F2614F">
            <w:pPr>
              <w:widowControl w:val="0"/>
              <w:kinsoku w:val="0"/>
              <w:overflowPunct w:val="0"/>
              <w:autoSpaceDE w:val="0"/>
              <w:autoSpaceDN w:val="0"/>
              <w:adjustRightInd w:val="0"/>
              <w:spacing w:before="61"/>
              <w:ind w:left="102"/>
              <w:rPr>
                <w:rFonts w:ascii="Times New Roman" w:hAnsi="Times New Roman"/>
                <w:lang w:eastAsia="en-US"/>
              </w:rPr>
            </w:pPr>
          </w:p>
        </w:tc>
        <w:tc>
          <w:tcPr>
            <w:tcW w:w="7479" w:type="dxa"/>
          </w:tcPr>
          <w:p w14:paraId="13EBF1E3" w14:textId="77777777" w:rsidR="00F2614F" w:rsidRPr="00F2614F" w:rsidRDefault="00F2614F" w:rsidP="00F2614F"/>
        </w:tc>
      </w:tr>
      <w:tr w:rsidR="00F2614F" w:rsidRPr="00F2614F" w14:paraId="1D9D7CB7" w14:textId="77777777" w:rsidTr="008F2850">
        <w:trPr>
          <w:trHeight w:hRule="exact" w:val="394"/>
        </w:trPr>
        <w:tc>
          <w:tcPr>
            <w:tcW w:w="1809" w:type="dxa"/>
            <w:vMerge/>
          </w:tcPr>
          <w:p w14:paraId="0E8662F8" w14:textId="77777777" w:rsidR="00F2614F" w:rsidRPr="00F2614F" w:rsidRDefault="00F2614F" w:rsidP="00F2614F"/>
        </w:tc>
        <w:tc>
          <w:tcPr>
            <w:tcW w:w="7479" w:type="dxa"/>
          </w:tcPr>
          <w:p w14:paraId="548F6EE0" w14:textId="77777777" w:rsidR="00F2614F" w:rsidRPr="00F2614F" w:rsidRDefault="00F2614F" w:rsidP="00F2614F"/>
        </w:tc>
      </w:tr>
      <w:tr w:rsidR="00F2614F" w:rsidRPr="00F2614F" w14:paraId="4CEF1417" w14:textId="77777777" w:rsidTr="008F2850">
        <w:trPr>
          <w:trHeight w:hRule="exact" w:val="154"/>
        </w:trPr>
        <w:tc>
          <w:tcPr>
            <w:tcW w:w="1809" w:type="dxa"/>
            <w:vMerge/>
          </w:tcPr>
          <w:p w14:paraId="3DC63D31" w14:textId="77777777" w:rsidR="00F2614F" w:rsidRPr="00F2614F" w:rsidRDefault="00F2614F" w:rsidP="00F2614F"/>
        </w:tc>
        <w:tc>
          <w:tcPr>
            <w:tcW w:w="7479" w:type="dxa"/>
          </w:tcPr>
          <w:p w14:paraId="792649ED" w14:textId="77777777" w:rsidR="00F2614F" w:rsidRPr="00F2614F" w:rsidRDefault="00F2614F" w:rsidP="00F2614F"/>
        </w:tc>
      </w:tr>
    </w:tbl>
    <w:p w14:paraId="51D45362" w14:textId="7BD58720" w:rsidR="00F2614F" w:rsidRDefault="00F2614F" w:rsidP="006463A0">
      <w:pPr>
        <w:pStyle w:val="ListParagraph"/>
        <w:ind w:left="1224"/>
        <w:rPr>
          <w:bCs/>
          <w:szCs w:val="22"/>
        </w:rPr>
      </w:pPr>
    </w:p>
    <w:p w14:paraId="7F8506B9" w14:textId="65100001" w:rsidR="00391C7C" w:rsidRPr="00391C7C" w:rsidRDefault="00391C7C" w:rsidP="00391C7C">
      <w:pPr>
        <w:numPr>
          <w:ilvl w:val="2"/>
          <w:numId w:val="28"/>
        </w:numPr>
        <w:contextualSpacing/>
        <w:rPr>
          <w:szCs w:val="22"/>
        </w:rPr>
      </w:pPr>
      <w:r w:rsidRPr="00391C7C">
        <w:rPr>
          <w:szCs w:val="22"/>
        </w:rPr>
        <w:t>Repli d</w:t>
      </w:r>
      <w:r w:rsidR="00177F85">
        <w:rPr>
          <w:szCs w:val="22"/>
        </w:rPr>
        <w:t>u</w:t>
      </w:r>
      <w:r w:rsidRPr="00391C7C">
        <w:rPr>
          <w:szCs w:val="22"/>
        </w:rPr>
        <w:t xml:space="preserve"> Chantier</w:t>
      </w:r>
    </w:p>
    <w:p w14:paraId="29781407" w14:textId="77777777" w:rsidR="001D2F49" w:rsidRDefault="001D2F49" w:rsidP="00391C7C">
      <w:pPr>
        <w:pStyle w:val="ListParagraph"/>
        <w:rPr>
          <w:bCs/>
          <w:szCs w:val="22"/>
        </w:rPr>
      </w:pPr>
    </w:p>
    <w:p w14:paraId="52FE3BBC" w14:textId="1EF7F4D3" w:rsidR="00391C7C" w:rsidRPr="00391C7C" w:rsidRDefault="00391C7C" w:rsidP="001D2F49">
      <w:pPr>
        <w:pStyle w:val="ListParagraph"/>
        <w:ind w:left="1224"/>
        <w:rPr>
          <w:bCs/>
          <w:szCs w:val="22"/>
        </w:rPr>
      </w:pPr>
      <w:r w:rsidRPr="00391C7C">
        <w:rPr>
          <w:bCs/>
          <w:szCs w:val="22"/>
        </w:rPr>
        <w:t xml:space="preserve">Ce prix rémunère le repli des installations générales de chantier énoncées non limitativement au prix d'installation générale de chantier, avec remise à l'état initial des zones occupées temporairement (aires de stockages, de dépôt, d'emprunts, constructions temporaires). </w:t>
      </w:r>
    </w:p>
    <w:p w14:paraId="7E468996" w14:textId="77777777" w:rsidR="00391C7C" w:rsidRPr="00391C7C" w:rsidRDefault="00391C7C" w:rsidP="00391C7C">
      <w:pPr>
        <w:pStyle w:val="ListParagraph"/>
        <w:rPr>
          <w:bCs/>
          <w:szCs w:val="22"/>
        </w:rPr>
      </w:pPr>
    </w:p>
    <w:p w14:paraId="73194E14" w14:textId="77777777" w:rsidR="00391C7C" w:rsidRPr="00391C7C" w:rsidRDefault="00391C7C" w:rsidP="001D2F49">
      <w:pPr>
        <w:pStyle w:val="ListParagraph"/>
        <w:ind w:firstLine="504"/>
        <w:rPr>
          <w:bCs/>
          <w:szCs w:val="22"/>
        </w:rPr>
      </w:pPr>
      <w:r w:rsidRPr="00391C7C">
        <w:rPr>
          <w:bCs/>
          <w:szCs w:val="22"/>
        </w:rPr>
        <w:t>Ce prix s'applique au forfait. Prix En Lettres :</w:t>
      </w:r>
    </w:p>
    <w:p w14:paraId="2CD54895" w14:textId="77777777" w:rsidR="00391C7C" w:rsidRPr="00391C7C" w:rsidRDefault="00391C7C" w:rsidP="00391C7C">
      <w:pPr>
        <w:pStyle w:val="ListParagraph"/>
        <w:ind w:left="1224"/>
        <w:rPr>
          <w:bCs/>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391C7C" w:rsidRPr="00391C7C" w14:paraId="5D5CC9C7" w14:textId="77777777" w:rsidTr="006B184A">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vAlign w:val="center"/>
          </w:tcPr>
          <w:p w14:paraId="7B1C188E" w14:textId="77777777" w:rsidR="00391C7C" w:rsidRPr="005D4D7F" w:rsidRDefault="00391C7C" w:rsidP="006B184A">
            <w:pPr>
              <w:jc w:val="left"/>
              <w:rPr>
                <w:bCs/>
                <w:szCs w:val="22"/>
              </w:rPr>
            </w:pPr>
            <w:r w:rsidRPr="006B184A">
              <w:rPr>
                <w:b/>
                <w:bCs/>
                <w:szCs w:val="22"/>
              </w:rPr>
              <w:lastRenderedPageBreak/>
              <w:t>Prix 1.2.2</w:t>
            </w:r>
          </w:p>
        </w:tc>
        <w:tc>
          <w:tcPr>
            <w:tcW w:w="7479" w:type="dxa"/>
            <w:tcBorders>
              <w:top w:val="single" w:sz="4" w:space="0" w:color="000000"/>
              <w:left w:val="single" w:sz="4" w:space="0" w:color="000000"/>
              <w:bottom w:val="single" w:sz="4" w:space="0" w:color="000000"/>
              <w:right w:val="single" w:sz="4" w:space="0" w:color="000000"/>
            </w:tcBorders>
          </w:tcPr>
          <w:p w14:paraId="7FE7094D" w14:textId="382DCD93" w:rsidR="00391C7C" w:rsidRPr="0049246B" w:rsidRDefault="0049246B" w:rsidP="0049246B">
            <w:pPr>
              <w:rPr>
                <w:bCs/>
                <w:szCs w:val="22"/>
              </w:rPr>
            </w:pPr>
            <w:r>
              <w:rPr>
                <w:b/>
                <w:bCs/>
                <w:szCs w:val="22"/>
              </w:rPr>
              <w:t xml:space="preserve"> </w:t>
            </w:r>
            <w:proofErr w:type="spellStart"/>
            <w:proofErr w:type="gramStart"/>
            <w:r w:rsidR="00391C7C" w:rsidRPr="0049246B">
              <w:rPr>
                <w:b/>
                <w:bCs/>
                <w:szCs w:val="22"/>
              </w:rPr>
              <w:t>ft</w:t>
            </w:r>
            <w:proofErr w:type="spellEnd"/>
            <w:proofErr w:type="gramEnd"/>
          </w:p>
        </w:tc>
      </w:tr>
      <w:tr w:rsidR="00391C7C" w:rsidRPr="00391C7C" w14:paraId="09BF4AC6" w14:textId="77777777" w:rsidTr="00636254">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BB5CC68" w14:textId="77777777" w:rsidR="00391C7C" w:rsidRPr="00391C7C" w:rsidRDefault="00391C7C" w:rsidP="00391C7C">
            <w:pPr>
              <w:pStyle w:val="ListParagraph"/>
              <w:ind w:left="1224"/>
              <w:rPr>
                <w:bCs/>
                <w:szCs w:val="22"/>
              </w:rPr>
            </w:pPr>
          </w:p>
        </w:tc>
        <w:tc>
          <w:tcPr>
            <w:tcW w:w="7479" w:type="dxa"/>
            <w:tcBorders>
              <w:top w:val="single" w:sz="4" w:space="0" w:color="000000"/>
              <w:left w:val="single" w:sz="4" w:space="0" w:color="000000"/>
              <w:bottom w:val="single" w:sz="4" w:space="0" w:color="000000"/>
              <w:right w:val="single" w:sz="4" w:space="0" w:color="000000"/>
            </w:tcBorders>
          </w:tcPr>
          <w:p w14:paraId="186F87F4" w14:textId="77777777" w:rsidR="00391C7C" w:rsidRPr="00391C7C" w:rsidRDefault="00391C7C" w:rsidP="00391C7C">
            <w:pPr>
              <w:pStyle w:val="ListParagraph"/>
              <w:ind w:left="1224"/>
              <w:rPr>
                <w:bCs/>
                <w:szCs w:val="22"/>
              </w:rPr>
            </w:pPr>
          </w:p>
        </w:tc>
      </w:tr>
      <w:tr w:rsidR="00391C7C" w:rsidRPr="00391C7C" w14:paraId="5B290B6D" w14:textId="77777777" w:rsidTr="00636254">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0AA44B13" w14:textId="77777777" w:rsidR="00391C7C" w:rsidRPr="00391C7C" w:rsidRDefault="00391C7C" w:rsidP="00391C7C">
            <w:pPr>
              <w:pStyle w:val="ListParagraph"/>
              <w:ind w:left="1224"/>
              <w:rPr>
                <w:bCs/>
                <w:szCs w:val="22"/>
              </w:rPr>
            </w:pPr>
          </w:p>
        </w:tc>
        <w:tc>
          <w:tcPr>
            <w:tcW w:w="7479" w:type="dxa"/>
            <w:tcBorders>
              <w:top w:val="single" w:sz="4" w:space="0" w:color="000000"/>
              <w:left w:val="single" w:sz="4" w:space="0" w:color="000000"/>
              <w:bottom w:val="single" w:sz="4" w:space="0" w:color="000000"/>
              <w:right w:val="single" w:sz="4" w:space="0" w:color="000000"/>
            </w:tcBorders>
          </w:tcPr>
          <w:p w14:paraId="5BE0D3C5" w14:textId="77777777" w:rsidR="00391C7C" w:rsidRPr="00391C7C" w:rsidRDefault="00391C7C" w:rsidP="00391C7C">
            <w:pPr>
              <w:pStyle w:val="ListParagraph"/>
              <w:ind w:left="1224"/>
              <w:rPr>
                <w:bCs/>
                <w:szCs w:val="22"/>
              </w:rPr>
            </w:pPr>
          </w:p>
        </w:tc>
      </w:tr>
      <w:tr w:rsidR="00391C7C" w:rsidRPr="00391C7C" w14:paraId="2FAC9938" w14:textId="77777777" w:rsidTr="00636254">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50A82CCA" w14:textId="77777777" w:rsidR="00391C7C" w:rsidRPr="00391C7C" w:rsidRDefault="00391C7C" w:rsidP="00391C7C">
            <w:pPr>
              <w:pStyle w:val="ListParagraph"/>
              <w:ind w:left="1224"/>
              <w:rPr>
                <w:bCs/>
                <w:szCs w:val="22"/>
              </w:rPr>
            </w:pPr>
          </w:p>
        </w:tc>
        <w:tc>
          <w:tcPr>
            <w:tcW w:w="7479" w:type="dxa"/>
            <w:tcBorders>
              <w:top w:val="single" w:sz="4" w:space="0" w:color="000000"/>
              <w:left w:val="single" w:sz="4" w:space="0" w:color="000000"/>
              <w:bottom w:val="single" w:sz="4" w:space="0" w:color="000000"/>
              <w:right w:val="single" w:sz="4" w:space="0" w:color="000000"/>
            </w:tcBorders>
          </w:tcPr>
          <w:p w14:paraId="5ECB1334" w14:textId="77777777" w:rsidR="00391C7C" w:rsidRPr="00391C7C" w:rsidRDefault="00391C7C" w:rsidP="00391C7C">
            <w:pPr>
              <w:pStyle w:val="ListParagraph"/>
              <w:ind w:left="1224"/>
              <w:rPr>
                <w:bCs/>
                <w:szCs w:val="22"/>
              </w:rPr>
            </w:pPr>
          </w:p>
        </w:tc>
      </w:tr>
    </w:tbl>
    <w:p w14:paraId="0B7EBF55" w14:textId="77777777" w:rsidR="00391C7C" w:rsidRPr="00391C7C" w:rsidRDefault="00391C7C" w:rsidP="00391C7C">
      <w:pPr>
        <w:pStyle w:val="ListParagraph"/>
        <w:ind w:left="1224"/>
        <w:rPr>
          <w:bCs/>
          <w:szCs w:val="22"/>
        </w:rPr>
      </w:pPr>
    </w:p>
    <w:p w14:paraId="6191FE42" w14:textId="580F0858" w:rsidR="00680298" w:rsidRPr="001D31EE" w:rsidRDefault="00CC3EC3" w:rsidP="00680298">
      <w:pPr>
        <w:pStyle w:val="Heading1"/>
      </w:pPr>
      <w:bookmarkStart w:id="18" w:name="B__Réhabilitation_du_Captage_manze_anne"/>
      <w:bookmarkEnd w:id="18"/>
      <w:r w:rsidRPr="001D31EE">
        <w:t xml:space="preserve">Travaux </w:t>
      </w:r>
      <w:r w:rsidR="004F7D36" w:rsidRPr="001D31EE">
        <w:t>D</w:t>
      </w:r>
      <w:r w:rsidR="00A5741B">
        <w:t>E CONSTRUCTION DE LA PISTE D’ACCES</w:t>
      </w:r>
    </w:p>
    <w:p w14:paraId="7C796E64" w14:textId="005BD75A" w:rsidR="007E1465" w:rsidRPr="009D7DFC" w:rsidRDefault="00C237AA" w:rsidP="00765C8C">
      <w:pPr>
        <w:pStyle w:val="Heading3"/>
        <w:numPr>
          <w:ilvl w:val="1"/>
          <w:numId w:val="28"/>
        </w:numPr>
        <w:rPr>
          <w:rFonts w:ascii="Arial Bold" w:hAnsi="Arial Bold"/>
          <w:b w:val="0"/>
          <w:bCs/>
        </w:rPr>
      </w:pPr>
      <w:r w:rsidRPr="009D7DFC">
        <w:rPr>
          <w:rFonts w:ascii="Arial Bold" w:hAnsi="Arial Bold"/>
          <w:b w:val="0"/>
          <w:bCs/>
        </w:rPr>
        <w:t>AMENAGEMENT D’UNE PISTE D’ACCES</w:t>
      </w:r>
      <w:r w:rsidR="00E43928" w:rsidRPr="009D7DFC">
        <w:rPr>
          <w:rFonts w:ascii="Arial Bold" w:hAnsi="Arial Bold"/>
          <w:b w:val="0"/>
          <w:bCs/>
        </w:rPr>
        <w:t xml:space="preserve"> </w:t>
      </w:r>
      <w:r w:rsidR="006D6709">
        <w:rPr>
          <w:rFonts w:ascii="Arial Bold" w:hAnsi="Arial Bold"/>
          <w:b w:val="0"/>
          <w:bCs/>
        </w:rPr>
        <w:t>(</w:t>
      </w:r>
      <w:r w:rsidR="00D63A06">
        <w:rPr>
          <w:rFonts w:ascii="Arial Bold" w:hAnsi="Arial Bold"/>
          <w:b w:val="0"/>
          <w:bCs/>
        </w:rPr>
        <w:t xml:space="preserve">LONGUEUR = 114 M, </w:t>
      </w:r>
      <w:r w:rsidRPr="009D7DFC">
        <w:rPr>
          <w:rFonts w:ascii="Arial Bold" w:hAnsi="Arial Bold"/>
          <w:b w:val="0"/>
          <w:bCs/>
        </w:rPr>
        <w:t>LARGE</w:t>
      </w:r>
      <w:r w:rsidR="006D6709">
        <w:rPr>
          <w:rFonts w:ascii="Arial Bold" w:hAnsi="Arial Bold"/>
          <w:b w:val="0"/>
          <w:bCs/>
        </w:rPr>
        <w:t>UR =</w:t>
      </w:r>
      <w:r w:rsidRPr="009D7DFC">
        <w:rPr>
          <w:rFonts w:ascii="Arial Bold" w:hAnsi="Arial Bold"/>
          <w:b w:val="0"/>
          <w:bCs/>
        </w:rPr>
        <w:t xml:space="preserve"> 6 </w:t>
      </w:r>
      <w:r w:rsidR="00B51B79" w:rsidRPr="009D7DFC">
        <w:rPr>
          <w:rFonts w:ascii="Arial Bold" w:hAnsi="Arial Bold"/>
          <w:b w:val="0"/>
          <w:bCs/>
        </w:rPr>
        <w:t>m</w:t>
      </w:r>
      <w:r w:rsidR="006D6709">
        <w:rPr>
          <w:rFonts w:ascii="Arial Bold" w:hAnsi="Arial Bold"/>
          <w:b w:val="0"/>
          <w:bCs/>
        </w:rPr>
        <w:t>)</w:t>
      </w:r>
    </w:p>
    <w:p w14:paraId="5507FC43" w14:textId="77777777" w:rsidR="00765C8C" w:rsidRPr="001D31EE" w:rsidRDefault="00765C8C" w:rsidP="00765C8C"/>
    <w:p w14:paraId="4EC8CFFD" w14:textId="3C0B25AB" w:rsidR="00C237AA" w:rsidRPr="001D31EE" w:rsidRDefault="00C86021" w:rsidP="00C237AA">
      <w:pPr>
        <w:pStyle w:val="ListParagraph"/>
        <w:ind w:left="1224"/>
        <w:rPr>
          <w:sz w:val="20"/>
          <w:szCs w:val="20"/>
        </w:rPr>
      </w:pPr>
      <w:r w:rsidRPr="00C86021">
        <w:rPr>
          <w:rFonts w:cs="Arial"/>
          <w:sz w:val="24"/>
        </w:rPr>
        <w:t xml:space="preserve">2.1.1. </w:t>
      </w:r>
      <w:bookmarkStart w:id="19" w:name="_Hlk64625166"/>
      <w:r w:rsidR="00030298">
        <w:rPr>
          <w:rFonts w:cs="Arial"/>
          <w:sz w:val="24"/>
        </w:rPr>
        <w:t xml:space="preserve">Fourniture et pose d’une </w:t>
      </w:r>
      <w:bookmarkEnd w:id="19"/>
      <w:r w:rsidR="00F7791B">
        <w:rPr>
          <w:rFonts w:cs="Arial"/>
          <w:sz w:val="24"/>
        </w:rPr>
        <w:t>c</w:t>
      </w:r>
      <w:r w:rsidRPr="00C86021">
        <w:rPr>
          <w:rFonts w:cs="Arial"/>
          <w:sz w:val="24"/>
        </w:rPr>
        <w:t>ouche de fondation</w:t>
      </w:r>
    </w:p>
    <w:p w14:paraId="6BA6359C" w14:textId="77777777" w:rsidR="00677C20" w:rsidRDefault="00677C20" w:rsidP="003A1011">
      <w:pPr>
        <w:pStyle w:val="ListParagraph"/>
        <w:ind w:left="1224"/>
        <w:rPr>
          <w:sz w:val="20"/>
          <w:szCs w:val="20"/>
        </w:rPr>
      </w:pPr>
      <w:bookmarkStart w:id="20" w:name="_Hlk39271331"/>
    </w:p>
    <w:p w14:paraId="2B8765F2" w14:textId="18FAE169" w:rsidR="003A1011" w:rsidRDefault="00C237AA" w:rsidP="003A1011">
      <w:pPr>
        <w:pStyle w:val="ListParagraph"/>
        <w:ind w:left="1224"/>
        <w:rPr>
          <w:sz w:val="20"/>
          <w:szCs w:val="20"/>
        </w:rPr>
      </w:pPr>
      <w:r w:rsidRPr="001D31EE">
        <w:rPr>
          <w:sz w:val="20"/>
          <w:szCs w:val="20"/>
        </w:rPr>
        <w:t xml:space="preserve">Ce prix comprend </w:t>
      </w:r>
      <w:bookmarkEnd w:id="20"/>
      <w:r w:rsidRPr="001D31EE">
        <w:rPr>
          <w:sz w:val="20"/>
          <w:szCs w:val="20"/>
        </w:rPr>
        <w:t>tous les travaux de</w:t>
      </w:r>
      <w:r w:rsidR="00BD1D3C">
        <w:rPr>
          <w:sz w:val="20"/>
          <w:szCs w:val="20"/>
        </w:rPr>
        <w:t xml:space="preserve"> décapage, </w:t>
      </w:r>
      <w:r w:rsidRPr="001D31EE">
        <w:rPr>
          <w:sz w:val="20"/>
          <w:szCs w:val="20"/>
        </w:rPr>
        <w:t>nivelage et compactage sur l</w:t>
      </w:r>
      <w:r>
        <w:rPr>
          <w:sz w:val="20"/>
          <w:szCs w:val="20"/>
        </w:rPr>
        <w:t>’emprise de la piste d’accès</w:t>
      </w:r>
      <w:r w:rsidR="00450CE0" w:rsidRPr="00767D00">
        <w:rPr>
          <w:sz w:val="20"/>
          <w:szCs w:val="20"/>
        </w:rPr>
        <w:t xml:space="preserve"> </w:t>
      </w:r>
      <w:r w:rsidRPr="00D420F6">
        <w:rPr>
          <w:sz w:val="20"/>
          <w:szCs w:val="20"/>
        </w:rPr>
        <w:t>conformément aux spécifications et plans</w:t>
      </w:r>
      <w:r w:rsidRPr="001D31EE">
        <w:rPr>
          <w:sz w:val="20"/>
          <w:szCs w:val="20"/>
        </w:rPr>
        <w:t>. Les mesures doivent être en mètres cubes (m3) de remblai fourni, placé et compacté dans sa position finale. L’Entrepreneur doit effectuer un levé topographique d</w:t>
      </w:r>
      <w:r>
        <w:rPr>
          <w:sz w:val="20"/>
          <w:szCs w:val="20"/>
        </w:rPr>
        <w:t xml:space="preserve">e l’emprise de la piste </w:t>
      </w:r>
      <w:r w:rsidRPr="001D31EE">
        <w:rPr>
          <w:sz w:val="20"/>
          <w:szCs w:val="20"/>
        </w:rPr>
        <w:t xml:space="preserve">avant et après la mise en place et doit fournir des calculs </w:t>
      </w:r>
      <w:r>
        <w:rPr>
          <w:sz w:val="20"/>
          <w:szCs w:val="20"/>
        </w:rPr>
        <w:t xml:space="preserve">de volumes exécutés </w:t>
      </w:r>
      <w:r w:rsidR="00C13CA8">
        <w:rPr>
          <w:sz w:val="20"/>
          <w:szCs w:val="20"/>
        </w:rPr>
        <w:t xml:space="preserve">en utilisant </w:t>
      </w:r>
      <w:r w:rsidR="00103852">
        <w:rPr>
          <w:sz w:val="20"/>
          <w:szCs w:val="20"/>
        </w:rPr>
        <w:t xml:space="preserve">la méthode de largeur extérieure </w:t>
      </w:r>
      <w:r>
        <w:rPr>
          <w:sz w:val="20"/>
          <w:szCs w:val="20"/>
        </w:rPr>
        <w:t>c</w:t>
      </w:r>
      <w:r w:rsidRPr="001D31EE">
        <w:rPr>
          <w:sz w:val="20"/>
          <w:szCs w:val="20"/>
        </w:rPr>
        <w:t xml:space="preserve">omme support pour soumettre une estimation des mètres cubes d'excavation et de remblai mis en place. </w:t>
      </w:r>
      <w:r w:rsidR="003A1011" w:rsidRPr="003A1011">
        <w:rPr>
          <w:sz w:val="20"/>
          <w:szCs w:val="20"/>
        </w:rPr>
        <w:t>Les quantités à prendre en compte seront arrêtées suivant les profils en travers théorique après compactage.</w:t>
      </w:r>
    </w:p>
    <w:p w14:paraId="567D1040" w14:textId="77777777" w:rsidR="00AE600F" w:rsidRPr="003A1011" w:rsidRDefault="00AE600F" w:rsidP="003A1011">
      <w:pPr>
        <w:pStyle w:val="ListParagraph"/>
        <w:ind w:left="1224"/>
        <w:rPr>
          <w:sz w:val="20"/>
          <w:szCs w:val="20"/>
        </w:rPr>
      </w:pPr>
    </w:p>
    <w:p w14:paraId="08DFE931" w14:textId="1D660171" w:rsidR="00C237AA" w:rsidRPr="001D31EE" w:rsidRDefault="00C237AA" w:rsidP="00C237AA">
      <w:pPr>
        <w:pStyle w:val="ListParagraph"/>
        <w:ind w:left="1224"/>
        <w:rPr>
          <w:sz w:val="20"/>
          <w:szCs w:val="20"/>
        </w:rPr>
      </w:pPr>
      <w:r>
        <w:rPr>
          <w:sz w:val="20"/>
          <w:szCs w:val="20"/>
        </w:rPr>
        <w:t>Ce prix comprend également l</w:t>
      </w:r>
      <w:r w:rsidRPr="00D420F6">
        <w:rPr>
          <w:sz w:val="20"/>
          <w:szCs w:val="20"/>
        </w:rPr>
        <w:t>'élimination des matériaux excédentaires et toutes sujétions comprises</w:t>
      </w:r>
      <w:r>
        <w:rPr>
          <w:sz w:val="20"/>
          <w:szCs w:val="20"/>
        </w:rPr>
        <w:t>.</w:t>
      </w:r>
      <w:r w:rsidRPr="001D31EE">
        <w:rPr>
          <w:sz w:val="20"/>
          <w:szCs w:val="20"/>
        </w:rPr>
        <w:t xml:space="preserve">  </w:t>
      </w:r>
    </w:p>
    <w:p w14:paraId="1101ACD5" w14:textId="77777777" w:rsidR="00C237AA" w:rsidRPr="001D31EE" w:rsidRDefault="00C237AA" w:rsidP="00C237AA">
      <w:pPr>
        <w:rPr>
          <w:spacing w:val="1"/>
          <w:sz w:val="20"/>
          <w:szCs w:val="20"/>
        </w:rPr>
      </w:pPr>
    </w:p>
    <w:p w14:paraId="08502B6B" w14:textId="77777777" w:rsidR="00C237AA" w:rsidRPr="001D31EE" w:rsidRDefault="00C237AA" w:rsidP="00C237AA">
      <w:pPr>
        <w:ind w:left="1224"/>
        <w:rPr>
          <w:sz w:val="20"/>
          <w:szCs w:val="20"/>
        </w:rPr>
      </w:pPr>
      <w:r w:rsidRPr="001D31EE">
        <w:rPr>
          <w:spacing w:val="1"/>
          <w:sz w:val="20"/>
          <w:szCs w:val="20"/>
        </w:rPr>
        <w:t>C</w:t>
      </w:r>
      <w:r w:rsidRPr="001D31EE">
        <w:rPr>
          <w:sz w:val="20"/>
          <w:szCs w:val="20"/>
        </w:rPr>
        <w:t>e</w:t>
      </w:r>
      <w:r w:rsidRPr="001D31EE">
        <w:rPr>
          <w:spacing w:val="1"/>
          <w:sz w:val="20"/>
          <w:szCs w:val="20"/>
        </w:rPr>
        <w:t xml:space="preserve"> p</w:t>
      </w:r>
      <w:r w:rsidRPr="001D31EE">
        <w:rPr>
          <w:sz w:val="20"/>
          <w:szCs w:val="20"/>
        </w:rPr>
        <w:t>r</w:t>
      </w:r>
      <w:r w:rsidRPr="001D31EE">
        <w:rPr>
          <w:spacing w:val="1"/>
          <w:sz w:val="20"/>
          <w:szCs w:val="20"/>
        </w:rPr>
        <w:t>i</w:t>
      </w:r>
      <w:r w:rsidRPr="001D31EE">
        <w:rPr>
          <w:sz w:val="20"/>
          <w:szCs w:val="20"/>
        </w:rPr>
        <w:t>x</w:t>
      </w:r>
      <w:r w:rsidRPr="001D31EE">
        <w:rPr>
          <w:spacing w:val="1"/>
          <w:sz w:val="20"/>
          <w:szCs w:val="20"/>
        </w:rPr>
        <w:t xml:space="preserve"> s</w:t>
      </w:r>
      <w:r w:rsidRPr="001D31EE">
        <w:rPr>
          <w:sz w:val="20"/>
          <w:szCs w:val="20"/>
        </w:rPr>
        <w:t>'</w:t>
      </w:r>
      <w:r w:rsidRPr="001D31EE">
        <w:rPr>
          <w:spacing w:val="1"/>
          <w:sz w:val="20"/>
          <w:szCs w:val="20"/>
        </w:rPr>
        <w:t>app</w:t>
      </w:r>
      <w:r w:rsidRPr="001D31EE">
        <w:rPr>
          <w:sz w:val="20"/>
          <w:szCs w:val="20"/>
        </w:rPr>
        <w:t>l</w:t>
      </w:r>
      <w:r w:rsidRPr="001D31EE">
        <w:rPr>
          <w:spacing w:val="1"/>
          <w:sz w:val="20"/>
          <w:szCs w:val="20"/>
        </w:rPr>
        <w:t>iq</w:t>
      </w:r>
      <w:r w:rsidRPr="001D31EE">
        <w:rPr>
          <w:sz w:val="20"/>
          <w:szCs w:val="20"/>
        </w:rPr>
        <w:t>ue</w:t>
      </w:r>
      <w:r w:rsidRPr="001D31EE">
        <w:rPr>
          <w:spacing w:val="1"/>
          <w:sz w:val="20"/>
          <w:szCs w:val="20"/>
        </w:rPr>
        <w:t xml:space="preserve"> au m</w:t>
      </w:r>
      <w:r w:rsidRPr="001D31EE">
        <w:rPr>
          <w:sz w:val="20"/>
          <w:szCs w:val="20"/>
        </w:rPr>
        <w:t>è</w:t>
      </w:r>
      <w:r w:rsidRPr="001D31EE">
        <w:rPr>
          <w:spacing w:val="1"/>
          <w:sz w:val="20"/>
          <w:szCs w:val="20"/>
        </w:rPr>
        <w:t>t</w:t>
      </w:r>
      <w:r w:rsidRPr="001D31EE">
        <w:rPr>
          <w:sz w:val="20"/>
          <w:szCs w:val="20"/>
        </w:rPr>
        <w:t>re</w:t>
      </w:r>
      <w:r w:rsidRPr="001D31EE">
        <w:rPr>
          <w:spacing w:val="1"/>
          <w:sz w:val="20"/>
          <w:szCs w:val="20"/>
        </w:rPr>
        <w:t xml:space="preserve"> cube</w:t>
      </w:r>
      <w:r w:rsidRPr="001D31EE">
        <w:rPr>
          <w:sz w:val="20"/>
          <w:szCs w:val="20"/>
        </w:rPr>
        <w:t>. Prix en Lettres :</w:t>
      </w:r>
    </w:p>
    <w:p w14:paraId="1B24C179" w14:textId="77777777" w:rsidR="00765C8C" w:rsidRPr="001D31EE" w:rsidRDefault="00765C8C" w:rsidP="00765C8C">
      <w:pPr>
        <w:ind w:left="1224"/>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2065A7" w:rsidRPr="001D31EE" w14:paraId="6969E8B5"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42CF710" w14:textId="77777777" w:rsidR="002065A7" w:rsidRPr="001D31EE" w:rsidRDefault="002065A7" w:rsidP="00795B35">
            <w:pPr>
              <w:pStyle w:val="TableParagraph"/>
              <w:kinsoku w:val="0"/>
              <w:overflowPunct w:val="0"/>
              <w:spacing w:before="4" w:line="130" w:lineRule="exact"/>
              <w:rPr>
                <w:sz w:val="13"/>
                <w:szCs w:val="13"/>
                <w:lang w:val="fr-FR"/>
              </w:rPr>
            </w:pPr>
          </w:p>
          <w:p w14:paraId="0C0EF243" w14:textId="77777777" w:rsidR="002065A7" w:rsidRPr="001D31EE" w:rsidRDefault="002065A7" w:rsidP="00795B35">
            <w:pPr>
              <w:pStyle w:val="TableParagraph"/>
              <w:kinsoku w:val="0"/>
              <w:overflowPunct w:val="0"/>
              <w:spacing w:line="200" w:lineRule="exact"/>
              <w:rPr>
                <w:sz w:val="20"/>
                <w:szCs w:val="20"/>
                <w:lang w:val="fr-FR"/>
              </w:rPr>
            </w:pPr>
          </w:p>
          <w:p w14:paraId="3470B8D3" w14:textId="77777777" w:rsidR="002065A7" w:rsidRPr="001D31EE" w:rsidRDefault="002065A7" w:rsidP="00795B35">
            <w:pPr>
              <w:pStyle w:val="TableParagraph"/>
              <w:kinsoku w:val="0"/>
              <w:overflowPunct w:val="0"/>
              <w:spacing w:line="200" w:lineRule="exact"/>
              <w:rPr>
                <w:sz w:val="20"/>
                <w:szCs w:val="20"/>
                <w:lang w:val="fr-FR"/>
              </w:rPr>
            </w:pPr>
          </w:p>
          <w:p w14:paraId="636F513D" w14:textId="3D52DA13" w:rsidR="002065A7" w:rsidRPr="001D31EE" w:rsidRDefault="002065A7" w:rsidP="00795B35">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3"/>
                <w:w w:val="85"/>
                <w:szCs w:val="22"/>
                <w:lang w:val="fr-FR"/>
              </w:rPr>
              <w:t xml:space="preserve"> </w:t>
            </w:r>
            <w:r w:rsidRPr="001D31EE">
              <w:rPr>
                <w:rFonts w:ascii="Arial" w:hAnsi="Arial" w:cs="Arial"/>
                <w:b/>
                <w:bCs/>
                <w:spacing w:val="-1"/>
                <w:w w:val="85"/>
                <w:szCs w:val="22"/>
                <w:lang w:val="fr-FR"/>
              </w:rPr>
              <w:t>2.1</w:t>
            </w:r>
            <w:r w:rsidR="00765C8C" w:rsidRPr="001D31EE">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408C8227" w14:textId="637A71C3" w:rsidR="002065A7" w:rsidRPr="001D31EE" w:rsidRDefault="00680298" w:rsidP="00795B35">
            <w:pPr>
              <w:pStyle w:val="TableParagraph"/>
              <w:kinsoku w:val="0"/>
              <w:overflowPunct w:val="0"/>
              <w:spacing w:before="64"/>
              <w:ind w:left="102"/>
              <w:rPr>
                <w:vertAlign w:val="superscript"/>
                <w:lang w:val="fr-FR"/>
              </w:rPr>
            </w:pPr>
            <w:proofErr w:type="gramStart"/>
            <w:r w:rsidRPr="001D31EE">
              <w:rPr>
                <w:rFonts w:ascii="Arial" w:hAnsi="Arial" w:cs="Arial"/>
                <w:b/>
                <w:bCs/>
                <w:w w:val="85"/>
                <w:szCs w:val="22"/>
                <w:lang w:val="fr-FR"/>
              </w:rPr>
              <w:t>m</w:t>
            </w:r>
            <w:proofErr w:type="gramEnd"/>
            <w:r w:rsidRPr="001D31EE">
              <w:rPr>
                <w:rFonts w:ascii="Arial" w:hAnsi="Arial" w:cs="Arial"/>
                <w:b/>
                <w:bCs/>
                <w:w w:val="85"/>
                <w:szCs w:val="22"/>
                <w:vertAlign w:val="superscript"/>
                <w:lang w:val="fr-FR"/>
              </w:rPr>
              <w:t>3</w:t>
            </w:r>
          </w:p>
        </w:tc>
      </w:tr>
      <w:tr w:rsidR="002065A7" w:rsidRPr="001D31EE" w14:paraId="32289EB8"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F116017" w14:textId="77777777" w:rsidR="002065A7" w:rsidRPr="001D31EE" w:rsidRDefault="002065A7"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78A02140" w14:textId="77777777" w:rsidR="002065A7" w:rsidRPr="001D31EE" w:rsidRDefault="002065A7" w:rsidP="00795B35"/>
        </w:tc>
      </w:tr>
      <w:tr w:rsidR="002065A7" w:rsidRPr="001D31EE" w14:paraId="1465ADA6"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B5DC618" w14:textId="77777777" w:rsidR="002065A7" w:rsidRPr="001D31EE" w:rsidRDefault="002065A7" w:rsidP="00795B35"/>
        </w:tc>
        <w:tc>
          <w:tcPr>
            <w:tcW w:w="7479" w:type="dxa"/>
            <w:tcBorders>
              <w:top w:val="single" w:sz="4" w:space="0" w:color="000000"/>
              <w:left w:val="single" w:sz="4" w:space="0" w:color="000000"/>
              <w:bottom w:val="single" w:sz="4" w:space="0" w:color="000000"/>
              <w:right w:val="single" w:sz="4" w:space="0" w:color="000000"/>
            </w:tcBorders>
          </w:tcPr>
          <w:p w14:paraId="37856AF9" w14:textId="77777777" w:rsidR="002065A7" w:rsidRPr="001D31EE" w:rsidRDefault="002065A7" w:rsidP="00795B35"/>
        </w:tc>
      </w:tr>
      <w:tr w:rsidR="002065A7" w:rsidRPr="001D31EE" w14:paraId="78C69CBB"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1BC36EF5" w14:textId="77777777" w:rsidR="002065A7" w:rsidRPr="001D31EE" w:rsidRDefault="002065A7" w:rsidP="00795B35"/>
        </w:tc>
        <w:tc>
          <w:tcPr>
            <w:tcW w:w="7479" w:type="dxa"/>
            <w:tcBorders>
              <w:top w:val="single" w:sz="4" w:space="0" w:color="000000"/>
              <w:left w:val="single" w:sz="4" w:space="0" w:color="000000"/>
              <w:bottom w:val="single" w:sz="4" w:space="0" w:color="000000"/>
              <w:right w:val="single" w:sz="4" w:space="0" w:color="000000"/>
            </w:tcBorders>
          </w:tcPr>
          <w:p w14:paraId="33846294" w14:textId="77777777" w:rsidR="002065A7" w:rsidRPr="001D31EE" w:rsidRDefault="002065A7" w:rsidP="00795B35"/>
        </w:tc>
      </w:tr>
    </w:tbl>
    <w:p w14:paraId="44F1D21B" w14:textId="4DE8E832" w:rsidR="00680298" w:rsidRPr="001D31EE" w:rsidRDefault="00680298" w:rsidP="00A840A7">
      <w:pPr>
        <w:ind w:left="1224"/>
        <w:rPr>
          <w:szCs w:val="22"/>
        </w:rPr>
      </w:pPr>
    </w:p>
    <w:p w14:paraId="3B71F0BA" w14:textId="52E2B6F2" w:rsidR="00C237AA" w:rsidRDefault="00C86021" w:rsidP="00C237AA">
      <w:pPr>
        <w:pStyle w:val="ListParagraph"/>
        <w:ind w:left="1224"/>
        <w:jc w:val="left"/>
        <w:rPr>
          <w:rFonts w:cs="Arial"/>
          <w:sz w:val="24"/>
        </w:rPr>
      </w:pPr>
      <w:r w:rsidRPr="00C86021">
        <w:rPr>
          <w:rFonts w:cs="Arial"/>
          <w:sz w:val="24"/>
        </w:rPr>
        <w:t xml:space="preserve">2.1.2. </w:t>
      </w:r>
      <w:bookmarkStart w:id="21" w:name="_Hlk64625330"/>
      <w:r w:rsidR="00F7791B">
        <w:rPr>
          <w:rFonts w:cs="Arial"/>
          <w:sz w:val="24"/>
        </w:rPr>
        <w:t>Fourniture et pose</w:t>
      </w:r>
      <w:bookmarkEnd w:id="21"/>
      <w:r w:rsidR="00F7791B">
        <w:rPr>
          <w:rFonts w:cs="Arial"/>
          <w:sz w:val="24"/>
        </w:rPr>
        <w:t xml:space="preserve"> d’une c</w:t>
      </w:r>
      <w:r w:rsidRPr="00C86021">
        <w:rPr>
          <w:rFonts w:cs="Arial"/>
          <w:sz w:val="24"/>
        </w:rPr>
        <w:t>ouche de roulem</w:t>
      </w:r>
      <w:r w:rsidR="00B60863">
        <w:rPr>
          <w:rFonts w:cs="Arial"/>
          <w:sz w:val="24"/>
        </w:rPr>
        <w:t>en</w:t>
      </w:r>
      <w:r w:rsidRPr="00C86021">
        <w:rPr>
          <w:rFonts w:cs="Arial"/>
          <w:sz w:val="24"/>
        </w:rPr>
        <w:t>t</w:t>
      </w:r>
    </w:p>
    <w:p w14:paraId="5FFD2A10" w14:textId="77777777" w:rsidR="00414592" w:rsidRPr="001D31EE" w:rsidRDefault="00414592" w:rsidP="00C237AA">
      <w:pPr>
        <w:pStyle w:val="ListParagraph"/>
        <w:ind w:left="1224"/>
        <w:jc w:val="left"/>
        <w:rPr>
          <w:sz w:val="20"/>
          <w:szCs w:val="20"/>
        </w:rPr>
      </w:pPr>
    </w:p>
    <w:p w14:paraId="1D2CEB96" w14:textId="10376F4F" w:rsidR="00C237AA" w:rsidRPr="001D31EE" w:rsidRDefault="00C237AA" w:rsidP="00C237AA">
      <w:pPr>
        <w:pStyle w:val="ListParagraph"/>
        <w:ind w:left="1224"/>
        <w:rPr>
          <w:sz w:val="20"/>
          <w:szCs w:val="20"/>
        </w:rPr>
      </w:pPr>
      <w:bookmarkStart w:id="22" w:name="_Hlk61325378"/>
      <w:r w:rsidRPr="001D31EE">
        <w:rPr>
          <w:sz w:val="20"/>
          <w:szCs w:val="20"/>
        </w:rPr>
        <w:t xml:space="preserve">Ce prix comprend tous les travaux et matériaux associés à l'approvisionnement du gravier concassé sur les sites </w:t>
      </w:r>
      <w:r>
        <w:rPr>
          <w:sz w:val="20"/>
          <w:szCs w:val="20"/>
        </w:rPr>
        <w:t>conformément aux spécifications et plans</w:t>
      </w:r>
      <w:r w:rsidRPr="001D31EE">
        <w:rPr>
          <w:sz w:val="20"/>
          <w:szCs w:val="20"/>
        </w:rPr>
        <w:t>. La mesure doit être en mètres cubes de pierre concassée placée et compactée dans sa position finale. L'entrepreneur ne doit pas placer de revêtement en pierre concassée à moins que l'ingénieur ne soit présent.</w:t>
      </w:r>
      <w:r w:rsidR="00983470">
        <w:rPr>
          <w:sz w:val="20"/>
          <w:szCs w:val="20"/>
        </w:rPr>
        <w:t xml:space="preserve"> </w:t>
      </w:r>
    </w:p>
    <w:bookmarkEnd w:id="22"/>
    <w:p w14:paraId="5F568F10" w14:textId="77777777" w:rsidR="00C237AA" w:rsidRPr="001D31EE" w:rsidRDefault="00C237AA" w:rsidP="00C237AA">
      <w:pPr>
        <w:rPr>
          <w:spacing w:val="1"/>
          <w:sz w:val="20"/>
          <w:szCs w:val="20"/>
        </w:rPr>
      </w:pPr>
    </w:p>
    <w:p w14:paraId="16BB5426" w14:textId="77777777" w:rsidR="00C237AA" w:rsidRPr="001D31EE" w:rsidRDefault="00C237AA" w:rsidP="00C237AA">
      <w:pPr>
        <w:ind w:left="1224"/>
        <w:rPr>
          <w:sz w:val="20"/>
          <w:szCs w:val="20"/>
        </w:rPr>
      </w:pPr>
      <w:bookmarkStart w:id="23" w:name="_Hlk61325556"/>
      <w:r w:rsidRPr="001D31EE">
        <w:rPr>
          <w:spacing w:val="1"/>
          <w:sz w:val="20"/>
          <w:szCs w:val="20"/>
        </w:rPr>
        <w:t>C</w:t>
      </w:r>
      <w:r w:rsidRPr="001D31EE">
        <w:rPr>
          <w:sz w:val="20"/>
          <w:szCs w:val="20"/>
        </w:rPr>
        <w:t>e</w:t>
      </w:r>
      <w:r w:rsidRPr="001D31EE">
        <w:rPr>
          <w:spacing w:val="1"/>
          <w:sz w:val="20"/>
          <w:szCs w:val="20"/>
        </w:rPr>
        <w:t xml:space="preserve"> p</w:t>
      </w:r>
      <w:r w:rsidRPr="001D31EE">
        <w:rPr>
          <w:sz w:val="20"/>
          <w:szCs w:val="20"/>
        </w:rPr>
        <w:t>r</w:t>
      </w:r>
      <w:r w:rsidRPr="001D31EE">
        <w:rPr>
          <w:spacing w:val="1"/>
          <w:sz w:val="20"/>
          <w:szCs w:val="20"/>
        </w:rPr>
        <w:t>i</w:t>
      </w:r>
      <w:r w:rsidRPr="001D31EE">
        <w:rPr>
          <w:sz w:val="20"/>
          <w:szCs w:val="20"/>
        </w:rPr>
        <w:t>x</w:t>
      </w:r>
      <w:r w:rsidRPr="001D31EE">
        <w:rPr>
          <w:spacing w:val="1"/>
          <w:sz w:val="20"/>
          <w:szCs w:val="20"/>
        </w:rPr>
        <w:t xml:space="preserve"> s</w:t>
      </w:r>
      <w:r w:rsidRPr="001D31EE">
        <w:rPr>
          <w:sz w:val="20"/>
          <w:szCs w:val="20"/>
        </w:rPr>
        <w:t>'</w:t>
      </w:r>
      <w:r w:rsidRPr="001D31EE">
        <w:rPr>
          <w:spacing w:val="1"/>
          <w:sz w:val="20"/>
          <w:szCs w:val="20"/>
        </w:rPr>
        <w:t>app</w:t>
      </w:r>
      <w:r w:rsidRPr="001D31EE">
        <w:rPr>
          <w:sz w:val="20"/>
          <w:szCs w:val="20"/>
        </w:rPr>
        <w:t>l</w:t>
      </w:r>
      <w:r w:rsidRPr="001D31EE">
        <w:rPr>
          <w:spacing w:val="1"/>
          <w:sz w:val="20"/>
          <w:szCs w:val="20"/>
        </w:rPr>
        <w:t>iq</w:t>
      </w:r>
      <w:r w:rsidRPr="001D31EE">
        <w:rPr>
          <w:sz w:val="20"/>
          <w:szCs w:val="20"/>
        </w:rPr>
        <w:t>ue</w:t>
      </w:r>
      <w:r w:rsidRPr="001D31EE">
        <w:rPr>
          <w:spacing w:val="1"/>
          <w:sz w:val="20"/>
          <w:szCs w:val="20"/>
        </w:rPr>
        <w:t xml:space="preserve"> au m</w:t>
      </w:r>
      <w:r w:rsidRPr="001D31EE">
        <w:rPr>
          <w:sz w:val="20"/>
          <w:szCs w:val="20"/>
        </w:rPr>
        <w:t>è</w:t>
      </w:r>
      <w:r w:rsidRPr="001D31EE">
        <w:rPr>
          <w:spacing w:val="1"/>
          <w:sz w:val="20"/>
          <w:szCs w:val="20"/>
        </w:rPr>
        <w:t>t</w:t>
      </w:r>
      <w:r w:rsidRPr="001D31EE">
        <w:rPr>
          <w:sz w:val="20"/>
          <w:szCs w:val="20"/>
        </w:rPr>
        <w:t>re</w:t>
      </w:r>
      <w:r w:rsidRPr="001D31EE">
        <w:rPr>
          <w:spacing w:val="1"/>
          <w:sz w:val="20"/>
          <w:szCs w:val="20"/>
        </w:rPr>
        <w:t xml:space="preserve"> cube</w:t>
      </w:r>
      <w:r w:rsidRPr="001D31EE">
        <w:rPr>
          <w:sz w:val="20"/>
          <w:szCs w:val="20"/>
        </w:rPr>
        <w:t>. Prix en Lettres :</w:t>
      </w:r>
    </w:p>
    <w:bookmarkEnd w:id="23"/>
    <w:p w14:paraId="2336A44F" w14:textId="77777777" w:rsidR="00765C8C" w:rsidRPr="001D31EE" w:rsidRDefault="00765C8C" w:rsidP="00765C8C">
      <w:pPr>
        <w:pStyle w:val="ListParagraph"/>
        <w:ind w:left="1224"/>
        <w:rPr>
          <w:rFonts w:cs="Arial"/>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E683C" w:rsidRPr="001D31EE" w14:paraId="6E83AEF1" w14:textId="77777777" w:rsidTr="00795B35">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44F0986" w14:textId="77777777" w:rsidR="004E683C" w:rsidRPr="001D31EE" w:rsidRDefault="004E683C" w:rsidP="00795B35">
            <w:pPr>
              <w:pStyle w:val="TableParagraph"/>
              <w:kinsoku w:val="0"/>
              <w:overflowPunct w:val="0"/>
              <w:spacing w:before="4" w:line="130" w:lineRule="exact"/>
              <w:rPr>
                <w:sz w:val="13"/>
                <w:szCs w:val="13"/>
                <w:lang w:val="fr-FR"/>
              </w:rPr>
            </w:pPr>
          </w:p>
          <w:p w14:paraId="072D1567" w14:textId="77777777" w:rsidR="004E683C" w:rsidRPr="001D31EE" w:rsidRDefault="004E683C" w:rsidP="00795B35">
            <w:pPr>
              <w:pStyle w:val="TableParagraph"/>
              <w:kinsoku w:val="0"/>
              <w:overflowPunct w:val="0"/>
              <w:spacing w:line="200" w:lineRule="exact"/>
              <w:rPr>
                <w:sz w:val="20"/>
                <w:szCs w:val="20"/>
                <w:lang w:val="fr-FR"/>
              </w:rPr>
            </w:pPr>
          </w:p>
          <w:p w14:paraId="679ABAFA" w14:textId="77777777" w:rsidR="004E683C" w:rsidRPr="001D31EE" w:rsidRDefault="004E683C" w:rsidP="00795B35">
            <w:pPr>
              <w:pStyle w:val="TableParagraph"/>
              <w:kinsoku w:val="0"/>
              <w:overflowPunct w:val="0"/>
              <w:spacing w:line="200" w:lineRule="exact"/>
              <w:rPr>
                <w:sz w:val="20"/>
                <w:szCs w:val="20"/>
                <w:lang w:val="fr-FR"/>
              </w:rPr>
            </w:pPr>
          </w:p>
          <w:p w14:paraId="3603E941" w14:textId="06FE762E" w:rsidR="004E683C" w:rsidRPr="001D31EE" w:rsidRDefault="004E683C" w:rsidP="00795B35">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3"/>
                <w:w w:val="85"/>
                <w:szCs w:val="22"/>
                <w:lang w:val="fr-FR"/>
              </w:rPr>
              <w:t xml:space="preserve"> </w:t>
            </w:r>
            <w:r w:rsidRPr="001D31EE">
              <w:rPr>
                <w:rFonts w:ascii="Arial" w:hAnsi="Arial" w:cs="Arial"/>
                <w:b/>
                <w:bCs/>
                <w:spacing w:val="-1"/>
                <w:w w:val="85"/>
                <w:szCs w:val="22"/>
                <w:lang w:val="fr-FR"/>
              </w:rPr>
              <w:t>2.</w:t>
            </w:r>
            <w:r w:rsidR="00765C8C" w:rsidRPr="001D31EE">
              <w:rPr>
                <w:rFonts w:ascii="Arial" w:hAnsi="Arial" w:cs="Arial"/>
                <w:b/>
                <w:bCs/>
                <w:spacing w:val="-1"/>
                <w:w w:val="85"/>
                <w:szCs w:val="22"/>
                <w:lang w:val="fr-FR"/>
              </w:rPr>
              <w:t>1.</w:t>
            </w:r>
            <w:r w:rsidRPr="001D31EE">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4F1833AF" w14:textId="77777777" w:rsidR="004E683C" w:rsidRPr="001D31EE" w:rsidRDefault="004E683C" w:rsidP="00795B35">
            <w:pPr>
              <w:pStyle w:val="TableParagraph"/>
              <w:kinsoku w:val="0"/>
              <w:overflowPunct w:val="0"/>
              <w:spacing w:before="64"/>
              <w:ind w:left="102"/>
              <w:rPr>
                <w:vertAlign w:val="superscript"/>
                <w:lang w:val="fr-FR"/>
              </w:rPr>
            </w:pPr>
            <w:proofErr w:type="gramStart"/>
            <w:r w:rsidRPr="001D31EE">
              <w:rPr>
                <w:rFonts w:ascii="Arial" w:hAnsi="Arial" w:cs="Arial"/>
                <w:b/>
                <w:bCs/>
                <w:w w:val="85"/>
                <w:szCs w:val="22"/>
                <w:lang w:val="fr-FR"/>
              </w:rPr>
              <w:t>m</w:t>
            </w:r>
            <w:proofErr w:type="gramEnd"/>
            <w:r w:rsidRPr="001D31EE">
              <w:rPr>
                <w:rFonts w:ascii="Arial" w:hAnsi="Arial" w:cs="Arial"/>
                <w:b/>
                <w:bCs/>
                <w:w w:val="85"/>
                <w:szCs w:val="22"/>
                <w:vertAlign w:val="superscript"/>
                <w:lang w:val="fr-FR"/>
              </w:rPr>
              <w:t>3</w:t>
            </w:r>
          </w:p>
        </w:tc>
      </w:tr>
      <w:tr w:rsidR="004E683C" w:rsidRPr="001D31EE" w14:paraId="146DE73B" w14:textId="77777777" w:rsidTr="00795B35">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CDB42BE" w14:textId="77777777" w:rsidR="004E683C" w:rsidRPr="001D31EE" w:rsidRDefault="004E683C" w:rsidP="00795B35">
            <w:pPr>
              <w:pStyle w:val="TableParagraph"/>
              <w:kinsoku w:val="0"/>
              <w:overflowPunct w:val="0"/>
              <w:spacing w:before="64"/>
              <w:ind w:left="102"/>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29C6225" w14:textId="77777777" w:rsidR="004E683C" w:rsidRPr="001D31EE" w:rsidRDefault="004E683C" w:rsidP="00795B35"/>
        </w:tc>
      </w:tr>
      <w:tr w:rsidR="004E683C" w:rsidRPr="001D31EE" w14:paraId="516AE6EB" w14:textId="77777777" w:rsidTr="00795B35">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74C8857" w14:textId="77777777" w:rsidR="004E683C" w:rsidRPr="001D31EE"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2E175D81" w14:textId="77777777" w:rsidR="004E683C" w:rsidRPr="001D31EE" w:rsidRDefault="004E683C" w:rsidP="00795B35"/>
        </w:tc>
      </w:tr>
      <w:tr w:rsidR="004E683C" w:rsidRPr="001D31EE" w14:paraId="355E84B2" w14:textId="77777777" w:rsidTr="00795B35">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D29A309" w14:textId="77777777" w:rsidR="004E683C" w:rsidRPr="001D31EE" w:rsidRDefault="004E683C" w:rsidP="00795B35"/>
        </w:tc>
        <w:tc>
          <w:tcPr>
            <w:tcW w:w="7479" w:type="dxa"/>
            <w:tcBorders>
              <w:top w:val="single" w:sz="4" w:space="0" w:color="000000"/>
              <w:left w:val="single" w:sz="4" w:space="0" w:color="000000"/>
              <w:bottom w:val="single" w:sz="4" w:space="0" w:color="000000"/>
              <w:right w:val="single" w:sz="4" w:space="0" w:color="000000"/>
            </w:tcBorders>
          </w:tcPr>
          <w:p w14:paraId="116045B2" w14:textId="77777777" w:rsidR="004E683C" w:rsidRPr="001D31EE" w:rsidRDefault="004E683C" w:rsidP="00795B35"/>
        </w:tc>
      </w:tr>
    </w:tbl>
    <w:p w14:paraId="47966909" w14:textId="77777777" w:rsidR="00414592" w:rsidRDefault="00414592" w:rsidP="00414592">
      <w:pPr>
        <w:pStyle w:val="ListParagraph"/>
        <w:ind w:left="1224"/>
        <w:jc w:val="left"/>
        <w:rPr>
          <w:rFonts w:cs="Arial"/>
          <w:szCs w:val="22"/>
        </w:rPr>
      </w:pPr>
    </w:p>
    <w:p w14:paraId="0D49428C" w14:textId="570F7393" w:rsidR="00C270D8" w:rsidRPr="00667B57" w:rsidRDefault="00F7791B" w:rsidP="00414592">
      <w:pPr>
        <w:pStyle w:val="ListParagraph"/>
        <w:numPr>
          <w:ilvl w:val="2"/>
          <w:numId w:val="39"/>
        </w:numPr>
        <w:jc w:val="left"/>
        <w:rPr>
          <w:rFonts w:cs="Arial"/>
          <w:szCs w:val="22"/>
        </w:rPr>
      </w:pPr>
      <w:r>
        <w:rPr>
          <w:rFonts w:cs="Arial"/>
          <w:sz w:val="24"/>
        </w:rPr>
        <w:lastRenderedPageBreak/>
        <w:t>Fourniture et i</w:t>
      </w:r>
      <w:r w:rsidR="00C270D8">
        <w:rPr>
          <w:rFonts w:cs="Arial"/>
          <w:szCs w:val="22"/>
        </w:rPr>
        <w:t xml:space="preserve">nstallation de Caniveau en PVC, DN 300 </w:t>
      </w:r>
      <w:proofErr w:type="spellStart"/>
      <w:r w:rsidR="00C270D8">
        <w:rPr>
          <w:rFonts w:cs="Arial"/>
          <w:szCs w:val="22"/>
        </w:rPr>
        <w:t>Sch</w:t>
      </w:r>
      <w:proofErr w:type="spellEnd"/>
      <w:r w:rsidR="00C270D8">
        <w:rPr>
          <w:rFonts w:cs="Arial"/>
          <w:szCs w:val="22"/>
        </w:rPr>
        <w:t xml:space="preserve"> 40</w:t>
      </w:r>
    </w:p>
    <w:p w14:paraId="362ECF26" w14:textId="77777777" w:rsidR="00983470" w:rsidRDefault="00983470" w:rsidP="00C270D8">
      <w:pPr>
        <w:pStyle w:val="ListParagraph"/>
        <w:rPr>
          <w:sz w:val="20"/>
          <w:szCs w:val="20"/>
        </w:rPr>
      </w:pPr>
    </w:p>
    <w:p w14:paraId="3B45BBF0" w14:textId="5F86170A" w:rsidR="00C270D8" w:rsidRPr="00AC48A1" w:rsidRDefault="00C270D8" w:rsidP="00C270D8">
      <w:pPr>
        <w:pStyle w:val="ListParagraph"/>
        <w:rPr>
          <w:sz w:val="20"/>
          <w:szCs w:val="20"/>
        </w:rPr>
      </w:pPr>
      <w:r w:rsidRPr="00AC48A1">
        <w:rPr>
          <w:sz w:val="20"/>
          <w:szCs w:val="20"/>
        </w:rPr>
        <w:t xml:space="preserve">Ce prix comprend : </w:t>
      </w:r>
    </w:p>
    <w:p w14:paraId="7D47B083" w14:textId="77777777" w:rsidR="00C270D8" w:rsidRPr="00667B57" w:rsidRDefault="00C270D8" w:rsidP="00C270D8">
      <w:pPr>
        <w:pStyle w:val="ListParagraph"/>
        <w:numPr>
          <w:ilvl w:val="0"/>
          <w:numId w:val="30"/>
        </w:numPr>
        <w:ind w:left="1776"/>
        <w:rPr>
          <w:bCs/>
          <w:sz w:val="20"/>
          <w:szCs w:val="20"/>
        </w:rPr>
      </w:pPr>
      <w:r w:rsidRPr="00667B57">
        <w:rPr>
          <w:bCs/>
          <w:sz w:val="20"/>
          <w:szCs w:val="20"/>
        </w:rPr>
        <w:t>La préparation du terrain en surface</w:t>
      </w:r>
    </w:p>
    <w:p w14:paraId="424B98FC" w14:textId="77777777" w:rsidR="00C270D8" w:rsidRPr="00667B57" w:rsidRDefault="00C270D8" w:rsidP="00C270D8">
      <w:pPr>
        <w:pStyle w:val="ListParagraph"/>
        <w:numPr>
          <w:ilvl w:val="0"/>
          <w:numId w:val="30"/>
        </w:numPr>
        <w:ind w:left="1776"/>
        <w:rPr>
          <w:bCs/>
          <w:sz w:val="20"/>
          <w:szCs w:val="20"/>
        </w:rPr>
      </w:pPr>
      <w:r w:rsidRPr="00667B57">
        <w:rPr>
          <w:bCs/>
          <w:sz w:val="20"/>
          <w:szCs w:val="20"/>
        </w:rPr>
        <w:t>Les fouilles en tranchée et terrain de toute nature même pour le rocher compact dont le terrassement peut nécessiter l’emploi d’engin briseur pneumatique y compris les blindages éventuels même jointifs, la profondeur des fouilles résultant des côtes portées sur les plans et agréés par le maître de l’ouvrage.</w:t>
      </w:r>
    </w:p>
    <w:p w14:paraId="6938DE13" w14:textId="3C5D5BD0" w:rsidR="00C270D8" w:rsidRPr="00667B57" w:rsidRDefault="00C270D8" w:rsidP="00C270D8">
      <w:pPr>
        <w:pStyle w:val="ListParagraph"/>
        <w:numPr>
          <w:ilvl w:val="0"/>
          <w:numId w:val="30"/>
        </w:numPr>
        <w:ind w:left="1776"/>
        <w:rPr>
          <w:bCs/>
          <w:sz w:val="20"/>
          <w:szCs w:val="20"/>
        </w:rPr>
      </w:pPr>
      <w:r w:rsidRPr="00667B57">
        <w:rPr>
          <w:bCs/>
          <w:sz w:val="20"/>
          <w:szCs w:val="20"/>
        </w:rPr>
        <w:t>La fourniture, le chargement, le transport à pied d’œuvre et le déchargement des conduites en PVC</w:t>
      </w:r>
      <w:r w:rsidR="006B0E9B">
        <w:rPr>
          <w:bCs/>
          <w:sz w:val="20"/>
          <w:szCs w:val="20"/>
        </w:rPr>
        <w:t xml:space="preserve"> </w:t>
      </w:r>
      <w:r w:rsidRPr="00667B57">
        <w:rPr>
          <w:bCs/>
          <w:sz w:val="20"/>
          <w:szCs w:val="20"/>
        </w:rPr>
        <w:t>conformément aux spécifications techniques</w:t>
      </w:r>
    </w:p>
    <w:p w14:paraId="45AC79A3" w14:textId="77777777" w:rsidR="00C270D8" w:rsidRPr="00667B57" w:rsidRDefault="00C270D8" w:rsidP="00C270D8">
      <w:pPr>
        <w:pStyle w:val="ListParagraph"/>
        <w:numPr>
          <w:ilvl w:val="0"/>
          <w:numId w:val="30"/>
        </w:numPr>
        <w:ind w:left="1776"/>
        <w:rPr>
          <w:bCs/>
          <w:sz w:val="20"/>
          <w:szCs w:val="20"/>
        </w:rPr>
      </w:pPr>
      <w:r w:rsidRPr="00667B57">
        <w:rPr>
          <w:bCs/>
          <w:sz w:val="20"/>
          <w:szCs w:val="20"/>
        </w:rPr>
        <w:t>La pose des conduites sur lits de sable, y compris l’exécution des joints selon le modèle proposé par le fournisseur et agréé par le maître de l’ouvrage</w:t>
      </w:r>
    </w:p>
    <w:p w14:paraId="04C329ED" w14:textId="28788B33" w:rsidR="00C270D8" w:rsidRPr="00667B57" w:rsidRDefault="00C270D8" w:rsidP="00C270D8">
      <w:pPr>
        <w:pStyle w:val="ListParagraph"/>
        <w:numPr>
          <w:ilvl w:val="0"/>
          <w:numId w:val="30"/>
        </w:numPr>
        <w:ind w:left="1776"/>
        <w:rPr>
          <w:bCs/>
          <w:sz w:val="20"/>
          <w:szCs w:val="20"/>
        </w:rPr>
      </w:pPr>
      <w:r w:rsidRPr="00667B57">
        <w:rPr>
          <w:bCs/>
          <w:sz w:val="20"/>
          <w:szCs w:val="20"/>
        </w:rPr>
        <w:t>Le remblaiement des tranchés en matériaux sélectionnés, leur réglage par couches de 20 cm arrosées et damées</w:t>
      </w:r>
      <w:r>
        <w:rPr>
          <w:bCs/>
          <w:sz w:val="20"/>
          <w:szCs w:val="20"/>
        </w:rPr>
        <w:t xml:space="preserve"> à densité </w:t>
      </w:r>
      <w:proofErr w:type="spellStart"/>
      <w:r>
        <w:rPr>
          <w:bCs/>
          <w:sz w:val="20"/>
          <w:szCs w:val="20"/>
        </w:rPr>
        <w:t>proctor</w:t>
      </w:r>
      <w:proofErr w:type="spellEnd"/>
      <w:r>
        <w:rPr>
          <w:bCs/>
          <w:sz w:val="20"/>
          <w:szCs w:val="20"/>
        </w:rPr>
        <w:t xml:space="preserve"> </w:t>
      </w:r>
      <w:proofErr w:type="spellStart"/>
      <w:r w:rsidR="006B0E9B">
        <w:rPr>
          <w:bCs/>
          <w:sz w:val="20"/>
          <w:szCs w:val="20"/>
        </w:rPr>
        <w:t>conformement</w:t>
      </w:r>
      <w:proofErr w:type="spellEnd"/>
      <w:r w:rsidR="006B0E9B">
        <w:rPr>
          <w:bCs/>
          <w:sz w:val="20"/>
          <w:szCs w:val="20"/>
        </w:rPr>
        <w:t xml:space="preserve"> aux spécifications</w:t>
      </w:r>
      <w:r w:rsidRPr="00667B57">
        <w:rPr>
          <w:bCs/>
          <w:sz w:val="20"/>
          <w:szCs w:val="20"/>
        </w:rPr>
        <w:t xml:space="preserve">, les matériaux sélectionnés </w:t>
      </w:r>
      <w:r w:rsidR="00A715C8" w:rsidRPr="00667B57">
        <w:rPr>
          <w:bCs/>
          <w:sz w:val="20"/>
          <w:szCs w:val="20"/>
        </w:rPr>
        <w:t>soient</w:t>
      </w:r>
      <w:r w:rsidRPr="00667B57">
        <w:rPr>
          <w:bCs/>
          <w:sz w:val="20"/>
          <w:szCs w:val="20"/>
        </w:rPr>
        <w:t xml:space="preserve"> des fouilles, soit des matériaux d’apport dont la fourniture est comprise dans ce prix</w:t>
      </w:r>
    </w:p>
    <w:p w14:paraId="4E2C160E" w14:textId="77777777" w:rsidR="00C270D8" w:rsidRPr="00667B57" w:rsidRDefault="00C270D8" w:rsidP="00C270D8">
      <w:pPr>
        <w:pStyle w:val="ListParagraph"/>
        <w:numPr>
          <w:ilvl w:val="0"/>
          <w:numId w:val="30"/>
        </w:numPr>
        <w:ind w:left="1776"/>
        <w:rPr>
          <w:bCs/>
          <w:sz w:val="20"/>
          <w:szCs w:val="20"/>
        </w:rPr>
      </w:pPr>
      <w:r w:rsidRPr="00667B57">
        <w:rPr>
          <w:bCs/>
          <w:sz w:val="20"/>
          <w:szCs w:val="20"/>
        </w:rPr>
        <w:t>Le chargement, transport, déchargement et frais de décharge compris des matériaux extraits des fouilles et non, réemployés dans leur remblaiement.</w:t>
      </w:r>
    </w:p>
    <w:p w14:paraId="0C56F054" w14:textId="77777777" w:rsidR="00C270D8" w:rsidRPr="00667B57" w:rsidRDefault="00C270D8" w:rsidP="00C270D8">
      <w:pPr>
        <w:pStyle w:val="ListParagraph"/>
        <w:numPr>
          <w:ilvl w:val="0"/>
          <w:numId w:val="30"/>
        </w:numPr>
        <w:ind w:left="1776"/>
        <w:rPr>
          <w:bCs/>
          <w:sz w:val="20"/>
          <w:szCs w:val="20"/>
        </w:rPr>
      </w:pPr>
      <w:r w:rsidRPr="00667B57">
        <w:rPr>
          <w:bCs/>
          <w:sz w:val="20"/>
          <w:szCs w:val="20"/>
        </w:rPr>
        <w:t>La mise en dépôt définitif des déblais excédentaires</w:t>
      </w:r>
    </w:p>
    <w:p w14:paraId="7E4E86CD" w14:textId="77777777" w:rsidR="00C270D8" w:rsidRDefault="00C270D8" w:rsidP="00C270D8">
      <w:pPr>
        <w:pStyle w:val="ListParagraph"/>
        <w:numPr>
          <w:ilvl w:val="0"/>
          <w:numId w:val="30"/>
        </w:numPr>
        <w:ind w:left="1776"/>
        <w:rPr>
          <w:sz w:val="20"/>
          <w:szCs w:val="20"/>
        </w:rPr>
      </w:pPr>
      <w:r w:rsidRPr="00667B57">
        <w:rPr>
          <w:bCs/>
          <w:sz w:val="20"/>
          <w:szCs w:val="20"/>
        </w:rPr>
        <w:t>Tous les essais nécessaires et toutes sujétions</w:t>
      </w:r>
    </w:p>
    <w:p w14:paraId="259660D5" w14:textId="77777777" w:rsidR="00C270D8" w:rsidRPr="00667B57" w:rsidRDefault="00C270D8" w:rsidP="00C270D8">
      <w:pPr>
        <w:rPr>
          <w:sz w:val="20"/>
          <w:szCs w:val="20"/>
        </w:rPr>
      </w:pPr>
    </w:p>
    <w:p w14:paraId="150D96AF" w14:textId="77777777" w:rsidR="00C270D8" w:rsidRPr="00667B57" w:rsidRDefault="00C270D8" w:rsidP="00C270D8">
      <w:pPr>
        <w:pStyle w:val="ListParagraph"/>
        <w:ind w:left="1224"/>
        <w:rPr>
          <w:sz w:val="20"/>
          <w:szCs w:val="20"/>
        </w:rPr>
      </w:pPr>
      <w:r w:rsidRPr="00667B57">
        <w:rPr>
          <w:sz w:val="20"/>
          <w:szCs w:val="20"/>
        </w:rPr>
        <w:t xml:space="preserve">Et suivant les </w:t>
      </w:r>
      <w:r>
        <w:rPr>
          <w:sz w:val="20"/>
          <w:szCs w:val="20"/>
        </w:rPr>
        <w:t xml:space="preserve">spécifications, études d’exécutions </w:t>
      </w:r>
      <w:r w:rsidRPr="00667B57">
        <w:rPr>
          <w:sz w:val="20"/>
          <w:szCs w:val="20"/>
        </w:rPr>
        <w:t>et plans, et toutes sujétions</w:t>
      </w:r>
    </w:p>
    <w:p w14:paraId="455A801B" w14:textId="77777777" w:rsidR="00C270D8" w:rsidRPr="00667B57" w:rsidRDefault="00C270D8" w:rsidP="00C270D8">
      <w:pPr>
        <w:pStyle w:val="ListParagraph"/>
        <w:ind w:left="1224"/>
        <w:rPr>
          <w:sz w:val="20"/>
          <w:szCs w:val="20"/>
        </w:rPr>
      </w:pPr>
    </w:p>
    <w:p w14:paraId="3BF15F0E" w14:textId="77777777" w:rsidR="00C270D8" w:rsidRDefault="00C270D8" w:rsidP="00C270D8">
      <w:pPr>
        <w:pStyle w:val="ListParagraph"/>
        <w:ind w:left="1224"/>
        <w:rPr>
          <w:sz w:val="20"/>
          <w:szCs w:val="20"/>
        </w:rPr>
      </w:pPr>
      <w:r w:rsidRPr="001D31EE">
        <w:rPr>
          <w:sz w:val="20"/>
          <w:szCs w:val="20"/>
        </w:rPr>
        <w:t xml:space="preserve">Ce prix s'applique </w:t>
      </w:r>
      <w:r w:rsidRPr="00667B57">
        <w:rPr>
          <w:sz w:val="20"/>
          <w:szCs w:val="20"/>
        </w:rPr>
        <w:t>linéaire de la conduite fourni et posé</w:t>
      </w:r>
      <w:r w:rsidRPr="001D31EE">
        <w:rPr>
          <w:sz w:val="20"/>
          <w:szCs w:val="20"/>
        </w:rPr>
        <w:t>. Prix en lettres :</w:t>
      </w:r>
    </w:p>
    <w:p w14:paraId="35D86E5C" w14:textId="77777777" w:rsidR="00C270D8" w:rsidRDefault="00C270D8" w:rsidP="00C270D8">
      <w:pPr>
        <w:pStyle w:val="ListParagraph"/>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270D8" w:rsidRPr="001D31EE" w14:paraId="5EB85867" w14:textId="77777777" w:rsidTr="00705EFA">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B0E83D5" w14:textId="77777777" w:rsidR="00C270D8" w:rsidRPr="001D31EE" w:rsidRDefault="00C270D8" w:rsidP="00705EFA">
            <w:pPr>
              <w:pStyle w:val="TableParagraph"/>
              <w:kinsoku w:val="0"/>
              <w:overflowPunct w:val="0"/>
              <w:spacing w:before="2" w:line="130" w:lineRule="exact"/>
              <w:rPr>
                <w:sz w:val="13"/>
                <w:szCs w:val="13"/>
                <w:lang w:val="fr-FR"/>
              </w:rPr>
            </w:pPr>
          </w:p>
          <w:p w14:paraId="06E45601" w14:textId="77777777" w:rsidR="00C270D8" w:rsidRPr="001D31EE" w:rsidRDefault="00C270D8" w:rsidP="00705EFA">
            <w:pPr>
              <w:pStyle w:val="TableParagraph"/>
              <w:kinsoku w:val="0"/>
              <w:overflowPunct w:val="0"/>
              <w:spacing w:line="200" w:lineRule="exact"/>
              <w:rPr>
                <w:sz w:val="20"/>
                <w:szCs w:val="20"/>
                <w:lang w:val="fr-FR"/>
              </w:rPr>
            </w:pPr>
          </w:p>
          <w:p w14:paraId="00C40CC1" w14:textId="77777777" w:rsidR="00C270D8" w:rsidRPr="001D31EE" w:rsidRDefault="00C270D8" w:rsidP="00705EFA">
            <w:pPr>
              <w:pStyle w:val="TableParagraph"/>
              <w:kinsoku w:val="0"/>
              <w:overflowPunct w:val="0"/>
              <w:spacing w:line="200" w:lineRule="exact"/>
              <w:rPr>
                <w:sz w:val="20"/>
                <w:szCs w:val="20"/>
                <w:lang w:val="fr-FR"/>
              </w:rPr>
            </w:pPr>
          </w:p>
          <w:p w14:paraId="7C29F7EA" w14:textId="07DA7141" w:rsidR="00C270D8" w:rsidRPr="001D31EE" w:rsidRDefault="00C270D8" w:rsidP="00705EFA">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00414592">
              <w:rPr>
                <w:rFonts w:ascii="Arial" w:hAnsi="Arial" w:cs="Arial"/>
                <w:b/>
                <w:bCs/>
                <w:spacing w:val="-1"/>
                <w:w w:val="85"/>
                <w:szCs w:val="22"/>
                <w:lang w:val="fr-FR"/>
              </w:rPr>
              <w:t>2.1.3</w:t>
            </w:r>
          </w:p>
        </w:tc>
        <w:tc>
          <w:tcPr>
            <w:tcW w:w="7479" w:type="dxa"/>
            <w:tcBorders>
              <w:top w:val="single" w:sz="4" w:space="0" w:color="000000"/>
              <w:left w:val="single" w:sz="4" w:space="0" w:color="000000"/>
              <w:bottom w:val="single" w:sz="4" w:space="0" w:color="000000"/>
              <w:right w:val="single" w:sz="4" w:space="0" w:color="000000"/>
            </w:tcBorders>
          </w:tcPr>
          <w:p w14:paraId="7118C7DD" w14:textId="77777777" w:rsidR="00C270D8" w:rsidRPr="001D31EE" w:rsidRDefault="00C270D8" w:rsidP="00705EFA">
            <w:pPr>
              <w:pStyle w:val="TableParagraph"/>
              <w:kinsoku w:val="0"/>
              <w:overflowPunct w:val="0"/>
              <w:spacing w:before="61"/>
              <w:ind w:left="101"/>
              <w:rPr>
                <w:vertAlign w:val="superscript"/>
                <w:lang w:val="fr-FR"/>
              </w:rPr>
            </w:pPr>
            <w:proofErr w:type="gramStart"/>
            <w:r w:rsidRPr="001D31EE">
              <w:rPr>
                <w:rFonts w:ascii="Arial" w:hAnsi="Arial" w:cs="Arial"/>
                <w:b/>
                <w:bCs/>
                <w:w w:val="85"/>
                <w:szCs w:val="22"/>
                <w:lang w:val="fr-FR"/>
              </w:rPr>
              <w:t>m</w:t>
            </w:r>
            <w:r>
              <w:rPr>
                <w:rFonts w:ascii="Arial" w:hAnsi="Arial" w:cs="Arial"/>
                <w:b/>
                <w:bCs/>
                <w:w w:val="85"/>
                <w:szCs w:val="22"/>
                <w:lang w:val="fr-FR"/>
              </w:rPr>
              <w:t>l</w:t>
            </w:r>
            <w:proofErr w:type="gramEnd"/>
          </w:p>
        </w:tc>
      </w:tr>
      <w:tr w:rsidR="00C270D8" w:rsidRPr="001D31EE" w14:paraId="0E86EEB4" w14:textId="77777777" w:rsidTr="00705EFA">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1244FA4" w14:textId="77777777" w:rsidR="00C270D8" w:rsidRPr="001D31EE" w:rsidRDefault="00C270D8" w:rsidP="00705EFA">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91039D1" w14:textId="77777777" w:rsidR="00C270D8" w:rsidRPr="001D31EE" w:rsidRDefault="00C270D8" w:rsidP="00705EFA"/>
        </w:tc>
      </w:tr>
      <w:tr w:rsidR="00C270D8" w:rsidRPr="001D31EE" w14:paraId="55670524" w14:textId="77777777" w:rsidTr="00705EFA">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98038D1" w14:textId="77777777" w:rsidR="00C270D8" w:rsidRPr="001D31EE" w:rsidRDefault="00C270D8" w:rsidP="00705EFA"/>
        </w:tc>
        <w:tc>
          <w:tcPr>
            <w:tcW w:w="7479" w:type="dxa"/>
            <w:tcBorders>
              <w:top w:val="single" w:sz="4" w:space="0" w:color="000000"/>
              <w:left w:val="single" w:sz="4" w:space="0" w:color="000000"/>
              <w:bottom w:val="single" w:sz="4" w:space="0" w:color="000000"/>
              <w:right w:val="single" w:sz="4" w:space="0" w:color="000000"/>
            </w:tcBorders>
          </w:tcPr>
          <w:p w14:paraId="7710AA6D" w14:textId="77777777" w:rsidR="00C270D8" w:rsidRPr="001D31EE" w:rsidRDefault="00C270D8" w:rsidP="00705EFA"/>
        </w:tc>
      </w:tr>
      <w:tr w:rsidR="00C270D8" w:rsidRPr="001D31EE" w14:paraId="6D12AC0B" w14:textId="77777777" w:rsidTr="00705EFA">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6C3D257E" w14:textId="77777777" w:rsidR="00C270D8" w:rsidRPr="001D31EE" w:rsidRDefault="00C270D8" w:rsidP="00705EFA"/>
        </w:tc>
        <w:tc>
          <w:tcPr>
            <w:tcW w:w="7479" w:type="dxa"/>
            <w:tcBorders>
              <w:top w:val="single" w:sz="4" w:space="0" w:color="000000"/>
              <w:left w:val="single" w:sz="4" w:space="0" w:color="000000"/>
              <w:bottom w:val="single" w:sz="4" w:space="0" w:color="000000"/>
              <w:right w:val="single" w:sz="4" w:space="0" w:color="000000"/>
            </w:tcBorders>
          </w:tcPr>
          <w:p w14:paraId="00D456CD" w14:textId="77777777" w:rsidR="00C270D8" w:rsidRPr="001D31EE" w:rsidRDefault="00C270D8" w:rsidP="00705EFA"/>
        </w:tc>
      </w:tr>
    </w:tbl>
    <w:p w14:paraId="594D515E" w14:textId="77777777" w:rsidR="00395BE0" w:rsidRPr="001D31EE" w:rsidRDefault="00395BE0" w:rsidP="004E683C"/>
    <w:p w14:paraId="37B7089A" w14:textId="2DDF36CF" w:rsidR="00595397" w:rsidRDefault="00B33CA6" w:rsidP="00987BCF">
      <w:pPr>
        <w:pStyle w:val="Heading1"/>
      </w:pPr>
      <w:bookmarkStart w:id="24" w:name="_Hlk39486979"/>
      <w:bookmarkStart w:id="25" w:name="_Hlk61851141"/>
      <w:r>
        <w:t xml:space="preserve">TRAVAUX DE </w:t>
      </w:r>
      <w:r w:rsidR="00987BCF" w:rsidRPr="001D31EE">
        <w:t xml:space="preserve">CONSTRUCTION DES </w:t>
      </w:r>
      <w:r w:rsidR="00CC4452">
        <w:t>LITS DE SECHAGE</w:t>
      </w:r>
      <w:bookmarkEnd w:id="24"/>
    </w:p>
    <w:bookmarkEnd w:id="25"/>
    <w:p w14:paraId="67465D44" w14:textId="3A073039" w:rsidR="00B33CA6" w:rsidRPr="00B33CA6" w:rsidRDefault="00B33CA6" w:rsidP="00B33CA6">
      <w:pPr>
        <w:pStyle w:val="Heading3"/>
        <w:numPr>
          <w:ilvl w:val="1"/>
          <w:numId w:val="28"/>
        </w:numPr>
        <w:rPr>
          <w:rFonts w:ascii="Arial Bold" w:hAnsi="Arial Bold"/>
          <w:bCs/>
        </w:rPr>
      </w:pPr>
      <w:r w:rsidRPr="00B33CA6">
        <w:rPr>
          <w:rFonts w:ascii="Arial Bold" w:hAnsi="Arial Bold"/>
          <w:bCs/>
        </w:rPr>
        <w:t>CONSTRUCTION DES LITS DE SECHAGE</w:t>
      </w:r>
    </w:p>
    <w:p w14:paraId="40D1DD17" w14:textId="77777777" w:rsidR="00B33CA6" w:rsidRPr="00B33CA6" w:rsidRDefault="00B33CA6" w:rsidP="00B33CA6"/>
    <w:p w14:paraId="68D946ED" w14:textId="042210BC" w:rsidR="00735F0F" w:rsidRPr="001D31EE" w:rsidRDefault="00D043AA" w:rsidP="00595397">
      <w:pPr>
        <w:pStyle w:val="ListParagraph"/>
        <w:numPr>
          <w:ilvl w:val="2"/>
          <w:numId w:val="28"/>
        </w:numPr>
        <w:rPr>
          <w:szCs w:val="22"/>
        </w:rPr>
      </w:pPr>
      <w:bookmarkStart w:id="26" w:name="_Hlk36487411"/>
      <w:r>
        <w:rPr>
          <w:szCs w:val="22"/>
        </w:rPr>
        <w:t>Terrassements des plateformes</w:t>
      </w:r>
    </w:p>
    <w:bookmarkEnd w:id="26"/>
    <w:p w14:paraId="4FF772CF" w14:textId="77777777" w:rsidR="00BB4CC6" w:rsidRPr="001D31EE" w:rsidRDefault="00BB4CC6" w:rsidP="00BB4CC6">
      <w:pPr>
        <w:ind w:left="792"/>
        <w:rPr>
          <w:szCs w:val="22"/>
        </w:rPr>
      </w:pPr>
    </w:p>
    <w:p w14:paraId="79D60324" w14:textId="05E71946" w:rsidR="001174DA" w:rsidRPr="001174DA" w:rsidRDefault="001174DA" w:rsidP="001174DA">
      <w:pPr>
        <w:ind w:left="1224"/>
        <w:rPr>
          <w:bCs/>
          <w:sz w:val="20"/>
          <w:szCs w:val="20"/>
        </w:rPr>
      </w:pPr>
      <w:bookmarkStart w:id="27" w:name="_Hlk66193183"/>
      <w:r w:rsidRPr="001174DA">
        <w:rPr>
          <w:bCs/>
          <w:sz w:val="20"/>
          <w:szCs w:val="20"/>
        </w:rPr>
        <w:t xml:space="preserve">Ce prix comprend le piquetage pour implantation, transport des </w:t>
      </w:r>
      <w:r>
        <w:rPr>
          <w:bCs/>
          <w:sz w:val="20"/>
          <w:szCs w:val="20"/>
        </w:rPr>
        <w:t>déblais</w:t>
      </w:r>
      <w:r w:rsidRPr="001174DA">
        <w:rPr>
          <w:bCs/>
          <w:sz w:val="20"/>
          <w:szCs w:val="20"/>
        </w:rPr>
        <w:t xml:space="preserve"> excédentaires et inutilisés vers un lieu approuvé par le maître d'ouvrage toutes sujétions de la mise en œuvre. </w:t>
      </w:r>
    </w:p>
    <w:p w14:paraId="1C8B8DF9" w14:textId="77777777" w:rsidR="001174DA" w:rsidRDefault="001174DA" w:rsidP="00D043AA">
      <w:pPr>
        <w:ind w:left="1224"/>
        <w:rPr>
          <w:sz w:val="20"/>
          <w:szCs w:val="20"/>
        </w:rPr>
      </w:pPr>
    </w:p>
    <w:p w14:paraId="569E817C" w14:textId="4CEF89F0" w:rsidR="00D043AA" w:rsidRPr="00D043AA" w:rsidRDefault="00D043AA" w:rsidP="00D043AA">
      <w:pPr>
        <w:ind w:left="1224"/>
        <w:rPr>
          <w:sz w:val="20"/>
          <w:szCs w:val="20"/>
        </w:rPr>
      </w:pPr>
      <w:r w:rsidRPr="00D043AA">
        <w:rPr>
          <w:sz w:val="20"/>
          <w:szCs w:val="20"/>
        </w:rPr>
        <w:t>Ces travaux concernent :</w:t>
      </w:r>
    </w:p>
    <w:p w14:paraId="19DA66F0" w14:textId="77777777" w:rsidR="00D043AA" w:rsidRPr="001174DA" w:rsidRDefault="00D043AA" w:rsidP="001174DA">
      <w:pPr>
        <w:pStyle w:val="ListParagraph"/>
        <w:numPr>
          <w:ilvl w:val="0"/>
          <w:numId w:val="30"/>
        </w:numPr>
        <w:ind w:left="1776"/>
        <w:rPr>
          <w:bCs/>
          <w:sz w:val="20"/>
          <w:szCs w:val="20"/>
        </w:rPr>
      </w:pPr>
      <w:r w:rsidRPr="001174DA">
        <w:rPr>
          <w:bCs/>
          <w:sz w:val="20"/>
          <w:szCs w:val="20"/>
        </w:rPr>
        <w:t>Le dessouchage ;</w:t>
      </w:r>
    </w:p>
    <w:p w14:paraId="6AABC673" w14:textId="5E14ADBD" w:rsidR="00D043AA" w:rsidRPr="001174DA" w:rsidRDefault="00D043AA" w:rsidP="001174DA">
      <w:pPr>
        <w:pStyle w:val="ListParagraph"/>
        <w:numPr>
          <w:ilvl w:val="0"/>
          <w:numId w:val="30"/>
        </w:numPr>
        <w:ind w:left="1776"/>
        <w:rPr>
          <w:bCs/>
          <w:sz w:val="20"/>
          <w:szCs w:val="20"/>
        </w:rPr>
      </w:pPr>
      <w:r w:rsidRPr="001174DA">
        <w:rPr>
          <w:bCs/>
          <w:sz w:val="20"/>
          <w:szCs w:val="20"/>
        </w:rPr>
        <w:t xml:space="preserve">Le décapage de la terre végétale sur une couche de </w:t>
      </w:r>
      <w:smartTag w:uri="urn:schemas-microsoft-com:office:smarttags" w:element="metricconverter">
        <w:smartTagPr>
          <w:attr w:name="ProductID" w:val="0,20 m"/>
        </w:smartTagPr>
        <w:r w:rsidRPr="001174DA">
          <w:rPr>
            <w:bCs/>
            <w:sz w:val="20"/>
            <w:szCs w:val="20"/>
          </w:rPr>
          <w:t>0,20 m</w:t>
        </w:r>
      </w:smartTag>
      <w:r w:rsidRPr="001174DA">
        <w:rPr>
          <w:bCs/>
          <w:sz w:val="20"/>
          <w:szCs w:val="20"/>
        </w:rPr>
        <w:t>. Les terres végétales décapées et mises en dépôt pour une utilisation ultérieure devront être exemptes de roche, gravois, souche etc</w:t>
      </w:r>
      <w:r w:rsidR="005D4D7F">
        <w:rPr>
          <w:bCs/>
          <w:sz w:val="20"/>
          <w:szCs w:val="20"/>
        </w:rPr>
        <w:t>…</w:t>
      </w:r>
      <w:r w:rsidRPr="001174DA">
        <w:rPr>
          <w:bCs/>
          <w:sz w:val="20"/>
          <w:szCs w:val="20"/>
        </w:rPr>
        <w:t xml:space="preserve"> ;</w:t>
      </w:r>
    </w:p>
    <w:p w14:paraId="5AE90BA2" w14:textId="77777777" w:rsidR="00D043AA" w:rsidRPr="001174DA" w:rsidRDefault="00D043AA" w:rsidP="001174DA">
      <w:pPr>
        <w:pStyle w:val="ListParagraph"/>
        <w:numPr>
          <w:ilvl w:val="0"/>
          <w:numId w:val="30"/>
        </w:numPr>
        <w:ind w:left="1776"/>
        <w:rPr>
          <w:bCs/>
          <w:sz w:val="20"/>
          <w:szCs w:val="20"/>
        </w:rPr>
      </w:pPr>
      <w:r w:rsidRPr="001174DA">
        <w:rPr>
          <w:bCs/>
          <w:sz w:val="20"/>
          <w:szCs w:val="20"/>
        </w:rPr>
        <w:t>Le nivellement et le régalage des plateformes ;</w:t>
      </w:r>
    </w:p>
    <w:p w14:paraId="3970283C" w14:textId="77777777" w:rsidR="00D043AA" w:rsidRPr="001174DA" w:rsidRDefault="00D043AA" w:rsidP="001174DA">
      <w:pPr>
        <w:pStyle w:val="ListParagraph"/>
        <w:numPr>
          <w:ilvl w:val="0"/>
          <w:numId w:val="30"/>
        </w:numPr>
        <w:ind w:left="1776"/>
        <w:rPr>
          <w:bCs/>
          <w:sz w:val="20"/>
          <w:szCs w:val="20"/>
        </w:rPr>
      </w:pPr>
      <w:r w:rsidRPr="001174DA">
        <w:rPr>
          <w:bCs/>
          <w:sz w:val="20"/>
          <w:szCs w:val="20"/>
        </w:rPr>
        <w:t>L’implantation des ouvrages et la mise en place de piquets maçonnés dont les têtes seront rattachées en plan et en altitude à des repérés fixes ;</w:t>
      </w:r>
    </w:p>
    <w:p w14:paraId="6BAD4361" w14:textId="01FBFED1" w:rsidR="00D043AA" w:rsidRPr="001174DA" w:rsidRDefault="00D043AA" w:rsidP="001174DA">
      <w:pPr>
        <w:pStyle w:val="ListParagraph"/>
        <w:numPr>
          <w:ilvl w:val="0"/>
          <w:numId w:val="30"/>
        </w:numPr>
        <w:ind w:left="1776"/>
        <w:rPr>
          <w:bCs/>
          <w:sz w:val="20"/>
          <w:szCs w:val="20"/>
        </w:rPr>
      </w:pPr>
      <w:r w:rsidRPr="001174DA">
        <w:rPr>
          <w:bCs/>
          <w:sz w:val="20"/>
          <w:szCs w:val="20"/>
        </w:rPr>
        <w:lastRenderedPageBreak/>
        <w:t>L’évacuation des déblais excédentaires vers la décharge publique indiquée par le Maître d’Œuvre</w:t>
      </w:r>
      <w:r w:rsidR="00540AEE" w:rsidRPr="001174DA">
        <w:rPr>
          <w:bCs/>
          <w:sz w:val="20"/>
          <w:szCs w:val="20"/>
        </w:rPr>
        <w:t xml:space="preserve"> </w:t>
      </w:r>
      <w:r w:rsidRPr="001174DA">
        <w:rPr>
          <w:bCs/>
          <w:sz w:val="20"/>
          <w:szCs w:val="20"/>
        </w:rPr>
        <w:t>;</w:t>
      </w:r>
    </w:p>
    <w:p w14:paraId="1E74DD61" w14:textId="5B3B0A17" w:rsidR="00540AEE" w:rsidRPr="001174DA" w:rsidRDefault="00D043AA" w:rsidP="001174DA">
      <w:pPr>
        <w:pStyle w:val="ListParagraph"/>
        <w:numPr>
          <w:ilvl w:val="0"/>
          <w:numId w:val="30"/>
        </w:numPr>
        <w:ind w:left="1776"/>
        <w:rPr>
          <w:bCs/>
          <w:sz w:val="20"/>
          <w:szCs w:val="20"/>
        </w:rPr>
      </w:pPr>
      <w:r w:rsidRPr="001174DA">
        <w:rPr>
          <w:bCs/>
          <w:sz w:val="20"/>
          <w:szCs w:val="20"/>
        </w:rPr>
        <w:t>L’abattage éventuel des arbres, leur dessouchage et l’arrachement de toutes les racines et cela sur toute l’emprise réelle des travaux</w:t>
      </w:r>
      <w:r w:rsidR="001174DA" w:rsidRPr="001174DA">
        <w:rPr>
          <w:bCs/>
          <w:sz w:val="20"/>
          <w:szCs w:val="20"/>
        </w:rPr>
        <w:t>.</w:t>
      </w:r>
    </w:p>
    <w:p w14:paraId="02FEED00" w14:textId="77777777" w:rsidR="001174DA" w:rsidRDefault="001174DA" w:rsidP="001174DA">
      <w:pPr>
        <w:ind w:left="1776"/>
        <w:rPr>
          <w:sz w:val="20"/>
          <w:szCs w:val="20"/>
        </w:rPr>
      </w:pPr>
    </w:p>
    <w:p w14:paraId="104835DE" w14:textId="3DF0D5E4" w:rsidR="00D043AA" w:rsidRDefault="00D043AA" w:rsidP="00D043AA">
      <w:pPr>
        <w:ind w:left="1224"/>
        <w:rPr>
          <w:sz w:val="20"/>
          <w:szCs w:val="20"/>
        </w:rPr>
      </w:pPr>
      <w:r w:rsidRPr="00D043AA">
        <w:rPr>
          <w:sz w:val="20"/>
          <w:szCs w:val="20"/>
        </w:rPr>
        <w:t>Une fois achevée, la plateforme fait objet d’une réception par le Maître d’Œuvre.</w:t>
      </w:r>
    </w:p>
    <w:p w14:paraId="5B4A5ABA" w14:textId="77777777" w:rsidR="00540AEE" w:rsidRPr="00D043AA" w:rsidRDefault="00540AEE" w:rsidP="00D043AA">
      <w:pPr>
        <w:ind w:left="1224"/>
        <w:rPr>
          <w:sz w:val="20"/>
          <w:szCs w:val="20"/>
        </w:rPr>
      </w:pPr>
    </w:p>
    <w:p w14:paraId="6DE83B75" w14:textId="5800E996" w:rsidR="00F63C11" w:rsidRPr="001D31EE" w:rsidRDefault="00BB4CC6" w:rsidP="00595397">
      <w:pPr>
        <w:ind w:left="1224"/>
        <w:rPr>
          <w:sz w:val="20"/>
          <w:szCs w:val="20"/>
        </w:rPr>
      </w:pPr>
      <w:r w:rsidRPr="001D31EE">
        <w:rPr>
          <w:sz w:val="20"/>
          <w:szCs w:val="20"/>
        </w:rPr>
        <w:t xml:space="preserve">Ce prix s'applique au </w:t>
      </w:r>
      <w:r w:rsidR="009B17DF" w:rsidRPr="001D31EE">
        <w:rPr>
          <w:spacing w:val="1"/>
          <w:sz w:val="20"/>
          <w:szCs w:val="20"/>
        </w:rPr>
        <w:t>m</w:t>
      </w:r>
      <w:r w:rsidR="009B17DF" w:rsidRPr="001D31EE">
        <w:rPr>
          <w:sz w:val="20"/>
          <w:szCs w:val="20"/>
        </w:rPr>
        <w:t>è</w:t>
      </w:r>
      <w:r w:rsidR="009B17DF" w:rsidRPr="001D31EE">
        <w:rPr>
          <w:spacing w:val="1"/>
          <w:sz w:val="20"/>
          <w:szCs w:val="20"/>
        </w:rPr>
        <w:t>t</w:t>
      </w:r>
      <w:r w:rsidR="009B17DF" w:rsidRPr="001D31EE">
        <w:rPr>
          <w:sz w:val="20"/>
          <w:szCs w:val="20"/>
        </w:rPr>
        <w:t>re</w:t>
      </w:r>
      <w:r w:rsidR="009D3091" w:rsidRPr="001D31EE">
        <w:rPr>
          <w:sz w:val="20"/>
          <w:szCs w:val="20"/>
        </w:rPr>
        <w:t xml:space="preserve"> cube</w:t>
      </w:r>
      <w:r w:rsidRPr="001D31EE">
        <w:rPr>
          <w:sz w:val="20"/>
          <w:szCs w:val="20"/>
        </w:rPr>
        <w:t>. Prix En Lettres :</w:t>
      </w:r>
    </w:p>
    <w:p w14:paraId="41070FEB" w14:textId="77777777" w:rsidR="00F63C11" w:rsidRPr="001D31EE" w:rsidRDefault="00F63C11" w:rsidP="00F63C11">
      <w:pPr>
        <w:ind w:left="1416"/>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1D31EE" w14:paraId="7E11AFFE" w14:textId="77777777" w:rsidTr="00034284">
        <w:trPr>
          <w:trHeight w:hRule="exact" w:val="394"/>
        </w:trPr>
        <w:tc>
          <w:tcPr>
            <w:tcW w:w="1809" w:type="dxa"/>
            <w:vMerge w:val="restart"/>
            <w:tcBorders>
              <w:top w:val="single" w:sz="4" w:space="0" w:color="000000"/>
              <w:left w:val="single" w:sz="4" w:space="0" w:color="000000"/>
              <w:bottom w:val="single" w:sz="4" w:space="0" w:color="auto"/>
              <w:right w:val="single" w:sz="4" w:space="0" w:color="000000"/>
            </w:tcBorders>
          </w:tcPr>
          <w:p w14:paraId="3C180BA3" w14:textId="77777777" w:rsidR="005A6FE9" w:rsidRPr="001D31EE" w:rsidRDefault="005A6FE9" w:rsidP="005775A0">
            <w:pPr>
              <w:pStyle w:val="TableParagraph"/>
              <w:kinsoku w:val="0"/>
              <w:overflowPunct w:val="0"/>
              <w:spacing w:before="2" w:line="130" w:lineRule="exact"/>
              <w:rPr>
                <w:sz w:val="13"/>
                <w:szCs w:val="13"/>
                <w:lang w:val="fr-FR"/>
              </w:rPr>
            </w:pPr>
            <w:bookmarkStart w:id="28" w:name="E_Ligne_d'adduction_de_la_source_manze_a"/>
            <w:bookmarkStart w:id="29" w:name="1.1_Conduite_d'adduction_de_la_source_Ma"/>
            <w:bookmarkStart w:id="30" w:name="_Hlk36487782"/>
            <w:bookmarkEnd w:id="28"/>
            <w:bookmarkEnd w:id="29"/>
          </w:p>
          <w:p w14:paraId="01834F59" w14:textId="77777777" w:rsidR="005A6FE9" w:rsidRPr="001D31EE" w:rsidRDefault="005A6FE9" w:rsidP="005775A0">
            <w:pPr>
              <w:pStyle w:val="TableParagraph"/>
              <w:kinsoku w:val="0"/>
              <w:overflowPunct w:val="0"/>
              <w:spacing w:line="200" w:lineRule="exact"/>
              <w:rPr>
                <w:sz w:val="20"/>
                <w:szCs w:val="20"/>
                <w:lang w:val="fr-FR"/>
              </w:rPr>
            </w:pPr>
          </w:p>
          <w:p w14:paraId="2587C8B9" w14:textId="77777777" w:rsidR="005A6FE9" w:rsidRPr="001D31EE" w:rsidRDefault="005A6FE9" w:rsidP="005775A0">
            <w:pPr>
              <w:pStyle w:val="TableParagraph"/>
              <w:kinsoku w:val="0"/>
              <w:overflowPunct w:val="0"/>
              <w:spacing w:line="200" w:lineRule="exact"/>
              <w:rPr>
                <w:sz w:val="20"/>
                <w:szCs w:val="20"/>
                <w:lang w:val="fr-FR"/>
              </w:rPr>
            </w:pPr>
          </w:p>
          <w:p w14:paraId="652C2E4F" w14:textId="23FD91F4" w:rsidR="005A6FE9" w:rsidRPr="001D31EE" w:rsidRDefault="005A6FE9" w:rsidP="005775A0">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00BB4CC6" w:rsidRPr="001D31EE">
              <w:rPr>
                <w:rFonts w:ascii="Arial" w:hAnsi="Arial" w:cs="Arial"/>
                <w:b/>
                <w:bCs/>
                <w:spacing w:val="-1"/>
                <w:w w:val="85"/>
                <w:szCs w:val="22"/>
                <w:lang w:val="fr-FR"/>
              </w:rPr>
              <w:t>3.1</w:t>
            </w:r>
            <w:r w:rsidR="00595397" w:rsidRPr="001D31EE">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6AF96E84" w14:textId="42A5744A" w:rsidR="005A6FE9" w:rsidRPr="001D31EE" w:rsidRDefault="00C07F36" w:rsidP="005775A0">
            <w:pPr>
              <w:pStyle w:val="TableParagraph"/>
              <w:kinsoku w:val="0"/>
              <w:overflowPunct w:val="0"/>
              <w:spacing w:before="61"/>
              <w:ind w:left="101"/>
              <w:rPr>
                <w:lang w:val="fr-FR"/>
              </w:rPr>
            </w:pPr>
            <w:proofErr w:type="gramStart"/>
            <w:r w:rsidRPr="001D31EE">
              <w:rPr>
                <w:rFonts w:ascii="Arial" w:hAnsi="Arial" w:cs="Arial"/>
                <w:b/>
                <w:bCs/>
                <w:w w:val="85"/>
                <w:szCs w:val="22"/>
                <w:lang w:val="fr-FR"/>
              </w:rPr>
              <w:t>m</w:t>
            </w:r>
            <w:proofErr w:type="gramEnd"/>
            <w:r w:rsidRPr="001D31EE">
              <w:rPr>
                <w:rFonts w:ascii="Arial" w:hAnsi="Arial" w:cs="Arial"/>
                <w:b/>
                <w:bCs/>
                <w:w w:val="85"/>
                <w:szCs w:val="22"/>
                <w:vertAlign w:val="superscript"/>
                <w:lang w:val="fr-FR"/>
              </w:rPr>
              <w:t>3</w:t>
            </w:r>
          </w:p>
        </w:tc>
      </w:tr>
      <w:tr w:rsidR="005A6FE9" w:rsidRPr="001D31EE" w14:paraId="3145AFB6" w14:textId="77777777" w:rsidTr="00034284">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07998ECD" w14:textId="77777777" w:rsidR="005A6FE9" w:rsidRPr="001D31EE" w:rsidRDefault="005A6FE9" w:rsidP="005775A0">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2907F4C3" w14:textId="77777777" w:rsidR="005A6FE9" w:rsidRPr="001D31EE" w:rsidRDefault="005A6FE9" w:rsidP="005775A0"/>
        </w:tc>
      </w:tr>
      <w:tr w:rsidR="005A6FE9" w:rsidRPr="001D31EE" w14:paraId="49F29A24" w14:textId="77777777" w:rsidTr="00034284">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5972AEE9"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1FACF9A9" w14:textId="77777777" w:rsidR="005A6FE9" w:rsidRPr="001D31EE" w:rsidRDefault="005A6FE9" w:rsidP="005775A0"/>
        </w:tc>
      </w:tr>
      <w:tr w:rsidR="005A6FE9" w:rsidRPr="001D31EE" w14:paraId="79EB70F2" w14:textId="77777777" w:rsidTr="00034284">
        <w:trPr>
          <w:trHeight w:hRule="exact" w:val="156"/>
        </w:trPr>
        <w:tc>
          <w:tcPr>
            <w:tcW w:w="1809" w:type="dxa"/>
            <w:vMerge/>
            <w:tcBorders>
              <w:top w:val="single" w:sz="4" w:space="0" w:color="000000"/>
              <w:left w:val="single" w:sz="4" w:space="0" w:color="000000"/>
              <w:bottom w:val="single" w:sz="4" w:space="0" w:color="auto"/>
              <w:right w:val="single" w:sz="4" w:space="0" w:color="000000"/>
            </w:tcBorders>
          </w:tcPr>
          <w:p w14:paraId="7B10376F" w14:textId="77777777" w:rsidR="005A6FE9" w:rsidRPr="001D31EE" w:rsidRDefault="005A6FE9" w:rsidP="005775A0"/>
        </w:tc>
        <w:tc>
          <w:tcPr>
            <w:tcW w:w="7479" w:type="dxa"/>
            <w:tcBorders>
              <w:top w:val="single" w:sz="4" w:space="0" w:color="000000"/>
              <w:left w:val="single" w:sz="4" w:space="0" w:color="000000"/>
              <w:bottom w:val="single" w:sz="4" w:space="0" w:color="000000"/>
              <w:right w:val="single" w:sz="4" w:space="0" w:color="000000"/>
            </w:tcBorders>
          </w:tcPr>
          <w:p w14:paraId="382B8DCB" w14:textId="77777777" w:rsidR="005A6FE9" w:rsidRPr="001D31EE" w:rsidRDefault="005A6FE9" w:rsidP="005775A0"/>
        </w:tc>
      </w:tr>
      <w:bookmarkEnd w:id="27"/>
      <w:bookmarkEnd w:id="30"/>
    </w:tbl>
    <w:p w14:paraId="1D2F79DA" w14:textId="41626907" w:rsidR="00395BE0" w:rsidRPr="001D31EE" w:rsidRDefault="00395BE0" w:rsidP="005A6FE9">
      <w:pPr>
        <w:kinsoku w:val="0"/>
        <w:overflowPunct w:val="0"/>
        <w:spacing w:before="4" w:line="170" w:lineRule="exact"/>
        <w:rPr>
          <w:sz w:val="17"/>
          <w:szCs w:val="17"/>
        </w:rPr>
      </w:pPr>
    </w:p>
    <w:p w14:paraId="42A19151" w14:textId="71158164" w:rsidR="003373D4" w:rsidRPr="003373D4" w:rsidRDefault="00F7791B" w:rsidP="003373D4">
      <w:pPr>
        <w:pStyle w:val="ListParagraph"/>
        <w:numPr>
          <w:ilvl w:val="2"/>
          <w:numId w:val="28"/>
        </w:numPr>
        <w:rPr>
          <w:szCs w:val="22"/>
        </w:rPr>
      </w:pPr>
      <w:bookmarkStart w:id="31" w:name="_Hlk61852059"/>
      <w:r>
        <w:rPr>
          <w:szCs w:val="22"/>
        </w:rPr>
        <w:t>R</w:t>
      </w:r>
      <w:r w:rsidRPr="003373D4">
        <w:rPr>
          <w:szCs w:val="22"/>
        </w:rPr>
        <w:t>é</w:t>
      </w:r>
      <w:r>
        <w:rPr>
          <w:szCs w:val="22"/>
        </w:rPr>
        <w:t xml:space="preserve">alisation de </w:t>
      </w:r>
      <w:r w:rsidR="003373D4" w:rsidRPr="003373D4">
        <w:rPr>
          <w:szCs w:val="22"/>
        </w:rPr>
        <w:t>Fouille</w:t>
      </w:r>
      <w:r>
        <w:rPr>
          <w:szCs w:val="22"/>
        </w:rPr>
        <w:t>s</w:t>
      </w:r>
      <w:r w:rsidR="003373D4" w:rsidRPr="003373D4">
        <w:rPr>
          <w:szCs w:val="22"/>
        </w:rPr>
        <w:t xml:space="preserve"> en tranchée </w:t>
      </w:r>
    </w:p>
    <w:p w14:paraId="4B50A578" w14:textId="77777777" w:rsidR="003373D4" w:rsidRPr="0065507A" w:rsidRDefault="003373D4" w:rsidP="003373D4">
      <w:pPr>
        <w:pStyle w:val="ListParagraph"/>
        <w:ind w:left="1224"/>
        <w:rPr>
          <w:rFonts w:cs="Arial"/>
          <w:bCs/>
          <w:color w:val="FF0000"/>
          <w:szCs w:val="22"/>
          <w:highlight w:val="yellow"/>
        </w:rPr>
      </w:pPr>
    </w:p>
    <w:p w14:paraId="7A0CFD47" w14:textId="77777777" w:rsidR="005117B2" w:rsidRPr="005117B2" w:rsidRDefault="005117B2" w:rsidP="005117B2">
      <w:pPr>
        <w:pStyle w:val="ListParagraph"/>
        <w:ind w:left="1224"/>
        <w:rPr>
          <w:rFonts w:cs="Arial"/>
          <w:bCs/>
          <w:color w:val="000000" w:themeColor="text1"/>
          <w:sz w:val="20"/>
          <w:szCs w:val="20"/>
        </w:rPr>
      </w:pPr>
      <w:bookmarkStart w:id="32" w:name="_Hlk61317656"/>
      <w:r w:rsidRPr="005117B2">
        <w:rPr>
          <w:rFonts w:cs="Arial"/>
          <w:bCs/>
          <w:color w:val="000000" w:themeColor="text1"/>
          <w:sz w:val="20"/>
          <w:szCs w:val="20"/>
        </w:rPr>
        <w:t>Ce prix comprend :</w:t>
      </w:r>
    </w:p>
    <w:p w14:paraId="5F5D7E63" w14:textId="4BD49FC5" w:rsidR="005117B2" w:rsidRPr="001D2F49" w:rsidRDefault="001D2F49" w:rsidP="001D2F49">
      <w:pPr>
        <w:pStyle w:val="ListParagraph"/>
        <w:numPr>
          <w:ilvl w:val="0"/>
          <w:numId w:val="30"/>
        </w:numPr>
        <w:ind w:left="1776"/>
        <w:rPr>
          <w:bCs/>
          <w:sz w:val="20"/>
          <w:szCs w:val="20"/>
        </w:rPr>
      </w:pPr>
      <w:r w:rsidRPr="001D2F49">
        <w:rPr>
          <w:bCs/>
          <w:sz w:val="20"/>
          <w:szCs w:val="20"/>
        </w:rPr>
        <w:t>Le</w:t>
      </w:r>
      <w:r w:rsidR="005117B2" w:rsidRPr="001D2F49">
        <w:rPr>
          <w:bCs/>
          <w:sz w:val="20"/>
          <w:szCs w:val="20"/>
        </w:rPr>
        <w:t xml:space="preserve"> piquetage pour implantation,</w:t>
      </w:r>
    </w:p>
    <w:p w14:paraId="20C6749B" w14:textId="69F14A4D" w:rsidR="005117B2" w:rsidRPr="001D2F49" w:rsidRDefault="001D2F49" w:rsidP="001D2F49">
      <w:pPr>
        <w:pStyle w:val="ListParagraph"/>
        <w:numPr>
          <w:ilvl w:val="0"/>
          <w:numId w:val="30"/>
        </w:numPr>
        <w:ind w:left="1776"/>
        <w:rPr>
          <w:bCs/>
          <w:sz w:val="20"/>
          <w:szCs w:val="20"/>
        </w:rPr>
      </w:pPr>
      <w:r w:rsidRPr="001D2F49">
        <w:rPr>
          <w:bCs/>
          <w:sz w:val="20"/>
          <w:szCs w:val="20"/>
        </w:rPr>
        <w:t>Le</w:t>
      </w:r>
      <w:r w:rsidR="005117B2" w:rsidRPr="001D2F49">
        <w:rPr>
          <w:bCs/>
          <w:sz w:val="20"/>
          <w:szCs w:val="20"/>
        </w:rPr>
        <w:t xml:space="preserve"> terrassement en terrain de toute nature (profondeur ≤2,00 m) quelques soient les moyens mis en œuvre et l'évacuation et la mise en décharge agréée ; </w:t>
      </w:r>
    </w:p>
    <w:p w14:paraId="78743393" w14:textId="1E2D3BEE" w:rsidR="005117B2" w:rsidRPr="001D2F49" w:rsidRDefault="001D2F49" w:rsidP="001D2F49">
      <w:pPr>
        <w:pStyle w:val="ListParagraph"/>
        <w:numPr>
          <w:ilvl w:val="0"/>
          <w:numId w:val="30"/>
        </w:numPr>
        <w:ind w:left="1776"/>
        <w:rPr>
          <w:bCs/>
          <w:sz w:val="20"/>
          <w:szCs w:val="20"/>
        </w:rPr>
      </w:pPr>
      <w:r w:rsidRPr="001D2F49">
        <w:rPr>
          <w:bCs/>
          <w:sz w:val="20"/>
          <w:szCs w:val="20"/>
        </w:rPr>
        <w:t>Toutes</w:t>
      </w:r>
      <w:r w:rsidR="005117B2" w:rsidRPr="001D2F49">
        <w:rPr>
          <w:bCs/>
          <w:sz w:val="20"/>
          <w:szCs w:val="20"/>
        </w:rPr>
        <w:t xml:space="preserve"> sujétions de pompage de toutes eaux de quelques natures qu'elles soient,</w:t>
      </w:r>
      <w:r w:rsidR="005117B2" w:rsidRPr="001D2F49">
        <w:rPr>
          <w:bCs/>
          <w:sz w:val="20"/>
          <w:szCs w:val="20"/>
        </w:rPr>
        <w:br/>
        <w:t>l'évacuation des déblais de la tranchée vers une décharge agrée par le maître d'œuvre,</w:t>
      </w:r>
    </w:p>
    <w:p w14:paraId="1CEB835E" w14:textId="45CAF78A" w:rsidR="005117B2" w:rsidRPr="001D2F49" w:rsidRDefault="001D2F49" w:rsidP="001D2F49">
      <w:pPr>
        <w:pStyle w:val="ListParagraph"/>
        <w:numPr>
          <w:ilvl w:val="0"/>
          <w:numId w:val="30"/>
        </w:numPr>
        <w:ind w:left="1776"/>
        <w:rPr>
          <w:bCs/>
          <w:sz w:val="20"/>
          <w:szCs w:val="20"/>
        </w:rPr>
      </w:pPr>
      <w:r w:rsidRPr="001D2F49">
        <w:rPr>
          <w:bCs/>
          <w:sz w:val="20"/>
          <w:szCs w:val="20"/>
        </w:rPr>
        <w:t>Toutes</w:t>
      </w:r>
      <w:r w:rsidR="005117B2" w:rsidRPr="001D2F49">
        <w:rPr>
          <w:bCs/>
          <w:sz w:val="20"/>
          <w:szCs w:val="20"/>
        </w:rPr>
        <w:t xml:space="preserve"> sujétions de la mise en œuvre.</w:t>
      </w:r>
    </w:p>
    <w:p w14:paraId="1B2FE42B" w14:textId="77777777" w:rsidR="00705EFA" w:rsidRPr="003373D4" w:rsidRDefault="00705EFA" w:rsidP="003373D4">
      <w:pPr>
        <w:pStyle w:val="ListParagraph"/>
        <w:ind w:left="1224"/>
        <w:rPr>
          <w:rFonts w:cs="Arial"/>
          <w:bCs/>
          <w:color w:val="000000" w:themeColor="text1"/>
          <w:sz w:val="20"/>
          <w:szCs w:val="20"/>
        </w:rPr>
      </w:pPr>
    </w:p>
    <w:bookmarkEnd w:id="32"/>
    <w:p w14:paraId="06BDA208" w14:textId="77777777" w:rsidR="003373D4" w:rsidRPr="003373D4" w:rsidRDefault="003373D4" w:rsidP="003373D4">
      <w:pPr>
        <w:pStyle w:val="ListParagraph"/>
        <w:ind w:left="1224"/>
        <w:rPr>
          <w:rFonts w:cs="Arial"/>
          <w:bCs/>
          <w:color w:val="000000" w:themeColor="text1"/>
          <w:sz w:val="20"/>
          <w:szCs w:val="20"/>
        </w:rPr>
      </w:pPr>
      <w:r w:rsidRPr="003373D4">
        <w:rPr>
          <w:rFonts w:cs="Arial"/>
          <w:bCs/>
          <w:color w:val="000000" w:themeColor="text1"/>
          <w:sz w:val="20"/>
          <w:szCs w:val="20"/>
        </w:rPr>
        <w:t>Ce prix s'applique au mètre cube. Prix en lettres :</w:t>
      </w:r>
    </w:p>
    <w:p w14:paraId="33FDB478" w14:textId="77777777" w:rsidR="003373D4" w:rsidRPr="003373D4" w:rsidRDefault="003373D4" w:rsidP="003373D4">
      <w:pPr>
        <w:pStyle w:val="ListParagraph"/>
        <w:ind w:left="1224"/>
        <w:rPr>
          <w:rFonts w:cs="Arial"/>
          <w:bCs/>
          <w:color w:val="000000" w:themeColor="text1"/>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3373D4" w:rsidRPr="003373D4" w14:paraId="73378325" w14:textId="77777777" w:rsidTr="008F285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70135D7" w14:textId="77777777" w:rsidR="003373D4" w:rsidRPr="003373D4" w:rsidRDefault="003373D4" w:rsidP="008F2850">
            <w:pPr>
              <w:pStyle w:val="TableParagraph"/>
              <w:kinsoku w:val="0"/>
              <w:overflowPunct w:val="0"/>
              <w:spacing w:before="4" w:line="130" w:lineRule="exact"/>
              <w:rPr>
                <w:color w:val="000000" w:themeColor="text1"/>
                <w:sz w:val="13"/>
                <w:szCs w:val="13"/>
                <w:lang w:val="fr-FR"/>
              </w:rPr>
            </w:pPr>
          </w:p>
          <w:p w14:paraId="747B2F33" w14:textId="77777777" w:rsidR="003373D4" w:rsidRPr="003373D4" w:rsidRDefault="003373D4" w:rsidP="008F2850">
            <w:pPr>
              <w:pStyle w:val="TableParagraph"/>
              <w:kinsoku w:val="0"/>
              <w:overflowPunct w:val="0"/>
              <w:spacing w:line="200" w:lineRule="exact"/>
              <w:rPr>
                <w:color w:val="000000" w:themeColor="text1"/>
                <w:sz w:val="20"/>
                <w:szCs w:val="20"/>
                <w:lang w:val="fr-FR"/>
              </w:rPr>
            </w:pPr>
          </w:p>
          <w:p w14:paraId="34CEBD46" w14:textId="77777777" w:rsidR="003373D4" w:rsidRPr="003373D4" w:rsidRDefault="003373D4" w:rsidP="008F2850">
            <w:pPr>
              <w:pStyle w:val="TableParagraph"/>
              <w:kinsoku w:val="0"/>
              <w:overflowPunct w:val="0"/>
              <w:spacing w:line="200" w:lineRule="exact"/>
              <w:rPr>
                <w:color w:val="000000" w:themeColor="text1"/>
                <w:sz w:val="20"/>
                <w:szCs w:val="20"/>
                <w:lang w:val="fr-FR"/>
              </w:rPr>
            </w:pPr>
          </w:p>
          <w:p w14:paraId="7A40091B" w14:textId="6E7D8A42" w:rsidR="003373D4" w:rsidRPr="003373D4" w:rsidRDefault="003373D4" w:rsidP="008F2850">
            <w:pPr>
              <w:pStyle w:val="TableParagraph"/>
              <w:kinsoku w:val="0"/>
              <w:overflowPunct w:val="0"/>
              <w:ind w:left="101"/>
              <w:rPr>
                <w:color w:val="000000" w:themeColor="text1"/>
                <w:lang w:val="fr-FR"/>
              </w:rPr>
            </w:pPr>
            <w:r w:rsidRPr="003373D4">
              <w:rPr>
                <w:rFonts w:ascii="Arial" w:hAnsi="Arial" w:cs="Arial"/>
                <w:b/>
                <w:bCs/>
                <w:color w:val="000000" w:themeColor="text1"/>
                <w:spacing w:val="25"/>
                <w:w w:val="85"/>
                <w:szCs w:val="22"/>
                <w:lang w:val="fr-FR"/>
              </w:rPr>
              <w:t>Prix 3.1.2</w:t>
            </w:r>
          </w:p>
        </w:tc>
        <w:tc>
          <w:tcPr>
            <w:tcW w:w="7479" w:type="dxa"/>
            <w:tcBorders>
              <w:top w:val="single" w:sz="4" w:space="0" w:color="000000"/>
              <w:left w:val="single" w:sz="4" w:space="0" w:color="000000"/>
              <w:bottom w:val="single" w:sz="4" w:space="0" w:color="000000"/>
              <w:right w:val="single" w:sz="4" w:space="0" w:color="000000"/>
            </w:tcBorders>
          </w:tcPr>
          <w:p w14:paraId="05AA597B" w14:textId="77777777" w:rsidR="003373D4" w:rsidRPr="003373D4" w:rsidRDefault="003373D4" w:rsidP="008F2850">
            <w:pPr>
              <w:pStyle w:val="TableParagraph"/>
              <w:kinsoku w:val="0"/>
              <w:overflowPunct w:val="0"/>
              <w:spacing w:before="64"/>
              <w:ind w:left="102"/>
              <w:rPr>
                <w:color w:val="000000" w:themeColor="text1"/>
                <w:vertAlign w:val="superscript"/>
                <w:lang w:val="fr-FR"/>
              </w:rPr>
            </w:pPr>
            <w:proofErr w:type="gramStart"/>
            <w:r w:rsidRPr="003373D4">
              <w:rPr>
                <w:rFonts w:ascii="Arial" w:hAnsi="Arial" w:cs="Arial"/>
                <w:b/>
                <w:bCs/>
                <w:color w:val="000000" w:themeColor="text1"/>
                <w:w w:val="85"/>
                <w:szCs w:val="22"/>
                <w:lang w:val="fr-FR"/>
              </w:rPr>
              <w:t>m</w:t>
            </w:r>
            <w:proofErr w:type="gramEnd"/>
            <w:r w:rsidRPr="003373D4">
              <w:rPr>
                <w:rFonts w:ascii="Arial" w:hAnsi="Arial" w:cs="Arial"/>
                <w:b/>
                <w:bCs/>
                <w:color w:val="000000" w:themeColor="text1"/>
                <w:w w:val="85"/>
                <w:szCs w:val="22"/>
                <w:vertAlign w:val="superscript"/>
                <w:lang w:val="fr-FR"/>
              </w:rPr>
              <w:t>3</w:t>
            </w:r>
          </w:p>
        </w:tc>
      </w:tr>
      <w:tr w:rsidR="003373D4" w:rsidRPr="0065507A" w14:paraId="1DDD7796"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3AF1CE0" w14:textId="77777777" w:rsidR="003373D4" w:rsidRPr="0065507A" w:rsidRDefault="003373D4" w:rsidP="008F2850">
            <w:pPr>
              <w:pStyle w:val="TableParagraph"/>
              <w:kinsoku w:val="0"/>
              <w:overflowPunct w:val="0"/>
              <w:spacing w:before="64"/>
              <w:ind w:left="102"/>
              <w:rPr>
                <w:color w:val="FF0000"/>
                <w:highlight w:val="yellow"/>
                <w:lang w:val="fr-FR"/>
              </w:rPr>
            </w:pPr>
          </w:p>
        </w:tc>
        <w:tc>
          <w:tcPr>
            <w:tcW w:w="7479" w:type="dxa"/>
            <w:tcBorders>
              <w:top w:val="single" w:sz="4" w:space="0" w:color="000000"/>
              <w:left w:val="single" w:sz="4" w:space="0" w:color="000000"/>
              <w:bottom w:val="single" w:sz="4" w:space="0" w:color="000000"/>
              <w:right w:val="single" w:sz="4" w:space="0" w:color="000000"/>
            </w:tcBorders>
          </w:tcPr>
          <w:p w14:paraId="5FF38FB8" w14:textId="77777777" w:rsidR="003373D4" w:rsidRPr="0065507A" w:rsidRDefault="003373D4" w:rsidP="008F2850">
            <w:pPr>
              <w:rPr>
                <w:color w:val="FF0000"/>
                <w:highlight w:val="yellow"/>
              </w:rPr>
            </w:pPr>
          </w:p>
        </w:tc>
      </w:tr>
      <w:tr w:rsidR="003373D4" w:rsidRPr="0065507A" w14:paraId="0B95C2B4" w14:textId="77777777" w:rsidTr="008F2850">
        <w:trPr>
          <w:trHeight w:hRule="exact" w:val="396"/>
        </w:trPr>
        <w:tc>
          <w:tcPr>
            <w:tcW w:w="1809" w:type="dxa"/>
            <w:vMerge/>
            <w:tcBorders>
              <w:top w:val="single" w:sz="4" w:space="0" w:color="000000"/>
              <w:left w:val="single" w:sz="4" w:space="0" w:color="000000"/>
              <w:bottom w:val="single" w:sz="4" w:space="0" w:color="000000"/>
              <w:right w:val="single" w:sz="4" w:space="0" w:color="000000"/>
            </w:tcBorders>
          </w:tcPr>
          <w:p w14:paraId="544184FD" w14:textId="77777777" w:rsidR="003373D4" w:rsidRPr="0065507A" w:rsidRDefault="003373D4" w:rsidP="008F2850">
            <w:pPr>
              <w:rPr>
                <w:color w:val="FF0000"/>
                <w:highlight w:val="yellow"/>
              </w:rPr>
            </w:pPr>
          </w:p>
        </w:tc>
        <w:tc>
          <w:tcPr>
            <w:tcW w:w="7479" w:type="dxa"/>
            <w:tcBorders>
              <w:top w:val="single" w:sz="4" w:space="0" w:color="000000"/>
              <w:left w:val="single" w:sz="4" w:space="0" w:color="000000"/>
              <w:bottom w:val="single" w:sz="4" w:space="0" w:color="000000"/>
              <w:right w:val="single" w:sz="4" w:space="0" w:color="000000"/>
            </w:tcBorders>
          </w:tcPr>
          <w:p w14:paraId="7097D365" w14:textId="77777777" w:rsidR="003373D4" w:rsidRPr="0065507A" w:rsidRDefault="003373D4" w:rsidP="008F2850">
            <w:pPr>
              <w:rPr>
                <w:color w:val="FF0000"/>
                <w:highlight w:val="yellow"/>
              </w:rPr>
            </w:pPr>
          </w:p>
        </w:tc>
      </w:tr>
      <w:tr w:rsidR="003373D4" w:rsidRPr="0065507A" w14:paraId="6B3C6B7F" w14:textId="77777777" w:rsidTr="008F2850">
        <w:trPr>
          <w:trHeight w:hRule="exact" w:val="154"/>
        </w:trPr>
        <w:tc>
          <w:tcPr>
            <w:tcW w:w="1809" w:type="dxa"/>
            <w:vMerge/>
            <w:tcBorders>
              <w:top w:val="single" w:sz="4" w:space="0" w:color="000000"/>
              <w:left w:val="single" w:sz="4" w:space="0" w:color="000000"/>
              <w:bottom w:val="single" w:sz="4" w:space="0" w:color="000000"/>
              <w:right w:val="single" w:sz="4" w:space="0" w:color="000000"/>
            </w:tcBorders>
          </w:tcPr>
          <w:p w14:paraId="0B5B345B" w14:textId="77777777" w:rsidR="003373D4" w:rsidRPr="0065507A" w:rsidRDefault="003373D4" w:rsidP="008F2850">
            <w:pPr>
              <w:rPr>
                <w:color w:val="FF0000"/>
                <w:highlight w:val="yellow"/>
              </w:rPr>
            </w:pPr>
          </w:p>
        </w:tc>
        <w:tc>
          <w:tcPr>
            <w:tcW w:w="7479" w:type="dxa"/>
            <w:tcBorders>
              <w:top w:val="single" w:sz="4" w:space="0" w:color="000000"/>
              <w:left w:val="single" w:sz="4" w:space="0" w:color="000000"/>
              <w:bottom w:val="single" w:sz="4" w:space="0" w:color="000000"/>
              <w:right w:val="single" w:sz="4" w:space="0" w:color="000000"/>
            </w:tcBorders>
          </w:tcPr>
          <w:p w14:paraId="44F44D0B" w14:textId="77777777" w:rsidR="003373D4" w:rsidRPr="0065507A" w:rsidRDefault="003373D4" w:rsidP="008F2850">
            <w:pPr>
              <w:rPr>
                <w:color w:val="FF0000"/>
                <w:highlight w:val="yellow"/>
              </w:rPr>
            </w:pPr>
          </w:p>
        </w:tc>
      </w:tr>
      <w:bookmarkEnd w:id="31"/>
    </w:tbl>
    <w:p w14:paraId="78F4C746" w14:textId="77777777" w:rsidR="003373D4" w:rsidRPr="003373D4" w:rsidRDefault="003373D4" w:rsidP="003373D4">
      <w:pPr>
        <w:ind w:left="1224"/>
        <w:rPr>
          <w:szCs w:val="22"/>
        </w:rPr>
      </w:pPr>
    </w:p>
    <w:p w14:paraId="38E429C9" w14:textId="1309B950" w:rsidR="00692836" w:rsidRDefault="00F7791B" w:rsidP="00692836">
      <w:pPr>
        <w:pStyle w:val="ListParagraph"/>
        <w:numPr>
          <w:ilvl w:val="2"/>
          <w:numId w:val="28"/>
        </w:numPr>
        <w:rPr>
          <w:szCs w:val="22"/>
        </w:rPr>
      </w:pPr>
      <w:r>
        <w:rPr>
          <w:rFonts w:cs="Arial"/>
          <w:sz w:val="24"/>
        </w:rPr>
        <w:t>Fourniture et pose</w:t>
      </w:r>
      <w:r>
        <w:rPr>
          <w:szCs w:val="22"/>
        </w:rPr>
        <w:t xml:space="preserve"> de </w:t>
      </w:r>
      <w:r w:rsidR="00692836">
        <w:rPr>
          <w:szCs w:val="22"/>
        </w:rPr>
        <w:t xml:space="preserve">Graviers pour matériaux </w:t>
      </w:r>
      <w:r w:rsidR="00254B58">
        <w:rPr>
          <w:szCs w:val="22"/>
        </w:rPr>
        <w:t>drainant</w:t>
      </w:r>
    </w:p>
    <w:p w14:paraId="2423D698" w14:textId="77777777" w:rsidR="00692836" w:rsidRDefault="00692836" w:rsidP="00692836">
      <w:pPr>
        <w:tabs>
          <w:tab w:val="left" w:pos="1458"/>
        </w:tabs>
        <w:jc w:val="left"/>
        <w:rPr>
          <w:szCs w:val="22"/>
        </w:rPr>
      </w:pPr>
    </w:p>
    <w:p w14:paraId="0DEC3F24" w14:textId="51414387" w:rsidR="00692836" w:rsidRPr="001D31EE" w:rsidRDefault="00692836" w:rsidP="00692836">
      <w:pPr>
        <w:pStyle w:val="ListParagraph"/>
        <w:ind w:left="1224"/>
        <w:rPr>
          <w:sz w:val="20"/>
          <w:szCs w:val="20"/>
        </w:rPr>
      </w:pPr>
      <w:r w:rsidRPr="001D31EE">
        <w:rPr>
          <w:sz w:val="20"/>
          <w:szCs w:val="20"/>
        </w:rPr>
        <w:t>Ce prix comprend tous les travaux et matériaux associés à l'approvisionnement d</w:t>
      </w:r>
      <w:r>
        <w:rPr>
          <w:sz w:val="20"/>
          <w:szCs w:val="20"/>
        </w:rPr>
        <w:t xml:space="preserve">e graviers </w:t>
      </w:r>
      <w:r w:rsidRPr="001D31EE">
        <w:rPr>
          <w:sz w:val="20"/>
          <w:szCs w:val="20"/>
        </w:rPr>
        <w:t xml:space="preserve">sur les sites </w:t>
      </w:r>
      <w:r>
        <w:rPr>
          <w:sz w:val="20"/>
          <w:szCs w:val="20"/>
        </w:rPr>
        <w:t>conformément aux spécifications et plans</w:t>
      </w:r>
      <w:r w:rsidRPr="001D31EE">
        <w:rPr>
          <w:sz w:val="20"/>
          <w:szCs w:val="20"/>
        </w:rPr>
        <w:t xml:space="preserve">. La mesure doit être en mètres cubes de </w:t>
      </w:r>
      <w:r>
        <w:rPr>
          <w:sz w:val="20"/>
          <w:szCs w:val="20"/>
        </w:rPr>
        <w:t>graviers p</w:t>
      </w:r>
      <w:r w:rsidRPr="001D31EE">
        <w:rPr>
          <w:sz w:val="20"/>
          <w:szCs w:val="20"/>
        </w:rPr>
        <w:t>lacé</w:t>
      </w:r>
      <w:r>
        <w:rPr>
          <w:sz w:val="20"/>
          <w:szCs w:val="20"/>
        </w:rPr>
        <w:t>s</w:t>
      </w:r>
      <w:r w:rsidRPr="001D31EE">
        <w:rPr>
          <w:sz w:val="20"/>
          <w:szCs w:val="20"/>
        </w:rPr>
        <w:t xml:space="preserve"> dans sa position finale. L'entrepreneur ne doit pas placer de </w:t>
      </w:r>
      <w:r w:rsidR="00FE2144">
        <w:rPr>
          <w:sz w:val="20"/>
          <w:szCs w:val="20"/>
        </w:rPr>
        <w:t>matériaux</w:t>
      </w:r>
      <w:r>
        <w:rPr>
          <w:sz w:val="20"/>
          <w:szCs w:val="20"/>
        </w:rPr>
        <w:t xml:space="preserve"> drainant</w:t>
      </w:r>
      <w:r w:rsidRPr="001D31EE">
        <w:rPr>
          <w:sz w:val="20"/>
          <w:szCs w:val="20"/>
        </w:rPr>
        <w:t xml:space="preserve"> en </w:t>
      </w:r>
      <w:r>
        <w:rPr>
          <w:sz w:val="20"/>
          <w:szCs w:val="20"/>
        </w:rPr>
        <w:t>graviers</w:t>
      </w:r>
      <w:r w:rsidRPr="001D31EE">
        <w:rPr>
          <w:sz w:val="20"/>
          <w:szCs w:val="20"/>
        </w:rPr>
        <w:t xml:space="preserve"> à moins que l'ingénieur ne soit présent</w:t>
      </w:r>
      <w:r w:rsidR="00FE2144">
        <w:rPr>
          <w:sz w:val="20"/>
          <w:szCs w:val="20"/>
        </w:rPr>
        <w:t xml:space="preserve"> et après l’approbation des études d’exécution</w:t>
      </w:r>
      <w:r w:rsidRPr="001D31EE">
        <w:rPr>
          <w:sz w:val="20"/>
          <w:szCs w:val="20"/>
        </w:rPr>
        <w:t>.</w:t>
      </w:r>
    </w:p>
    <w:p w14:paraId="3B3F0B37" w14:textId="77777777" w:rsidR="00692836" w:rsidRDefault="00692836" w:rsidP="00692836">
      <w:pPr>
        <w:pStyle w:val="ListParagraph"/>
        <w:ind w:left="1224"/>
        <w:rPr>
          <w:sz w:val="20"/>
          <w:szCs w:val="20"/>
        </w:rPr>
      </w:pPr>
    </w:p>
    <w:p w14:paraId="7C9E0D3A" w14:textId="77777777" w:rsidR="00692836" w:rsidRPr="00906C4D" w:rsidRDefault="00692836" w:rsidP="00692836">
      <w:pPr>
        <w:pStyle w:val="ListParagraph"/>
        <w:ind w:firstLine="504"/>
        <w:rPr>
          <w:sz w:val="20"/>
          <w:szCs w:val="20"/>
        </w:rPr>
      </w:pPr>
      <w:r w:rsidRPr="00906C4D">
        <w:rPr>
          <w:sz w:val="20"/>
          <w:szCs w:val="20"/>
        </w:rPr>
        <w:t>Ce prix s'applique au mètre cube. Prix en Lettres :</w:t>
      </w:r>
    </w:p>
    <w:p w14:paraId="62468FE6" w14:textId="77777777" w:rsidR="00692836" w:rsidRPr="00A0628A" w:rsidRDefault="00692836" w:rsidP="00692836">
      <w:pPr>
        <w:pStyle w:val="ListParagraph"/>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692836" w:rsidRPr="00A0628A" w14:paraId="5573C8A0" w14:textId="77777777" w:rsidTr="008F285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480B637D" w14:textId="77777777" w:rsidR="00692836" w:rsidRPr="00A0628A" w:rsidRDefault="00692836" w:rsidP="008F2850">
            <w:pPr>
              <w:tabs>
                <w:tab w:val="left" w:pos="1458"/>
              </w:tabs>
              <w:jc w:val="left"/>
              <w:rPr>
                <w:szCs w:val="22"/>
              </w:rPr>
            </w:pPr>
          </w:p>
          <w:p w14:paraId="77F492B1" w14:textId="77777777" w:rsidR="00692836" w:rsidRPr="00A0628A" w:rsidRDefault="00692836" w:rsidP="008F2850">
            <w:pPr>
              <w:tabs>
                <w:tab w:val="left" w:pos="1458"/>
              </w:tabs>
              <w:jc w:val="left"/>
              <w:rPr>
                <w:szCs w:val="22"/>
              </w:rPr>
            </w:pPr>
          </w:p>
          <w:p w14:paraId="7CAC79CC" w14:textId="77777777" w:rsidR="00692836" w:rsidRPr="00A0628A" w:rsidRDefault="00692836" w:rsidP="008F2850">
            <w:pPr>
              <w:tabs>
                <w:tab w:val="left" w:pos="1458"/>
              </w:tabs>
              <w:jc w:val="left"/>
              <w:rPr>
                <w:szCs w:val="22"/>
              </w:rPr>
            </w:pPr>
          </w:p>
          <w:p w14:paraId="7FC97DB8" w14:textId="15BC69E3" w:rsidR="00692836" w:rsidRPr="00A0628A" w:rsidRDefault="00692836" w:rsidP="008F2850">
            <w:pPr>
              <w:tabs>
                <w:tab w:val="left" w:pos="1458"/>
              </w:tabs>
              <w:jc w:val="left"/>
              <w:rPr>
                <w:szCs w:val="22"/>
              </w:rPr>
            </w:pPr>
            <w:r w:rsidRPr="00A0628A">
              <w:rPr>
                <w:b/>
                <w:bCs/>
                <w:szCs w:val="22"/>
              </w:rPr>
              <w:t>Prix 3.1.</w:t>
            </w:r>
            <w:r w:rsidR="00EE71F8">
              <w:rPr>
                <w:b/>
                <w:bCs/>
                <w:szCs w:val="22"/>
              </w:rPr>
              <w:t>3</w:t>
            </w:r>
          </w:p>
        </w:tc>
        <w:tc>
          <w:tcPr>
            <w:tcW w:w="7479" w:type="dxa"/>
            <w:tcBorders>
              <w:top w:val="single" w:sz="4" w:space="0" w:color="000000"/>
              <w:left w:val="single" w:sz="4" w:space="0" w:color="000000"/>
              <w:bottom w:val="single" w:sz="4" w:space="0" w:color="000000"/>
              <w:right w:val="single" w:sz="4" w:space="0" w:color="000000"/>
            </w:tcBorders>
          </w:tcPr>
          <w:p w14:paraId="6FE8EA5C" w14:textId="77777777" w:rsidR="00692836" w:rsidRPr="00A0628A" w:rsidRDefault="00692836" w:rsidP="008F2850">
            <w:pPr>
              <w:tabs>
                <w:tab w:val="left" w:pos="1458"/>
              </w:tabs>
              <w:jc w:val="left"/>
              <w:rPr>
                <w:szCs w:val="22"/>
              </w:rPr>
            </w:pPr>
            <w:r>
              <w:rPr>
                <w:szCs w:val="22"/>
              </w:rPr>
              <w:t xml:space="preserve"> </w:t>
            </w:r>
            <w:proofErr w:type="gramStart"/>
            <w:r w:rsidRPr="001D31EE">
              <w:rPr>
                <w:rFonts w:cs="Arial"/>
                <w:b/>
                <w:bCs/>
                <w:w w:val="85"/>
                <w:szCs w:val="22"/>
              </w:rPr>
              <w:t>m</w:t>
            </w:r>
            <w:proofErr w:type="gramEnd"/>
            <w:r w:rsidRPr="001D31EE">
              <w:rPr>
                <w:rFonts w:cs="Arial"/>
                <w:b/>
                <w:bCs/>
                <w:w w:val="85"/>
                <w:szCs w:val="22"/>
                <w:vertAlign w:val="superscript"/>
              </w:rPr>
              <w:t>3</w:t>
            </w:r>
          </w:p>
        </w:tc>
      </w:tr>
      <w:tr w:rsidR="00692836" w:rsidRPr="00A0628A" w14:paraId="37BF1782"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5E4900B" w14:textId="77777777" w:rsidR="00692836" w:rsidRPr="00A0628A" w:rsidRDefault="00692836"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3C76E1BE" w14:textId="77777777" w:rsidR="00692836" w:rsidRPr="00A0628A" w:rsidRDefault="00692836" w:rsidP="008F2850">
            <w:pPr>
              <w:tabs>
                <w:tab w:val="left" w:pos="1458"/>
              </w:tabs>
              <w:jc w:val="left"/>
              <w:rPr>
                <w:szCs w:val="22"/>
              </w:rPr>
            </w:pPr>
          </w:p>
        </w:tc>
      </w:tr>
      <w:tr w:rsidR="00692836" w:rsidRPr="00A0628A" w14:paraId="70DC2799"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8F595C4" w14:textId="77777777" w:rsidR="00692836" w:rsidRPr="00A0628A" w:rsidRDefault="00692836"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407F5B3E" w14:textId="77777777" w:rsidR="00692836" w:rsidRPr="00A0628A" w:rsidRDefault="00692836" w:rsidP="008F2850">
            <w:pPr>
              <w:tabs>
                <w:tab w:val="left" w:pos="1458"/>
              </w:tabs>
              <w:jc w:val="left"/>
              <w:rPr>
                <w:szCs w:val="22"/>
              </w:rPr>
            </w:pPr>
          </w:p>
        </w:tc>
      </w:tr>
      <w:tr w:rsidR="00692836" w:rsidRPr="00A0628A" w14:paraId="3E779474" w14:textId="77777777" w:rsidTr="008F2850">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48E7FCC3" w14:textId="77777777" w:rsidR="00692836" w:rsidRPr="00A0628A" w:rsidRDefault="00692836"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06D89923" w14:textId="77777777" w:rsidR="00692836" w:rsidRPr="00A0628A" w:rsidRDefault="00692836" w:rsidP="008F2850">
            <w:pPr>
              <w:tabs>
                <w:tab w:val="left" w:pos="1458"/>
              </w:tabs>
              <w:jc w:val="left"/>
              <w:rPr>
                <w:szCs w:val="22"/>
              </w:rPr>
            </w:pPr>
          </w:p>
        </w:tc>
      </w:tr>
    </w:tbl>
    <w:p w14:paraId="0C86FD96" w14:textId="21897638" w:rsidR="00692836" w:rsidRDefault="00692836" w:rsidP="00692836">
      <w:pPr>
        <w:pStyle w:val="ListParagraph"/>
        <w:ind w:left="1224"/>
        <w:rPr>
          <w:szCs w:val="22"/>
        </w:rPr>
      </w:pPr>
    </w:p>
    <w:p w14:paraId="318914B1" w14:textId="72EB95AD" w:rsidR="00F168FB" w:rsidRDefault="00F168FB" w:rsidP="00692836">
      <w:pPr>
        <w:pStyle w:val="ListParagraph"/>
        <w:ind w:left="1224"/>
        <w:rPr>
          <w:szCs w:val="22"/>
        </w:rPr>
      </w:pPr>
    </w:p>
    <w:p w14:paraId="52DA03B6" w14:textId="10CD2C52" w:rsidR="00F168FB" w:rsidRDefault="00F168FB" w:rsidP="00692836">
      <w:pPr>
        <w:pStyle w:val="ListParagraph"/>
        <w:ind w:left="1224"/>
        <w:rPr>
          <w:szCs w:val="22"/>
        </w:rPr>
      </w:pPr>
    </w:p>
    <w:p w14:paraId="2A29F90B" w14:textId="77777777" w:rsidR="00F168FB" w:rsidRDefault="00F168FB" w:rsidP="00692836">
      <w:pPr>
        <w:pStyle w:val="ListParagraph"/>
        <w:ind w:left="1224"/>
        <w:rPr>
          <w:szCs w:val="22"/>
        </w:rPr>
      </w:pPr>
    </w:p>
    <w:p w14:paraId="1349E13F" w14:textId="68992D52" w:rsidR="003A5E38" w:rsidRPr="001D31EE" w:rsidRDefault="00F7791B" w:rsidP="003A5E38">
      <w:pPr>
        <w:pStyle w:val="ListParagraph"/>
        <w:numPr>
          <w:ilvl w:val="2"/>
          <w:numId w:val="28"/>
        </w:numPr>
        <w:rPr>
          <w:szCs w:val="22"/>
        </w:rPr>
      </w:pPr>
      <w:r>
        <w:rPr>
          <w:szCs w:val="22"/>
        </w:rPr>
        <w:t xml:space="preserve">Travaux de </w:t>
      </w:r>
      <w:r w:rsidR="003A5E38" w:rsidRPr="001D31EE">
        <w:rPr>
          <w:szCs w:val="22"/>
        </w:rPr>
        <w:t>Remblai et Nivelage</w:t>
      </w:r>
    </w:p>
    <w:p w14:paraId="2F24BBFB" w14:textId="77777777" w:rsidR="00FE785B" w:rsidRPr="001D31EE" w:rsidRDefault="00FE785B" w:rsidP="00FE785B">
      <w:pPr>
        <w:pStyle w:val="ListParagraph"/>
        <w:ind w:left="1224"/>
        <w:rPr>
          <w:szCs w:val="22"/>
        </w:rPr>
      </w:pPr>
    </w:p>
    <w:p w14:paraId="5D5989B7" w14:textId="2D8A185D" w:rsidR="00323987" w:rsidRDefault="001263DD" w:rsidP="00916F87">
      <w:pPr>
        <w:pStyle w:val="ListParagraph"/>
        <w:ind w:left="1224"/>
        <w:rPr>
          <w:sz w:val="20"/>
          <w:szCs w:val="20"/>
        </w:rPr>
      </w:pPr>
      <w:bookmarkStart w:id="33" w:name="_Hlk36506138"/>
      <w:r>
        <w:rPr>
          <w:sz w:val="20"/>
          <w:szCs w:val="20"/>
        </w:rPr>
        <w:t>Ce prix comprend tous les travaux de r</w:t>
      </w:r>
      <w:r w:rsidR="00323987" w:rsidRPr="001D31EE">
        <w:rPr>
          <w:sz w:val="20"/>
          <w:szCs w:val="20"/>
        </w:rPr>
        <w:t>embla</w:t>
      </w:r>
      <w:r>
        <w:rPr>
          <w:sz w:val="20"/>
          <w:szCs w:val="20"/>
        </w:rPr>
        <w:t>yage</w:t>
      </w:r>
      <w:r w:rsidR="00323987" w:rsidRPr="001D31EE">
        <w:rPr>
          <w:sz w:val="20"/>
          <w:szCs w:val="20"/>
        </w:rPr>
        <w:t xml:space="preserve"> y compris les déplacements de matériel, d'équipement et personnel nécessaire pour les travaux de nivelage et de compactage pour la surface à construire. </w:t>
      </w:r>
    </w:p>
    <w:p w14:paraId="25D56501" w14:textId="77777777" w:rsidR="001263DD" w:rsidRPr="001D31EE" w:rsidRDefault="001263DD" w:rsidP="00916F87">
      <w:pPr>
        <w:pStyle w:val="ListParagraph"/>
        <w:ind w:left="1224"/>
        <w:rPr>
          <w:sz w:val="20"/>
          <w:szCs w:val="20"/>
        </w:rPr>
      </w:pPr>
    </w:p>
    <w:p w14:paraId="4F05240C" w14:textId="3F13E71D" w:rsidR="00323987" w:rsidRPr="001D31EE" w:rsidRDefault="00323987" w:rsidP="00916F87">
      <w:pPr>
        <w:pStyle w:val="ListParagraph"/>
        <w:ind w:left="1224"/>
        <w:rPr>
          <w:sz w:val="20"/>
          <w:szCs w:val="20"/>
        </w:rPr>
      </w:pPr>
      <w:r w:rsidRPr="001D31EE">
        <w:rPr>
          <w:sz w:val="20"/>
          <w:szCs w:val="20"/>
        </w:rPr>
        <w:t>Nivelage et compactage avec matériaux de tout venant pour réglage de niveau sous semelles de fondations.</w:t>
      </w:r>
    </w:p>
    <w:p w14:paraId="79962A69" w14:textId="77777777" w:rsidR="00323987" w:rsidRPr="001D31EE" w:rsidRDefault="00323987" w:rsidP="00323987">
      <w:pPr>
        <w:pStyle w:val="ListParagraph"/>
        <w:ind w:left="1224"/>
        <w:jc w:val="left"/>
        <w:rPr>
          <w:sz w:val="20"/>
          <w:szCs w:val="20"/>
        </w:rPr>
      </w:pPr>
    </w:p>
    <w:p w14:paraId="5D7ECC4B" w14:textId="54A3DB33" w:rsidR="00F40DAF" w:rsidRPr="001D31EE" w:rsidRDefault="00F40DAF" w:rsidP="00F40DAF">
      <w:pPr>
        <w:pStyle w:val="ListParagraph"/>
        <w:ind w:left="1224"/>
        <w:jc w:val="left"/>
        <w:rPr>
          <w:sz w:val="20"/>
          <w:szCs w:val="20"/>
        </w:rPr>
      </w:pPr>
      <w:r w:rsidRPr="001D31EE">
        <w:rPr>
          <w:sz w:val="20"/>
          <w:szCs w:val="20"/>
        </w:rPr>
        <w:t xml:space="preserve">Ce prix s'applique au </w:t>
      </w:r>
      <w:r w:rsidR="009B17DF" w:rsidRPr="001D31EE">
        <w:rPr>
          <w:spacing w:val="1"/>
          <w:sz w:val="20"/>
          <w:szCs w:val="20"/>
        </w:rPr>
        <w:t>m</w:t>
      </w:r>
      <w:r w:rsidR="009B17DF" w:rsidRPr="001D31EE">
        <w:rPr>
          <w:sz w:val="20"/>
          <w:szCs w:val="20"/>
        </w:rPr>
        <w:t>è</w:t>
      </w:r>
      <w:r w:rsidR="009B17DF" w:rsidRPr="001D31EE">
        <w:rPr>
          <w:spacing w:val="1"/>
          <w:sz w:val="20"/>
          <w:szCs w:val="20"/>
        </w:rPr>
        <w:t>t</w:t>
      </w:r>
      <w:r w:rsidR="009B17DF" w:rsidRPr="001D31EE">
        <w:rPr>
          <w:sz w:val="20"/>
          <w:szCs w:val="20"/>
        </w:rPr>
        <w:t>re</w:t>
      </w:r>
      <w:r w:rsidR="00A669F0" w:rsidRPr="001D31EE">
        <w:rPr>
          <w:sz w:val="20"/>
          <w:szCs w:val="20"/>
        </w:rPr>
        <w:t xml:space="preserve"> cube</w:t>
      </w:r>
      <w:r w:rsidR="00EC104E" w:rsidRPr="001D31EE">
        <w:rPr>
          <w:sz w:val="20"/>
          <w:szCs w:val="20"/>
        </w:rPr>
        <w:t>.</w:t>
      </w:r>
      <w:r w:rsidRPr="001D31EE">
        <w:rPr>
          <w:sz w:val="20"/>
          <w:szCs w:val="20"/>
        </w:rPr>
        <w:t xml:space="preserve"> Prix En Lettres :</w:t>
      </w:r>
    </w:p>
    <w:bookmarkEnd w:id="33"/>
    <w:p w14:paraId="0A36B7E3" w14:textId="70393376" w:rsidR="00F40DAF" w:rsidRPr="001D31EE" w:rsidRDefault="00F40DAF" w:rsidP="00F40DAF">
      <w:pPr>
        <w:tabs>
          <w:tab w:val="left" w:pos="1458"/>
        </w:tabs>
        <w:jc w:val="left"/>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F40DAF" w:rsidRPr="001D31EE" w14:paraId="1E913502" w14:textId="77777777" w:rsidTr="0041765A">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25118E07" w14:textId="77777777" w:rsidR="00F40DAF" w:rsidRPr="001D31EE" w:rsidRDefault="00F40DAF" w:rsidP="0041765A">
            <w:pPr>
              <w:pStyle w:val="TableParagraph"/>
              <w:kinsoku w:val="0"/>
              <w:overflowPunct w:val="0"/>
              <w:spacing w:before="2" w:line="130" w:lineRule="exact"/>
              <w:rPr>
                <w:sz w:val="13"/>
                <w:szCs w:val="13"/>
                <w:lang w:val="fr-FR"/>
              </w:rPr>
            </w:pPr>
            <w:bookmarkStart w:id="34" w:name="_Hlk61318934"/>
          </w:p>
          <w:p w14:paraId="2D826E73" w14:textId="77777777" w:rsidR="00F40DAF" w:rsidRPr="001D31EE" w:rsidRDefault="00F40DAF" w:rsidP="0041765A">
            <w:pPr>
              <w:pStyle w:val="TableParagraph"/>
              <w:kinsoku w:val="0"/>
              <w:overflowPunct w:val="0"/>
              <w:spacing w:line="200" w:lineRule="exact"/>
              <w:rPr>
                <w:sz w:val="20"/>
                <w:szCs w:val="20"/>
                <w:lang w:val="fr-FR"/>
              </w:rPr>
            </w:pPr>
          </w:p>
          <w:p w14:paraId="7FD3F0D3" w14:textId="77777777" w:rsidR="00F40DAF" w:rsidRPr="001D31EE" w:rsidRDefault="00F40DAF" w:rsidP="0041765A">
            <w:pPr>
              <w:pStyle w:val="TableParagraph"/>
              <w:kinsoku w:val="0"/>
              <w:overflowPunct w:val="0"/>
              <w:spacing w:line="200" w:lineRule="exact"/>
              <w:rPr>
                <w:sz w:val="20"/>
                <w:szCs w:val="20"/>
                <w:lang w:val="fr-FR"/>
              </w:rPr>
            </w:pPr>
          </w:p>
          <w:p w14:paraId="00CADC4F" w14:textId="6F0B5596" w:rsidR="00F40DAF" w:rsidRPr="001D31EE" w:rsidRDefault="00F40DAF" w:rsidP="0041765A">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Pr="001D31EE">
              <w:rPr>
                <w:rFonts w:ascii="Arial" w:hAnsi="Arial" w:cs="Arial"/>
                <w:b/>
                <w:bCs/>
                <w:spacing w:val="-1"/>
                <w:w w:val="85"/>
                <w:szCs w:val="22"/>
                <w:lang w:val="fr-FR"/>
              </w:rPr>
              <w:t>3.1.</w:t>
            </w:r>
            <w:r w:rsidR="00EE71F8">
              <w:rPr>
                <w:rFonts w:ascii="Arial" w:hAnsi="Arial" w:cs="Arial"/>
                <w:b/>
                <w:bCs/>
                <w:spacing w:val="-1"/>
                <w:w w:val="85"/>
                <w:szCs w:val="22"/>
                <w:lang w:val="fr-FR"/>
              </w:rPr>
              <w:t>4</w:t>
            </w:r>
          </w:p>
        </w:tc>
        <w:tc>
          <w:tcPr>
            <w:tcW w:w="7479" w:type="dxa"/>
            <w:tcBorders>
              <w:top w:val="single" w:sz="4" w:space="0" w:color="000000"/>
              <w:left w:val="single" w:sz="4" w:space="0" w:color="000000"/>
              <w:bottom w:val="single" w:sz="4" w:space="0" w:color="000000"/>
              <w:right w:val="single" w:sz="4" w:space="0" w:color="000000"/>
            </w:tcBorders>
          </w:tcPr>
          <w:p w14:paraId="01727222" w14:textId="77777777" w:rsidR="00F40DAF" w:rsidRPr="001D31EE" w:rsidRDefault="00F40DAF" w:rsidP="0041765A">
            <w:pPr>
              <w:pStyle w:val="TableParagraph"/>
              <w:kinsoku w:val="0"/>
              <w:overflowPunct w:val="0"/>
              <w:spacing w:before="61"/>
              <w:ind w:left="101"/>
              <w:rPr>
                <w:lang w:val="fr-FR"/>
              </w:rPr>
            </w:pPr>
            <w:proofErr w:type="gramStart"/>
            <w:r w:rsidRPr="001D31EE">
              <w:rPr>
                <w:rFonts w:ascii="Arial" w:hAnsi="Arial" w:cs="Arial"/>
                <w:b/>
                <w:bCs/>
                <w:w w:val="85"/>
                <w:szCs w:val="22"/>
                <w:lang w:val="fr-FR"/>
              </w:rPr>
              <w:t>m</w:t>
            </w:r>
            <w:proofErr w:type="gramEnd"/>
            <w:r w:rsidRPr="001D31EE">
              <w:rPr>
                <w:rFonts w:ascii="Arial" w:hAnsi="Arial" w:cs="Arial"/>
                <w:b/>
                <w:bCs/>
                <w:w w:val="85"/>
                <w:szCs w:val="22"/>
                <w:vertAlign w:val="superscript"/>
                <w:lang w:val="fr-FR"/>
              </w:rPr>
              <w:t>3</w:t>
            </w:r>
          </w:p>
        </w:tc>
      </w:tr>
      <w:tr w:rsidR="00F40DAF" w:rsidRPr="001D31EE" w14:paraId="264B7C78" w14:textId="77777777" w:rsidTr="0041765A">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3AB449C" w14:textId="77777777" w:rsidR="00F40DAF" w:rsidRPr="001D31EE" w:rsidRDefault="00F40DAF" w:rsidP="0041765A">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C73ECAD" w14:textId="77777777" w:rsidR="00F40DAF" w:rsidRPr="001D31EE" w:rsidRDefault="00F40DAF" w:rsidP="0041765A"/>
        </w:tc>
      </w:tr>
      <w:tr w:rsidR="00F40DAF" w:rsidRPr="001D31EE" w14:paraId="79124834" w14:textId="77777777" w:rsidTr="0041765A">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8F2D658" w14:textId="77777777" w:rsidR="00F40DAF" w:rsidRPr="001D31EE" w:rsidRDefault="00F40DAF" w:rsidP="0041765A"/>
        </w:tc>
        <w:tc>
          <w:tcPr>
            <w:tcW w:w="7479" w:type="dxa"/>
            <w:tcBorders>
              <w:top w:val="single" w:sz="4" w:space="0" w:color="000000"/>
              <w:left w:val="single" w:sz="4" w:space="0" w:color="000000"/>
              <w:bottom w:val="single" w:sz="4" w:space="0" w:color="000000"/>
              <w:right w:val="single" w:sz="4" w:space="0" w:color="000000"/>
            </w:tcBorders>
          </w:tcPr>
          <w:p w14:paraId="5715C423" w14:textId="77777777" w:rsidR="00F40DAF" w:rsidRPr="001D31EE" w:rsidRDefault="00F40DAF" w:rsidP="0041765A"/>
        </w:tc>
      </w:tr>
      <w:tr w:rsidR="00F40DAF" w:rsidRPr="001D31EE" w14:paraId="01177E9E" w14:textId="77777777" w:rsidTr="0041765A">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4D68FCC2" w14:textId="77777777" w:rsidR="00F40DAF" w:rsidRPr="001D31EE" w:rsidRDefault="00F40DAF" w:rsidP="0041765A"/>
        </w:tc>
        <w:tc>
          <w:tcPr>
            <w:tcW w:w="7479" w:type="dxa"/>
            <w:tcBorders>
              <w:top w:val="single" w:sz="4" w:space="0" w:color="000000"/>
              <w:left w:val="single" w:sz="4" w:space="0" w:color="000000"/>
              <w:bottom w:val="single" w:sz="4" w:space="0" w:color="000000"/>
              <w:right w:val="single" w:sz="4" w:space="0" w:color="000000"/>
            </w:tcBorders>
          </w:tcPr>
          <w:p w14:paraId="4FB580B5" w14:textId="77777777" w:rsidR="00F40DAF" w:rsidRPr="001D31EE" w:rsidRDefault="00F40DAF" w:rsidP="0041765A"/>
        </w:tc>
      </w:tr>
      <w:bookmarkEnd w:id="34"/>
    </w:tbl>
    <w:p w14:paraId="5A732D57" w14:textId="77809FBE" w:rsidR="00F40DAF" w:rsidRDefault="00F40DAF" w:rsidP="00F40DAF">
      <w:pPr>
        <w:tabs>
          <w:tab w:val="left" w:pos="1458"/>
        </w:tabs>
        <w:jc w:val="left"/>
        <w:rPr>
          <w:szCs w:val="22"/>
        </w:rPr>
      </w:pPr>
    </w:p>
    <w:p w14:paraId="1C7D38EF" w14:textId="787D2055" w:rsidR="00A0628A" w:rsidRPr="00670864" w:rsidRDefault="001D795B" w:rsidP="00A0628A">
      <w:pPr>
        <w:pStyle w:val="ListParagraph"/>
        <w:numPr>
          <w:ilvl w:val="2"/>
          <w:numId w:val="28"/>
        </w:numPr>
        <w:rPr>
          <w:szCs w:val="22"/>
        </w:rPr>
      </w:pPr>
      <w:bookmarkStart w:id="35" w:name="_Hlk61325140"/>
      <w:r>
        <w:rPr>
          <w:szCs w:val="22"/>
        </w:rPr>
        <w:t xml:space="preserve">Fourniture et mise en œuvre du </w:t>
      </w:r>
      <w:r w:rsidR="00670864" w:rsidRPr="00670864">
        <w:rPr>
          <w:szCs w:val="22"/>
        </w:rPr>
        <w:t xml:space="preserve">Béton pour dalle de sol </w:t>
      </w:r>
      <w:r w:rsidR="00670864">
        <w:rPr>
          <w:szCs w:val="22"/>
        </w:rPr>
        <w:t>des</w:t>
      </w:r>
      <w:r w:rsidR="00A0628A" w:rsidRPr="00670864">
        <w:rPr>
          <w:szCs w:val="22"/>
        </w:rPr>
        <w:t xml:space="preserve"> </w:t>
      </w:r>
      <w:bookmarkStart w:id="36" w:name="_Hlk66282622"/>
      <w:r w:rsidR="00A0628A" w:rsidRPr="00670864">
        <w:rPr>
          <w:szCs w:val="22"/>
        </w:rPr>
        <w:t>lits de séchage</w:t>
      </w:r>
    </w:p>
    <w:bookmarkEnd w:id="36"/>
    <w:p w14:paraId="18B43456" w14:textId="77777777" w:rsidR="00A0628A" w:rsidRPr="004A2923" w:rsidRDefault="00A0628A" w:rsidP="00F40DAF">
      <w:pPr>
        <w:tabs>
          <w:tab w:val="left" w:pos="1458"/>
        </w:tabs>
        <w:jc w:val="left"/>
        <w:rPr>
          <w:szCs w:val="22"/>
          <w:highlight w:val="yellow"/>
        </w:rPr>
      </w:pPr>
    </w:p>
    <w:p w14:paraId="71B69DD5" w14:textId="40223C8B" w:rsidR="001B5686" w:rsidRPr="001B5686" w:rsidRDefault="001B5686" w:rsidP="001B5686">
      <w:pPr>
        <w:pStyle w:val="ListParagraph"/>
        <w:ind w:left="1224"/>
        <w:rPr>
          <w:sz w:val="20"/>
          <w:szCs w:val="20"/>
        </w:rPr>
      </w:pPr>
      <w:r w:rsidRPr="001B5686">
        <w:rPr>
          <w:sz w:val="20"/>
          <w:szCs w:val="20"/>
        </w:rPr>
        <w:t xml:space="preserve">Ces prix rémunèrent la fabrication, le transport, le façonnage, le coffrage </w:t>
      </w:r>
      <w:r w:rsidR="00670864">
        <w:rPr>
          <w:sz w:val="20"/>
          <w:szCs w:val="20"/>
        </w:rPr>
        <w:t>de la</w:t>
      </w:r>
      <w:r w:rsidRPr="001B5686">
        <w:rPr>
          <w:sz w:val="20"/>
          <w:szCs w:val="20"/>
        </w:rPr>
        <w:t xml:space="preserve"> dalle </w:t>
      </w:r>
      <w:r w:rsidR="00670864">
        <w:rPr>
          <w:sz w:val="20"/>
          <w:szCs w:val="20"/>
        </w:rPr>
        <w:t xml:space="preserve">de sol des </w:t>
      </w:r>
      <w:r w:rsidR="00670864" w:rsidRPr="001B5686">
        <w:rPr>
          <w:sz w:val="20"/>
          <w:szCs w:val="20"/>
        </w:rPr>
        <w:t>lits</w:t>
      </w:r>
      <w:r w:rsidR="00670864" w:rsidRPr="00670864">
        <w:rPr>
          <w:sz w:val="20"/>
          <w:szCs w:val="20"/>
        </w:rPr>
        <w:t xml:space="preserve"> de séchage</w:t>
      </w:r>
      <w:r w:rsidRPr="001B5686">
        <w:rPr>
          <w:sz w:val="20"/>
          <w:szCs w:val="20"/>
        </w:rPr>
        <w:t xml:space="preserve">, buttage et décoffrage toute sujétions de mise en œuvre du type de béton spécifié dans les </w:t>
      </w:r>
      <w:r w:rsidR="00670864">
        <w:rPr>
          <w:sz w:val="20"/>
          <w:szCs w:val="20"/>
        </w:rPr>
        <w:t>sp</w:t>
      </w:r>
      <w:r w:rsidR="00670864" w:rsidRPr="001B5686">
        <w:rPr>
          <w:sz w:val="20"/>
          <w:szCs w:val="20"/>
        </w:rPr>
        <w:t>é</w:t>
      </w:r>
      <w:r w:rsidR="00670864">
        <w:rPr>
          <w:sz w:val="20"/>
          <w:szCs w:val="20"/>
        </w:rPr>
        <w:t xml:space="preserve">cifications </w:t>
      </w:r>
      <w:r w:rsidR="00C5485B">
        <w:rPr>
          <w:sz w:val="20"/>
          <w:szCs w:val="20"/>
        </w:rPr>
        <w:t xml:space="preserve">techniques </w:t>
      </w:r>
      <w:r w:rsidRPr="001B5686">
        <w:rPr>
          <w:sz w:val="20"/>
          <w:szCs w:val="20"/>
        </w:rPr>
        <w:t>toutes sujétions de mise en œuvre incluses et tous les prix de fourniture, de transport des éléments constitutifs des bétons, ainsi que d'éventuels adjuvants, ainsi que les essais prévus dans le dossier et toutes sujétions.</w:t>
      </w:r>
    </w:p>
    <w:p w14:paraId="08983A53" w14:textId="77777777" w:rsidR="001B5686" w:rsidRPr="001B5686" w:rsidRDefault="001B5686" w:rsidP="001B5686">
      <w:pPr>
        <w:pStyle w:val="ListParagraph"/>
        <w:ind w:left="1224"/>
        <w:rPr>
          <w:sz w:val="20"/>
          <w:szCs w:val="20"/>
          <w:highlight w:val="yellow"/>
        </w:rPr>
      </w:pPr>
    </w:p>
    <w:p w14:paraId="53024A02" w14:textId="77777777" w:rsidR="001B5686" w:rsidRPr="00670864" w:rsidRDefault="001B5686" w:rsidP="001B5686">
      <w:pPr>
        <w:pStyle w:val="ListParagraph"/>
        <w:ind w:left="1224"/>
        <w:rPr>
          <w:sz w:val="20"/>
          <w:szCs w:val="20"/>
        </w:rPr>
      </w:pPr>
      <w:r w:rsidRPr="00670864">
        <w:rPr>
          <w:sz w:val="20"/>
          <w:szCs w:val="20"/>
        </w:rPr>
        <w:t>Ce prix s'applique au mètre cube. Prix en Lettres :</w:t>
      </w:r>
    </w:p>
    <w:p w14:paraId="135EEFB7" w14:textId="3C1F0B89" w:rsidR="005C7731" w:rsidRPr="004A2923" w:rsidRDefault="005C7731" w:rsidP="00A0628A">
      <w:pPr>
        <w:pStyle w:val="ListParagraph"/>
        <w:ind w:left="1224"/>
        <w:rPr>
          <w:sz w:val="20"/>
          <w:szCs w:val="20"/>
          <w:highlight w:val="yellow"/>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A0628A" w:rsidRPr="00A0628A" w14:paraId="486E5D82" w14:textId="77777777" w:rsidTr="007905A1">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vAlign w:val="center"/>
          </w:tcPr>
          <w:p w14:paraId="451DD26C" w14:textId="77777777" w:rsidR="00A0628A" w:rsidRPr="00670864" w:rsidRDefault="00A0628A" w:rsidP="007905A1">
            <w:pPr>
              <w:tabs>
                <w:tab w:val="left" w:pos="1458"/>
              </w:tabs>
              <w:jc w:val="left"/>
              <w:rPr>
                <w:szCs w:val="22"/>
              </w:rPr>
            </w:pPr>
          </w:p>
          <w:p w14:paraId="2DB5E755" w14:textId="44BE600C" w:rsidR="00A0628A" w:rsidRPr="00670864" w:rsidRDefault="007905A1" w:rsidP="007905A1">
            <w:pPr>
              <w:tabs>
                <w:tab w:val="left" w:pos="1458"/>
              </w:tabs>
              <w:jc w:val="left"/>
              <w:rPr>
                <w:szCs w:val="22"/>
              </w:rPr>
            </w:pPr>
            <w:r w:rsidRPr="00670864">
              <w:rPr>
                <w:b/>
                <w:bCs/>
                <w:szCs w:val="22"/>
              </w:rPr>
              <w:t>P</w:t>
            </w:r>
            <w:r w:rsidR="00A0628A" w:rsidRPr="00670864">
              <w:rPr>
                <w:b/>
                <w:bCs/>
                <w:szCs w:val="22"/>
              </w:rPr>
              <w:t>rix 3.1.</w:t>
            </w:r>
            <w:r w:rsidR="00EE71F8" w:rsidRPr="00670864">
              <w:rPr>
                <w:b/>
                <w:bCs/>
                <w:szCs w:val="22"/>
              </w:rPr>
              <w:t>5</w:t>
            </w:r>
          </w:p>
        </w:tc>
        <w:tc>
          <w:tcPr>
            <w:tcW w:w="7479" w:type="dxa"/>
            <w:tcBorders>
              <w:top w:val="single" w:sz="4" w:space="0" w:color="000000"/>
              <w:left w:val="single" w:sz="4" w:space="0" w:color="000000"/>
              <w:bottom w:val="single" w:sz="4" w:space="0" w:color="000000"/>
              <w:right w:val="single" w:sz="4" w:space="0" w:color="000000"/>
            </w:tcBorders>
          </w:tcPr>
          <w:p w14:paraId="3678840B" w14:textId="005F56B7" w:rsidR="00A0628A" w:rsidRPr="0049246B" w:rsidRDefault="0049246B" w:rsidP="00A0628A">
            <w:pPr>
              <w:tabs>
                <w:tab w:val="left" w:pos="1458"/>
              </w:tabs>
              <w:jc w:val="left"/>
              <w:rPr>
                <w:b/>
                <w:szCs w:val="22"/>
              </w:rPr>
            </w:pPr>
            <w:r w:rsidRPr="00670864">
              <w:rPr>
                <w:szCs w:val="22"/>
              </w:rPr>
              <w:t xml:space="preserve"> </w:t>
            </w:r>
            <w:proofErr w:type="gramStart"/>
            <w:r w:rsidR="00670864" w:rsidRPr="00670864">
              <w:rPr>
                <w:rFonts w:cs="Arial"/>
                <w:b/>
                <w:bCs/>
                <w:w w:val="85"/>
                <w:szCs w:val="22"/>
              </w:rPr>
              <w:t>m</w:t>
            </w:r>
            <w:proofErr w:type="gramEnd"/>
            <w:r w:rsidR="00670864" w:rsidRPr="00670864">
              <w:rPr>
                <w:rFonts w:cs="Arial"/>
                <w:b/>
                <w:bCs/>
                <w:w w:val="85"/>
                <w:szCs w:val="22"/>
                <w:vertAlign w:val="superscript"/>
              </w:rPr>
              <w:t>3</w:t>
            </w:r>
          </w:p>
        </w:tc>
      </w:tr>
      <w:tr w:rsidR="00A0628A" w:rsidRPr="00A0628A" w14:paraId="3561525B"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4D0610F4" w14:textId="77777777" w:rsidR="00A0628A" w:rsidRPr="00A0628A" w:rsidRDefault="00A0628A" w:rsidP="00A0628A">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7CC53A7A" w14:textId="77777777" w:rsidR="00A0628A" w:rsidRPr="00A0628A" w:rsidRDefault="00A0628A" w:rsidP="00A0628A">
            <w:pPr>
              <w:tabs>
                <w:tab w:val="left" w:pos="1458"/>
              </w:tabs>
              <w:jc w:val="left"/>
              <w:rPr>
                <w:szCs w:val="22"/>
              </w:rPr>
            </w:pPr>
          </w:p>
        </w:tc>
      </w:tr>
      <w:tr w:rsidR="00A0628A" w:rsidRPr="00A0628A" w14:paraId="494D5E0C"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1A14698" w14:textId="77777777" w:rsidR="00A0628A" w:rsidRPr="00A0628A" w:rsidRDefault="00A0628A" w:rsidP="00A0628A">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531E37BE" w14:textId="77777777" w:rsidR="00A0628A" w:rsidRPr="00A0628A" w:rsidRDefault="00A0628A" w:rsidP="00A0628A">
            <w:pPr>
              <w:tabs>
                <w:tab w:val="left" w:pos="1458"/>
              </w:tabs>
              <w:jc w:val="left"/>
              <w:rPr>
                <w:szCs w:val="22"/>
              </w:rPr>
            </w:pPr>
          </w:p>
        </w:tc>
      </w:tr>
      <w:tr w:rsidR="00A0628A" w:rsidRPr="00A0628A" w14:paraId="7B0F14B6" w14:textId="77777777" w:rsidTr="008F2850">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381DCD06" w14:textId="77777777" w:rsidR="00A0628A" w:rsidRPr="00A0628A" w:rsidRDefault="00A0628A" w:rsidP="00A0628A">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6A4F30C6" w14:textId="77777777" w:rsidR="00A0628A" w:rsidRPr="00A0628A" w:rsidRDefault="00A0628A" w:rsidP="00A0628A">
            <w:pPr>
              <w:tabs>
                <w:tab w:val="left" w:pos="1458"/>
              </w:tabs>
              <w:jc w:val="left"/>
              <w:rPr>
                <w:szCs w:val="22"/>
              </w:rPr>
            </w:pPr>
          </w:p>
        </w:tc>
      </w:tr>
      <w:bookmarkEnd w:id="35"/>
    </w:tbl>
    <w:p w14:paraId="4A3DED85" w14:textId="13308C4F" w:rsidR="00A0628A" w:rsidRDefault="00A0628A" w:rsidP="00F40DAF">
      <w:pPr>
        <w:tabs>
          <w:tab w:val="left" w:pos="1458"/>
        </w:tabs>
        <w:jc w:val="left"/>
        <w:rPr>
          <w:szCs w:val="22"/>
        </w:rPr>
      </w:pPr>
    </w:p>
    <w:p w14:paraId="564AD909" w14:textId="4AB7E07B" w:rsidR="00670864" w:rsidRPr="00670864" w:rsidRDefault="001D795B" w:rsidP="00670864">
      <w:pPr>
        <w:pStyle w:val="ListParagraph"/>
        <w:numPr>
          <w:ilvl w:val="2"/>
          <w:numId w:val="28"/>
        </w:numPr>
        <w:rPr>
          <w:szCs w:val="22"/>
        </w:rPr>
      </w:pPr>
      <w:r>
        <w:rPr>
          <w:szCs w:val="22"/>
        </w:rPr>
        <w:t xml:space="preserve">Fourniture et mise en œuvre du </w:t>
      </w:r>
      <w:r w:rsidR="00670864" w:rsidRPr="00670864">
        <w:rPr>
          <w:szCs w:val="22"/>
        </w:rPr>
        <w:t xml:space="preserve">Béton pour </w:t>
      </w:r>
      <w:r w:rsidR="00670864">
        <w:rPr>
          <w:szCs w:val="22"/>
        </w:rPr>
        <w:t>parois</w:t>
      </w:r>
      <w:r w:rsidR="00670864" w:rsidRPr="00670864">
        <w:rPr>
          <w:szCs w:val="22"/>
        </w:rPr>
        <w:t xml:space="preserve"> </w:t>
      </w:r>
      <w:r w:rsidR="00670864">
        <w:rPr>
          <w:szCs w:val="22"/>
        </w:rPr>
        <w:t>des</w:t>
      </w:r>
      <w:r w:rsidR="00670864" w:rsidRPr="00670864">
        <w:rPr>
          <w:szCs w:val="22"/>
        </w:rPr>
        <w:t xml:space="preserve"> lits de séchage</w:t>
      </w:r>
    </w:p>
    <w:p w14:paraId="10750A3F" w14:textId="77777777" w:rsidR="00670864" w:rsidRPr="004A2923" w:rsidRDefault="00670864" w:rsidP="00670864">
      <w:pPr>
        <w:tabs>
          <w:tab w:val="left" w:pos="1458"/>
        </w:tabs>
        <w:jc w:val="left"/>
        <w:rPr>
          <w:szCs w:val="22"/>
          <w:highlight w:val="yellow"/>
        </w:rPr>
      </w:pPr>
    </w:p>
    <w:p w14:paraId="7516D81E" w14:textId="1B125B87" w:rsidR="00670864" w:rsidRPr="001B5686" w:rsidRDefault="00670864" w:rsidP="00670864">
      <w:pPr>
        <w:pStyle w:val="ListParagraph"/>
        <w:ind w:left="1224"/>
        <w:rPr>
          <w:sz w:val="20"/>
          <w:szCs w:val="20"/>
        </w:rPr>
      </w:pPr>
      <w:r w:rsidRPr="001B5686">
        <w:rPr>
          <w:sz w:val="20"/>
          <w:szCs w:val="20"/>
        </w:rPr>
        <w:t xml:space="preserve">Ces prix rémunèrent la fabrication, le transport, le façonnage, le coffrage </w:t>
      </w:r>
      <w:r>
        <w:rPr>
          <w:sz w:val="20"/>
          <w:szCs w:val="20"/>
        </w:rPr>
        <w:t xml:space="preserve">des parois des </w:t>
      </w:r>
      <w:r w:rsidRPr="001B5686">
        <w:rPr>
          <w:sz w:val="20"/>
          <w:szCs w:val="20"/>
        </w:rPr>
        <w:t>lits</w:t>
      </w:r>
      <w:r w:rsidRPr="00670864">
        <w:rPr>
          <w:sz w:val="20"/>
          <w:szCs w:val="20"/>
        </w:rPr>
        <w:t xml:space="preserve"> de séchage</w:t>
      </w:r>
      <w:r w:rsidRPr="001B5686">
        <w:rPr>
          <w:sz w:val="20"/>
          <w:szCs w:val="20"/>
        </w:rPr>
        <w:t xml:space="preserve">, buttage et décoffrage toute sujétions de mise en œuvre du type de béton spécifié dans les </w:t>
      </w:r>
      <w:r>
        <w:rPr>
          <w:sz w:val="20"/>
          <w:szCs w:val="20"/>
        </w:rPr>
        <w:t>sp</w:t>
      </w:r>
      <w:r w:rsidRPr="001B5686">
        <w:rPr>
          <w:sz w:val="20"/>
          <w:szCs w:val="20"/>
        </w:rPr>
        <w:t>é</w:t>
      </w:r>
      <w:r>
        <w:rPr>
          <w:sz w:val="20"/>
          <w:szCs w:val="20"/>
        </w:rPr>
        <w:t>cifications</w:t>
      </w:r>
      <w:r w:rsidR="00C5485B">
        <w:rPr>
          <w:sz w:val="20"/>
          <w:szCs w:val="20"/>
        </w:rPr>
        <w:t xml:space="preserve"> techniques</w:t>
      </w:r>
      <w:r>
        <w:rPr>
          <w:sz w:val="20"/>
          <w:szCs w:val="20"/>
        </w:rPr>
        <w:t xml:space="preserve"> </w:t>
      </w:r>
      <w:r w:rsidRPr="001B5686">
        <w:rPr>
          <w:sz w:val="20"/>
          <w:szCs w:val="20"/>
        </w:rPr>
        <w:t>toutes sujétions de mise en œuvre incluses et tous les prix de fourniture, de transport des éléments constitutifs des bétons, ainsi que d'éventuels adjuvants, ainsi que les essais prévus dans le dossier et toutes sujétions.</w:t>
      </w:r>
    </w:p>
    <w:p w14:paraId="086DF0CF" w14:textId="77777777" w:rsidR="00670864" w:rsidRPr="001B5686" w:rsidRDefault="00670864" w:rsidP="00670864">
      <w:pPr>
        <w:pStyle w:val="ListParagraph"/>
        <w:ind w:left="1224"/>
        <w:rPr>
          <w:sz w:val="20"/>
          <w:szCs w:val="20"/>
          <w:highlight w:val="yellow"/>
        </w:rPr>
      </w:pPr>
    </w:p>
    <w:p w14:paraId="7CBBFD0D" w14:textId="77777777" w:rsidR="00670864" w:rsidRPr="00670864" w:rsidRDefault="00670864" w:rsidP="00670864">
      <w:pPr>
        <w:pStyle w:val="ListParagraph"/>
        <w:ind w:left="1224"/>
        <w:rPr>
          <w:sz w:val="20"/>
          <w:szCs w:val="20"/>
        </w:rPr>
      </w:pPr>
      <w:r w:rsidRPr="00670864">
        <w:rPr>
          <w:sz w:val="20"/>
          <w:szCs w:val="20"/>
        </w:rPr>
        <w:t>Ce prix s'applique au mètre cube. Prix en Lettres :</w:t>
      </w:r>
    </w:p>
    <w:p w14:paraId="52E7E358" w14:textId="77777777" w:rsidR="00670864" w:rsidRPr="004A2923" w:rsidRDefault="00670864" w:rsidP="00670864">
      <w:pPr>
        <w:pStyle w:val="ListParagraph"/>
        <w:ind w:left="1224"/>
        <w:rPr>
          <w:sz w:val="20"/>
          <w:szCs w:val="20"/>
          <w:highlight w:val="yellow"/>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670864" w:rsidRPr="00A0628A" w14:paraId="5C072032" w14:textId="77777777" w:rsidTr="00A66EEB">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vAlign w:val="center"/>
          </w:tcPr>
          <w:p w14:paraId="2509781E" w14:textId="77777777" w:rsidR="00670864" w:rsidRPr="00670864" w:rsidRDefault="00670864" w:rsidP="00A66EEB">
            <w:pPr>
              <w:tabs>
                <w:tab w:val="left" w:pos="1458"/>
              </w:tabs>
              <w:jc w:val="left"/>
              <w:rPr>
                <w:szCs w:val="22"/>
              </w:rPr>
            </w:pPr>
          </w:p>
          <w:p w14:paraId="7751E5DF" w14:textId="0B222122" w:rsidR="00670864" w:rsidRPr="00670864" w:rsidRDefault="00670864" w:rsidP="00A66EEB">
            <w:pPr>
              <w:tabs>
                <w:tab w:val="left" w:pos="1458"/>
              </w:tabs>
              <w:jc w:val="left"/>
              <w:rPr>
                <w:szCs w:val="22"/>
              </w:rPr>
            </w:pPr>
            <w:r w:rsidRPr="00670864">
              <w:rPr>
                <w:b/>
                <w:bCs/>
                <w:szCs w:val="22"/>
              </w:rPr>
              <w:t>Prix 3.1.</w:t>
            </w:r>
            <w:r>
              <w:rPr>
                <w:b/>
                <w:bCs/>
                <w:szCs w:val="22"/>
              </w:rPr>
              <w:t>6</w:t>
            </w:r>
          </w:p>
        </w:tc>
        <w:tc>
          <w:tcPr>
            <w:tcW w:w="7479" w:type="dxa"/>
            <w:tcBorders>
              <w:top w:val="single" w:sz="4" w:space="0" w:color="000000"/>
              <w:left w:val="single" w:sz="4" w:space="0" w:color="000000"/>
              <w:bottom w:val="single" w:sz="4" w:space="0" w:color="000000"/>
              <w:right w:val="single" w:sz="4" w:space="0" w:color="000000"/>
            </w:tcBorders>
          </w:tcPr>
          <w:p w14:paraId="1BEC8716" w14:textId="77777777" w:rsidR="00670864" w:rsidRPr="0049246B" w:rsidRDefault="00670864" w:rsidP="00A66EEB">
            <w:pPr>
              <w:tabs>
                <w:tab w:val="left" w:pos="1458"/>
              </w:tabs>
              <w:jc w:val="left"/>
              <w:rPr>
                <w:b/>
                <w:szCs w:val="22"/>
              </w:rPr>
            </w:pPr>
            <w:r w:rsidRPr="00670864">
              <w:rPr>
                <w:szCs w:val="22"/>
              </w:rPr>
              <w:t xml:space="preserve"> </w:t>
            </w:r>
            <w:proofErr w:type="gramStart"/>
            <w:r w:rsidRPr="00670864">
              <w:rPr>
                <w:rFonts w:cs="Arial"/>
                <w:b/>
                <w:bCs/>
                <w:w w:val="85"/>
                <w:szCs w:val="22"/>
              </w:rPr>
              <w:t>m</w:t>
            </w:r>
            <w:proofErr w:type="gramEnd"/>
            <w:r w:rsidRPr="00670864">
              <w:rPr>
                <w:rFonts w:cs="Arial"/>
                <w:b/>
                <w:bCs/>
                <w:w w:val="85"/>
                <w:szCs w:val="22"/>
                <w:vertAlign w:val="superscript"/>
              </w:rPr>
              <w:t>3</w:t>
            </w:r>
          </w:p>
        </w:tc>
      </w:tr>
      <w:tr w:rsidR="00670864" w:rsidRPr="00A0628A" w14:paraId="1FD90AC0" w14:textId="77777777" w:rsidTr="00A66EEB">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86B09C4" w14:textId="77777777" w:rsidR="00670864" w:rsidRPr="00A0628A" w:rsidRDefault="00670864" w:rsidP="00A66EEB">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5D625162" w14:textId="77777777" w:rsidR="00670864" w:rsidRPr="00A0628A" w:rsidRDefault="00670864" w:rsidP="00A66EEB">
            <w:pPr>
              <w:tabs>
                <w:tab w:val="left" w:pos="1458"/>
              </w:tabs>
              <w:jc w:val="left"/>
              <w:rPr>
                <w:szCs w:val="22"/>
              </w:rPr>
            </w:pPr>
          </w:p>
        </w:tc>
      </w:tr>
      <w:tr w:rsidR="00670864" w:rsidRPr="00A0628A" w14:paraId="5EDE3AC1" w14:textId="77777777" w:rsidTr="00A66EEB">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47E1BAC" w14:textId="77777777" w:rsidR="00670864" w:rsidRPr="00A0628A" w:rsidRDefault="00670864" w:rsidP="00A66EEB">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54F890F7" w14:textId="77777777" w:rsidR="00670864" w:rsidRPr="00A0628A" w:rsidRDefault="00670864" w:rsidP="00A66EEB">
            <w:pPr>
              <w:tabs>
                <w:tab w:val="left" w:pos="1458"/>
              </w:tabs>
              <w:jc w:val="left"/>
              <w:rPr>
                <w:szCs w:val="22"/>
              </w:rPr>
            </w:pPr>
          </w:p>
        </w:tc>
      </w:tr>
      <w:tr w:rsidR="00670864" w:rsidRPr="00A0628A" w14:paraId="6FEB5323" w14:textId="77777777" w:rsidTr="00A66EEB">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0E80F4F4" w14:textId="77777777" w:rsidR="00670864" w:rsidRPr="00A0628A" w:rsidRDefault="00670864" w:rsidP="00A66EEB">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0441EB44" w14:textId="77777777" w:rsidR="00670864" w:rsidRPr="00A0628A" w:rsidRDefault="00670864" w:rsidP="00A66EEB">
            <w:pPr>
              <w:tabs>
                <w:tab w:val="left" w:pos="1458"/>
              </w:tabs>
              <w:jc w:val="left"/>
              <w:rPr>
                <w:szCs w:val="22"/>
              </w:rPr>
            </w:pPr>
          </w:p>
        </w:tc>
      </w:tr>
    </w:tbl>
    <w:p w14:paraId="31E151D6" w14:textId="77777777" w:rsidR="00670864" w:rsidRDefault="00670864" w:rsidP="00670864">
      <w:pPr>
        <w:tabs>
          <w:tab w:val="left" w:pos="1458"/>
        </w:tabs>
        <w:jc w:val="left"/>
        <w:rPr>
          <w:szCs w:val="22"/>
        </w:rPr>
      </w:pPr>
    </w:p>
    <w:p w14:paraId="702226E0" w14:textId="39D63205" w:rsidR="00670864" w:rsidRPr="00670864" w:rsidRDefault="001D795B" w:rsidP="00670864">
      <w:pPr>
        <w:pStyle w:val="ListParagraph"/>
        <w:numPr>
          <w:ilvl w:val="2"/>
          <w:numId w:val="28"/>
        </w:numPr>
        <w:rPr>
          <w:szCs w:val="22"/>
        </w:rPr>
      </w:pPr>
      <w:r>
        <w:rPr>
          <w:szCs w:val="22"/>
        </w:rPr>
        <w:t>Fourniture et mise en œuvre d’a</w:t>
      </w:r>
      <w:r w:rsidR="00670864">
        <w:rPr>
          <w:szCs w:val="22"/>
        </w:rPr>
        <w:t>rmatures</w:t>
      </w:r>
      <w:r w:rsidR="00670864" w:rsidRPr="00670864">
        <w:rPr>
          <w:szCs w:val="22"/>
        </w:rPr>
        <w:t xml:space="preserve"> pour dalle de sol </w:t>
      </w:r>
      <w:r w:rsidR="00670864">
        <w:rPr>
          <w:szCs w:val="22"/>
        </w:rPr>
        <w:t>des</w:t>
      </w:r>
      <w:r w:rsidR="00670864" w:rsidRPr="00670864">
        <w:rPr>
          <w:szCs w:val="22"/>
        </w:rPr>
        <w:t xml:space="preserve"> lits de séchage</w:t>
      </w:r>
    </w:p>
    <w:p w14:paraId="693A43B4" w14:textId="77777777" w:rsidR="00670864" w:rsidRPr="004A2923" w:rsidRDefault="00670864" w:rsidP="00670864">
      <w:pPr>
        <w:tabs>
          <w:tab w:val="left" w:pos="1458"/>
        </w:tabs>
        <w:jc w:val="left"/>
        <w:rPr>
          <w:szCs w:val="22"/>
          <w:highlight w:val="yellow"/>
        </w:rPr>
      </w:pPr>
    </w:p>
    <w:p w14:paraId="7B44329E" w14:textId="62F49997" w:rsidR="00670864" w:rsidRPr="001B5686" w:rsidRDefault="00670864" w:rsidP="00670864">
      <w:pPr>
        <w:pStyle w:val="ListParagraph"/>
        <w:ind w:left="1224"/>
        <w:rPr>
          <w:sz w:val="20"/>
          <w:szCs w:val="20"/>
        </w:rPr>
      </w:pPr>
      <w:r w:rsidRPr="001B5686">
        <w:rPr>
          <w:sz w:val="20"/>
          <w:szCs w:val="20"/>
        </w:rPr>
        <w:t xml:space="preserve">Ces prix rémunèrent </w:t>
      </w:r>
      <w:r w:rsidRPr="002630A6">
        <w:rPr>
          <w:sz w:val="20"/>
          <w:szCs w:val="20"/>
        </w:rPr>
        <w:t>la fourniture d</w:t>
      </w:r>
      <w:r w:rsidR="00C5485B">
        <w:rPr>
          <w:sz w:val="20"/>
          <w:szCs w:val="20"/>
        </w:rPr>
        <w:t>u type d</w:t>
      </w:r>
      <w:r w:rsidRPr="002630A6">
        <w:rPr>
          <w:sz w:val="20"/>
          <w:szCs w:val="20"/>
        </w:rPr>
        <w:t>'acier</w:t>
      </w:r>
      <w:r w:rsidR="00C5485B" w:rsidRPr="00C5485B">
        <w:rPr>
          <w:sz w:val="20"/>
          <w:szCs w:val="20"/>
        </w:rPr>
        <w:t xml:space="preserve"> spécifié dans les spécifications</w:t>
      </w:r>
      <w:r w:rsidR="00C5485B">
        <w:rPr>
          <w:sz w:val="20"/>
          <w:szCs w:val="20"/>
        </w:rPr>
        <w:t xml:space="preserve"> techniques</w:t>
      </w:r>
      <w:r w:rsidRPr="002630A6">
        <w:rPr>
          <w:sz w:val="20"/>
          <w:szCs w:val="20"/>
        </w:rPr>
        <w:t xml:space="preserve">, le transport, façonnage et mise place, toutes sujétions de mise en œuvre </w:t>
      </w:r>
      <w:r w:rsidRPr="001B5686">
        <w:rPr>
          <w:sz w:val="20"/>
          <w:szCs w:val="20"/>
        </w:rPr>
        <w:t>ainsi que les essais prévus dans le dossier et toutes sujétions.</w:t>
      </w:r>
      <w:r w:rsidR="00C5485B" w:rsidRPr="00C5485B">
        <w:rPr>
          <w:sz w:val="20"/>
          <w:szCs w:val="20"/>
        </w:rPr>
        <w:t xml:space="preserve"> </w:t>
      </w:r>
    </w:p>
    <w:p w14:paraId="0256DCA0" w14:textId="77777777" w:rsidR="00670864" w:rsidRPr="001B5686" w:rsidRDefault="00670864" w:rsidP="00670864">
      <w:pPr>
        <w:pStyle w:val="ListParagraph"/>
        <w:ind w:left="1224"/>
        <w:rPr>
          <w:sz w:val="20"/>
          <w:szCs w:val="20"/>
          <w:highlight w:val="yellow"/>
        </w:rPr>
      </w:pPr>
    </w:p>
    <w:p w14:paraId="595A981A" w14:textId="7E00AB7A" w:rsidR="00670864" w:rsidRPr="00670864" w:rsidRDefault="00670864" w:rsidP="00670864">
      <w:pPr>
        <w:pStyle w:val="ListParagraph"/>
        <w:ind w:left="1224"/>
        <w:rPr>
          <w:sz w:val="20"/>
          <w:szCs w:val="20"/>
        </w:rPr>
      </w:pPr>
      <w:r w:rsidRPr="00670864">
        <w:rPr>
          <w:sz w:val="20"/>
          <w:szCs w:val="20"/>
        </w:rPr>
        <w:t xml:space="preserve">Ce prix s'applique au </w:t>
      </w:r>
      <w:r w:rsidR="00C5485B">
        <w:rPr>
          <w:sz w:val="20"/>
          <w:szCs w:val="20"/>
        </w:rPr>
        <w:t>kilogramme</w:t>
      </w:r>
      <w:r w:rsidRPr="00670864">
        <w:rPr>
          <w:sz w:val="20"/>
          <w:szCs w:val="20"/>
        </w:rPr>
        <w:t>. Prix en Lettres :</w:t>
      </w:r>
    </w:p>
    <w:p w14:paraId="0389FD36" w14:textId="77777777" w:rsidR="00670864" w:rsidRPr="004A2923" w:rsidRDefault="00670864" w:rsidP="00670864">
      <w:pPr>
        <w:pStyle w:val="ListParagraph"/>
        <w:ind w:left="1224"/>
        <w:rPr>
          <w:sz w:val="20"/>
          <w:szCs w:val="20"/>
          <w:highlight w:val="yellow"/>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670864" w:rsidRPr="00A0628A" w14:paraId="6C3C34D8" w14:textId="77777777" w:rsidTr="00A66EEB">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vAlign w:val="center"/>
          </w:tcPr>
          <w:p w14:paraId="5FC3A9FA" w14:textId="77777777" w:rsidR="00670864" w:rsidRPr="00670864" w:rsidRDefault="00670864" w:rsidP="00A66EEB">
            <w:pPr>
              <w:tabs>
                <w:tab w:val="left" w:pos="1458"/>
              </w:tabs>
              <w:jc w:val="left"/>
              <w:rPr>
                <w:szCs w:val="22"/>
              </w:rPr>
            </w:pPr>
          </w:p>
          <w:p w14:paraId="705CBFD9" w14:textId="3C907FA4" w:rsidR="00670864" w:rsidRPr="00670864" w:rsidRDefault="00670864" w:rsidP="00A66EEB">
            <w:pPr>
              <w:tabs>
                <w:tab w:val="left" w:pos="1458"/>
              </w:tabs>
              <w:jc w:val="left"/>
              <w:rPr>
                <w:szCs w:val="22"/>
              </w:rPr>
            </w:pPr>
            <w:r w:rsidRPr="00670864">
              <w:rPr>
                <w:b/>
                <w:bCs/>
                <w:szCs w:val="22"/>
              </w:rPr>
              <w:t>Prix 3.1.</w:t>
            </w:r>
            <w:r w:rsidR="00C5485B">
              <w:rPr>
                <w:b/>
                <w:bCs/>
                <w:szCs w:val="22"/>
              </w:rPr>
              <w:t>7</w:t>
            </w:r>
          </w:p>
        </w:tc>
        <w:tc>
          <w:tcPr>
            <w:tcW w:w="7479" w:type="dxa"/>
            <w:tcBorders>
              <w:top w:val="single" w:sz="4" w:space="0" w:color="000000"/>
              <w:left w:val="single" w:sz="4" w:space="0" w:color="000000"/>
              <w:bottom w:val="single" w:sz="4" w:space="0" w:color="000000"/>
              <w:right w:val="single" w:sz="4" w:space="0" w:color="000000"/>
            </w:tcBorders>
          </w:tcPr>
          <w:p w14:paraId="3138D47B" w14:textId="4FF64E2D" w:rsidR="00670864" w:rsidRPr="0049246B" w:rsidRDefault="00670864" w:rsidP="00A66EEB">
            <w:pPr>
              <w:tabs>
                <w:tab w:val="left" w:pos="1458"/>
              </w:tabs>
              <w:jc w:val="left"/>
              <w:rPr>
                <w:b/>
                <w:szCs w:val="22"/>
              </w:rPr>
            </w:pPr>
            <w:r w:rsidRPr="00670864">
              <w:rPr>
                <w:szCs w:val="22"/>
              </w:rPr>
              <w:t xml:space="preserve"> </w:t>
            </w:r>
            <w:proofErr w:type="gramStart"/>
            <w:r w:rsidR="00C5485B">
              <w:rPr>
                <w:szCs w:val="22"/>
              </w:rPr>
              <w:t>kg</w:t>
            </w:r>
            <w:proofErr w:type="gramEnd"/>
          </w:p>
        </w:tc>
      </w:tr>
      <w:tr w:rsidR="00670864" w:rsidRPr="00A0628A" w14:paraId="576829E2" w14:textId="77777777" w:rsidTr="00A66EEB">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CC42B38" w14:textId="77777777" w:rsidR="00670864" w:rsidRPr="00A0628A" w:rsidRDefault="00670864" w:rsidP="00A66EEB">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6CBADAC8" w14:textId="77777777" w:rsidR="00670864" w:rsidRPr="00A0628A" w:rsidRDefault="00670864" w:rsidP="00A66EEB">
            <w:pPr>
              <w:tabs>
                <w:tab w:val="left" w:pos="1458"/>
              </w:tabs>
              <w:jc w:val="left"/>
              <w:rPr>
                <w:szCs w:val="22"/>
              </w:rPr>
            </w:pPr>
          </w:p>
        </w:tc>
      </w:tr>
      <w:tr w:rsidR="00670864" w:rsidRPr="00A0628A" w14:paraId="41B2B30B" w14:textId="77777777" w:rsidTr="00A66EEB">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21BAD6D" w14:textId="77777777" w:rsidR="00670864" w:rsidRPr="00A0628A" w:rsidRDefault="00670864" w:rsidP="00A66EEB">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0AD8FEC6" w14:textId="77777777" w:rsidR="00670864" w:rsidRPr="00A0628A" w:rsidRDefault="00670864" w:rsidP="00A66EEB">
            <w:pPr>
              <w:tabs>
                <w:tab w:val="left" w:pos="1458"/>
              </w:tabs>
              <w:jc w:val="left"/>
              <w:rPr>
                <w:szCs w:val="22"/>
              </w:rPr>
            </w:pPr>
          </w:p>
        </w:tc>
      </w:tr>
      <w:tr w:rsidR="00670864" w:rsidRPr="00A0628A" w14:paraId="3CDCBB9C" w14:textId="77777777" w:rsidTr="00A66EEB">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7F8B80EA" w14:textId="77777777" w:rsidR="00670864" w:rsidRPr="00A0628A" w:rsidRDefault="00670864" w:rsidP="00A66EEB">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25DD7BA2" w14:textId="77777777" w:rsidR="00670864" w:rsidRPr="00A0628A" w:rsidRDefault="00670864" w:rsidP="00A66EEB">
            <w:pPr>
              <w:tabs>
                <w:tab w:val="left" w:pos="1458"/>
              </w:tabs>
              <w:jc w:val="left"/>
              <w:rPr>
                <w:szCs w:val="22"/>
              </w:rPr>
            </w:pPr>
          </w:p>
        </w:tc>
      </w:tr>
    </w:tbl>
    <w:p w14:paraId="4B18600E" w14:textId="77777777" w:rsidR="00C5485B" w:rsidRDefault="00C5485B" w:rsidP="00C5485B">
      <w:pPr>
        <w:pStyle w:val="ListParagraph"/>
        <w:ind w:left="1224"/>
        <w:rPr>
          <w:szCs w:val="22"/>
        </w:rPr>
      </w:pPr>
    </w:p>
    <w:p w14:paraId="7DF8591A" w14:textId="43EBF648" w:rsidR="00C5485B" w:rsidRPr="00670864" w:rsidRDefault="001D795B" w:rsidP="00C5485B">
      <w:pPr>
        <w:pStyle w:val="ListParagraph"/>
        <w:numPr>
          <w:ilvl w:val="2"/>
          <w:numId w:val="28"/>
        </w:numPr>
        <w:rPr>
          <w:szCs w:val="22"/>
        </w:rPr>
      </w:pPr>
      <w:bookmarkStart w:id="37" w:name="_Hlk66283968"/>
      <w:r>
        <w:rPr>
          <w:szCs w:val="22"/>
        </w:rPr>
        <w:t xml:space="preserve">Fourniture et mise en œuvre </w:t>
      </w:r>
      <w:bookmarkEnd w:id="37"/>
      <w:r>
        <w:rPr>
          <w:szCs w:val="22"/>
        </w:rPr>
        <w:t>d’a</w:t>
      </w:r>
      <w:r w:rsidR="00C5485B">
        <w:rPr>
          <w:szCs w:val="22"/>
        </w:rPr>
        <w:t>rmatures</w:t>
      </w:r>
      <w:r w:rsidR="00C5485B" w:rsidRPr="00670864">
        <w:rPr>
          <w:szCs w:val="22"/>
        </w:rPr>
        <w:t xml:space="preserve"> pour </w:t>
      </w:r>
      <w:r w:rsidR="00C5485B">
        <w:rPr>
          <w:szCs w:val="22"/>
        </w:rPr>
        <w:t>parois</w:t>
      </w:r>
      <w:r w:rsidR="00C5485B" w:rsidRPr="00670864">
        <w:rPr>
          <w:szCs w:val="22"/>
        </w:rPr>
        <w:t xml:space="preserve"> </w:t>
      </w:r>
      <w:r w:rsidR="00C5485B">
        <w:rPr>
          <w:szCs w:val="22"/>
        </w:rPr>
        <w:t>des</w:t>
      </w:r>
      <w:r w:rsidR="00C5485B" w:rsidRPr="00670864">
        <w:rPr>
          <w:szCs w:val="22"/>
        </w:rPr>
        <w:t xml:space="preserve"> lits de séchage</w:t>
      </w:r>
    </w:p>
    <w:p w14:paraId="3B7F34CE" w14:textId="77777777" w:rsidR="00C5485B" w:rsidRPr="004A2923" w:rsidRDefault="00C5485B" w:rsidP="00C5485B">
      <w:pPr>
        <w:tabs>
          <w:tab w:val="left" w:pos="1458"/>
        </w:tabs>
        <w:jc w:val="left"/>
        <w:rPr>
          <w:szCs w:val="22"/>
          <w:highlight w:val="yellow"/>
        </w:rPr>
      </w:pPr>
    </w:p>
    <w:p w14:paraId="1A198E24" w14:textId="34CBE4C7" w:rsidR="00C5485B" w:rsidRPr="001B5686" w:rsidRDefault="00C5485B" w:rsidP="00C5485B">
      <w:pPr>
        <w:pStyle w:val="ListParagraph"/>
        <w:ind w:left="1224"/>
        <w:rPr>
          <w:sz w:val="20"/>
          <w:szCs w:val="20"/>
        </w:rPr>
      </w:pPr>
      <w:r w:rsidRPr="001B5686">
        <w:rPr>
          <w:sz w:val="20"/>
          <w:szCs w:val="20"/>
        </w:rPr>
        <w:t xml:space="preserve">Ces prix rémunèrent </w:t>
      </w:r>
      <w:r w:rsidRPr="002630A6">
        <w:rPr>
          <w:sz w:val="20"/>
          <w:szCs w:val="20"/>
        </w:rPr>
        <w:t>la fourniture d</w:t>
      </w:r>
      <w:r>
        <w:rPr>
          <w:sz w:val="20"/>
          <w:szCs w:val="20"/>
        </w:rPr>
        <w:t>u type d</w:t>
      </w:r>
      <w:r w:rsidRPr="002630A6">
        <w:rPr>
          <w:sz w:val="20"/>
          <w:szCs w:val="20"/>
        </w:rPr>
        <w:t>'acier</w:t>
      </w:r>
      <w:r w:rsidRPr="00C5485B">
        <w:rPr>
          <w:sz w:val="20"/>
          <w:szCs w:val="20"/>
        </w:rPr>
        <w:t xml:space="preserve"> spécifié dans les spécifications</w:t>
      </w:r>
      <w:r>
        <w:rPr>
          <w:sz w:val="20"/>
          <w:szCs w:val="20"/>
        </w:rPr>
        <w:t xml:space="preserve"> techniques</w:t>
      </w:r>
      <w:r w:rsidRPr="002630A6">
        <w:rPr>
          <w:sz w:val="20"/>
          <w:szCs w:val="20"/>
        </w:rPr>
        <w:t xml:space="preserve">, le transport, façonnage et mise place, toutes sujétions de mise en œuvre </w:t>
      </w:r>
      <w:r w:rsidRPr="001B5686">
        <w:rPr>
          <w:sz w:val="20"/>
          <w:szCs w:val="20"/>
        </w:rPr>
        <w:t>ainsi que les essais prévus dans le dossier et toutes sujétions.</w:t>
      </w:r>
      <w:r w:rsidRPr="00C5485B">
        <w:rPr>
          <w:sz w:val="20"/>
          <w:szCs w:val="20"/>
        </w:rPr>
        <w:t xml:space="preserve"> </w:t>
      </w:r>
    </w:p>
    <w:p w14:paraId="616EC39B" w14:textId="77777777" w:rsidR="00C5485B" w:rsidRPr="001B5686" w:rsidRDefault="00C5485B" w:rsidP="00C5485B">
      <w:pPr>
        <w:pStyle w:val="ListParagraph"/>
        <w:ind w:left="1224"/>
        <w:rPr>
          <w:sz w:val="20"/>
          <w:szCs w:val="20"/>
          <w:highlight w:val="yellow"/>
        </w:rPr>
      </w:pPr>
    </w:p>
    <w:p w14:paraId="71530AEA" w14:textId="77777777" w:rsidR="00C5485B" w:rsidRPr="00670864" w:rsidRDefault="00C5485B" w:rsidP="00C5485B">
      <w:pPr>
        <w:pStyle w:val="ListParagraph"/>
        <w:ind w:left="1224"/>
        <w:rPr>
          <w:sz w:val="20"/>
          <w:szCs w:val="20"/>
        </w:rPr>
      </w:pPr>
      <w:r w:rsidRPr="00670864">
        <w:rPr>
          <w:sz w:val="20"/>
          <w:szCs w:val="20"/>
        </w:rPr>
        <w:t xml:space="preserve">Ce prix s'applique au </w:t>
      </w:r>
      <w:r>
        <w:rPr>
          <w:sz w:val="20"/>
          <w:szCs w:val="20"/>
        </w:rPr>
        <w:t>kilogramme</w:t>
      </w:r>
      <w:r w:rsidRPr="00670864">
        <w:rPr>
          <w:sz w:val="20"/>
          <w:szCs w:val="20"/>
        </w:rPr>
        <w:t>. Prix en Lettres :</w:t>
      </w:r>
    </w:p>
    <w:p w14:paraId="19D6ABA5" w14:textId="77777777" w:rsidR="00C5485B" w:rsidRPr="004A2923" w:rsidRDefault="00C5485B" w:rsidP="00C5485B">
      <w:pPr>
        <w:pStyle w:val="ListParagraph"/>
        <w:ind w:left="1224"/>
        <w:rPr>
          <w:sz w:val="20"/>
          <w:szCs w:val="20"/>
          <w:highlight w:val="yellow"/>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C5485B" w:rsidRPr="00A0628A" w14:paraId="159AFFEC" w14:textId="77777777" w:rsidTr="00A66EEB">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vAlign w:val="center"/>
          </w:tcPr>
          <w:p w14:paraId="5B839D80" w14:textId="77777777" w:rsidR="00C5485B" w:rsidRPr="00670864" w:rsidRDefault="00C5485B" w:rsidP="00A66EEB">
            <w:pPr>
              <w:tabs>
                <w:tab w:val="left" w:pos="1458"/>
              </w:tabs>
              <w:jc w:val="left"/>
              <w:rPr>
                <w:szCs w:val="22"/>
              </w:rPr>
            </w:pPr>
          </w:p>
          <w:p w14:paraId="633E190E" w14:textId="016ADDE6" w:rsidR="00C5485B" w:rsidRPr="00670864" w:rsidRDefault="00C5485B" w:rsidP="00A66EEB">
            <w:pPr>
              <w:tabs>
                <w:tab w:val="left" w:pos="1458"/>
              </w:tabs>
              <w:jc w:val="left"/>
              <w:rPr>
                <w:szCs w:val="22"/>
              </w:rPr>
            </w:pPr>
            <w:r w:rsidRPr="00670864">
              <w:rPr>
                <w:b/>
                <w:bCs/>
                <w:szCs w:val="22"/>
              </w:rPr>
              <w:t>Prix 3.1.</w:t>
            </w:r>
            <w:r>
              <w:rPr>
                <w:b/>
                <w:bCs/>
                <w:szCs w:val="22"/>
              </w:rPr>
              <w:t>8</w:t>
            </w:r>
          </w:p>
        </w:tc>
        <w:tc>
          <w:tcPr>
            <w:tcW w:w="7479" w:type="dxa"/>
            <w:tcBorders>
              <w:top w:val="single" w:sz="4" w:space="0" w:color="000000"/>
              <w:left w:val="single" w:sz="4" w:space="0" w:color="000000"/>
              <w:bottom w:val="single" w:sz="4" w:space="0" w:color="000000"/>
              <w:right w:val="single" w:sz="4" w:space="0" w:color="000000"/>
            </w:tcBorders>
          </w:tcPr>
          <w:p w14:paraId="60541AF5" w14:textId="77777777" w:rsidR="00C5485B" w:rsidRPr="0049246B" w:rsidRDefault="00C5485B" w:rsidP="00A66EEB">
            <w:pPr>
              <w:tabs>
                <w:tab w:val="left" w:pos="1458"/>
              </w:tabs>
              <w:jc w:val="left"/>
              <w:rPr>
                <w:b/>
                <w:szCs w:val="22"/>
              </w:rPr>
            </w:pPr>
            <w:r w:rsidRPr="00670864">
              <w:rPr>
                <w:szCs w:val="22"/>
              </w:rPr>
              <w:t xml:space="preserve"> </w:t>
            </w:r>
            <w:proofErr w:type="gramStart"/>
            <w:r>
              <w:rPr>
                <w:szCs w:val="22"/>
              </w:rPr>
              <w:t>kg</w:t>
            </w:r>
            <w:proofErr w:type="gramEnd"/>
          </w:p>
        </w:tc>
      </w:tr>
      <w:tr w:rsidR="00C5485B" w:rsidRPr="00A0628A" w14:paraId="53D4D20F" w14:textId="77777777" w:rsidTr="00A66EEB">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658CF2E" w14:textId="77777777" w:rsidR="00C5485B" w:rsidRPr="00A0628A" w:rsidRDefault="00C5485B" w:rsidP="00A66EEB">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48111EBB" w14:textId="77777777" w:rsidR="00C5485B" w:rsidRPr="00A0628A" w:rsidRDefault="00C5485B" w:rsidP="00A66EEB">
            <w:pPr>
              <w:tabs>
                <w:tab w:val="left" w:pos="1458"/>
              </w:tabs>
              <w:jc w:val="left"/>
              <w:rPr>
                <w:szCs w:val="22"/>
              </w:rPr>
            </w:pPr>
          </w:p>
        </w:tc>
      </w:tr>
      <w:tr w:rsidR="00C5485B" w:rsidRPr="00A0628A" w14:paraId="1AED29B9" w14:textId="77777777" w:rsidTr="00A66EEB">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68B7965" w14:textId="77777777" w:rsidR="00C5485B" w:rsidRPr="00A0628A" w:rsidRDefault="00C5485B" w:rsidP="00A66EEB">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4FBCD967" w14:textId="77777777" w:rsidR="00C5485B" w:rsidRPr="00A0628A" w:rsidRDefault="00C5485B" w:rsidP="00A66EEB">
            <w:pPr>
              <w:tabs>
                <w:tab w:val="left" w:pos="1458"/>
              </w:tabs>
              <w:jc w:val="left"/>
              <w:rPr>
                <w:szCs w:val="22"/>
              </w:rPr>
            </w:pPr>
          </w:p>
        </w:tc>
      </w:tr>
      <w:tr w:rsidR="00C5485B" w:rsidRPr="00A0628A" w14:paraId="1D7451EA" w14:textId="77777777" w:rsidTr="00A66EEB">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176667DD" w14:textId="77777777" w:rsidR="00C5485B" w:rsidRPr="00A0628A" w:rsidRDefault="00C5485B" w:rsidP="00A66EEB">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4EAB51F7" w14:textId="77777777" w:rsidR="00C5485B" w:rsidRPr="00A0628A" w:rsidRDefault="00C5485B" w:rsidP="00A66EEB">
            <w:pPr>
              <w:tabs>
                <w:tab w:val="left" w:pos="1458"/>
              </w:tabs>
              <w:jc w:val="left"/>
              <w:rPr>
                <w:szCs w:val="22"/>
              </w:rPr>
            </w:pPr>
          </w:p>
        </w:tc>
      </w:tr>
    </w:tbl>
    <w:p w14:paraId="1277480A" w14:textId="77777777" w:rsidR="00C5485B" w:rsidRDefault="00C5485B" w:rsidP="00C5485B">
      <w:pPr>
        <w:tabs>
          <w:tab w:val="left" w:pos="1458"/>
        </w:tabs>
        <w:jc w:val="left"/>
        <w:rPr>
          <w:szCs w:val="22"/>
        </w:rPr>
      </w:pPr>
    </w:p>
    <w:p w14:paraId="1781710E" w14:textId="5F27EEA4" w:rsidR="00417F21" w:rsidRPr="00417F21" w:rsidRDefault="00F7791B" w:rsidP="00417F21">
      <w:pPr>
        <w:pStyle w:val="ListParagraph"/>
        <w:numPr>
          <w:ilvl w:val="2"/>
          <w:numId w:val="28"/>
        </w:numPr>
        <w:rPr>
          <w:szCs w:val="22"/>
        </w:rPr>
      </w:pPr>
      <w:bookmarkStart w:id="38" w:name="_Hlk61325613"/>
      <w:r>
        <w:rPr>
          <w:rFonts w:cs="Arial"/>
          <w:sz w:val="24"/>
        </w:rPr>
        <w:t>Fourniture et pose</w:t>
      </w:r>
      <w:r w:rsidRPr="00417F21">
        <w:rPr>
          <w:szCs w:val="22"/>
        </w:rPr>
        <w:t xml:space="preserve"> </w:t>
      </w:r>
      <w:r>
        <w:rPr>
          <w:szCs w:val="22"/>
        </w:rPr>
        <w:t xml:space="preserve">de </w:t>
      </w:r>
      <w:r w:rsidR="009F4412" w:rsidRPr="00417F21">
        <w:rPr>
          <w:szCs w:val="22"/>
        </w:rPr>
        <w:t xml:space="preserve">Galets </w:t>
      </w:r>
      <w:r w:rsidR="00417F21" w:rsidRPr="00417F21">
        <w:rPr>
          <w:szCs w:val="22"/>
        </w:rPr>
        <w:t>pour matériaux filtrant</w:t>
      </w:r>
    </w:p>
    <w:p w14:paraId="71910DCF" w14:textId="77777777" w:rsidR="009F4412" w:rsidRDefault="009F4412" w:rsidP="009F4412">
      <w:pPr>
        <w:tabs>
          <w:tab w:val="left" w:pos="1458"/>
        </w:tabs>
        <w:jc w:val="left"/>
        <w:rPr>
          <w:szCs w:val="22"/>
        </w:rPr>
      </w:pPr>
    </w:p>
    <w:p w14:paraId="6324A7F7" w14:textId="3ACE8E09" w:rsidR="00906C4D" w:rsidRPr="001D31EE" w:rsidRDefault="00906C4D" w:rsidP="00906C4D">
      <w:pPr>
        <w:pStyle w:val="ListParagraph"/>
        <w:ind w:left="1224"/>
        <w:rPr>
          <w:sz w:val="20"/>
          <w:szCs w:val="20"/>
        </w:rPr>
      </w:pPr>
      <w:r w:rsidRPr="001D31EE">
        <w:rPr>
          <w:sz w:val="20"/>
          <w:szCs w:val="20"/>
        </w:rPr>
        <w:t>Ce prix comprend tous les travaux et matériaux associés à l'approvisionnement d</w:t>
      </w:r>
      <w:r>
        <w:rPr>
          <w:sz w:val="20"/>
          <w:szCs w:val="20"/>
        </w:rPr>
        <w:t xml:space="preserve">e galets </w:t>
      </w:r>
      <w:r w:rsidR="009B2B5E">
        <w:rPr>
          <w:sz w:val="20"/>
          <w:szCs w:val="20"/>
        </w:rPr>
        <w:t>roul</w:t>
      </w:r>
      <w:r w:rsidR="00812209" w:rsidRPr="001D31EE">
        <w:rPr>
          <w:sz w:val="20"/>
          <w:szCs w:val="20"/>
        </w:rPr>
        <w:t>é</w:t>
      </w:r>
      <w:r w:rsidR="009B2B5E">
        <w:rPr>
          <w:sz w:val="20"/>
          <w:szCs w:val="20"/>
        </w:rPr>
        <w:t xml:space="preserve">s </w:t>
      </w:r>
      <w:r w:rsidRPr="001D31EE">
        <w:rPr>
          <w:sz w:val="20"/>
          <w:szCs w:val="20"/>
        </w:rPr>
        <w:t xml:space="preserve">sur les sites </w:t>
      </w:r>
      <w:r>
        <w:rPr>
          <w:sz w:val="20"/>
          <w:szCs w:val="20"/>
        </w:rPr>
        <w:t>conformément aux spécifications et plans</w:t>
      </w:r>
      <w:r w:rsidRPr="001D31EE">
        <w:rPr>
          <w:sz w:val="20"/>
          <w:szCs w:val="20"/>
        </w:rPr>
        <w:t xml:space="preserve">. La mesure doit être en mètres cubes de </w:t>
      </w:r>
      <w:r>
        <w:rPr>
          <w:sz w:val="20"/>
          <w:szCs w:val="20"/>
        </w:rPr>
        <w:t>galets p</w:t>
      </w:r>
      <w:r w:rsidRPr="001D31EE">
        <w:rPr>
          <w:sz w:val="20"/>
          <w:szCs w:val="20"/>
        </w:rPr>
        <w:t>lacé</w:t>
      </w:r>
      <w:r>
        <w:rPr>
          <w:sz w:val="20"/>
          <w:szCs w:val="20"/>
        </w:rPr>
        <w:t>s</w:t>
      </w:r>
      <w:r w:rsidRPr="001D31EE">
        <w:rPr>
          <w:sz w:val="20"/>
          <w:szCs w:val="20"/>
        </w:rPr>
        <w:t xml:space="preserve"> dans sa position finale. L'entrepreneur ne doit pas placer de </w:t>
      </w:r>
      <w:r>
        <w:rPr>
          <w:sz w:val="20"/>
          <w:szCs w:val="20"/>
        </w:rPr>
        <w:t>couche de remplissage</w:t>
      </w:r>
      <w:r w:rsidRPr="001D31EE">
        <w:rPr>
          <w:sz w:val="20"/>
          <w:szCs w:val="20"/>
        </w:rPr>
        <w:t xml:space="preserve"> en </w:t>
      </w:r>
      <w:r>
        <w:rPr>
          <w:sz w:val="20"/>
          <w:szCs w:val="20"/>
        </w:rPr>
        <w:t>galets</w:t>
      </w:r>
      <w:r w:rsidRPr="001D31EE">
        <w:rPr>
          <w:sz w:val="20"/>
          <w:szCs w:val="20"/>
        </w:rPr>
        <w:t xml:space="preserve"> à moins que l'ingénieur ne soit présent.</w:t>
      </w:r>
    </w:p>
    <w:p w14:paraId="7440AA99" w14:textId="77777777" w:rsidR="009F4412" w:rsidRDefault="009F4412" w:rsidP="009F4412">
      <w:pPr>
        <w:pStyle w:val="ListParagraph"/>
        <w:ind w:left="1224"/>
        <w:rPr>
          <w:sz w:val="20"/>
          <w:szCs w:val="20"/>
        </w:rPr>
      </w:pPr>
    </w:p>
    <w:p w14:paraId="3F45AD39" w14:textId="3E7DE962" w:rsidR="00906C4D" w:rsidRDefault="00906C4D" w:rsidP="00906C4D">
      <w:pPr>
        <w:pStyle w:val="ListParagraph"/>
        <w:ind w:firstLine="504"/>
        <w:rPr>
          <w:sz w:val="20"/>
          <w:szCs w:val="20"/>
        </w:rPr>
      </w:pPr>
      <w:bookmarkStart w:id="39" w:name="_Hlk61326391"/>
      <w:r w:rsidRPr="00906C4D">
        <w:rPr>
          <w:sz w:val="20"/>
          <w:szCs w:val="20"/>
        </w:rPr>
        <w:t>Ce prix s'applique au mètre cube. Prix en Lettres :</w:t>
      </w:r>
    </w:p>
    <w:p w14:paraId="7F6F3255" w14:textId="77777777" w:rsidR="00075D29" w:rsidRPr="00906C4D" w:rsidRDefault="00075D29" w:rsidP="00906C4D">
      <w:pPr>
        <w:pStyle w:val="ListParagraph"/>
        <w:ind w:firstLine="504"/>
        <w:rPr>
          <w:sz w:val="20"/>
          <w:szCs w:val="20"/>
        </w:rPr>
      </w:pPr>
    </w:p>
    <w:bookmarkEnd w:id="39"/>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F4412" w:rsidRPr="00A0628A" w14:paraId="7BA17077" w14:textId="77777777" w:rsidTr="008F285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354ACD6D" w14:textId="77777777" w:rsidR="009F4412" w:rsidRPr="00A0628A" w:rsidRDefault="009F4412" w:rsidP="008F2850">
            <w:pPr>
              <w:tabs>
                <w:tab w:val="left" w:pos="1458"/>
              </w:tabs>
              <w:jc w:val="left"/>
              <w:rPr>
                <w:szCs w:val="22"/>
              </w:rPr>
            </w:pPr>
          </w:p>
          <w:p w14:paraId="11B7AA8A" w14:textId="77777777" w:rsidR="009F4412" w:rsidRPr="00A0628A" w:rsidRDefault="009F4412" w:rsidP="008F2850">
            <w:pPr>
              <w:tabs>
                <w:tab w:val="left" w:pos="1458"/>
              </w:tabs>
              <w:jc w:val="left"/>
              <w:rPr>
                <w:szCs w:val="22"/>
              </w:rPr>
            </w:pPr>
          </w:p>
          <w:p w14:paraId="4E161EBD" w14:textId="77777777" w:rsidR="009F4412" w:rsidRPr="00A0628A" w:rsidRDefault="009F4412" w:rsidP="008F2850">
            <w:pPr>
              <w:tabs>
                <w:tab w:val="left" w:pos="1458"/>
              </w:tabs>
              <w:jc w:val="left"/>
              <w:rPr>
                <w:szCs w:val="22"/>
              </w:rPr>
            </w:pPr>
          </w:p>
          <w:p w14:paraId="41A611C0" w14:textId="6287F7EF" w:rsidR="009F4412" w:rsidRPr="00A0628A" w:rsidRDefault="009F4412" w:rsidP="008F2850">
            <w:pPr>
              <w:tabs>
                <w:tab w:val="left" w:pos="1458"/>
              </w:tabs>
              <w:jc w:val="left"/>
              <w:rPr>
                <w:szCs w:val="22"/>
              </w:rPr>
            </w:pPr>
            <w:r w:rsidRPr="00A0628A">
              <w:rPr>
                <w:b/>
                <w:bCs/>
                <w:szCs w:val="22"/>
              </w:rPr>
              <w:t>Prix 3.1.</w:t>
            </w:r>
            <w:r w:rsidR="00C5485B">
              <w:rPr>
                <w:b/>
                <w:bCs/>
                <w:szCs w:val="22"/>
              </w:rPr>
              <w:t>9</w:t>
            </w:r>
          </w:p>
        </w:tc>
        <w:tc>
          <w:tcPr>
            <w:tcW w:w="7479" w:type="dxa"/>
            <w:tcBorders>
              <w:top w:val="single" w:sz="4" w:space="0" w:color="000000"/>
              <w:left w:val="single" w:sz="4" w:space="0" w:color="000000"/>
              <w:bottom w:val="single" w:sz="4" w:space="0" w:color="000000"/>
              <w:right w:val="single" w:sz="4" w:space="0" w:color="000000"/>
            </w:tcBorders>
          </w:tcPr>
          <w:p w14:paraId="1B03CB78" w14:textId="2C3FDF14" w:rsidR="009F4412" w:rsidRPr="00A0628A" w:rsidRDefault="00906C4D" w:rsidP="008F2850">
            <w:pPr>
              <w:tabs>
                <w:tab w:val="left" w:pos="1458"/>
              </w:tabs>
              <w:jc w:val="left"/>
              <w:rPr>
                <w:szCs w:val="22"/>
              </w:rPr>
            </w:pPr>
            <w:r>
              <w:rPr>
                <w:szCs w:val="22"/>
              </w:rPr>
              <w:t xml:space="preserve"> </w:t>
            </w:r>
            <w:proofErr w:type="gramStart"/>
            <w:r w:rsidRPr="001D31EE">
              <w:rPr>
                <w:rFonts w:cs="Arial"/>
                <w:b/>
                <w:bCs/>
                <w:w w:val="85"/>
                <w:szCs w:val="22"/>
              </w:rPr>
              <w:t>m</w:t>
            </w:r>
            <w:proofErr w:type="gramEnd"/>
            <w:r w:rsidRPr="001D31EE">
              <w:rPr>
                <w:rFonts w:cs="Arial"/>
                <w:b/>
                <w:bCs/>
                <w:w w:val="85"/>
                <w:szCs w:val="22"/>
                <w:vertAlign w:val="superscript"/>
              </w:rPr>
              <w:t>3</w:t>
            </w:r>
          </w:p>
        </w:tc>
      </w:tr>
      <w:tr w:rsidR="009F4412" w:rsidRPr="00A0628A" w14:paraId="58B83841"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7B647612" w14:textId="77777777" w:rsidR="009F4412" w:rsidRPr="00A0628A" w:rsidRDefault="009F4412"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58127FA8" w14:textId="77777777" w:rsidR="009F4412" w:rsidRPr="00A0628A" w:rsidRDefault="009F4412" w:rsidP="008F2850">
            <w:pPr>
              <w:tabs>
                <w:tab w:val="left" w:pos="1458"/>
              </w:tabs>
              <w:jc w:val="left"/>
              <w:rPr>
                <w:szCs w:val="22"/>
              </w:rPr>
            </w:pPr>
          </w:p>
        </w:tc>
      </w:tr>
      <w:tr w:rsidR="009F4412" w:rsidRPr="00A0628A" w14:paraId="62856BE3"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E5308DB" w14:textId="77777777" w:rsidR="009F4412" w:rsidRPr="00A0628A" w:rsidRDefault="009F4412"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42877AF9" w14:textId="77777777" w:rsidR="009F4412" w:rsidRPr="00A0628A" w:rsidRDefault="009F4412" w:rsidP="008F2850">
            <w:pPr>
              <w:tabs>
                <w:tab w:val="left" w:pos="1458"/>
              </w:tabs>
              <w:jc w:val="left"/>
              <w:rPr>
                <w:szCs w:val="22"/>
              </w:rPr>
            </w:pPr>
          </w:p>
        </w:tc>
      </w:tr>
      <w:tr w:rsidR="009F4412" w:rsidRPr="00A0628A" w14:paraId="3C3F6CAE" w14:textId="77777777" w:rsidTr="008F2850">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3388BD9B" w14:textId="77777777" w:rsidR="009F4412" w:rsidRPr="00A0628A" w:rsidRDefault="009F4412"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1FDEAA7E" w14:textId="77777777" w:rsidR="009F4412" w:rsidRPr="00A0628A" w:rsidRDefault="009F4412" w:rsidP="008F2850">
            <w:pPr>
              <w:tabs>
                <w:tab w:val="left" w:pos="1458"/>
              </w:tabs>
              <w:jc w:val="left"/>
              <w:rPr>
                <w:szCs w:val="22"/>
              </w:rPr>
            </w:pPr>
          </w:p>
        </w:tc>
      </w:tr>
    </w:tbl>
    <w:p w14:paraId="2C9076CE" w14:textId="11FA0374" w:rsidR="005D4D7F" w:rsidRDefault="005D4D7F" w:rsidP="00F40DAF">
      <w:pPr>
        <w:tabs>
          <w:tab w:val="left" w:pos="1458"/>
        </w:tabs>
        <w:jc w:val="left"/>
        <w:rPr>
          <w:szCs w:val="22"/>
        </w:rPr>
      </w:pPr>
    </w:p>
    <w:p w14:paraId="25CB814C" w14:textId="20EDE9A3" w:rsidR="00906C4D" w:rsidRDefault="00F7791B" w:rsidP="00417F21">
      <w:pPr>
        <w:pStyle w:val="ListParagraph"/>
        <w:numPr>
          <w:ilvl w:val="2"/>
          <w:numId w:val="28"/>
        </w:numPr>
        <w:rPr>
          <w:szCs w:val="22"/>
        </w:rPr>
      </w:pPr>
      <w:bookmarkStart w:id="40" w:name="_Hlk61327724"/>
      <w:bookmarkStart w:id="41" w:name="_Hlk61325836"/>
      <w:bookmarkEnd w:id="38"/>
      <w:r>
        <w:rPr>
          <w:rFonts w:cs="Arial"/>
          <w:sz w:val="24"/>
        </w:rPr>
        <w:t>Fourniture et pose</w:t>
      </w:r>
      <w:r>
        <w:rPr>
          <w:szCs w:val="22"/>
        </w:rPr>
        <w:t xml:space="preserve"> de </w:t>
      </w:r>
      <w:r w:rsidR="00417F21">
        <w:rPr>
          <w:szCs w:val="22"/>
        </w:rPr>
        <w:t xml:space="preserve">Graviers </w:t>
      </w:r>
      <w:bookmarkStart w:id="42" w:name="_Hlk61325753"/>
      <w:r w:rsidR="00417F21">
        <w:rPr>
          <w:szCs w:val="22"/>
        </w:rPr>
        <w:t>pour matériaux filtrant</w:t>
      </w:r>
    </w:p>
    <w:bookmarkEnd w:id="42"/>
    <w:p w14:paraId="0B2C0A0B" w14:textId="77777777" w:rsidR="00906C4D" w:rsidRDefault="00906C4D" w:rsidP="00906C4D">
      <w:pPr>
        <w:tabs>
          <w:tab w:val="left" w:pos="1458"/>
        </w:tabs>
        <w:jc w:val="left"/>
        <w:rPr>
          <w:szCs w:val="22"/>
        </w:rPr>
      </w:pPr>
    </w:p>
    <w:p w14:paraId="3389FBC6" w14:textId="18D039A7" w:rsidR="00906C4D" w:rsidRPr="001D31EE" w:rsidRDefault="00906C4D" w:rsidP="00906C4D">
      <w:pPr>
        <w:pStyle w:val="ListParagraph"/>
        <w:ind w:left="1224"/>
        <w:rPr>
          <w:sz w:val="20"/>
          <w:szCs w:val="20"/>
        </w:rPr>
      </w:pPr>
      <w:r w:rsidRPr="001D31EE">
        <w:rPr>
          <w:sz w:val="20"/>
          <w:szCs w:val="20"/>
        </w:rPr>
        <w:t>Ce prix comprend tous les travaux et matériaux associés à l'approvisionnement d</w:t>
      </w:r>
      <w:r>
        <w:rPr>
          <w:sz w:val="20"/>
          <w:szCs w:val="20"/>
        </w:rPr>
        <w:t xml:space="preserve">e </w:t>
      </w:r>
      <w:r w:rsidR="00417F21">
        <w:rPr>
          <w:sz w:val="20"/>
          <w:szCs w:val="20"/>
        </w:rPr>
        <w:t xml:space="preserve">graviers </w:t>
      </w:r>
      <w:r w:rsidRPr="001D31EE">
        <w:rPr>
          <w:sz w:val="20"/>
          <w:szCs w:val="20"/>
        </w:rPr>
        <w:t xml:space="preserve">sur les sites </w:t>
      </w:r>
      <w:r>
        <w:rPr>
          <w:sz w:val="20"/>
          <w:szCs w:val="20"/>
        </w:rPr>
        <w:t>conformément aux spécifications et plans</w:t>
      </w:r>
      <w:r w:rsidRPr="001D31EE">
        <w:rPr>
          <w:sz w:val="20"/>
          <w:szCs w:val="20"/>
        </w:rPr>
        <w:t xml:space="preserve">. La mesure doit être en mètres cubes de </w:t>
      </w:r>
      <w:r w:rsidR="00417F21">
        <w:rPr>
          <w:sz w:val="20"/>
          <w:szCs w:val="20"/>
        </w:rPr>
        <w:t xml:space="preserve">graviers </w:t>
      </w:r>
      <w:r>
        <w:rPr>
          <w:sz w:val="20"/>
          <w:szCs w:val="20"/>
        </w:rPr>
        <w:lastRenderedPageBreak/>
        <w:t>p</w:t>
      </w:r>
      <w:r w:rsidRPr="001D31EE">
        <w:rPr>
          <w:sz w:val="20"/>
          <w:szCs w:val="20"/>
        </w:rPr>
        <w:t>lacé</w:t>
      </w:r>
      <w:r>
        <w:rPr>
          <w:sz w:val="20"/>
          <w:szCs w:val="20"/>
        </w:rPr>
        <w:t>s</w:t>
      </w:r>
      <w:r w:rsidRPr="001D31EE">
        <w:rPr>
          <w:sz w:val="20"/>
          <w:szCs w:val="20"/>
        </w:rPr>
        <w:t xml:space="preserve"> dans sa position finale. L'entrepreneur ne doit pas placer de </w:t>
      </w:r>
      <w:r>
        <w:rPr>
          <w:sz w:val="20"/>
          <w:szCs w:val="20"/>
        </w:rPr>
        <w:t>couche de remplissage</w:t>
      </w:r>
      <w:r w:rsidRPr="001D31EE">
        <w:rPr>
          <w:sz w:val="20"/>
          <w:szCs w:val="20"/>
        </w:rPr>
        <w:t xml:space="preserve"> en </w:t>
      </w:r>
      <w:r w:rsidR="00417F21">
        <w:rPr>
          <w:sz w:val="20"/>
          <w:szCs w:val="20"/>
        </w:rPr>
        <w:t>graviers</w:t>
      </w:r>
      <w:r w:rsidRPr="001D31EE">
        <w:rPr>
          <w:sz w:val="20"/>
          <w:szCs w:val="20"/>
        </w:rPr>
        <w:t xml:space="preserve"> à moins que l'ingénieur ne soit présent.</w:t>
      </w:r>
      <w:r w:rsidR="0081469B" w:rsidRPr="0081469B">
        <w:rPr>
          <w:sz w:val="20"/>
          <w:szCs w:val="20"/>
        </w:rPr>
        <w:t xml:space="preserve"> La pose des g</w:t>
      </w:r>
      <w:r w:rsidR="00AF1C34" w:rsidRPr="001D31EE">
        <w:rPr>
          <w:sz w:val="20"/>
          <w:szCs w:val="20"/>
        </w:rPr>
        <w:t>é</w:t>
      </w:r>
      <w:r w:rsidR="0081469B" w:rsidRPr="0081469B">
        <w:rPr>
          <w:sz w:val="20"/>
          <w:szCs w:val="20"/>
        </w:rPr>
        <w:t>otubes (fournis par le projet) avant la pose de la couche de sable.</w:t>
      </w:r>
    </w:p>
    <w:p w14:paraId="4F8CA21C" w14:textId="77777777" w:rsidR="00906C4D" w:rsidRDefault="00906C4D" w:rsidP="00906C4D">
      <w:pPr>
        <w:pStyle w:val="ListParagraph"/>
        <w:ind w:left="1224"/>
        <w:rPr>
          <w:sz w:val="20"/>
          <w:szCs w:val="20"/>
        </w:rPr>
      </w:pPr>
    </w:p>
    <w:p w14:paraId="6133FB70" w14:textId="77777777" w:rsidR="00906C4D" w:rsidRPr="00906C4D" w:rsidRDefault="00906C4D" w:rsidP="00906C4D">
      <w:pPr>
        <w:pStyle w:val="ListParagraph"/>
        <w:ind w:firstLine="504"/>
        <w:rPr>
          <w:sz w:val="20"/>
          <w:szCs w:val="20"/>
        </w:rPr>
      </w:pPr>
      <w:r w:rsidRPr="00906C4D">
        <w:rPr>
          <w:sz w:val="20"/>
          <w:szCs w:val="20"/>
        </w:rPr>
        <w:t>Ce prix s'applique au mètre cube. Prix en Lettres :</w:t>
      </w:r>
    </w:p>
    <w:p w14:paraId="2241EDC7" w14:textId="77777777" w:rsidR="00906C4D" w:rsidRDefault="00906C4D" w:rsidP="00906C4D">
      <w:pPr>
        <w:pStyle w:val="ListParagraph"/>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06C4D" w:rsidRPr="00A0628A" w14:paraId="65978E5C" w14:textId="77777777" w:rsidTr="00034284">
        <w:trPr>
          <w:trHeight w:hRule="exact" w:val="394"/>
        </w:trPr>
        <w:tc>
          <w:tcPr>
            <w:tcW w:w="1809" w:type="dxa"/>
            <w:vMerge w:val="restart"/>
            <w:tcBorders>
              <w:top w:val="single" w:sz="4" w:space="0" w:color="000000"/>
              <w:left w:val="single" w:sz="4" w:space="0" w:color="000000"/>
              <w:bottom w:val="single" w:sz="4" w:space="0" w:color="auto"/>
              <w:right w:val="single" w:sz="4" w:space="0" w:color="000000"/>
            </w:tcBorders>
          </w:tcPr>
          <w:p w14:paraId="2F9DABA7" w14:textId="77777777" w:rsidR="00906C4D" w:rsidRPr="00A0628A" w:rsidRDefault="00906C4D" w:rsidP="008F2850">
            <w:pPr>
              <w:tabs>
                <w:tab w:val="left" w:pos="1458"/>
              </w:tabs>
              <w:jc w:val="left"/>
              <w:rPr>
                <w:szCs w:val="22"/>
              </w:rPr>
            </w:pPr>
          </w:p>
          <w:p w14:paraId="4ECEE7AE" w14:textId="77777777" w:rsidR="00906C4D" w:rsidRPr="00A0628A" w:rsidRDefault="00906C4D" w:rsidP="008F2850">
            <w:pPr>
              <w:tabs>
                <w:tab w:val="left" w:pos="1458"/>
              </w:tabs>
              <w:jc w:val="left"/>
              <w:rPr>
                <w:szCs w:val="22"/>
              </w:rPr>
            </w:pPr>
          </w:p>
          <w:p w14:paraId="729AD905" w14:textId="77777777" w:rsidR="00906C4D" w:rsidRPr="00A0628A" w:rsidRDefault="00906C4D" w:rsidP="008F2850">
            <w:pPr>
              <w:tabs>
                <w:tab w:val="left" w:pos="1458"/>
              </w:tabs>
              <w:jc w:val="left"/>
              <w:rPr>
                <w:szCs w:val="22"/>
              </w:rPr>
            </w:pPr>
          </w:p>
          <w:p w14:paraId="39849AB7" w14:textId="21D3F077" w:rsidR="00906C4D" w:rsidRPr="00A0628A" w:rsidRDefault="00906C4D" w:rsidP="008F2850">
            <w:pPr>
              <w:tabs>
                <w:tab w:val="left" w:pos="1458"/>
              </w:tabs>
              <w:jc w:val="left"/>
              <w:rPr>
                <w:szCs w:val="22"/>
              </w:rPr>
            </w:pPr>
            <w:r w:rsidRPr="00A0628A">
              <w:rPr>
                <w:b/>
                <w:bCs/>
                <w:szCs w:val="22"/>
              </w:rPr>
              <w:t>Prix 3.1.</w:t>
            </w:r>
            <w:r w:rsidR="00C5485B">
              <w:rPr>
                <w:b/>
                <w:bCs/>
                <w:szCs w:val="22"/>
              </w:rPr>
              <w:t>10</w:t>
            </w:r>
          </w:p>
        </w:tc>
        <w:tc>
          <w:tcPr>
            <w:tcW w:w="7479" w:type="dxa"/>
            <w:tcBorders>
              <w:top w:val="single" w:sz="4" w:space="0" w:color="000000"/>
              <w:left w:val="single" w:sz="4" w:space="0" w:color="000000"/>
              <w:bottom w:val="single" w:sz="4" w:space="0" w:color="000000"/>
              <w:right w:val="single" w:sz="4" w:space="0" w:color="000000"/>
            </w:tcBorders>
          </w:tcPr>
          <w:p w14:paraId="2F3028BC" w14:textId="77777777" w:rsidR="00906C4D" w:rsidRPr="00A0628A" w:rsidRDefault="00906C4D" w:rsidP="008F2850">
            <w:pPr>
              <w:tabs>
                <w:tab w:val="left" w:pos="1458"/>
              </w:tabs>
              <w:jc w:val="left"/>
              <w:rPr>
                <w:szCs w:val="22"/>
              </w:rPr>
            </w:pPr>
            <w:r>
              <w:rPr>
                <w:szCs w:val="22"/>
              </w:rPr>
              <w:t xml:space="preserve"> </w:t>
            </w:r>
            <w:proofErr w:type="gramStart"/>
            <w:r w:rsidRPr="001D31EE">
              <w:rPr>
                <w:rFonts w:cs="Arial"/>
                <w:b/>
                <w:bCs/>
                <w:w w:val="85"/>
                <w:szCs w:val="22"/>
              </w:rPr>
              <w:t>m</w:t>
            </w:r>
            <w:proofErr w:type="gramEnd"/>
            <w:r w:rsidRPr="001D31EE">
              <w:rPr>
                <w:rFonts w:cs="Arial"/>
                <w:b/>
                <w:bCs/>
                <w:w w:val="85"/>
                <w:szCs w:val="22"/>
                <w:vertAlign w:val="superscript"/>
              </w:rPr>
              <w:t>3</w:t>
            </w:r>
          </w:p>
        </w:tc>
      </w:tr>
      <w:tr w:rsidR="00906C4D" w:rsidRPr="00A0628A" w14:paraId="0DEC4AE6" w14:textId="77777777" w:rsidTr="00034284">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023D4601" w14:textId="77777777" w:rsidR="00906C4D" w:rsidRPr="00A0628A" w:rsidRDefault="00906C4D"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03B33B08" w14:textId="77777777" w:rsidR="00906C4D" w:rsidRPr="00A0628A" w:rsidRDefault="00906C4D" w:rsidP="008F2850">
            <w:pPr>
              <w:tabs>
                <w:tab w:val="left" w:pos="1458"/>
              </w:tabs>
              <w:jc w:val="left"/>
              <w:rPr>
                <w:szCs w:val="22"/>
              </w:rPr>
            </w:pPr>
          </w:p>
        </w:tc>
      </w:tr>
      <w:tr w:rsidR="00906C4D" w:rsidRPr="00A0628A" w14:paraId="19322559" w14:textId="77777777" w:rsidTr="00034284">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3D020B60" w14:textId="77777777" w:rsidR="00906C4D" w:rsidRPr="00A0628A" w:rsidRDefault="00906C4D"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127B2474" w14:textId="77777777" w:rsidR="00906C4D" w:rsidRPr="00A0628A" w:rsidRDefault="00906C4D" w:rsidP="008F2850">
            <w:pPr>
              <w:tabs>
                <w:tab w:val="left" w:pos="1458"/>
              </w:tabs>
              <w:jc w:val="left"/>
              <w:rPr>
                <w:szCs w:val="22"/>
              </w:rPr>
            </w:pPr>
          </w:p>
        </w:tc>
      </w:tr>
      <w:tr w:rsidR="00906C4D" w:rsidRPr="00A0628A" w14:paraId="7DE7A020" w14:textId="77777777" w:rsidTr="00034284">
        <w:trPr>
          <w:trHeight w:hRule="exact" w:val="156"/>
        </w:trPr>
        <w:tc>
          <w:tcPr>
            <w:tcW w:w="1809" w:type="dxa"/>
            <w:vMerge/>
            <w:tcBorders>
              <w:top w:val="single" w:sz="4" w:space="0" w:color="000000"/>
              <w:left w:val="single" w:sz="4" w:space="0" w:color="000000"/>
              <w:bottom w:val="single" w:sz="4" w:space="0" w:color="auto"/>
              <w:right w:val="single" w:sz="4" w:space="0" w:color="000000"/>
            </w:tcBorders>
          </w:tcPr>
          <w:p w14:paraId="33CF8B71" w14:textId="77777777" w:rsidR="00906C4D" w:rsidRPr="00A0628A" w:rsidRDefault="00906C4D"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3C254C29" w14:textId="77777777" w:rsidR="00906C4D" w:rsidRPr="00A0628A" w:rsidRDefault="00906C4D" w:rsidP="008F2850">
            <w:pPr>
              <w:tabs>
                <w:tab w:val="left" w:pos="1458"/>
              </w:tabs>
              <w:jc w:val="left"/>
              <w:rPr>
                <w:szCs w:val="22"/>
              </w:rPr>
            </w:pPr>
          </w:p>
        </w:tc>
      </w:tr>
    </w:tbl>
    <w:p w14:paraId="02FA2E81" w14:textId="77777777" w:rsidR="00417F21" w:rsidRDefault="00417F21" w:rsidP="00417F21">
      <w:pPr>
        <w:pStyle w:val="ListParagraph"/>
        <w:ind w:left="1224"/>
        <w:rPr>
          <w:szCs w:val="22"/>
        </w:rPr>
      </w:pPr>
    </w:p>
    <w:bookmarkEnd w:id="40"/>
    <w:p w14:paraId="50B79B40" w14:textId="78827F3F" w:rsidR="00417F21" w:rsidRDefault="00F7791B" w:rsidP="00417F21">
      <w:pPr>
        <w:pStyle w:val="ListParagraph"/>
        <w:numPr>
          <w:ilvl w:val="2"/>
          <w:numId w:val="28"/>
        </w:numPr>
        <w:rPr>
          <w:szCs w:val="22"/>
        </w:rPr>
      </w:pPr>
      <w:r>
        <w:rPr>
          <w:rFonts w:cs="Arial"/>
          <w:sz w:val="24"/>
        </w:rPr>
        <w:t>Fourniture et pose</w:t>
      </w:r>
      <w:r>
        <w:rPr>
          <w:szCs w:val="22"/>
        </w:rPr>
        <w:t xml:space="preserve"> de </w:t>
      </w:r>
      <w:r w:rsidR="00417F21">
        <w:rPr>
          <w:szCs w:val="22"/>
        </w:rPr>
        <w:t>Sable grossier pour matériaux filtrant</w:t>
      </w:r>
    </w:p>
    <w:p w14:paraId="2ECBD957" w14:textId="77777777" w:rsidR="00417F21" w:rsidRDefault="00417F21" w:rsidP="00417F21">
      <w:pPr>
        <w:tabs>
          <w:tab w:val="left" w:pos="1458"/>
        </w:tabs>
        <w:jc w:val="left"/>
        <w:rPr>
          <w:szCs w:val="22"/>
        </w:rPr>
      </w:pPr>
    </w:p>
    <w:p w14:paraId="5D5DB871" w14:textId="63737D0B" w:rsidR="00417F21" w:rsidRDefault="00417F21" w:rsidP="00417F21">
      <w:pPr>
        <w:pStyle w:val="ListParagraph"/>
        <w:ind w:left="1224"/>
        <w:rPr>
          <w:sz w:val="20"/>
          <w:szCs w:val="20"/>
        </w:rPr>
      </w:pPr>
      <w:r w:rsidRPr="001D31EE">
        <w:rPr>
          <w:sz w:val="20"/>
          <w:szCs w:val="20"/>
        </w:rPr>
        <w:t>Ce prix comprend tous les travaux et matériaux associés à l'approvisionnement d</w:t>
      </w:r>
      <w:r>
        <w:rPr>
          <w:sz w:val="20"/>
          <w:szCs w:val="20"/>
        </w:rPr>
        <w:t xml:space="preserve">e sable grossier </w:t>
      </w:r>
      <w:r w:rsidRPr="001D31EE">
        <w:rPr>
          <w:sz w:val="20"/>
          <w:szCs w:val="20"/>
        </w:rPr>
        <w:t xml:space="preserve">sur les sites </w:t>
      </w:r>
      <w:r>
        <w:rPr>
          <w:sz w:val="20"/>
          <w:szCs w:val="20"/>
        </w:rPr>
        <w:t>conformément aux spécifications et plans</w:t>
      </w:r>
      <w:r w:rsidRPr="001D31EE">
        <w:rPr>
          <w:sz w:val="20"/>
          <w:szCs w:val="20"/>
        </w:rPr>
        <w:t xml:space="preserve">. La mesure doit être en mètres cubes de </w:t>
      </w:r>
      <w:r>
        <w:rPr>
          <w:sz w:val="20"/>
          <w:szCs w:val="20"/>
        </w:rPr>
        <w:t>sable grossier p</w:t>
      </w:r>
      <w:r w:rsidRPr="001D31EE">
        <w:rPr>
          <w:sz w:val="20"/>
          <w:szCs w:val="20"/>
        </w:rPr>
        <w:t xml:space="preserve">lacé dans sa position finale. L'entrepreneur ne doit pas placer de </w:t>
      </w:r>
      <w:r>
        <w:rPr>
          <w:sz w:val="20"/>
          <w:szCs w:val="20"/>
        </w:rPr>
        <w:t>couche de remplissage</w:t>
      </w:r>
      <w:r w:rsidRPr="001D31EE">
        <w:rPr>
          <w:sz w:val="20"/>
          <w:szCs w:val="20"/>
        </w:rPr>
        <w:t xml:space="preserve"> en </w:t>
      </w:r>
      <w:r>
        <w:rPr>
          <w:sz w:val="20"/>
          <w:szCs w:val="20"/>
        </w:rPr>
        <w:t>sable grossier</w:t>
      </w:r>
      <w:r w:rsidRPr="001D31EE">
        <w:rPr>
          <w:sz w:val="20"/>
          <w:szCs w:val="20"/>
        </w:rPr>
        <w:t xml:space="preserve"> à moins que l'ingénieur ne soit présent.</w:t>
      </w:r>
      <w:r w:rsidR="00F00683">
        <w:rPr>
          <w:sz w:val="20"/>
          <w:szCs w:val="20"/>
        </w:rPr>
        <w:t xml:space="preserve">  </w:t>
      </w:r>
    </w:p>
    <w:p w14:paraId="7874947D" w14:textId="77777777" w:rsidR="00E61399" w:rsidRPr="001D31EE" w:rsidRDefault="00E61399" w:rsidP="00417F21">
      <w:pPr>
        <w:pStyle w:val="ListParagraph"/>
        <w:ind w:left="1224"/>
        <w:rPr>
          <w:sz w:val="20"/>
          <w:szCs w:val="20"/>
        </w:rPr>
      </w:pPr>
    </w:p>
    <w:p w14:paraId="2CA48862" w14:textId="77777777" w:rsidR="00417F21" w:rsidRPr="00906C4D" w:rsidRDefault="00417F21" w:rsidP="00417F21">
      <w:pPr>
        <w:pStyle w:val="ListParagraph"/>
        <w:ind w:firstLine="504"/>
        <w:rPr>
          <w:sz w:val="20"/>
          <w:szCs w:val="20"/>
        </w:rPr>
      </w:pPr>
      <w:r w:rsidRPr="00906C4D">
        <w:rPr>
          <w:sz w:val="20"/>
          <w:szCs w:val="20"/>
        </w:rPr>
        <w:t>Ce prix s'applique au mètre cube. Prix en Lettres :</w:t>
      </w:r>
    </w:p>
    <w:p w14:paraId="3F10E5E7" w14:textId="77777777" w:rsidR="00417F21" w:rsidRDefault="00417F21" w:rsidP="00417F21">
      <w:pPr>
        <w:pStyle w:val="ListParagraph"/>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17F21" w:rsidRPr="00A0628A" w14:paraId="6AE7D497" w14:textId="77777777" w:rsidTr="008F285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5E55D86F" w14:textId="77777777" w:rsidR="00417F21" w:rsidRPr="00A0628A" w:rsidRDefault="00417F21" w:rsidP="008F2850">
            <w:pPr>
              <w:tabs>
                <w:tab w:val="left" w:pos="1458"/>
              </w:tabs>
              <w:jc w:val="left"/>
              <w:rPr>
                <w:szCs w:val="22"/>
              </w:rPr>
            </w:pPr>
          </w:p>
          <w:p w14:paraId="1E5CFB95" w14:textId="77777777" w:rsidR="00417F21" w:rsidRPr="00A0628A" w:rsidRDefault="00417F21" w:rsidP="008F2850">
            <w:pPr>
              <w:tabs>
                <w:tab w:val="left" w:pos="1458"/>
              </w:tabs>
              <w:jc w:val="left"/>
              <w:rPr>
                <w:szCs w:val="22"/>
              </w:rPr>
            </w:pPr>
          </w:p>
          <w:p w14:paraId="702C5420" w14:textId="77777777" w:rsidR="00417F21" w:rsidRPr="00A0628A" w:rsidRDefault="00417F21" w:rsidP="008F2850">
            <w:pPr>
              <w:tabs>
                <w:tab w:val="left" w:pos="1458"/>
              </w:tabs>
              <w:jc w:val="left"/>
              <w:rPr>
                <w:szCs w:val="22"/>
              </w:rPr>
            </w:pPr>
          </w:p>
          <w:p w14:paraId="6FA43706" w14:textId="2C6C627F" w:rsidR="00417F21" w:rsidRPr="00A0628A" w:rsidRDefault="00417F21" w:rsidP="008F2850">
            <w:pPr>
              <w:tabs>
                <w:tab w:val="left" w:pos="1458"/>
              </w:tabs>
              <w:jc w:val="left"/>
              <w:rPr>
                <w:szCs w:val="22"/>
              </w:rPr>
            </w:pPr>
            <w:r w:rsidRPr="00A0628A">
              <w:rPr>
                <w:b/>
                <w:bCs/>
                <w:szCs w:val="22"/>
              </w:rPr>
              <w:t>Prix 3.1.</w:t>
            </w:r>
            <w:r w:rsidR="00C5485B">
              <w:rPr>
                <w:b/>
                <w:bCs/>
                <w:szCs w:val="22"/>
              </w:rPr>
              <w:t>11</w:t>
            </w:r>
          </w:p>
        </w:tc>
        <w:tc>
          <w:tcPr>
            <w:tcW w:w="7479" w:type="dxa"/>
            <w:tcBorders>
              <w:top w:val="single" w:sz="4" w:space="0" w:color="000000"/>
              <w:left w:val="single" w:sz="4" w:space="0" w:color="000000"/>
              <w:bottom w:val="single" w:sz="4" w:space="0" w:color="000000"/>
              <w:right w:val="single" w:sz="4" w:space="0" w:color="000000"/>
            </w:tcBorders>
          </w:tcPr>
          <w:p w14:paraId="09DFD47F" w14:textId="77777777" w:rsidR="00417F21" w:rsidRPr="00A0628A" w:rsidRDefault="00417F21" w:rsidP="008F2850">
            <w:pPr>
              <w:tabs>
                <w:tab w:val="left" w:pos="1458"/>
              </w:tabs>
              <w:jc w:val="left"/>
              <w:rPr>
                <w:szCs w:val="22"/>
              </w:rPr>
            </w:pPr>
            <w:r>
              <w:rPr>
                <w:szCs w:val="22"/>
              </w:rPr>
              <w:t xml:space="preserve"> </w:t>
            </w:r>
            <w:proofErr w:type="gramStart"/>
            <w:r w:rsidRPr="001D31EE">
              <w:rPr>
                <w:rFonts w:cs="Arial"/>
                <w:b/>
                <w:bCs/>
                <w:w w:val="85"/>
                <w:szCs w:val="22"/>
              </w:rPr>
              <w:t>m</w:t>
            </w:r>
            <w:proofErr w:type="gramEnd"/>
            <w:r w:rsidRPr="001D31EE">
              <w:rPr>
                <w:rFonts w:cs="Arial"/>
                <w:b/>
                <w:bCs/>
                <w:w w:val="85"/>
                <w:szCs w:val="22"/>
                <w:vertAlign w:val="superscript"/>
              </w:rPr>
              <w:t>3</w:t>
            </w:r>
          </w:p>
        </w:tc>
      </w:tr>
      <w:tr w:rsidR="00417F21" w:rsidRPr="00A0628A" w14:paraId="604B1A2E"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AD3977F" w14:textId="77777777" w:rsidR="00417F21" w:rsidRPr="00A0628A" w:rsidRDefault="00417F21"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0267B9AF" w14:textId="77777777" w:rsidR="00417F21" w:rsidRPr="00A0628A" w:rsidRDefault="00417F21" w:rsidP="008F2850">
            <w:pPr>
              <w:tabs>
                <w:tab w:val="left" w:pos="1458"/>
              </w:tabs>
              <w:jc w:val="left"/>
              <w:rPr>
                <w:szCs w:val="22"/>
              </w:rPr>
            </w:pPr>
          </w:p>
        </w:tc>
      </w:tr>
      <w:tr w:rsidR="00417F21" w:rsidRPr="00A0628A" w14:paraId="401BA0DC"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3C384BFA" w14:textId="77777777" w:rsidR="00417F21" w:rsidRPr="00A0628A" w:rsidRDefault="00417F21"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56C78A90" w14:textId="77777777" w:rsidR="00417F21" w:rsidRPr="00A0628A" w:rsidRDefault="00417F21" w:rsidP="008F2850">
            <w:pPr>
              <w:tabs>
                <w:tab w:val="left" w:pos="1458"/>
              </w:tabs>
              <w:jc w:val="left"/>
              <w:rPr>
                <w:szCs w:val="22"/>
              </w:rPr>
            </w:pPr>
          </w:p>
        </w:tc>
      </w:tr>
      <w:tr w:rsidR="00417F21" w:rsidRPr="00A0628A" w14:paraId="22F46195" w14:textId="77777777" w:rsidTr="008F2850">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7EF6FCFF" w14:textId="77777777" w:rsidR="00417F21" w:rsidRPr="00A0628A" w:rsidRDefault="00417F21" w:rsidP="008F2850">
            <w:pPr>
              <w:tabs>
                <w:tab w:val="left" w:pos="1458"/>
              </w:tabs>
              <w:jc w:val="left"/>
              <w:rPr>
                <w:szCs w:val="22"/>
              </w:rPr>
            </w:pPr>
          </w:p>
        </w:tc>
        <w:tc>
          <w:tcPr>
            <w:tcW w:w="7479" w:type="dxa"/>
            <w:tcBorders>
              <w:top w:val="single" w:sz="4" w:space="0" w:color="000000"/>
              <w:left w:val="single" w:sz="4" w:space="0" w:color="000000"/>
              <w:bottom w:val="single" w:sz="4" w:space="0" w:color="000000"/>
              <w:right w:val="single" w:sz="4" w:space="0" w:color="000000"/>
            </w:tcBorders>
          </w:tcPr>
          <w:p w14:paraId="6454C41C" w14:textId="77777777" w:rsidR="00417F21" w:rsidRPr="00A0628A" w:rsidRDefault="00417F21" w:rsidP="008F2850">
            <w:pPr>
              <w:tabs>
                <w:tab w:val="left" w:pos="1458"/>
              </w:tabs>
              <w:jc w:val="left"/>
              <w:rPr>
                <w:szCs w:val="22"/>
              </w:rPr>
            </w:pPr>
          </w:p>
        </w:tc>
      </w:tr>
    </w:tbl>
    <w:p w14:paraId="14504AD4" w14:textId="77777777" w:rsidR="00417F21" w:rsidRPr="001D31EE" w:rsidRDefault="00417F21" w:rsidP="00417F21">
      <w:pPr>
        <w:tabs>
          <w:tab w:val="left" w:pos="1458"/>
        </w:tabs>
        <w:jc w:val="left"/>
        <w:rPr>
          <w:szCs w:val="22"/>
        </w:rPr>
      </w:pPr>
    </w:p>
    <w:bookmarkEnd w:id="41"/>
    <w:p w14:paraId="7E69336A" w14:textId="77777777" w:rsidR="003A5E38" w:rsidRPr="001D31EE" w:rsidRDefault="003A5E38" w:rsidP="005A6FE9">
      <w:pPr>
        <w:kinsoku w:val="0"/>
        <w:overflowPunct w:val="0"/>
        <w:spacing w:before="4" w:line="170" w:lineRule="exact"/>
        <w:rPr>
          <w:sz w:val="17"/>
          <w:szCs w:val="17"/>
        </w:rPr>
      </w:pPr>
    </w:p>
    <w:p w14:paraId="75D941CC" w14:textId="5D32421B" w:rsidR="005B2312" w:rsidRPr="001D31EE" w:rsidRDefault="007042B7" w:rsidP="0074204B">
      <w:pPr>
        <w:pStyle w:val="Heading3"/>
        <w:numPr>
          <w:ilvl w:val="1"/>
          <w:numId w:val="28"/>
        </w:numPr>
        <w:rPr>
          <w:rFonts w:ascii="Arial Bold" w:hAnsi="Arial Bold"/>
          <w:bCs/>
        </w:rPr>
      </w:pPr>
      <w:r>
        <w:rPr>
          <w:rFonts w:ascii="Arial Bold" w:hAnsi="Arial Bold"/>
          <w:bCs/>
        </w:rPr>
        <w:t xml:space="preserve">POSE DE CONDUITES DE DRAINAGE </w:t>
      </w:r>
      <w:r w:rsidR="00BA2DE6">
        <w:rPr>
          <w:rFonts w:ascii="Arial Bold" w:hAnsi="Arial Bold"/>
          <w:bCs/>
        </w:rPr>
        <w:t xml:space="preserve">ET D’EVACUATION DES EAUX </w:t>
      </w:r>
      <w:r>
        <w:rPr>
          <w:rFonts w:ascii="Arial Bold" w:hAnsi="Arial Bold"/>
          <w:bCs/>
        </w:rPr>
        <w:t>DES LITS DE SECHAGE</w:t>
      </w:r>
    </w:p>
    <w:p w14:paraId="1EDA92A0" w14:textId="77777777" w:rsidR="0074204B" w:rsidRPr="001D31EE" w:rsidRDefault="0074204B" w:rsidP="0074204B"/>
    <w:p w14:paraId="18E82B37" w14:textId="0B6005FE" w:rsidR="00667B57" w:rsidRPr="00667B57" w:rsidRDefault="00293CE7" w:rsidP="002B4C25">
      <w:pPr>
        <w:pStyle w:val="ListParagraph"/>
        <w:numPr>
          <w:ilvl w:val="2"/>
          <w:numId w:val="28"/>
        </w:numPr>
        <w:rPr>
          <w:rFonts w:cs="Arial"/>
          <w:szCs w:val="22"/>
        </w:rPr>
      </w:pPr>
      <w:r>
        <w:rPr>
          <w:rFonts w:cs="Arial"/>
          <w:szCs w:val="22"/>
        </w:rPr>
        <w:t>Fourniture et pose de c</w:t>
      </w:r>
      <w:r w:rsidR="00667B57" w:rsidRPr="00667B57">
        <w:rPr>
          <w:rFonts w:cs="Arial"/>
          <w:szCs w:val="22"/>
        </w:rPr>
        <w:t xml:space="preserve">onduites de drainage </w:t>
      </w:r>
      <w:r w:rsidR="0034531B">
        <w:rPr>
          <w:rFonts w:cs="Arial"/>
          <w:szCs w:val="22"/>
        </w:rPr>
        <w:t xml:space="preserve">en PVC </w:t>
      </w:r>
      <w:r w:rsidR="00667B57" w:rsidRPr="00667B57">
        <w:rPr>
          <w:rFonts w:cs="Arial"/>
          <w:szCs w:val="22"/>
        </w:rPr>
        <w:t>D</w:t>
      </w:r>
      <w:r w:rsidR="00725834">
        <w:rPr>
          <w:rFonts w:cs="Arial"/>
          <w:szCs w:val="22"/>
        </w:rPr>
        <w:t>N</w:t>
      </w:r>
      <w:r w:rsidR="00667B57" w:rsidRPr="00667B57">
        <w:rPr>
          <w:rFonts w:cs="Arial"/>
          <w:szCs w:val="22"/>
        </w:rPr>
        <w:t xml:space="preserve"> 1</w:t>
      </w:r>
      <w:r w:rsidR="00B669A0">
        <w:rPr>
          <w:rFonts w:cs="Arial"/>
          <w:szCs w:val="22"/>
        </w:rPr>
        <w:t>5</w:t>
      </w:r>
      <w:r w:rsidR="00667B57" w:rsidRPr="00667B57">
        <w:rPr>
          <w:rFonts w:cs="Arial"/>
          <w:szCs w:val="22"/>
        </w:rPr>
        <w:t xml:space="preserve">0 mm </w:t>
      </w:r>
      <w:r w:rsidR="002B4C25">
        <w:rPr>
          <w:rFonts w:cs="Arial"/>
          <w:szCs w:val="22"/>
        </w:rPr>
        <w:t>PN 1</w:t>
      </w:r>
      <w:r w:rsidR="0034531B">
        <w:rPr>
          <w:rFonts w:cs="Arial"/>
          <w:szCs w:val="22"/>
        </w:rPr>
        <w:t>0</w:t>
      </w:r>
      <w:r w:rsidR="002B4C25">
        <w:rPr>
          <w:rFonts w:cs="Arial"/>
          <w:szCs w:val="22"/>
        </w:rPr>
        <w:t xml:space="preserve"> </w:t>
      </w:r>
      <w:r w:rsidR="00667B57" w:rsidRPr="00667B57">
        <w:rPr>
          <w:rFonts w:cs="Arial"/>
          <w:szCs w:val="22"/>
        </w:rPr>
        <w:t>fendus transversalement</w:t>
      </w:r>
      <w:r w:rsidR="007F0048">
        <w:rPr>
          <w:rFonts w:cs="Arial"/>
          <w:szCs w:val="22"/>
        </w:rPr>
        <w:t xml:space="preserve"> </w:t>
      </w:r>
      <w:r w:rsidR="0049246B">
        <w:rPr>
          <w:rFonts w:cs="Arial"/>
          <w:szCs w:val="22"/>
        </w:rPr>
        <w:t>à</w:t>
      </w:r>
      <w:r w:rsidR="007F0048">
        <w:rPr>
          <w:rFonts w:cs="Arial"/>
          <w:szCs w:val="22"/>
        </w:rPr>
        <w:t xml:space="preserve"> mi-hauteur</w:t>
      </w:r>
    </w:p>
    <w:p w14:paraId="1DCEA3A4" w14:textId="77777777" w:rsidR="00667B57" w:rsidRPr="00767D00" w:rsidRDefault="00667B57" w:rsidP="00667B57">
      <w:pPr>
        <w:pStyle w:val="ListParagraph"/>
        <w:ind w:left="1224"/>
        <w:rPr>
          <w:sz w:val="20"/>
          <w:szCs w:val="20"/>
        </w:rPr>
      </w:pPr>
    </w:p>
    <w:p w14:paraId="00DF9E6C" w14:textId="65D8D1E5" w:rsidR="00AC48A1" w:rsidRPr="00AC48A1" w:rsidRDefault="00AC48A1" w:rsidP="00AC48A1">
      <w:pPr>
        <w:pStyle w:val="ListParagraph"/>
        <w:rPr>
          <w:sz w:val="20"/>
          <w:szCs w:val="20"/>
        </w:rPr>
      </w:pPr>
      <w:r w:rsidRPr="00AC48A1">
        <w:rPr>
          <w:sz w:val="20"/>
          <w:szCs w:val="20"/>
        </w:rPr>
        <w:t xml:space="preserve">Ce prix comprend : </w:t>
      </w:r>
    </w:p>
    <w:p w14:paraId="24D0A9CC" w14:textId="721E3ECA" w:rsidR="00667B57" w:rsidRPr="00667B57" w:rsidRDefault="00667B57" w:rsidP="00667B57">
      <w:pPr>
        <w:pStyle w:val="ListParagraph"/>
        <w:numPr>
          <w:ilvl w:val="0"/>
          <w:numId w:val="30"/>
        </w:numPr>
        <w:ind w:left="1776"/>
        <w:rPr>
          <w:bCs/>
          <w:sz w:val="20"/>
          <w:szCs w:val="20"/>
        </w:rPr>
      </w:pPr>
      <w:r w:rsidRPr="00667B57">
        <w:rPr>
          <w:bCs/>
          <w:sz w:val="20"/>
          <w:szCs w:val="20"/>
        </w:rPr>
        <w:t>La préparation du terrain en surface</w:t>
      </w:r>
    </w:p>
    <w:p w14:paraId="740EAFAD" w14:textId="15F4475D" w:rsidR="00667B57" w:rsidRPr="00667B57" w:rsidRDefault="00667B57" w:rsidP="00667B57">
      <w:pPr>
        <w:pStyle w:val="ListParagraph"/>
        <w:numPr>
          <w:ilvl w:val="0"/>
          <w:numId w:val="30"/>
        </w:numPr>
        <w:ind w:left="1776"/>
        <w:rPr>
          <w:bCs/>
          <w:sz w:val="20"/>
          <w:szCs w:val="20"/>
        </w:rPr>
      </w:pPr>
      <w:r w:rsidRPr="00667B57">
        <w:rPr>
          <w:bCs/>
          <w:sz w:val="20"/>
          <w:szCs w:val="20"/>
        </w:rPr>
        <w:t>Les fouilles en tranchée et terrain de toute nature même pour le rocher compact dont le terrassement peut nécessiter l’emploi d’engin briseur pneumatique y compris les blindages éventuels même jointifs, la profondeur des fouilles résultant des côtes portées sur les plans et agréés par le maître de l’ouvrage.</w:t>
      </w:r>
    </w:p>
    <w:p w14:paraId="7276855E" w14:textId="4995B1A1" w:rsidR="00667B57" w:rsidRPr="00667B57" w:rsidRDefault="00667B57" w:rsidP="00667B57">
      <w:pPr>
        <w:pStyle w:val="ListParagraph"/>
        <w:numPr>
          <w:ilvl w:val="0"/>
          <w:numId w:val="30"/>
        </w:numPr>
        <w:ind w:left="1776"/>
        <w:rPr>
          <w:bCs/>
          <w:sz w:val="20"/>
          <w:szCs w:val="20"/>
        </w:rPr>
      </w:pPr>
      <w:r w:rsidRPr="00667B57">
        <w:rPr>
          <w:bCs/>
          <w:sz w:val="20"/>
          <w:szCs w:val="20"/>
        </w:rPr>
        <w:t>La fourniture, le chargement, le transport à pied d’œuvre et le déchargement des conduites en PVC de drainage</w:t>
      </w:r>
      <w:r w:rsidR="00C54F3F">
        <w:rPr>
          <w:bCs/>
          <w:sz w:val="20"/>
          <w:szCs w:val="20"/>
        </w:rPr>
        <w:t xml:space="preserve"> fendus à mi-hauteur transversalement</w:t>
      </w:r>
      <w:r w:rsidRPr="00667B57">
        <w:rPr>
          <w:bCs/>
          <w:sz w:val="20"/>
          <w:szCs w:val="20"/>
        </w:rPr>
        <w:t>, des coudes, de tés, Y</w:t>
      </w:r>
      <w:r w:rsidR="00330337">
        <w:rPr>
          <w:bCs/>
          <w:sz w:val="20"/>
          <w:szCs w:val="20"/>
        </w:rPr>
        <w:t>, bouchons</w:t>
      </w:r>
      <w:r w:rsidRPr="00667B57">
        <w:rPr>
          <w:bCs/>
          <w:sz w:val="20"/>
          <w:szCs w:val="20"/>
        </w:rPr>
        <w:t xml:space="preserve"> </w:t>
      </w:r>
      <w:proofErr w:type="gramStart"/>
      <w:r w:rsidRPr="00667B57">
        <w:rPr>
          <w:bCs/>
          <w:sz w:val="20"/>
          <w:szCs w:val="20"/>
        </w:rPr>
        <w:t>etc...</w:t>
      </w:r>
      <w:proofErr w:type="gramEnd"/>
      <w:r w:rsidRPr="00667B57">
        <w:rPr>
          <w:bCs/>
          <w:sz w:val="20"/>
          <w:szCs w:val="20"/>
        </w:rPr>
        <w:t>, conformément aux spécifications techniques</w:t>
      </w:r>
    </w:p>
    <w:p w14:paraId="47E75B5D" w14:textId="7DD2968B" w:rsidR="00667B57" w:rsidRPr="00667B57" w:rsidRDefault="00667B57" w:rsidP="00667B57">
      <w:pPr>
        <w:pStyle w:val="ListParagraph"/>
        <w:numPr>
          <w:ilvl w:val="0"/>
          <w:numId w:val="30"/>
        </w:numPr>
        <w:ind w:left="1776"/>
        <w:rPr>
          <w:bCs/>
          <w:sz w:val="20"/>
          <w:szCs w:val="20"/>
        </w:rPr>
      </w:pPr>
      <w:r w:rsidRPr="00667B57">
        <w:rPr>
          <w:bCs/>
          <w:sz w:val="20"/>
          <w:szCs w:val="20"/>
        </w:rPr>
        <w:t>La pose des conduites, y compris l’exécution des joints selon le modèle proposé par le fournisseur et agréé par le maître de l’ouvrage.</w:t>
      </w:r>
    </w:p>
    <w:p w14:paraId="55DA9A56" w14:textId="2DA8F685" w:rsidR="00667B57" w:rsidRDefault="00667B57" w:rsidP="00667B57">
      <w:pPr>
        <w:pStyle w:val="ListParagraph"/>
        <w:numPr>
          <w:ilvl w:val="0"/>
          <w:numId w:val="30"/>
        </w:numPr>
        <w:ind w:left="1776"/>
        <w:rPr>
          <w:sz w:val="20"/>
          <w:szCs w:val="20"/>
        </w:rPr>
      </w:pPr>
      <w:r w:rsidRPr="00667B57">
        <w:rPr>
          <w:bCs/>
          <w:sz w:val="20"/>
          <w:szCs w:val="20"/>
        </w:rPr>
        <w:t>Tous les essais nécessaires et toutes sujétions</w:t>
      </w:r>
    </w:p>
    <w:p w14:paraId="3D5974F5" w14:textId="77777777" w:rsidR="00667B57" w:rsidRPr="00667B57" w:rsidRDefault="00667B57" w:rsidP="00667B57">
      <w:pPr>
        <w:rPr>
          <w:sz w:val="20"/>
          <w:szCs w:val="20"/>
        </w:rPr>
      </w:pPr>
    </w:p>
    <w:p w14:paraId="3E5FC1AA" w14:textId="68D0A5F9" w:rsidR="00667B57" w:rsidRPr="00667B57" w:rsidRDefault="00667B57" w:rsidP="00667B57">
      <w:pPr>
        <w:pStyle w:val="ListParagraph"/>
        <w:ind w:left="1224"/>
        <w:rPr>
          <w:sz w:val="20"/>
          <w:szCs w:val="20"/>
        </w:rPr>
      </w:pPr>
      <w:r w:rsidRPr="00667B57">
        <w:rPr>
          <w:sz w:val="20"/>
          <w:szCs w:val="20"/>
        </w:rPr>
        <w:t xml:space="preserve">Et suivant les </w:t>
      </w:r>
      <w:r>
        <w:rPr>
          <w:sz w:val="20"/>
          <w:szCs w:val="20"/>
        </w:rPr>
        <w:t xml:space="preserve">spécifications, études d’exécutions </w:t>
      </w:r>
      <w:r w:rsidRPr="00667B57">
        <w:rPr>
          <w:sz w:val="20"/>
          <w:szCs w:val="20"/>
        </w:rPr>
        <w:t>et plans, et toutes sujétions</w:t>
      </w:r>
    </w:p>
    <w:p w14:paraId="7A956A3A" w14:textId="77777777" w:rsidR="00667B57" w:rsidRPr="00667B57" w:rsidRDefault="00667B57" w:rsidP="00667B57">
      <w:pPr>
        <w:pStyle w:val="ListParagraph"/>
        <w:ind w:left="1224"/>
        <w:rPr>
          <w:sz w:val="20"/>
          <w:szCs w:val="20"/>
        </w:rPr>
      </w:pPr>
    </w:p>
    <w:p w14:paraId="2F02C6F3" w14:textId="4093E962" w:rsidR="00BB4CC6" w:rsidRPr="001D31EE" w:rsidRDefault="00BB4CC6" w:rsidP="00595397">
      <w:pPr>
        <w:pStyle w:val="ListParagraph"/>
        <w:ind w:left="1224"/>
        <w:rPr>
          <w:sz w:val="20"/>
          <w:szCs w:val="20"/>
        </w:rPr>
      </w:pPr>
      <w:r w:rsidRPr="001D31EE">
        <w:rPr>
          <w:sz w:val="20"/>
          <w:szCs w:val="20"/>
        </w:rPr>
        <w:t xml:space="preserve">Ce prix s'applique </w:t>
      </w:r>
      <w:r w:rsidR="00667B57" w:rsidRPr="00667B57">
        <w:rPr>
          <w:sz w:val="20"/>
          <w:szCs w:val="20"/>
        </w:rPr>
        <w:t>linéaire de la conduite fourni et posé</w:t>
      </w:r>
      <w:r w:rsidRPr="001D31EE">
        <w:rPr>
          <w:sz w:val="20"/>
          <w:szCs w:val="20"/>
        </w:rPr>
        <w:t>. Prix en lettres</w:t>
      </w:r>
      <w:r w:rsidR="00CD496E" w:rsidRPr="001D31EE">
        <w:rPr>
          <w:sz w:val="20"/>
          <w:szCs w:val="20"/>
        </w:rPr>
        <w:t> :</w:t>
      </w:r>
    </w:p>
    <w:p w14:paraId="7BEEB49E" w14:textId="77777777" w:rsidR="00BB4CC6" w:rsidRPr="001D31EE" w:rsidRDefault="00BB4CC6" w:rsidP="00BB4CC6">
      <w:pPr>
        <w:pStyle w:val="ListParagraph"/>
        <w:ind w:left="792"/>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BB4CC6" w:rsidRPr="001D31EE" w14:paraId="0A6769FA" w14:textId="77777777" w:rsidTr="007F0048">
        <w:trPr>
          <w:trHeight w:hRule="exact" w:val="394"/>
        </w:trPr>
        <w:tc>
          <w:tcPr>
            <w:tcW w:w="1809" w:type="dxa"/>
            <w:vMerge w:val="restart"/>
            <w:tcBorders>
              <w:top w:val="single" w:sz="4" w:space="0" w:color="000000"/>
              <w:left w:val="single" w:sz="4" w:space="0" w:color="000000"/>
              <w:bottom w:val="single" w:sz="4" w:space="0" w:color="auto"/>
              <w:right w:val="single" w:sz="4" w:space="0" w:color="000000"/>
            </w:tcBorders>
          </w:tcPr>
          <w:p w14:paraId="2689C772" w14:textId="77777777" w:rsidR="00BB4CC6" w:rsidRPr="001D31EE" w:rsidRDefault="00BB4CC6" w:rsidP="00106305">
            <w:pPr>
              <w:pStyle w:val="TableParagraph"/>
              <w:kinsoku w:val="0"/>
              <w:overflowPunct w:val="0"/>
              <w:spacing w:before="2" w:line="130" w:lineRule="exact"/>
              <w:rPr>
                <w:sz w:val="13"/>
                <w:szCs w:val="13"/>
                <w:lang w:val="fr-FR"/>
              </w:rPr>
            </w:pPr>
            <w:bookmarkStart w:id="43" w:name="_Hlk61329742"/>
          </w:p>
          <w:p w14:paraId="0EB532FD" w14:textId="77777777" w:rsidR="00BB4CC6" w:rsidRPr="001D31EE" w:rsidRDefault="00BB4CC6" w:rsidP="00106305">
            <w:pPr>
              <w:pStyle w:val="TableParagraph"/>
              <w:kinsoku w:val="0"/>
              <w:overflowPunct w:val="0"/>
              <w:spacing w:line="200" w:lineRule="exact"/>
              <w:rPr>
                <w:sz w:val="20"/>
                <w:szCs w:val="20"/>
                <w:lang w:val="fr-FR"/>
              </w:rPr>
            </w:pPr>
          </w:p>
          <w:p w14:paraId="5871CDD4" w14:textId="77777777" w:rsidR="00BB4CC6" w:rsidRPr="001D31EE" w:rsidRDefault="00BB4CC6" w:rsidP="00106305">
            <w:pPr>
              <w:pStyle w:val="TableParagraph"/>
              <w:kinsoku w:val="0"/>
              <w:overflowPunct w:val="0"/>
              <w:spacing w:line="200" w:lineRule="exact"/>
              <w:rPr>
                <w:sz w:val="20"/>
                <w:szCs w:val="20"/>
                <w:lang w:val="fr-FR"/>
              </w:rPr>
            </w:pPr>
          </w:p>
          <w:p w14:paraId="20F22784" w14:textId="0E43082A" w:rsidR="00BB4CC6" w:rsidRPr="001D31EE" w:rsidRDefault="00BB4CC6" w:rsidP="00106305">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Pr="001D31EE">
              <w:rPr>
                <w:rFonts w:ascii="Arial" w:hAnsi="Arial" w:cs="Arial"/>
                <w:b/>
                <w:bCs/>
                <w:spacing w:val="-1"/>
                <w:w w:val="85"/>
                <w:szCs w:val="22"/>
                <w:lang w:val="fr-FR"/>
              </w:rPr>
              <w:t>3.</w:t>
            </w:r>
            <w:r w:rsidR="00595397" w:rsidRPr="001D31EE">
              <w:rPr>
                <w:rFonts w:ascii="Arial" w:hAnsi="Arial" w:cs="Arial"/>
                <w:b/>
                <w:bCs/>
                <w:spacing w:val="-1"/>
                <w:w w:val="85"/>
                <w:szCs w:val="22"/>
                <w:lang w:val="fr-FR"/>
              </w:rPr>
              <w:t>2.1</w:t>
            </w:r>
          </w:p>
        </w:tc>
        <w:tc>
          <w:tcPr>
            <w:tcW w:w="7479" w:type="dxa"/>
            <w:tcBorders>
              <w:top w:val="single" w:sz="4" w:space="0" w:color="000000"/>
              <w:left w:val="single" w:sz="4" w:space="0" w:color="000000"/>
              <w:bottom w:val="single" w:sz="4" w:space="0" w:color="000000"/>
              <w:right w:val="single" w:sz="4" w:space="0" w:color="000000"/>
            </w:tcBorders>
          </w:tcPr>
          <w:p w14:paraId="04E2C335" w14:textId="11BDE391" w:rsidR="00BB4CC6" w:rsidRPr="001D31EE" w:rsidRDefault="00A669F0" w:rsidP="00106305">
            <w:pPr>
              <w:pStyle w:val="TableParagraph"/>
              <w:kinsoku w:val="0"/>
              <w:overflowPunct w:val="0"/>
              <w:spacing w:before="61"/>
              <w:ind w:left="101"/>
              <w:rPr>
                <w:vertAlign w:val="superscript"/>
                <w:lang w:val="fr-FR"/>
              </w:rPr>
            </w:pPr>
            <w:proofErr w:type="gramStart"/>
            <w:r w:rsidRPr="001D31EE">
              <w:rPr>
                <w:rFonts w:ascii="Arial" w:hAnsi="Arial" w:cs="Arial"/>
                <w:b/>
                <w:bCs/>
                <w:w w:val="85"/>
                <w:szCs w:val="22"/>
                <w:lang w:val="fr-FR"/>
              </w:rPr>
              <w:t>m</w:t>
            </w:r>
            <w:r w:rsidR="007B6997">
              <w:rPr>
                <w:rFonts w:ascii="Arial" w:hAnsi="Arial" w:cs="Arial"/>
                <w:b/>
                <w:bCs/>
                <w:w w:val="85"/>
                <w:szCs w:val="22"/>
                <w:lang w:val="fr-FR"/>
              </w:rPr>
              <w:t>l</w:t>
            </w:r>
            <w:proofErr w:type="gramEnd"/>
          </w:p>
        </w:tc>
      </w:tr>
      <w:tr w:rsidR="00BB4CC6" w:rsidRPr="001D31EE" w14:paraId="14577E33" w14:textId="77777777" w:rsidTr="007F0048">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3C594542" w14:textId="77777777" w:rsidR="00BB4CC6" w:rsidRPr="001D31EE" w:rsidRDefault="00BB4CC6" w:rsidP="00106305">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7C2B99C" w14:textId="77777777" w:rsidR="00BB4CC6" w:rsidRPr="001D31EE" w:rsidRDefault="00BB4CC6" w:rsidP="00106305"/>
        </w:tc>
      </w:tr>
      <w:tr w:rsidR="00BB4CC6" w:rsidRPr="001D31EE" w14:paraId="1E6728FA" w14:textId="77777777" w:rsidTr="007F0048">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7B912CE9" w14:textId="77777777" w:rsidR="00BB4CC6" w:rsidRPr="001D31EE" w:rsidRDefault="00BB4CC6" w:rsidP="00106305"/>
        </w:tc>
        <w:tc>
          <w:tcPr>
            <w:tcW w:w="7479" w:type="dxa"/>
            <w:tcBorders>
              <w:top w:val="single" w:sz="4" w:space="0" w:color="000000"/>
              <w:left w:val="single" w:sz="4" w:space="0" w:color="000000"/>
              <w:bottom w:val="single" w:sz="4" w:space="0" w:color="000000"/>
              <w:right w:val="single" w:sz="4" w:space="0" w:color="000000"/>
            </w:tcBorders>
          </w:tcPr>
          <w:p w14:paraId="0B74E44E" w14:textId="77777777" w:rsidR="00BB4CC6" w:rsidRPr="001D31EE" w:rsidRDefault="00BB4CC6" w:rsidP="00106305"/>
        </w:tc>
      </w:tr>
      <w:tr w:rsidR="00BB4CC6" w:rsidRPr="001D31EE" w14:paraId="4535CA97" w14:textId="77777777" w:rsidTr="007F0048">
        <w:trPr>
          <w:trHeight w:hRule="exact" w:val="156"/>
        </w:trPr>
        <w:tc>
          <w:tcPr>
            <w:tcW w:w="1809" w:type="dxa"/>
            <w:vMerge/>
            <w:tcBorders>
              <w:top w:val="single" w:sz="4" w:space="0" w:color="000000"/>
              <w:left w:val="single" w:sz="4" w:space="0" w:color="000000"/>
              <w:bottom w:val="single" w:sz="4" w:space="0" w:color="auto"/>
              <w:right w:val="single" w:sz="4" w:space="0" w:color="000000"/>
            </w:tcBorders>
          </w:tcPr>
          <w:p w14:paraId="769BD1D6" w14:textId="77777777" w:rsidR="00BB4CC6" w:rsidRPr="001D31EE" w:rsidRDefault="00BB4CC6" w:rsidP="00106305"/>
        </w:tc>
        <w:tc>
          <w:tcPr>
            <w:tcW w:w="7479" w:type="dxa"/>
            <w:tcBorders>
              <w:top w:val="single" w:sz="4" w:space="0" w:color="000000"/>
              <w:left w:val="single" w:sz="4" w:space="0" w:color="000000"/>
              <w:bottom w:val="single" w:sz="4" w:space="0" w:color="000000"/>
              <w:right w:val="single" w:sz="4" w:space="0" w:color="000000"/>
            </w:tcBorders>
          </w:tcPr>
          <w:p w14:paraId="52CE08D6" w14:textId="77777777" w:rsidR="00BB4CC6" w:rsidRPr="001D31EE" w:rsidRDefault="00BB4CC6" w:rsidP="00106305"/>
        </w:tc>
      </w:tr>
      <w:bookmarkEnd w:id="43"/>
    </w:tbl>
    <w:p w14:paraId="7F77D2A8" w14:textId="77777777" w:rsidR="00D679DF" w:rsidRPr="001D31EE" w:rsidRDefault="00D679DF" w:rsidP="00BB4CC6">
      <w:pPr>
        <w:pStyle w:val="ListParagraph"/>
        <w:ind w:left="792"/>
        <w:rPr>
          <w:szCs w:val="22"/>
        </w:rPr>
      </w:pPr>
    </w:p>
    <w:p w14:paraId="52713CAF" w14:textId="1408CD10" w:rsidR="003302A5" w:rsidRPr="00667B57" w:rsidRDefault="00293CE7" w:rsidP="003302A5">
      <w:pPr>
        <w:pStyle w:val="ListParagraph"/>
        <w:numPr>
          <w:ilvl w:val="2"/>
          <w:numId w:val="28"/>
        </w:numPr>
        <w:jc w:val="left"/>
        <w:rPr>
          <w:rFonts w:cs="Arial"/>
          <w:szCs w:val="22"/>
        </w:rPr>
      </w:pPr>
      <w:r>
        <w:rPr>
          <w:rFonts w:cs="Arial"/>
          <w:szCs w:val="22"/>
        </w:rPr>
        <w:t>Fourniture et pose de c</w:t>
      </w:r>
      <w:r w:rsidR="003302A5" w:rsidRPr="00667B57">
        <w:rPr>
          <w:rFonts w:cs="Arial"/>
          <w:szCs w:val="22"/>
        </w:rPr>
        <w:t>onduites d</w:t>
      </w:r>
      <w:r w:rsidR="00651454">
        <w:rPr>
          <w:rFonts w:cs="Arial"/>
          <w:szCs w:val="22"/>
        </w:rPr>
        <w:t>’</w:t>
      </w:r>
      <w:r w:rsidRPr="00293CE7">
        <w:rPr>
          <w:rFonts w:cs="Arial"/>
          <w:szCs w:val="22"/>
        </w:rPr>
        <w:t>é</w:t>
      </w:r>
      <w:r w:rsidR="00651454">
        <w:rPr>
          <w:rFonts w:cs="Arial"/>
          <w:szCs w:val="22"/>
        </w:rPr>
        <w:t>vacuation</w:t>
      </w:r>
      <w:r w:rsidR="00875FA8">
        <w:rPr>
          <w:rFonts w:cs="Arial"/>
          <w:szCs w:val="22"/>
        </w:rPr>
        <w:t xml:space="preserve"> en PVC </w:t>
      </w:r>
      <w:r w:rsidR="003302A5" w:rsidRPr="00667B57">
        <w:rPr>
          <w:rFonts w:cs="Arial"/>
          <w:szCs w:val="22"/>
        </w:rPr>
        <w:t>D</w:t>
      </w:r>
      <w:r w:rsidR="00725834">
        <w:rPr>
          <w:rFonts w:cs="Arial"/>
          <w:szCs w:val="22"/>
        </w:rPr>
        <w:t>N</w:t>
      </w:r>
      <w:r w:rsidR="003302A5" w:rsidRPr="00667B57">
        <w:rPr>
          <w:rFonts w:cs="Arial"/>
          <w:szCs w:val="22"/>
        </w:rPr>
        <w:t xml:space="preserve"> </w:t>
      </w:r>
      <w:r w:rsidR="00651454">
        <w:rPr>
          <w:rFonts w:cs="Arial"/>
          <w:szCs w:val="22"/>
        </w:rPr>
        <w:t>200</w:t>
      </w:r>
      <w:r w:rsidR="003302A5" w:rsidRPr="00667B57">
        <w:rPr>
          <w:rFonts w:cs="Arial"/>
          <w:szCs w:val="22"/>
        </w:rPr>
        <w:t xml:space="preserve"> mm</w:t>
      </w:r>
      <w:r w:rsidR="002B4C25">
        <w:rPr>
          <w:rFonts w:cs="Arial"/>
          <w:szCs w:val="22"/>
        </w:rPr>
        <w:t xml:space="preserve"> PN 1</w:t>
      </w:r>
      <w:r w:rsidR="0034531B">
        <w:rPr>
          <w:rFonts w:cs="Arial"/>
          <w:szCs w:val="22"/>
        </w:rPr>
        <w:t>0</w:t>
      </w:r>
      <w:r w:rsidR="00F24C59">
        <w:rPr>
          <w:rFonts w:cs="Arial"/>
          <w:szCs w:val="22"/>
        </w:rPr>
        <w:t>.</w:t>
      </w:r>
    </w:p>
    <w:p w14:paraId="5D31D645" w14:textId="77777777" w:rsidR="003302A5" w:rsidRPr="00767D00" w:rsidRDefault="003302A5" w:rsidP="003302A5">
      <w:pPr>
        <w:pStyle w:val="ListParagraph"/>
        <w:ind w:left="1224"/>
        <w:rPr>
          <w:sz w:val="20"/>
          <w:szCs w:val="20"/>
        </w:rPr>
      </w:pPr>
    </w:p>
    <w:p w14:paraId="75FD36F3" w14:textId="30FAA2BE" w:rsidR="00AC48A1" w:rsidRPr="00AC48A1" w:rsidRDefault="00AC48A1" w:rsidP="00AC48A1">
      <w:pPr>
        <w:pStyle w:val="ListParagraph"/>
        <w:rPr>
          <w:sz w:val="20"/>
          <w:szCs w:val="20"/>
        </w:rPr>
      </w:pPr>
      <w:r w:rsidRPr="00AC48A1">
        <w:rPr>
          <w:sz w:val="20"/>
          <w:szCs w:val="20"/>
        </w:rPr>
        <w:t xml:space="preserve">Ce prix comprend : </w:t>
      </w:r>
    </w:p>
    <w:p w14:paraId="28B12FEF" w14:textId="77777777" w:rsidR="003302A5" w:rsidRPr="00667B57" w:rsidRDefault="003302A5" w:rsidP="003302A5">
      <w:pPr>
        <w:pStyle w:val="ListParagraph"/>
        <w:numPr>
          <w:ilvl w:val="0"/>
          <w:numId w:val="30"/>
        </w:numPr>
        <w:ind w:left="1776"/>
        <w:rPr>
          <w:bCs/>
          <w:sz w:val="20"/>
          <w:szCs w:val="20"/>
        </w:rPr>
      </w:pPr>
      <w:bookmarkStart w:id="44" w:name="_Hlk61507628"/>
      <w:r w:rsidRPr="00667B57">
        <w:rPr>
          <w:bCs/>
          <w:sz w:val="20"/>
          <w:szCs w:val="20"/>
        </w:rPr>
        <w:t>La préparation du terrain en surface</w:t>
      </w:r>
    </w:p>
    <w:p w14:paraId="3088B738" w14:textId="77777777" w:rsidR="003302A5" w:rsidRPr="00667B57" w:rsidRDefault="003302A5" w:rsidP="003302A5">
      <w:pPr>
        <w:pStyle w:val="ListParagraph"/>
        <w:numPr>
          <w:ilvl w:val="0"/>
          <w:numId w:val="30"/>
        </w:numPr>
        <w:ind w:left="1776"/>
        <w:rPr>
          <w:bCs/>
          <w:sz w:val="20"/>
          <w:szCs w:val="20"/>
        </w:rPr>
      </w:pPr>
      <w:r w:rsidRPr="00667B57">
        <w:rPr>
          <w:bCs/>
          <w:sz w:val="20"/>
          <w:szCs w:val="20"/>
        </w:rPr>
        <w:t>Les fouilles en tranchée et terrain de toute nature même pour le rocher compact dont le terrassement peut nécessiter l’emploi d’engin briseur pneumatique y compris les blindages éventuels même jointifs, la profondeur des fouilles résultant des côtes portées sur les plans et agréés par le maître de l’ouvrage.</w:t>
      </w:r>
    </w:p>
    <w:bookmarkEnd w:id="44"/>
    <w:p w14:paraId="07E9BF8E" w14:textId="46947D3F" w:rsidR="003302A5" w:rsidRPr="00667B57" w:rsidRDefault="003302A5" w:rsidP="003302A5">
      <w:pPr>
        <w:pStyle w:val="ListParagraph"/>
        <w:numPr>
          <w:ilvl w:val="0"/>
          <w:numId w:val="30"/>
        </w:numPr>
        <w:ind w:left="1776"/>
        <w:rPr>
          <w:bCs/>
          <w:sz w:val="20"/>
          <w:szCs w:val="20"/>
        </w:rPr>
      </w:pPr>
      <w:r w:rsidRPr="00667B57">
        <w:rPr>
          <w:bCs/>
          <w:sz w:val="20"/>
          <w:szCs w:val="20"/>
        </w:rPr>
        <w:t>La fourniture, le chargement, le transport à pied d’œuvre et le déchargement des conduites en PVC, des coudes, de tés, Y</w:t>
      </w:r>
      <w:r w:rsidR="00330337">
        <w:rPr>
          <w:bCs/>
          <w:sz w:val="20"/>
          <w:szCs w:val="20"/>
        </w:rPr>
        <w:t>, bouchons</w:t>
      </w:r>
      <w:r w:rsidRPr="00667B57">
        <w:rPr>
          <w:bCs/>
          <w:sz w:val="20"/>
          <w:szCs w:val="20"/>
        </w:rPr>
        <w:t xml:space="preserve"> </w:t>
      </w:r>
      <w:proofErr w:type="gramStart"/>
      <w:r w:rsidRPr="00667B57">
        <w:rPr>
          <w:bCs/>
          <w:sz w:val="20"/>
          <w:szCs w:val="20"/>
        </w:rPr>
        <w:t>etc...</w:t>
      </w:r>
      <w:proofErr w:type="gramEnd"/>
      <w:r w:rsidRPr="00667B57">
        <w:rPr>
          <w:bCs/>
          <w:sz w:val="20"/>
          <w:szCs w:val="20"/>
        </w:rPr>
        <w:t>, conformément aux spécifications techniques</w:t>
      </w:r>
    </w:p>
    <w:p w14:paraId="1D3294AC" w14:textId="274B8543" w:rsidR="0092479A" w:rsidRPr="00667B57" w:rsidRDefault="0092479A" w:rsidP="0092479A">
      <w:pPr>
        <w:pStyle w:val="ListParagraph"/>
        <w:numPr>
          <w:ilvl w:val="0"/>
          <w:numId w:val="30"/>
        </w:numPr>
        <w:ind w:left="1776"/>
        <w:rPr>
          <w:bCs/>
          <w:sz w:val="20"/>
          <w:szCs w:val="20"/>
        </w:rPr>
      </w:pPr>
      <w:r w:rsidRPr="00667B57">
        <w:rPr>
          <w:bCs/>
          <w:sz w:val="20"/>
          <w:szCs w:val="20"/>
        </w:rPr>
        <w:t>La pose des conduites sur lits de sable, y compris l’exécution des joints selon le modèle proposé par le fournisseur et agréé par le maître de l’ouvrage</w:t>
      </w:r>
    </w:p>
    <w:p w14:paraId="387E4CDF" w14:textId="77777777" w:rsidR="0092479A" w:rsidRPr="00667B57" w:rsidRDefault="0092479A" w:rsidP="0092479A">
      <w:pPr>
        <w:pStyle w:val="ListParagraph"/>
        <w:numPr>
          <w:ilvl w:val="0"/>
          <w:numId w:val="30"/>
        </w:numPr>
        <w:ind w:left="1776"/>
        <w:rPr>
          <w:bCs/>
          <w:sz w:val="20"/>
          <w:szCs w:val="20"/>
        </w:rPr>
      </w:pPr>
      <w:r w:rsidRPr="00667B57">
        <w:rPr>
          <w:bCs/>
          <w:sz w:val="20"/>
          <w:szCs w:val="20"/>
        </w:rPr>
        <w:t>Le remblaiement des tranchés en matériaux sélectionnés, leur réglage par couches de 20 cm arrosées et damées</w:t>
      </w:r>
      <w:r>
        <w:rPr>
          <w:bCs/>
          <w:sz w:val="20"/>
          <w:szCs w:val="20"/>
        </w:rPr>
        <w:t xml:space="preserve"> à densité </w:t>
      </w:r>
      <w:proofErr w:type="spellStart"/>
      <w:r>
        <w:rPr>
          <w:bCs/>
          <w:sz w:val="20"/>
          <w:szCs w:val="20"/>
        </w:rPr>
        <w:t>proctor</w:t>
      </w:r>
      <w:proofErr w:type="spellEnd"/>
      <w:r>
        <w:rPr>
          <w:bCs/>
          <w:sz w:val="20"/>
          <w:szCs w:val="20"/>
        </w:rPr>
        <w:t xml:space="preserve"> de 90%</w:t>
      </w:r>
      <w:r w:rsidRPr="00667B57">
        <w:rPr>
          <w:bCs/>
          <w:sz w:val="20"/>
          <w:szCs w:val="20"/>
        </w:rPr>
        <w:t xml:space="preserve">, les matériaux sélectionnés </w:t>
      </w:r>
      <w:proofErr w:type="gramStart"/>
      <w:r w:rsidRPr="00667B57">
        <w:rPr>
          <w:bCs/>
          <w:sz w:val="20"/>
          <w:szCs w:val="20"/>
        </w:rPr>
        <w:t>soit</w:t>
      </w:r>
      <w:proofErr w:type="gramEnd"/>
      <w:r w:rsidRPr="00667B57">
        <w:rPr>
          <w:bCs/>
          <w:sz w:val="20"/>
          <w:szCs w:val="20"/>
        </w:rPr>
        <w:t xml:space="preserve"> des fouilles, soit des matériaux d’apport dont la fourniture est comprise dans ce prix</w:t>
      </w:r>
    </w:p>
    <w:p w14:paraId="047E32C2" w14:textId="77777777" w:rsidR="003302A5" w:rsidRPr="00667B57" w:rsidRDefault="003302A5" w:rsidP="003302A5">
      <w:pPr>
        <w:pStyle w:val="ListParagraph"/>
        <w:numPr>
          <w:ilvl w:val="0"/>
          <w:numId w:val="30"/>
        </w:numPr>
        <w:ind w:left="1776"/>
        <w:rPr>
          <w:bCs/>
          <w:sz w:val="20"/>
          <w:szCs w:val="20"/>
        </w:rPr>
      </w:pPr>
      <w:r w:rsidRPr="00667B57">
        <w:rPr>
          <w:bCs/>
          <w:sz w:val="20"/>
          <w:szCs w:val="20"/>
        </w:rPr>
        <w:t>Le chargement, transport, déchargement et frais de décharge compris des matériaux extraits des fouilles et non, réemployés dans leur remblaiement.</w:t>
      </w:r>
    </w:p>
    <w:p w14:paraId="786DE96E" w14:textId="77777777" w:rsidR="003302A5" w:rsidRPr="00667B57" w:rsidRDefault="003302A5" w:rsidP="003302A5">
      <w:pPr>
        <w:pStyle w:val="ListParagraph"/>
        <w:numPr>
          <w:ilvl w:val="0"/>
          <w:numId w:val="30"/>
        </w:numPr>
        <w:ind w:left="1776"/>
        <w:rPr>
          <w:bCs/>
          <w:sz w:val="20"/>
          <w:szCs w:val="20"/>
        </w:rPr>
      </w:pPr>
      <w:r w:rsidRPr="00667B57">
        <w:rPr>
          <w:bCs/>
          <w:sz w:val="20"/>
          <w:szCs w:val="20"/>
        </w:rPr>
        <w:t>La mise en dépôt définitif des déblais excédentaires</w:t>
      </w:r>
    </w:p>
    <w:p w14:paraId="2BA12091" w14:textId="77777777" w:rsidR="003302A5" w:rsidRDefault="003302A5" w:rsidP="003302A5">
      <w:pPr>
        <w:pStyle w:val="ListParagraph"/>
        <w:numPr>
          <w:ilvl w:val="0"/>
          <w:numId w:val="30"/>
        </w:numPr>
        <w:ind w:left="1776"/>
        <w:rPr>
          <w:sz w:val="20"/>
          <w:szCs w:val="20"/>
        </w:rPr>
      </w:pPr>
      <w:r w:rsidRPr="00667B57">
        <w:rPr>
          <w:bCs/>
          <w:sz w:val="20"/>
          <w:szCs w:val="20"/>
        </w:rPr>
        <w:t>Tous les essais nécessaires et toutes sujétions</w:t>
      </w:r>
    </w:p>
    <w:p w14:paraId="5F6B1B0A" w14:textId="77777777" w:rsidR="003302A5" w:rsidRPr="00667B57" w:rsidRDefault="003302A5" w:rsidP="003302A5">
      <w:pPr>
        <w:rPr>
          <w:sz w:val="20"/>
          <w:szCs w:val="20"/>
        </w:rPr>
      </w:pPr>
    </w:p>
    <w:p w14:paraId="2AF92999" w14:textId="77777777" w:rsidR="003302A5" w:rsidRPr="00667B57" w:rsidRDefault="003302A5" w:rsidP="003302A5">
      <w:pPr>
        <w:pStyle w:val="ListParagraph"/>
        <w:ind w:left="1224"/>
        <w:rPr>
          <w:sz w:val="20"/>
          <w:szCs w:val="20"/>
        </w:rPr>
      </w:pPr>
      <w:r w:rsidRPr="00667B57">
        <w:rPr>
          <w:sz w:val="20"/>
          <w:szCs w:val="20"/>
        </w:rPr>
        <w:t xml:space="preserve">Et suivant les </w:t>
      </w:r>
      <w:r>
        <w:rPr>
          <w:sz w:val="20"/>
          <w:szCs w:val="20"/>
        </w:rPr>
        <w:t xml:space="preserve">spécifications, études d’exécutions </w:t>
      </w:r>
      <w:r w:rsidRPr="00667B57">
        <w:rPr>
          <w:sz w:val="20"/>
          <w:szCs w:val="20"/>
        </w:rPr>
        <w:t>et plans, et toutes sujétions</w:t>
      </w:r>
    </w:p>
    <w:p w14:paraId="33BD99B1" w14:textId="77777777" w:rsidR="003302A5" w:rsidRPr="00667B57" w:rsidRDefault="003302A5" w:rsidP="003302A5">
      <w:pPr>
        <w:pStyle w:val="ListParagraph"/>
        <w:ind w:left="1224"/>
        <w:rPr>
          <w:sz w:val="20"/>
          <w:szCs w:val="20"/>
        </w:rPr>
      </w:pPr>
    </w:p>
    <w:p w14:paraId="0BBDDD3E" w14:textId="1DC70E32" w:rsidR="003302A5" w:rsidRDefault="003302A5" w:rsidP="003302A5">
      <w:pPr>
        <w:pStyle w:val="ListParagraph"/>
        <w:ind w:left="1224"/>
        <w:rPr>
          <w:sz w:val="20"/>
          <w:szCs w:val="20"/>
        </w:rPr>
      </w:pPr>
      <w:r w:rsidRPr="001D31EE">
        <w:rPr>
          <w:sz w:val="20"/>
          <w:szCs w:val="20"/>
        </w:rPr>
        <w:t xml:space="preserve">Ce prix s'applique </w:t>
      </w:r>
      <w:r w:rsidRPr="00667B57">
        <w:rPr>
          <w:sz w:val="20"/>
          <w:szCs w:val="20"/>
        </w:rPr>
        <w:t>linéaire de la conduite fourni et posé</w:t>
      </w:r>
      <w:r w:rsidRPr="001D31EE">
        <w:rPr>
          <w:sz w:val="20"/>
          <w:szCs w:val="20"/>
        </w:rPr>
        <w:t>. Prix en lettres :</w:t>
      </w:r>
    </w:p>
    <w:p w14:paraId="78786562" w14:textId="77777777" w:rsidR="00651454" w:rsidRDefault="00651454" w:rsidP="003302A5">
      <w:pPr>
        <w:pStyle w:val="ListParagraph"/>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651454" w:rsidRPr="001D31EE" w14:paraId="254010AF" w14:textId="77777777" w:rsidTr="008F2850">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98ED975" w14:textId="77777777" w:rsidR="00651454" w:rsidRPr="001D31EE" w:rsidRDefault="00651454" w:rsidP="008F2850">
            <w:pPr>
              <w:pStyle w:val="TableParagraph"/>
              <w:kinsoku w:val="0"/>
              <w:overflowPunct w:val="0"/>
              <w:spacing w:before="2" w:line="130" w:lineRule="exact"/>
              <w:rPr>
                <w:sz w:val="13"/>
                <w:szCs w:val="13"/>
                <w:lang w:val="fr-FR"/>
              </w:rPr>
            </w:pPr>
          </w:p>
          <w:p w14:paraId="48391985" w14:textId="77777777" w:rsidR="00651454" w:rsidRPr="001D31EE" w:rsidRDefault="00651454" w:rsidP="008F2850">
            <w:pPr>
              <w:pStyle w:val="TableParagraph"/>
              <w:kinsoku w:val="0"/>
              <w:overflowPunct w:val="0"/>
              <w:spacing w:line="200" w:lineRule="exact"/>
              <w:rPr>
                <w:sz w:val="20"/>
                <w:szCs w:val="20"/>
                <w:lang w:val="fr-FR"/>
              </w:rPr>
            </w:pPr>
          </w:p>
          <w:p w14:paraId="5194F01D" w14:textId="77777777" w:rsidR="00651454" w:rsidRPr="001D31EE" w:rsidRDefault="00651454" w:rsidP="008F2850">
            <w:pPr>
              <w:pStyle w:val="TableParagraph"/>
              <w:kinsoku w:val="0"/>
              <w:overflowPunct w:val="0"/>
              <w:spacing w:line="200" w:lineRule="exact"/>
              <w:rPr>
                <w:sz w:val="20"/>
                <w:szCs w:val="20"/>
                <w:lang w:val="fr-FR"/>
              </w:rPr>
            </w:pPr>
          </w:p>
          <w:p w14:paraId="59CC587B" w14:textId="0D66047E" w:rsidR="00651454" w:rsidRPr="001D31EE" w:rsidRDefault="00651454" w:rsidP="008F2850">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Pr="001D31EE">
              <w:rPr>
                <w:rFonts w:ascii="Arial" w:hAnsi="Arial" w:cs="Arial"/>
                <w:b/>
                <w:bCs/>
                <w:spacing w:val="-1"/>
                <w:w w:val="85"/>
                <w:szCs w:val="22"/>
                <w:lang w:val="fr-FR"/>
              </w:rPr>
              <w:t>3.2.</w:t>
            </w:r>
            <w:r>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0F6B5F9F" w14:textId="77777777" w:rsidR="00651454" w:rsidRPr="001D31EE" w:rsidRDefault="00651454" w:rsidP="008F2850">
            <w:pPr>
              <w:pStyle w:val="TableParagraph"/>
              <w:kinsoku w:val="0"/>
              <w:overflowPunct w:val="0"/>
              <w:spacing w:before="61"/>
              <w:ind w:left="101"/>
              <w:rPr>
                <w:vertAlign w:val="superscript"/>
                <w:lang w:val="fr-FR"/>
              </w:rPr>
            </w:pPr>
            <w:proofErr w:type="gramStart"/>
            <w:r w:rsidRPr="001D31EE">
              <w:rPr>
                <w:rFonts w:ascii="Arial" w:hAnsi="Arial" w:cs="Arial"/>
                <w:b/>
                <w:bCs/>
                <w:w w:val="85"/>
                <w:szCs w:val="22"/>
                <w:lang w:val="fr-FR"/>
              </w:rPr>
              <w:t>m</w:t>
            </w:r>
            <w:r>
              <w:rPr>
                <w:rFonts w:ascii="Arial" w:hAnsi="Arial" w:cs="Arial"/>
                <w:b/>
                <w:bCs/>
                <w:w w:val="85"/>
                <w:szCs w:val="22"/>
                <w:lang w:val="fr-FR"/>
              </w:rPr>
              <w:t>l</w:t>
            </w:r>
            <w:proofErr w:type="gramEnd"/>
          </w:p>
        </w:tc>
      </w:tr>
      <w:tr w:rsidR="00651454" w:rsidRPr="001D31EE" w14:paraId="0057083C"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5CCCCB6" w14:textId="77777777" w:rsidR="00651454" w:rsidRPr="001D31EE" w:rsidRDefault="00651454" w:rsidP="008F2850">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3CD6325E" w14:textId="77777777" w:rsidR="00651454" w:rsidRPr="001D31EE" w:rsidRDefault="00651454" w:rsidP="008F2850"/>
        </w:tc>
      </w:tr>
      <w:tr w:rsidR="00651454" w:rsidRPr="001D31EE" w14:paraId="1E0F33E0"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25E38F3C" w14:textId="77777777" w:rsidR="00651454" w:rsidRPr="001D31EE" w:rsidRDefault="00651454" w:rsidP="008F2850"/>
        </w:tc>
        <w:tc>
          <w:tcPr>
            <w:tcW w:w="7479" w:type="dxa"/>
            <w:tcBorders>
              <w:top w:val="single" w:sz="4" w:space="0" w:color="000000"/>
              <w:left w:val="single" w:sz="4" w:space="0" w:color="000000"/>
              <w:bottom w:val="single" w:sz="4" w:space="0" w:color="000000"/>
              <w:right w:val="single" w:sz="4" w:space="0" w:color="000000"/>
            </w:tcBorders>
          </w:tcPr>
          <w:p w14:paraId="25FAB56F" w14:textId="77777777" w:rsidR="00651454" w:rsidRPr="001D31EE" w:rsidRDefault="00651454" w:rsidP="008F2850"/>
        </w:tc>
      </w:tr>
      <w:tr w:rsidR="00651454" w:rsidRPr="001D31EE" w14:paraId="1CE96448" w14:textId="77777777" w:rsidTr="008F2850">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4845D5F7" w14:textId="77777777" w:rsidR="00651454" w:rsidRPr="001D31EE" w:rsidRDefault="00651454" w:rsidP="008F2850"/>
        </w:tc>
        <w:tc>
          <w:tcPr>
            <w:tcW w:w="7479" w:type="dxa"/>
            <w:tcBorders>
              <w:top w:val="single" w:sz="4" w:space="0" w:color="000000"/>
              <w:left w:val="single" w:sz="4" w:space="0" w:color="000000"/>
              <w:bottom w:val="single" w:sz="4" w:space="0" w:color="000000"/>
              <w:right w:val="single" w:sz="4" w:space="0" w:color="000000"/>
            </w:tcBorders>
          </w:tcPr>
          <w:p w14:paraId="3A2E4A69" w14:textId="77777777" w:rsidR="00651454" w:rsidRPr="001D31EE" w:rsidRDefault="00651454" w:rsidP="008F2850"/>
        </w:tc>
      </w:tr>
    </w:tbl>
    <w:p w14:paraId="212FB866" w14:textId="3EC1F2CD" w:rsidR="00651454" w:rsidRDefault="00651454" w:rsidP="003302A5">
      <w:pPr>
        <w:pStyle w:val="ListParagraph"/>
        <w:ind w:left="1224"/>
        <w:rPr>
          <w:sz w:val="20"/>
          <w:szCs w:val="20"/>
        </w:rPr>
      </w:pPr>
    </w:p>
    <w:p w14:paraId="318C82D5" w14:textId="001CE254" w:rsidR="00651454" w:rsidRDefault="00651454" w:rsidP="003302A5">
      <w:pPr>
        <w:pStyle w:val="ListParagraph"/>
        <w:ind w:left="1224"/>
        <w:rPr>
          <w:sz w:val="20"/>
          <w:szCs w:val="20"/>
        </w:rPr>
      </w:pPr>
    </w:p>
    <w:p w14:paraId="519069D3" w14:textId="5C1E0A1C" w:rsidR="005B2312" w:rsidRPr="001D31EE" w:rsidRDefault="004D4D1E" w:rsidP="00595397">
      <w:pPr>
        <w:pStyle w:val="ListParagraph"/>
        <w:numPr>
          <w:ilvl w:val="2"/>
          <w:numId w:val="28"/>
        </w:numPr>
        <w:rPr>
          <w:szCs w:val="22"/>
        </w:rPr>
      </w:pPr>
      <w:bookmarkStart w:id="45" w:name="_Hlk61852011"/>
      <w:r w:rsidRPr="004D4D1E">
        <w:rPr>
          <w:szCs w:val="22"/>
        </w:rPr>
        <w:t>Construction des regards en b</w:t>
      </w:r>
      <w:bookmarkStart w:id="46" w:name="_Hlk61509572"/>
      <w:r w:rsidRPr="004D4D1E">
        <w:rPr>
          <w:szCs w:val="22"/>
        </w:rPr>
        <w:t>é</w:t>
      </w:r>
      <w:bookmarkEnd w:id="46"/>
      <w:r w:rsidRPr="004D4D1E">
        <w:rPr>
          <w:szCs w:val="22"/>
        </w:rPr>
        <w:t>ton armé</w:t>
      </w:r>
    </w:p>
    <w:p w14:paraId="6A421D70" w14:textId="3351F730" w:rsidR="007F5A2E" w:rsidRDefault="007F5A2E" w:rsidP="007F5A2E">
      <w:pPr>
        <w:pStyle w:val="ListParagraph"/>
        <w:ind w:left="1224"/>
        <w:rPr>
          <w:szCs w:val="22"/>
        </w:rPr>
      </w:pPr>
    </w:p>
    <w:p w14:paraId="0474691C" w14:textId="79D720B8" w:rsidR="004D4D1E" w:rsidRPr="004D4D1E" w:rsidRDefault="004D4D1E" w:rsidP="004D4D1E">
      <w:pPr>
        <w:pStyle w:val="ListParagraph"/>
        <w:ind w:left="1224"/>
        <w:rPr>
          <w:sz w:val="20"/>
          <w:szCs w:val="20"/>
        </w:rPr>
      </w:pPr>
      <w:r w:rsidRPr="004D4D1E">
        <w:rPr>
          <w:sz w:val="20"/>
          <w:szCs w:val="20"/>
        </w:rPr>
        <w:t xml:space="preserve">Le prix concerne la fourniture des </w:t>
      </w:r>
      <w:bookmarkStart w:id="47" w:name="_Hlk62715083"/>
      <w:r w:rsidRPr="004D4D1E">
        <w:rPr>
          <w:sz w:val="20"/>
          <w:szCs w:val="20"/>
        </w:rPr>
        <w:t>é</w:t>
      </w:r>
      <w:bookmarkEnd w:id="47"/>
      <w:r w:rsidRPr="004D4D1E">
        <w:rPr>
          <w:sz w:val="20"/>
          <w:szCs w:val="20"/>
        </w:rPr>
        <w:t>quipements et la construction complète des regards</w:t>
      </w:r>
      <w:r w:rsidR="007D722B">
        <w:rPr>
          <w:sz w:val="20"/>
          <w:szCs w:val="20"/>
        </w:rPr>
        <w:t xml:space="preserve"> conform</w:t>
      </w:r>
      <w:r w:rsidR="007D722B" w:rsidRPr="004D4D1E">
        <w:rPr>
          <w:sz w:val="20"/>
          <w:szCs w:val="20"/>
        </w:rPr>
        <w:t>é</w:t>
      </w:r>
      <w:r w:rsidR="007D722B">
        <w:rPr>
          <w:sz w:val="20"/>
          <w:szCs w:val="20"/>
        </w:rPr>
        <w:t>ment aux plans et sp</w:t>
      </w:r>
      <w:r w:rsidR="007D722B" w:rsidRPr="004D4D1E">
        <w:rPr>
          <w:sz w:val="20"/>
          <w:szCs w:val="20"/>
        </w:rPr>
        <w:t>é</w:t>
      </w:r>
      <w:r w:rsidR="007D722B">
        <w:rPr>
          <w:sz w:val="20"/>
          <w:szCs w:val="20"/>
        </w:rPr>
        <w:t>cifications</w:t>
      </w:r>
      <w:r w:rsidRPr="004D4D1E">
        <w:rPr>
          <w:sz w:val="20"/>
          <w:szCs w:val="20"/>
        </w:rPr>
        <w:t>.</w:t>
      </w:r>
      <w:r>
        <w:rPr>
          <w:sz w:val="20"/>
          <w:szCs w:val="20"/>
        </w:rPr>
        <w:t xml:space="preserve"> </w:t>
      </w:r>
      <w:r w:rsidRPr="004D4D1E">
        <w:rPr>
          <w:sz w:val="20"/>
          <w:szCs w:val="20"/>
        </w:rPr>
        <w:t xml:space="preserve">Les regards sont construits en béton </w:t>
      </w:r>
      <w:r w:rsidR="00677F30">
        <w:rPr>
          <w:sz w:val="20"/>
          <w:szCs w:val="20"/>
        </w:rPr>
        <w:t>arm</w:t>
      </w:r>
      <w:r w:rsidR="00677F30" w:rsidRPr="004D4D1E">
        <w:rPr>
          <w:sz w:val="20"/>
          <w:szCs w:val="20"/>
        </w:rPr>
        <w:t>é</w:t>
      </w:r>
      <w:r w:rsidR="00677F30">
        <w:rPr>
          <w:sz w:val="20"/>
          <w:szCs w:val="20"/>
        </w:rPr>
        <w:t xml:space="preserve"> </w:t>
      </w:r>
      <w:proofErr w:type="spellStart"/>
      <w:r w:rsidR="00677F30">
        <w:rPr>
          <w:sz w:val="20"/>
          <w:szCs w:val="20"/>
        </w:rPr>
        <w:t>conformement</w:t>
      </w:r>
      <w:proofErr w:type="spellEnd"/>
      <w:r w:rsidR="00677F30">
        <w:rPr>
          <w:sz w:val="20"/>
          <w:szCs w:val="20"/>
        </w:rPr>
        <w:t xml:space="preserve"> aux sp</w:t>
      </w:r>
      <w:r w:rsidR="00677F30" w:rsidRPr="004D4D1E">
        <w:rPr>
          <w:sz w:val="20"/>
          <w:szCs w:val="20"/>
        </w:rPr>
        <w:t>é</w:t>
      </w:r>
      <w:r w:rsidR="00677F30">
        <w:rPr>
          <w:sz w:val="20"/>
          <w:szCs w:val="20"/>
        </w:rPr>
        <w:t xml:space="preserve">cifications </w:t>
      </w:r>
      <w:r w:rsidRPr="004D4D1E">
        <w:rPr>
          <w:sz w:val="20"/>
          <w:szCs w:val="20"/>
        </w:rPr>
        <w:t>pour les radiers, les voiles et les dalles</w:t>
      </w:r>
      <w:r w:rsidR="00F517CA">
        <w:rPr>
          <w:sz w:val="20"/>
          <w:szCs w:val="20"/>
        </w:rPr>
        <w:t>.</w:t>
      </w:r>
    </w:p>
    <w:p w14:paraId="7E3ECE7B" w14:textId="77777777" w:rsidR="004D4D1E" w:rsidRDefault="004D4D1E" w:rsidP="004D4D1E">
      <w:pPr>
        <w:pStyle w:val="ListParagraph"/>
        <w:ind w:left="1776"/>
        <w:rPr>
          <w:bCs/>
          <w:sz w:val="20"/>
          <w:szCs w:val="20"/>
        </w:rPr>
      </w:pPr>
    </w:p>
    <w:p w14:paraId="00F0F6DF" w14:textId="011BC5B9" w:rsidR="004D4D1E" w:rsidRPr="004D4D1E" w:rsidRDefault="00134159" w:rsidP="004D4D1E">
      <w:pPr>
        <w:ind w:left="516" w:firstLine="708"/>
        <w:rPr>
          <w:bCs/>
          <w:sz w:val="20"/>
          <w:szCs w:val="20"/>
        </w:rPr>
      </w:pPr>
      <w:r>
        <w:rPr>
          <w:bCs/>
          <w:sz w:val="20"/>
          <w:szCs w:val="20"/>
        </w:rPr>
        <w:t>Ce</w:t>
      </w:r>
      <w:r w:rsidR="004D4D1E" w:rsidRPr="004D4D1E">
        <w:rPr>
          <w:bCs/>
          <w:sz w:val="20"/>
          <w:szCs w:val="20"/>
        </w:rPr>
        <w:t xml:space="preserve"> prix </w:t>
      </w:r>
      <w:r w:rsidR="00722751">
        <w:rPr>
          <w:bCs/>
          <w:sz w:val="20"/>
          <w:szCs w:val="20"/>
        </w:rPr>
        <w:t>comprend</w:t>
      </w:r>
      <w:r w:rsidR="004D4D1E" w:rsidRPr="004D4D1E">
        <w:rPr>
          <w:bCs/>
          <w:sz w:val="20"/>
          <w:szCs w:val="20"/>
        </w:rPr>
        <w:t> :</w:t>
      </w:r>
    </w:p>
    <w:p w14:paraId="6C271E22" w14:textId="1EA062A6" w:rsidR="00276B48" w:rsidRDefault="00276B48" w:rsidP="00276B48">
      <w:pPr>
        <w:numPr>
          <w:ilvl w:val="0"/>
          <w:numId w:val="30"/>
        </w:numPr>
        <w:ind w:left="1776"/>
        <w:contextualSpacing/>
        <w:rPr>
          <w:bCs/>
          <w:sz w:val="20"/>
          <w:szCs w:val="20"/>
        </w:rPr>
      </w:pPr>
      <w:r w:rsidRPr="00276B48">
        <w:rPr>
          <w:bCs/>
          <w:sz w:val="20"/>
          <w:szCs w:val="20"/>
        </w:rPr>
        <w:t>La préparation du terrain en surface</w:t>
      </w:r>
      <w:r w:rsidR="007C6C67">
        <w:rPr>
          <w:bCs/>
          <w:sz w:val="20"/>
          <w:szCs w:val="20"/>
        </w:rPr>
        <w:t>,</w:t>
      </w:r>
    </w:p>
    <w:p w14:paraId="33BBF796" w14:textId="4D0F31C6" w:rsidR="00276B48" w:rsidRDefault="00276B48" w:rsidP="00276B48">
      <w:pPr>
        <w:numPr>
          <w:ilvl w:val="0"/>
          <w:numId w:val="30"/>
        </w:numPr>
        <w:ind w:left="1776"/>
        <w:contextualSpacing/>
        <w:rPr>
          <w:bCs/>
          <w:sz w:val="20"/>
          <w:szCs w:val="20"/>
        </w:rPr>
      </w:pPr>
      <w:r w:rsidRPr="00276B48">
        <w:rPr>
          <w:bCs/>
          <w:sz w:val="20"/>
          <w:szCs w:val="20"/>
        </w:rPr>
        <w:t xml:space="preserve">Les </w:t>
      </w:r>
      <w:r w:rsidR="00677F30">
        <w:rPr>
          <w:bCs/>
          <w:sz w:val="20"/>
          <w:szCs w:val="20"/>
        </w:rPr>
        <w:t>excavations</w:t>
      </w:r>
      <w:r w:rsidRPr="00276B48">
        <w:rPr>
          <w:bCs/>
          <w:sz w:val="20"/>
          <w:szCs w:val="20"/>
        </w:rPr>
        <w:t xml:space="preserve"> en tranchée et terrain de toute nature même pour le rocher compact dont le terrassement peut nécessiter l’emploi d’engin briseur pneumatique y compris les </w:t>
      </w:r>
      <w:r w:rsidRPr="00276B48">
        <w:rPr>
          <w:bCs/>
          <w:sz w:val="20"/>
          <w:szCs w:val="20"/>
        </w:rPr>
        <w:lastRenderedPageBreak/>
        <w:t>blindages éventuels même jointifs, la profondeur des fouilles résultant des côtes portées sur les plans et agréés par le maître de l’ouvrage</w:t>
      </w:r>
      <w:r w:rsidR="00FD45DA">
        <w:rPr>
          <w:bCs/>
          <w:sz w:val="20"/>
          <w:szCs w:val="20"/>
        </w:rPr>
        <w:t>,</w:t>
      </w:r>
    </w:p>
    <w:p w14:paraId="0064857A" w14:textId="33766010" w:rsidR="007C6C67" w:rsidRPr="007C6C67" w:rsidRDefault="007C6C67" w:rsidP="007C6C67">
      <w:pPr>
        <w:numPr>
          <w:ilvl w:val="0"/>
          <w:numId w:val="30"/>
        </w:numPr>
        <w:ind w:left="1776"/>
        <w:contextualSpacing/>
        <w:rPr>
          <w:bCs/>
          <w:sz w:val="20"/>
          <w:szCs w:val="20"/>
        </w:rPr>
      </w:pPr>
      <w:r w:rsidRPr="007C6C67">
        <w:rPr>
          <w:bCs/>
          <w:sz w:val="20"/>
          <w:szCs w:val="20"/>
        </w:rPr>
        <w:t>La pose d’une couche de matériaux granulaires sous le regard de profondeur minimale 100 mm</w:t>
      </w:r>
      <w:r w:rsidR="00610EBE">
        <w:rPr>
          <w:bCs/>
          <w:sz w:val="20"/>
          <w:szCs w:val="20"/>
        </w:rPr>
        <w:t>,</w:t>
      </w:r>
    </w:p>
    <w:p w14:paraId="4E63C869" w14:textId="013C3A7F" w:rsidR="007C6C67" w:rsidRPr="007C6C67" w:rsidRDefault="007C6C67" w:rsidP="007C6C67">
      <w:pPr>
        <w:pStyle w:val="ListParagraph"/>
        <w:numPr>
          <w:ilvl w:val="0"/>
          <w:numId w:val="30"/>
        </w:numPr>
        <w:ind w:left="1776"/>
        <w:rPr>
          <w:bCs/>
          <w:sz w:val="20"/>
          <w:szCs w:val="20"/>
        </w:rPr>
      </w:pPr>
      <w:r w:rsidRPr="007C6C67">
        <w:rPr>
          <w:bCs/>
          <w:sz w:val="20"/>
          <w:szCs w:val="20"/>
        </w:rPr>
        <w:t xml:space="preserve">La fourniture, le transport et la mise en œuvre des matériaux nécessaires pour la réalisation des travaux en béton armé conformément aux prescriptions dans les spécifications et sur les plans. </w:t>
      </w:r>
    </w:p>
    <w:p w14:paraId="6BD3ECF6" w14:textId="0EC034E6" w:rsidR="00636254" w:rsidRPr="004D4D1E" w:rsidRDefault="00134159" w:rsidP="004D4D1E">
      <w:pPr>
        <w:pStyle w:val="ListParagraph"/>
        <w:numPr>
          <w:ilvl w:val="0"/>
          <w:numId w:val="30"/>
        </w:numPr>
        <w:ind w:left="1776"/>
        <w:rPr>
          <w:bCs/>
          <w:sz w:val="20"/>
          <w:szCs w:val="20"/>
        </w:rPr>
      </w:pPr>
      <w:r>
        <w:rPr>
          <w:bCs/>
          <w:sz w:val="20"/>
          <w:szCs w:val="20"/>
        </w:rPr>
        <w:t>L</w:t>
      </w:r>
      <w:r w:rsidR="004D4D1E" w:rsidRPr="004D4D1E">
        <w:rPr>
          <w:bCs/>
          <w:sz w:val="20"/>
          <w:szCs w:val="20"/>
        </w:rPr>
        <w:t>a mise en service et tous les essais nécessaires</w:t>
      </w:r>
      <w:r w:rsidR="00FD45DA">
        <w:rPr>
          <w:bCs/>
          <w:sz w:val="20"/>
          <w:szCs w:val="20"/>
        </w:rPr>
        <w:t>,</w:t>
      </w:r>
    </w:p>
    <w:p w14:paraId="61CBE286" w14:textId="66793FFB" w:rsidR="004D4D1E" w:rsidRPr="00636254" w:rsidRDefault="00134159">
      <w:pPr>
        <w:pStyle w:val="ListParagraph"/>
        <w:numPr>
          <w:ilvl w:val="0"/>
          <w:numId w:val="30"/>
        </w:numPr>
        <w:ind w:left="1776"/>
        <w:rPr>
          <w:bCs/>
          <w:sz w:val="20"/>
          <w:szCs w:val="20"/>
        </w:rPr>
      </w:pPr>
      <w:r w:rsidRPr="00767D00">
        <w:rPr>
          <w:bCs/>
          <w:sz w:val="20"/>
          <w:szCs w:val="20"/>
        </w:rPr>
        <w:t>L</w:t>
      </w:r>
      <w:r w:rsidR="004D4D1E" w:rsidRPr="00767D00">
        <w:rPr>
          <w:bCs/>
          <w:sz w:val="20"/>
          <w:szCs w:val="20"/>
        </w:rPr>
        <w:t xml:space="preserve">a fourniture et la pose </w:t>
      </w:r>
      <w:r w:rsidR="00636254" w:rsidRPr="00636254">
        <w:rPr>
          <w:bCs/>
          <w:sz w:val="20"/>
          <w:szCs w:val="20"/>
        </w:rPr>
        <w:t xml:space="preserve">d’un couvercle et cadre en fonte (600 mm * 600 mm) conformément aux spécifications techniques, </w:t>
      </w:r>
      <w:r w:rsidR="00636254" w:rsidRPr="00767D00">
        <w:rPr>
          <w:bCs/>
          <w:sz w:val="20"/>
          <w:szCs w:val="20"/>
        </w:rPr>
        <w:t>conforme a</w:t>
      </w:r>
      <w:r w:rsidR="00636254" w:rsidRPr="00636254">
        <w:rPr>
          <w:bCs/>
          <w:sz w:val="20"/>
          <w:szCs w:val="20"/>
        </w:rPr>
        <w:t>u</w:t>
      </w:r>
      <w:r w:rsidR="00636254" w:rsidRPr="00767D00">
        <w:rPr>
          <w:bCs/>
          <w:sz w:val="20"/>
          <w:szCs w:val="20"/>
        </w:rPr>
        <w:t xml:space="preserve"> standard NF EN 124</w:t>
      </w:r>
      <w:r w:rsidR="00636254" w:rsidRPr="00636254">
        <w:rPr>
          <w:bCs/>
          <w:sz w:val="20"/>
          <w:szCs w:val="20"/>
        </w:rPr>
        <w:t>,</w:t>
      </w:r>
      <w:r w:rsidR="00636254" w:rsidRPr="00767D00">
        <w:rPr>
          <w:bCs/>
          <w:sz w:val="20"/>
          <w:szCs w:val="20"/>
        </w:rPr>
        <w:t xml:space="preserve"> qui régit les dispositifs de fermetures et de couronnement des réseaux de transport</w:t>
      </w:r>
      <w:r w:rsidR="00636254" w:rsidRPr="00636254">
        <w:rPr>
          <w:bCs/>
          <w:sz w:val="20"/>
          <w:szCs w:val="20"/>
        </w:rPr>
        <w:t>.</w:t>
      </w:r>
      <w:r w:rsidR="00636254" w:rsidRPr="00767D00">
        <w:rPr>
          <w:bCs/>
          <w:sz w:val="20"/>
          <w:szCs w:val="20"/>
        </w:rPr>
        <w:t xml:space="preserve"> </w:t>
      </w:r>
      <w:r w:rsidR="00636254" w:rsidRPr="00636254">
        <w:rPr>
          <w:bCs/>
          <w:sz w:val="20"/>
          <w:szCs w:val="20"/>
        </w:rPr>
        <w:t>Ils doivent être de classe D400 minimum pour 400 kN</w:t>
      </w:r>
    </w:p>
    <w:p w14:paraId="65BE2297" w14:textId="76EAF71E" w:rsidR="004D4D1E" w:rsidRPr="004D4D1E" w:rsidRDefault="00CD69C5" w:rsidP="004D4D1E">
      <w:pPr>
        <w:pStyle w:val="ListParagraph"/>
        <w:numPr>
          <w:ilvl w:val="0"/>
          <w:numId w:val="30"/>
        </w:numPr>
        <w:ind w:left="1776"/>
        <w:rPr>
          <w:bCs/>
          <w:sz w:val="20"/>
          <w:szCs w:val="20"/>
        </w:rPr>
      </w:pPr>
      <w:r>
        <w:rPr>
          <w:bCs/>
          <w:sz w:val="20"/>
          <w:szCs w:val="20"/>
        </w:rPr>
        <w:t>T</w:t>
      </w:r>
      <w:r w:rsidR="004D4D1E" w:rsidRPr="004D4D1E">
        <w:rPr>
          <w:bCs/>
          <w:sz w:val="20"/>
          <w:szCs w:val="20"/>
        </w:rPr>
        <w:t>outes sujétions</w:t>
      </w:r>
      <w:r w:rsidR="0018360E">
        <w:rPr>
          <w:bCs/>
          <w:sz w:val="20"/>
          <w:szCs w:val="20"/>
        </w:rPr>
        <w:t xml:space="preserve"> de mise en œuvre.</w:t>
      </w:r>
    </w:p>
    <w:p w14:paraId="75BB73AF" w14:textId="77777777" w:rsidR="004D4D1E" w:rsidRDefault="004D4D1E" w:rsidP="00595397">
      <w:pPr>
        <w:pStyle w:val="ListParagraph"/>
        <w:ind w:left="1224"/>
        <w:rPr>
          <w:sz w:val="20"/>
          <w:szCs w:val="20"/>
        </w:rPr>
      </w:pPr>
      <w:bookmarkStart w:id="48" w:name="_Hlk36502263"/>
    </w:p>
    <w:bookmarkEnd w:id="48"/>
    <w:p w14:paraId="254DE5B5" w14:textId="39A142EC" w:rsidR="00BB4CC6" w:rsidRDefault="00BB4CC6" w:rsidP="00595397">
      <w:pPr>
        <w:pStyle w:val="ListParagraph"/>
        <w:ind w:left="1224"/>
        <w:rPr>
          <w:sz w:val="20"/>
          <w:szCs w:val="20"/>
        </w:rPr>
      </w:pPr>
      <w:r w:rsidRPr="001D31EE">
        <w:rPr>
          <w:sz w:val="20"/>
          <w:szCs w:val="20"/>
        </w:rPr>
        <w:t xml:space="preserve">Ce prix s'applique </w:t>
      </w:r>
      <w:r w:rsidR="00134159">
        <w:rPr>
          <w:sz w:val="20"/>
          <w:szCs w:val="20"/>
        </w:rPr>
        <w:t>à l’unité</w:t>
      </w:r>
      <w:r w:rsidRPr="001D31EE">
        <w:rPr>
          <w:sz w:val="20"/>
          <w:szCs w:val="20"/>
        </w:rPr>
        <w:t>. Prix en lettres</w:t>
      </w:r>
      <w:r w:rsidR="00CD496E" w:rsidRPr="001D31EE">
        <w:rPr>
          <w:sz w:val="20"/>
          <w:szCs w:val="20"/>
        </w:rPr>
        <w:t> :</w:t>
      </w:r>
    </w:p>
    <w:p w14:paraId="7A91273B" w14:textId="77777777" w:rsidR="00075D29" w:rsidRPr="001D31EE" w:rsidRDefault="00075D29" w:rsidP="00595397">
      <w:pPr>
        <w:pStyle w:val="ListParagraph"/>
        <w:ind w:left="1224"/>
        <w:rPr>
          <w:sz w:val="20"/>
          <w:szCs w:val="20"/>
        </w:rPr>
      </w:pPr>
    </w:p>
    <w:p w14:paraId="60EBE400" w14:textId="77777777" w:rsidR="005A6FE9" w:rsidRPr="001D31EE" w:rsidRDefault="005A6FE9" w:rsidP="005A6FE9">
      <w:pPr>
        <w:kinsoku w:val="0"/>
        <w:overflowPunct w:val="0"/>
        <w:spacing w:before="8"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5A6FE9" w:rsidRPr="001D31EE" w14:paraId="6BF4311C" w14:textId="77777777" w:rsidTr="00F517CA">
        <w:trPr>
          <w:trHeight w:hRule="exact" w:val="394"/>
        </w:trPr>
        <w:tc>
          <w:tcPr>
            <w:tcW w:w="1809" w:type="dxa"/>
            <w:vMerge w:val="restart"/>
            <w:tcBorders>
              <w:top w:val="single" w:sz="4" w:space="0" w:color="000000"/>
              <w:left w:val="single" w:sz="4" w:space="0" w:color="000000"/>
              <w:bottom w:val="single" w:sz="4" w:space="0" w:color="auto"/>
              <w:right w:val="single" w:sz="4" w:space="0" w:color="auto"/>
            </w:tcBorders>
          </w:tcPr>
          <w:p w14:paraId="5496BCE6" w14:textId="77777777" w:rsidR="005A6FE9" w:rsidRPr="001D31EE" w:rsidRDefault="005A6FE9" w:rsidP="005775A0">
            <w:pPr>
              <w:pStyle w:val="TableParagraph"/>
              <w:kinsoku w:val="0"/>
              <w:overflowPunct w:val="0"/>
              <w:spacing w:before="2" w:line="130" w:lineRule="exact"/>
              <w:rPr>
                <w:sz w:val="13"/>
                <w:szCs w:val="13"/>
                <w:lang w:val="fr-FR"/>
              </w:rPr>
            </w:pPr>
          </w:p>
          <w:p w14:paraId="35D9A8C9" w14:textId="77777777" w:rsidR="005A6FE9" w:rsidRPr="001D31EE" w:rsidRDefault="005A6FE9" w:rsidP="005775A0">
            <w:pPr>
              <w:pStyle w:val="TableParagraph"/>
              <w:kinsoku w:val="0"/>
              <w:overflowPunct w:val="0"/>
              <w:spacing w:line="200" w:lineRule="exact"/>
              <w:rPr>
                <w:sz w:val="20"/>
                <w:szCs w:val="20"/>
                <w:lang w:val="fr-FR"/>
              </w:rPr>
            </w:pPr>
          </w:p>
          <w:p w14:paraId="7A2CE9B4" w14:textId="77777777" w:rsidR="005A6FE9" w:rsidRPr="001D31EE" w:rsidRDefault="005A6FE9" w:rsidP="005775A0">
            <w:pPr>
              <w:pStyle w:val="TableParagraph"/>
              <w:kinsoku w:val="0"/>
              <w:overflowPunct w:val="0"/>
              <w:spacing w:line="200" w:lineRule="exact"/>
              <w:rPr>
                <w:sz w:val="20"/>
                <w:szCs w:val="20"/>
                <w:lang w:val="fr-FR"/>
              </w:rPr>
            </w:pPr>
          </w:p>
          <w:p w14:paraId="280E918F" w14:textId="256E4358" w:rsidR="005A6FE9" w:rsidRPr="001D31EE" w:rsidRDefault="005A6FE9" w:rsidP="005775A0">
            <w:pPr>
              <w:pStyle w:val="TableParagraph"/>
              <w:kinsoku w:val="0"/>
              <w:overflowPunct w:val="0"/>
              <w:ind w:left="102"/>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005B2312" w:rsidRPr="001D31EE">
              <w:rPr>
                <w:rFonts w:ascii="Arial" w:hAnsi="Arial" w:cs="Arial"/>
                <w:b/>
                <w:bCs/>
                <w:spacing w:val="-1"/>
                <w:w w:val="85"/>
                <w:szCs w:val="22"/>
                <w:lang w:val="fr-FR"/>
              </w:rPr>
              <w:t>3.</w:t>
            </w:r>
            <w:r w:rsidR="00595397" w:rsidRPr="001D31EE">
              <w:rPr>
                <w:rFonts w:ascii="Arial" w:hAnsi="Arial" w:cs="Arial"/>
                <w:b/>
                <w:bCs/>
                <w:spacing w:val="-1"/>
                <w:w w:val="85"/>
                <w:szCs w:val="22"/>
                <w:lang w:val="fr-FR"/>
              </w:rPr>
              <w:t>2.</w:t>
            </w:r>
            <w:r w:rsidR="00134159">
              <w:rPr>
                <w:rFonts w:ascii="Arial" w:hAnsi="Arial" w:cs="Arial"/>
                <w:b/>
                <w:bCs/>
                <w:spacing w:val="-1"/>
                <w:w w:val="85"/>
                <w:szCs w:val="22"/>
                <w:lang w:val="fr-FR"/>
              </w:rPr>
              <w:t>3</w:t>
            </w:r>
          </w:p>
        </w:tc>
        <w:tc>
          <w:tcPr>
            <w:tcW w:w="7479" w:type="dxa"/>
            <w:tcBorders>
              <w:top w:val="single" w:sz="4" w:space="0" w:color="000000"/>
              <w:left w:val="single" w:sz="4" w:space="0" w:color="auto"/>
              <w:bottom w:val="single" w:sz="4" w:space="0" w:color="000000"/>
              <w:right w:val="single" w:sz="4" w:space="0" w:color="000000"/>
            </w:tcBorders>
          </w:tcPr>
          <w:p w14:paraId="51F2D578" w14:textId="1DAA6CA2" w:rsidR="005A6FE9" w:rsidRPr="001D31EE" w:rsidRDefault="00134159" w:rsidP="005775A0">
            <w:pPr>
              <w:pStyle w:val="TableParagraph"/>
              <w:kinsoku w:val="0"/>
              <w:overflowPunct w:val="0"/>
              <w:spacing w:before="61"/>
              <w:ind w:left="102"/>
              <w:rPr>
                <w:vertAlign w:val="superscript"/>
                <w:lang w:val="fr-FR"/>
              </w:rPr>
            </w:pPr>
            <w:r>
              <w:rPr>
                <w:rFonts w:ascii="Arial" w:hAnsi="Arial" w:cs="Arial"/>
                <w:b/>
                <w:bCs/>
                <w:w w:val="85"/>
                <w:szCs w:val="22"/>
                <w:lang w:val="fr-FR"/>
              </w:rPr>
              <w:t>U</w:t>
            </w:r>
          </w:p>
        </w:tc>
      </w:tr>
      <w:tr w:rsidR="005A6FE9" w:rsidRPr="001D31EE" w14:paraId="63CEA53E" w14:textId="77777777" w:rsidTr="00F517CA">
        <w:trPr>
          <w:trHeight w:hRule="exact" w:val="394"/>
        </w:trPr>
        <w:tc>
          <w:tcPr>
            <w:tcW w:w="1809" w:type="dxa"/>
            <w:vMerge/>
            <w:tcBorders>
              <w:top w:val="single" w:sz="4" w:space="0" w:color="000000"/>
              <w:left w:val="single" w:sz="4" w:space="0" w:color="000000"/>
              <w:bottom w:val="single" w:sz="4" w:space="0" w:color="auto"/>
              <w:right w:val="single" w:sz="4" w:space="0" w:color="auto"/>
            </w:tcBorders>
          </w:tcPr>
          <w:p w14:paraId="120CFB2E" w14:textId="77777777" w:rsidR="005A6FE9" w:rsidRPr="001D31EE" w:rsidRDefault="005A6FE9" w:rsidP="005775A0">
            <w:pPr>
              <w:pStyle w:val="TableParagraph"/>
              <w:kinsoku w:val="0"/>
              <w:overflowPunct w:val="0"/>
              <w:spacing w:before="61"/>
              <w:ind w:left="102"/>
              <w:rPr>
                <w:lang w:val="fr-FR"/>
              </w:rPr>
            </w:pPr>
          </w:p>
        </w:tc>
        <w:tc>
          <w:tcPr>
            <w:tcW w:w="7479" w:type="dxa"/>
            <w:tcBorders>
              <w:top w:val="single" w:sz="4" w:space="0" w:color="000000"/>
              <w:left w:val="single" w:sz="4" w:space="0" w:color="auto"/>
              <w:bottom w:val="single" w:sz="4" w:space="0" w:color="000000"/>
              <w:right w:val="single" w:sz="4" w:space="0" w:color="000000"/>
            </w:tcBorders>
          </w:tcPr>
          <w:p w14:paraId="170CDEDE" w14:textId="77777777" w:rsidR="005A6FE9" w:rsidRPr="001D31EE" w:rsidRDefault="005A6FE9" w:rsidP="005775A0"/>
        </w:tc>
      </w:tr>
      <w:tr w:rsidR="005A6FE9" w:rsidRPr="001D31EE" w14:paraId="4271157D" w14:textId="77777777" w:rsidTr="00F517CA">
        <w:trPr>
          <w:trHeight w:hRule="exact" w:val="394"/>
        </w:trPr>
        <w:tc>
          <w:tcPr>
            <w:tcW w:w="1809" w:type="dxa"/>
            <w:vMerge/>
            <w:tcBorders>
              <w:top w:val="single" w:sz="4" w:space="0" w:color="000000"/>
              <w:left w:val="single" w:sz="4" w:space="0" w:color="000000"/>
              <w:bottom w:val="single" w:sz="4" w:space="0" w:color="auto"/>
              <w:right w:val="single" w:sz="4" w:space="0" w:color="auto"/>
            </w:tcBorders>
          </w:tcPr>
          <w:p w14:paraId="09A61704" w14:textId="77777777" w:rsidR="005A6FE9" w:rsidRPr="001D31EE" w:rsidRDefault="005A6FE9" w:rsidP="005775A0"/>
        </w:tc>
        <w:tc>
          <w:tcPr>
            <w:tcW w:w="7479" w:type="dxa"/>
            <w:tcBorders>
              <w:top w:val="single" w:sz="4" w:space="0" w:color="000000"/>
              <w:left w:val="single" w:sz="4" w:space="0" w:color="auto"/>
              <w:bottom w:val="single" w:sz="4" w:space="0" w:color="000000"/>
              <w:right w:val="single" w:sz="4" w:space="0" w:color="000000"/>
            </w:tcBorders>
          </w:tcPr>
          <w:p w14:paraId="43CD9F9D" w14:textId="77777777" w:rsidR="005A6FE9" w:rsidRPr="001D31EE" w:rsidRDefault="005A6FE9" w:rsidP="005775A0"/>
        </w:tc>
      </w:tr>
      <w:tr w:rsidR="005A6FE9" w:rsidRPr="001D31EE" w14:paraId="1ECDC80C" w14:textId="77777777" w:rsidTr="00F517CA">
        <w:trPr>
          <w:trHeight w:hRule="exact" w:val="156"/>
        </w:trPr>
        <w:tc>
          <w:tcPr>
            <w:tcW w:w="1809" w:type="dxa"/>
            <w:vMerge/>
            <w:tcBorders>
              <w:top w:val="single" w:sz="4" w:space="0" w:color="000000"/>
              <w:left w:val="single" w:sz="4" w:space="0" w:color="000000"/>
              <w:bottom w:val="single" w:sz="4" w:space="0" w:color="auto"/>
              <w:right w:val="single" w:sz="4" w:space="0" w:color="auto"/>
            </w:tcBorders>
          </w:tcPr>
          <w:p w14:paraId="075232E2" w14:textId="77777777" w:rsidR="005A6FE9" w:rsidRPr="001D31EE" w:rsidRDefault="005A6FE9" w:rsidP="005775A0"/>
        </w:tc>
        <w:tc>
          <w:tcPr>
            <w:tcW w:w="7479" w:type="dxa"/>
            <w:tcBorders>
              <w:top w:val="single" w:sz="4" w:space="0" w:color="000000"/>
              <w:left w:val="single" w:sz="4" w:space="0" w:color="auto"/>
              <w:bottom w:val="single" w:sz="4" w:space="0" w:color="000000"/>
              <w:right w:val="single" w:sz="4" w:space="0" w:color="000000"/>
            </w:tcBorders>
          </w:tcPr>
          <w:p w14:paraId="7776ACBD" w14:textId="77777777" w:rsidR="005A6FE9" w:rsidRPr="001D31EE" w:rsidRDefault="005A6FE9" w:rsidP="005775A0"/>
        </w:tc>
      </w:tr>
      <w:bookmarkEnd w:id="0"/>
    </w:tbl>
    <w:p w14:paraId="05CC0C98" w14:textId="39037286" w:rsidR="00A10BA9" w:rsidRDefault="00A10BA9" w:rsidP="00A10BA9">
      <w:pPr>
        <w:kinsoku w:val="0"/>
        <w:overflowPunct w:val="0"/>
        <w:spacing w:line="200" w:lineRule="exact"/>
        <w:jc w:val="left"/>
        <w:rPr>
          <w:sz w:val="20"/>
          <w:szCs w:val="20"/>
        </w:rPr>
      </w:pPr>
    </w:p>
    <w:bookmarkEnd w:id="45"/>
    <w:p w14:paraId="7D779F5A" w14:textId="77777777" w:rsidR="003A3DD0" w:rsidRDefault="003A3DD0" w:rsidP="003A3DD0">
      <w:pPr>
        <w:pStyle w:val="Heading1"/>
      </w:pPr>
      <w:r>
        <w:t xml:space="preserve">TRAVAUX </w:t>
      </w:r>
      <w:r w:rsidR="007F1320">
        <w:t xml:space="preserve">CONSTRUCTION </w:t>
      </w:r>
      <w:r>
        <w:t xml:space="preserve">DE </w:t>
      </w:r>
      <w:r w:rsidRPr="001D31EE">
        <w:t>C</w:t>
      </w:r>
      <w:r w:rsidR="007F1320">
        <w:t>ANAUX DE DEGRILLAGE</w:t>
      </w:r>
    </w:p>
    <w:p w14:paraId="0AEFF66C" w14:textId="7A8120B2" w:rsidR="00585679" w:rsidRPr="00585679" w:rsidRDefault="007F1320" w:rsidP="00585679">
      <w:pPr>
        <w:keepNext/>
        <w:keepLines/>
        <w:numPr>
          <w:ilvl w:val="1"/>
          <w:numId w:val="28"/>
        </w:numPr>
        <w:spacing w:before="40"/>
        <w:outlineLvl w:val="2"/>
        <w:rPr>
          <w:rFonts w:ascii="Arial Bold" w:hAnsi="Arial Bold"/>
          <w:b/>
          <w:bCs/>
          <w:sz w:val="24"/>
        </w:rPr>
      </w:pPr>
      <w:r w:rsidRPr="007F1320">
        <w:rPr>
          <w:rFonts w:ascii="Arial Bold" w:hAnsi="Arial Bold"/>
          <w:b/>
          <w:bCs/>
          <w:sz w:val="24"/>
        </w:rPr>
        <w:t>CONSTRUCTION DE CANAUX DE DEGRILLAGE</w:t>
      </w:r>
    </w:p>
    <w:p w14:paraId="32CD45A8" w14:textId="77777777" w:rsidR="00585679" w:rsidRPr="00585679" w:rsidRDefault="00585679" w:rsidP="00585679"/>
    <w:p w14:paraId="07F60F42" w14:textId="51DF1E8C" w:rsidR="00585679" w:rsidRPr="00585679" w:rsidRDefault="00F76D2E" w:rsidP="00585679">
      <w:pPr>
        <w:numPr>
          <w:ilvl w:val="2"/>
          <w:numId w:val="28"/>
        </w:numPr>
        <w:contextualSpacing/>
        <w:rPr>
          <w:szCs w:val="22"/>
        </w:rPr>
      </w:pPr>
      <w:r w:rsidRPr="00F76D2E">
        <w:rPr>
          <w:szCs w:val="22"/>
        </w:rPr>
        <w:t>Démolition de la dalle de béton</w:t>
      </w:r>
      <w:r w:rsidR="00042042">
        <w:rPr>
          <w:szCs w:val="22"/>
        </w:rPr>
        <w:t xml:space="preserve">. </w:t>
      </w:r>
      <w:r w:rsidR="00042042" w:rsidRPr="00042042">
        <w:rPr>
          <w:szCs w:val="22"/>
        </w:rPr>
        <w:t>Remplacement de béton.</w:t>
      </w:r>
    </w:p>
    <w:p w14:paraId="05B4068F" w14:textId="77777777" w:rsidR="00585679" w:rsidRPr="00585679" w:rsidRDefault="00585679" w:rsidP="00585679">
      <w:pPr>
        <w:ind w:left="708" w:firstLine="708"/>
        <w:rPr>
          <w:bCs/>
          <w:szCs w:val="22"/>
        </w:rPr>
      </w:pPr>
    </w:p>
    <w:p w14:paraId="34875BBC" w14:textId="075E8B0F" w:rsidR="00785566" w:rsidRPr="00785566" w:rsidRDefault="00785566" w:rsidP="00785566">
      <w:pPr>
        <w:ind w:left="1224"/>
        <w:rPr>
          <w:bCs/>
          <w:sz w:val="20"/>
          <w:szCs w:val="20"/>
        </w:rPr>
      </w:pPr>
      <w:r w:rsidRPr="00785566">
        <w:rPr>
          <w:bCs/>
          <w:sz w:val="20"/>
          <w:szCs w:val="20"/>
        </w:rPr>
        <w:t xml:space="preserve">Ce prix comprend le piquetage pour implantation, </w:t>
      </w:r>
      <w:r>
        <w:rPr>
          <w:bCs/>
          <w:sz w:val="20"/>
          <w:szCs w:val="20"/>
        </w:rPr>
        <w:t>la d</w:t>
      </w:r>
      <w:r w:rsidRPr="00785566">
        <w:rPr>
          <w:bCs/>
          <w:sz w:val="20"/>
          <w:szCs w:val="20"/>
        </w:rPr>
        <w:t>é</w:t>
      </w:r>
      <w:r>
        <w:rPr>
          <w:bCs/>
          <w:sz w:val="20"/>
          <w:szCs w:val="20"/>
        </w:rPr>
        <w:t xml:space="preserve">molition, </w:t>
      </w:r>
      <w:r w:rsidR="00042042">
        <w:rPr>
          <w:bCs/>
          <w:sz w:val="20"/>
          <w:szCs w:val="20"/>
        </w:rPr>
        <w:t xml:space="preserve">le remplacement de </w:t>
      </w:r>
      <w:proofErr w:type="spellStart"/>
      <w:r w:rsidR="00042042">
        <w:rPr>
          <w:bCs/>
          <w:sz w:val="20"/>
          <w:szCs w:val="20"/>
        </w:rPr>
        <w:t>beton</w:t>
      </w:r>
      <w:proofErr w:type="spellEnd"/>
      <w:r w:rsidR="00042042">
        <w:rPr>
          <w:bCs/>
          <w:sz w:val="20"/>
          <w:szCs w:val="20"/>
        </w:rPr>
        <w:t xml:space="preserve"> et </w:t>
      </w:r>
      <w:r>
        <w:rPr>
          <w:bCs/>
          <w:sz w:val="20"/>
          <w:szCs w:val="20"/>
        </w:rPr>
        <w:t xml:space="preserve">le </w:t>
      </w:r>
      <w:r w:rsidRPr="00785566">
        <w:rPr>
          <w:bCs/>
          <w:sz w:val="20"/>
          <w:szCs w:val="20"/>
        </w:rPr>
        <w:t>transport des d</w:t>
      </w:r>
      <w:bookmarkStart w:id="49" w:name="_Hlk61851664"/>
      <w:r w:rsidRPr="00785566">
        <w:rPr>
          <w:bCs/>
          <w:sz w:val="20"/>
          <w:szCs w:val="20"/>
        </w:rPr>
        <w:t>é</w:t>
      </w:r>
      <w:bookmarkEnd w:id="49"/>
      <w:r w:rsidRPr="00785566">
        <w:rPr>
          <w:bCs/>
          <w:sz w:val="20"/>
          <w:szCs w:val="20"/>
        </w:rPr>
        <w:t xml:space="preserve">blais excédentaires et inutilisés vers un lieu approuvé par le maître d'ouvrage toutes sujétions de la mise en œuvre. </w:t>
      </w:r>
    </w:p>
    <w:p w14:paraId="47D6F990" w14:textId="77777777" w:rsidR="00785566" w:rsidRPr="00785566" w:rsidRDefault="00785566" w:rsidP="00785566">
      <w:pPr>
        <w:ind w:left="1224"/>
        <w:rPr>
          <w:sz w:val="20"/>
          <w:szCs w:val="20"/>
        </w:rPr>
      </w:pPr>
    </w:p>
    <w:p w14:paraId="1D30E0FB" w14:textId="068593FB" w:rsidR="00785566" w:rsidRPr="00785566" w:rsidRDefault="00785566" w:rsidP="00785566">
      <w:pPr>
        <w:ind w:left="1224"/>
        <w:rPr>
          <w:sz w:val="20"/>
          <w:szCs w:val="20"/>
        </w:rPr>
      </w:pPr>
      <w:r w:rsidRPr="00785566">
        <w:rPr>
          <w:sz w:val="20"/>
          <w:szCs w:val="20"/>
        </w:rPr>
        <w:t xml:space="preserve">Ces travaux </w:t>
      </w:r>
      <w:r w:rsidR="00AF1C34" w:rsidRPr="00785566">
        <w:rPr>
          <w:sz w:val="20"/>
          <w:szCs w:val="20"/>
        </w:rPr>
        <w:t>conc</w:t>
      </w:r>
      <w:r w:rsidR="00AF1C34">
        <w:rPr>
          <w:sz w:val="20"/>
          <w:szCs w:val="20"/>
        </w:rPr>
        <w:t>er</w:t>
      </w:r>
      <w:r w:rsidR="00AF1C34" w:rsidRPr="00785566">
        <w:rPr>
          <w:sz w:val="20"/>
          <w:szCs w:val="20"/>
        </w:rPr>
        <w:t>nent</w:t>
      </w:r>
      <w:r w:rsidRPr="00785566">
        <w:rPr>
          <w:sz w:val="20"/>
          <w:szCs w:val="20"/>
        </w:rPr>
        <w:t> :</w:t>
      </w:r>
    </w:p>
    <w:p w14:paraId="7FA72B4A" w14:textId="4FC3FC05" w:rsidR="00C94400" w:rsidRPr="00C94400" w:rsidRDefault="00A27725" w:rsidP="00C94400">
      <w:pPr>
        <w:numPr>
          <w:ilvl w:val="0"/>
          <w:numId w:val="30"/>
        </w:numPr>
        <w:ind w:left="1776"/>
        <w:contextualSpacing/>
        <w:rPr>
          <w:bCs/>
          <w:sz w:val="20"/>
          <w:szCs w:val="20"/>
        </w:rPr>
      </w:pPr>
      <w:r>
        <w:rPr>
          <w:bCs/>
          <w:sz w:val="20"/>
          <w:szCs w:val="20"/>
        </w:rPr>
        <w:t>L</w:t>
      </w:r>
      <w:r w:rsidR="00C94400" w:rsidRPr="00C94400">
        <w:rPr>
          <w:bCs/>
          <w:sz w:val="20"/>
          <w:szCs w:val="20"/>
        </w:rPr>
        <w:t>a découpe soignée à la scie de</w:t>
      </w:r>
      <w:r w:rsidR="00E952E5">
        <w:rPr>
          <w:bCs/>
          <w:sz w:val="20"/>
          <w:szCs w:val="20"/>
        </w:rPr>
        <w:t xml:space="preserve"> la dalle en b</w:t>
      </w:r>
      <w:r w:rsidR="00C94400" w:rsidRPr="00C94400">
        <w:rPr>
          <w:bCs/>
          <w:sz w:val="20"/>
          <w:szCs w:val="20"/>
        </w:rPr>
        <w:t>é</w:t>
      </w:r>
      <w:r w:rsidR="00E952E5">
        <w:rPr>
          <w:bCs/>
          <w:sz w:val="20"/>
          <w:szCs w:val="20"/>
        </w:rPr>
        <w:t>ton</w:t>
      </w:r>
      <w:r w:rsidR="00C94400" w:rsidRPr="00C94400">
        <w:rPr>
          <w:bCs/>
          <w:sz w:val="20"/>
          <w:szCs w:val="20"/>
        </w:rPr>
        <w:t xml:space="preserve"> </w:t>
      </w:r>
      <w:r w:rsidR="0051724D">
        <w:rPr>
          <w:bCs/>
          <w:sz w:val="20"/>
          <w:szCs w:val="20"/>
        </w:rPr>
        <w:t>de</w:t>
      </w:r>
      <w:r w:rsidR="00C94400" w:rsidRPr="00C94400">
        <w:rPr>
          <w:bCs/>
          <w:sz w:val="20"/>
          <w:szCs w:val="20"/>
        </w:rPr>
        <w:t xml:space="preserve"> largeur selon les plans</w:t>
      </w:r>
      <w:r w:rsidR="0051724D">
        <w:rPr>
          <w:bCs/>
          <w:sz w:val="20"/>
          <w:szCs w:val="20"/>
        </w:rPr>
        <w:t xml:space="preserve"> </w:t>
      </w:r>
      <w:r w:rsidR="00C94400" w:rsidRPr="00C94400">
        <w:rPr>
          <w:bCs/>
          <w:sz w:val="20"/>
          <w:szCs w:val="20"/>
        </w:rPr>
        <w:t xml:space="preserve">; </w:t>
      </w:r>
    </w:p>
    <w:p w14:paraId="4141E6A7" w14:textId="78B624C5" w:rsidR="007E0F71" w:rsidRPr="007E0F71" w:rsidRDefault="007E0F71" w:rsidP="007E0F71">
      <w:pPr>
        <w:numPr>
          <w:ilvl w:val="0"/>
          <w:numId w:val="30"/>
        </w:numPr>
        <w:ind w:left="1776"/>
        <w:contextualSpacing/>
        <w:rPr>
          <w:bCs/>
          <w:sz w:val="20"/>
          <w:szCs w:val="20"/>
        </w:rPr>
      </w:pPr>
      <w:r w:rsidRPr="007E0F71">
        <w:rPr>
          <w:bCs/>
          <w:sz w:val="20"/>
          <w:szCs w:val="20"/>
        </w:rPr>
        <w:t>La démolition de la dalle en béton armé</w:t>
      </w:r>
      <w:r w:rsidR="00060A45" w:rsidRPr="00060A45">
        <w:rPr>
          <w:bCs/>
          <w:sz w:val="20"/>
          <w:szCs w:val="20"/>
        </w:rPr>
        <w:t xml:space="preserve"> </w:t>
      </w:r>
      <w:r w:rsidR="00060A45" w:rsidRPr="00C94400">
        <w:rPr>
          <w:bCs/>
          <w:sz w:val="20"/>
          <w:szCs w:val="20"/>
        </w:rPr>
        <w:t>et l'évacuation et la mise en décharge agréée</w:t>
      </w:r>
      <w:r w:rsidRPr="007E0F71">
        <w:rPr>
          <w:bCs/>
          <w:sz w:val="20"/>
          <w:szCs w:val="20"/>
        </w:rPr>
        <w:t xml:space="preserve"> ;</w:t>
      </w:r>
    </w:p>
    <w:p w14:paraId="4B34A9A6" w14:textId="4BD77CDC" w:rsidR="00C94400" w:rsidRPr="00C94400" w:rsidRDefault="0051724D" w:rsidP="00C94400">
      <w:pPr>
        <w:numPr>
          <w:ilvl w:val="0"/>
          <w:numId w:val="30"/>
        </w:numPr>
        <w:ind w:left="1776"/>
        <w:contextualSpacing/>
        <w:rPr>
          <w:bCs/>
          <w:sz w:val="20"/>
          <w:szCs w:val="20"/>
        </w:rPr>
      </w:pPr>
      <w:r>
        <w:rPr>
          <w:bCs/>
          <w:sz w:val="20"/>
          <w:szCs w:val="20"/>
        </w:rPr>
        <w:t>L</w:t>
      </w:r>
      <w:r w:rsidR="00C94400" w:rsidRPr="00C94400">
        <w:rPr>
          <w:bCs/>
          <w:sz w:val="20"/>
          <w:szCs w:val="20"/>
        </w:rPr>
        <w:t xml:space="preserve">e terrassement en terrain de toute nature (profondeur ≤2,00 m) quelques soient les moyens mis en œuvre et l'évacuation et la mise en décharge agréée ; </w:t>
      </w:r>
    </w:p>
    <w:p w14:paraId="3E5D1135" w14:textId="7BCF541B" w:rsidR="00C94400" w:rsidRPr="00C94400" w:rsidRDefault="0051724D" w:rsidP="00C94400">
      <w:pPr>
        <w:numPr>
          <w:ilvl w:val="0"/>
          <w:numId w:val="30"/>
        </w:numPr>
        <w:ind w:left="1776"/>
        <w:contextualSpacing/>
        <w:rPr>
          <w:bCs/>
          <w:sz w:val="20"/>
          <w:szCs w:val="20"/>
        </w:rPr>
      </w:pPr>
      <w:r>
        <w:rPr>
          <w:bCs/>
          <w:sz w:val="20"/>
          <w:szCs w:val="20"/>
        </w:rPr>
        <w:t>T</w:t>
      </w:r>
      <w:r w:rsidR="00C94400" w:rsidRPr="00C94400">
        <w:rPr>
          <w:bCs/>
          <w:sz w:val="20"/>
          <w:szCs w:val="20"/>
        </w:rPr>
        <w:t>outes sujétions de pompage de toutes eaux de quelques natures qu'elles soient</w:t>
      </w:r>
      <w:r>
        <w:rPr>
          <w:bCs/>
          <w:sz w:val="20"/>
          <w:szCs w:val="20"/>
        </w:rPr>
        <w:t> ;</w:t>
      </w:r>
    </w:p>
    <w:p w14:paraId="33106A61" w14:textId="5A84C233" w:rsidR="00C94400" w:rsidRDefault="0051724D" w:rsidP="00C94400">
      <w:pPr>
        <w:numPr>
          <w:ilvl w:val="0"/>
          <w:numId w:val="30"/>
        </w:numPr>
        <w:ind w:left="1776"/>
        <w:contextualSpacing/>
        <w:rPr>
          <w:bCs/>
          <w:sz w:val="20"/>
          <w:szCs w:val="20"/>
        </w:rPr>
      </w:pPr>
      <w:r>
        <w:rPr>
          <w:bCs/>
          <w:sz w:val="20"/>
          <w:szCs w:val="20"/>
        </w:rPr>
        <w:t>L</w:t>
      </w:r>
      <w:r w:rsidR="00C94400" w:rsidRPr="00C94400">
        <w:rPr>
          <w:bCs/>
          <w:sz w:val="20"/>
          <w:szCs w:val="20"/>
        </w:rPr>
        <w:t>'évacuation des déblais de la tranchée vers une décharge agrée par le maître d'œuvre</w:t>
      </w:r>
      <w:r>
        <w:rPr>
          <w:bCs/>
          <w:sz w:val="20"/>
          <w:szCs w:val="20"/>
        </w:rPr>
        <w:t> ;</w:t>
      </w:r>
    </w:p>
    <w:p w14:paraId="0DF84699" w14:textId="5C58A138" w:rsidR="00DC5B44" w:rsidRPr="00DC5B44" w:rsidRDefault="00042042" w:rsidP="00DC5B44">
      <w:pPr>
        <w:numPr>
          <w:ilvl w:val="0"/>
          <w:numId w:val="30"/>
        </w:numPr>
        <w:ind w:left="1776"/>
        <w:contextualSpacing/>
        <w:rPr>
          <w:bCs/>
          <w:sz w:val="20"/>
          <w:szCs w:val="20"/>
        </w:rPr>
      </w:pPr>
      <w:r>
        <w:rPr>
          <w:bCs/>
          <w:sz w:val="20"/>
          <w:szCs w:val="20"/>
        </w:rPr>
        <w:t>L</w:t>
      </w:r>
      <w:r w:rsidRPr="00042042">
        <w:rPr>
          <w:bCs/>
          <w:sz w:val="20"/>
          <w:szCs w:val="20"/>
        </w:rPr>
        <w:t xml:space="preserve">a réfection provisoire (s’il est nécessaire) et permanent de la </w:t>
      </w:r>
      <w:r>
        <w:rPr>
          <w:bCs/>
          <w:sz w:val="20"/>
          <w:szCs w:val="20"/>
        </w:rPr>
        <w:t>dalle</w:t>
      </w:r>
      <w:r w:rsidRPr="00042042">
        <w:rPr>
          <w:bCs/>
          <w:sz w:val="20"/>
          <w:szCs w:val="20"/>
        </w:rPr>
        <w:t>, conforme aux indications des plans et spécifications techniques</w:t>
      </w:r>
      <w:r w:rsidR="00DC5B44">
        <w:rPr>
          <w:bCs/>
          <w:sz w:val="20"/>
          <w:szCs w:val="20"/>
        </w:rPr>
        <w:t xml:space="preserve"> y compris l’installation de goujons en acier pour connecter </w:t>
      </w:r>
      <w:r w:rsidR="00DC5B44">
        <w:rPr>
          <w:rFonts w:cs="Arial"/>
          <w:bCs/>
          <w:sz w:val="20"/>
          <w:szCs w:val="20"/>
        </w:rPr>
        <w:t>à</w:t>
      </w:r>
      <w:r w:rsidR="00DC5B44">
        <w:rPr>
          <w:bCs/>
          <w:sz w:val="20"/>
          <w:szCs w:val="20"/>
        </w:rPr>
        <w:t xml:space="preserve"> la dalle existante.</w:t>
      </w:r>
    </w:p>
    <w:p w14:paraId="65793076" w14:textId="278D66A9" w:rsidR="00E82CA7" w:rsidRPr="00042042" w:rsidRDefault="00785566" w:rsidP="00E82CA7">
      <w:pPr>
        <w:numPr>
          <w:ilvl w:val="0"/>
          <w:numId w:val="30"/>
        </w:numPr>
        <w:ind w:left="1776"/>
        <w:contextualSpacing/>
        <w:rPr>
          <w:sz w:val="20"/>
          <w:szCs w:val="20"/>
        </w:rPr>
      </w:pPr>
      <w:r w:rsidRPr="00785566">
        <w:rPr>
          <w:bCs/>
          <w:sz w:val="20"/>
          <w:szCs w:val="20"/>
        </w:rPr>
        <w:t>L’évacuation des déblais excédentaires vers la décharge publique indiquée par le Maître d’Œuvre</w:t>
      </w:r>
      <w:r w:rsidR="00E82CA7">
        <w:rPr>
          <w:bCs/>
          <w:sz w:val="20"/>
          <w:szCs w:val="20"/>
        </w:rPr>
        <w:t>.</w:t>
      </w:r>
    </w:p>
    <w:p w14:paraId="76A82B92" w14:textId="77777777" w:rsidR="00042042" w:rsidRPr="00E82CA7" w:rsidRDefault="00042042" w:rsidP="00DC5B44">
      <w:pPr>
        <w:contextualSpacing/>
        <w:rPr>
          <w:sz w:val="20"/>
          <w:szCs w:val="20"/>
        </w:rPr>
      </w:pPr>
    </w:p>
    <w:p w14:paraId="26C54D4D" w14:textId="1091C7A3" w:rsidR="00785566" w:rsidRDefault="00042042" w:rsidP="00042042">
      <w:pPr>
        <w:ind w:left="1224"/>
        <w:contextualSpacing/>
        <w:rPr>
          <w:sz w:val="20"/>
          <w:szCs w:val="20"/>
        </w:rPr>
      </w:pPr>
      <w:r w:rsidRPr="00042042">
        <w:rPr>
          <w:sz w:val="20"/>
          <w:szCs w:val="20"/>
        </w:rPr>
        <w:t>L’entrepreneur ne sera pas payé pour tout enlèvement et remplacement en dehors des limites indiquées sur le détail de la tranchée dans les plans, toutefois les écaillements et d’autre dommages au béton seront réparés conformément aux spécifications.</w:t>
      </w:r>
    </w:p>
    <w:p w14:paraId="0932FFEF" w14:textId="77777777" w:rsidR="00042042" w:rsidRPr="00785566" w:rsidRDefault="00042042" w:rsidP="00DC5B44">
      <w:pPr>
        <w:ind w:left="1224"/>
        <w:contextualSpacing/>
        <w:rPr>
          <w:sz w:val="20"/>
          <w:szCs w:val="20"/>
        </w:rPr>
      </w:pPr>
    </w:p>
    <w:p w14:paraId="054154D5" w14:textId="57A11D33" w:rsidR="00785566" w:rsidRPr="00785566" w:rsidRDefault="00785566" w:rsidP="00785566">
      <w:pPr>
        <w:ind w:left="1224"/>
        <w:rPr>
          <w:sz w:val="20"/>
          <w:szCs w:val="20"/>
        </w:rPr>
      </w:pPr>
      <w:r w:rsidRPr="00785566">
        <w:rPr>
          <w:sz w:val="20"/>
          <w:szCs w:val="20"/>
        </w:rPr>
        <w:lastRenderedPageBreak/>
        <w:t xml:space="preserve">Ce prix s'applique au </w:t>
      </w:r>
      <w:r w:rsidRPr="00785566">
        <w:rPr>
          <w:spacing w:val="1"/>
          <w:sz w:val="20"/>
          <w:szCs w:val="20"/>
        </w:rPr>
        <w:t>m</w:t>
      </w:r>
      <w:r w:rsidRPr="00785566">
        <w:rPr>
          <w:sz w:val="20"/>
          <w:szCs w:val="20"/>
        </w:rPr>
        <w:t>è</w:t>
      </w:r>
      <w:r w:rsidRPr="00785566">
        <w:rPr>
          <w:spacing w:val="1"/>
          <w:sz w:val="20"/>
          <w:szCs w:val="20"/>
        </w:rPr>
        <w:t>t</w:t>
      </w:r>
      <w:r w:rsidRPr="00785566">
        <w:rPr>
          <w:sz w:val="20"/>
          <w:szCs w:val="20"/>
        </w:rPr>
        <w:t xml:space="preserve">re </w:t>
      </w:r>
      <w:r w:rsidR="0051724D">
        <w:rPr>
          <w:sz w:val="20"/>
          <w:szCs w:val="20"/>
        </w:rPr>
        <w:t>carr</w:t>
      </w:r>
      <w:r w:rsidR="0051724D" w:rsidRPr="007E0F71">
        <w:rPr>
          <w:bCs/>
          <w:sz w:val="20"/>
          <w:szCs w:val="20"/>
        </w:rPr>
        <w:t>é</w:t>
      </w:r>
      <w:r w:rsidRPr="00785566">
        <w:rPr>
          <w:sz w:val="20"/>
          <w:szCs w:val="20"/>
        </w:rPr>
        <w:t>. Prix En Lettres :</w:t>
      </w:r>
    </w:p>
    <w:p w14:paraId="0C3FDF01" w14:textId="77777777" w:rsidR="00585679" w:rsidRPr="00585679" w:rsidRDefault="00585679" w:rsidP="00585679">
      <w:pPr>
        <w:kinsoku w:val="0"/>
        <w:overflowPunct w:val="0"/>
        <w:spacing w:line="200" w:lineRule="exact"/>
        <w:rPr>
          <w:sz w:val="20"/>
          <w:szCs w:val="20"/>
        </w:rPr>
      </w:pPr>
    </w:p>
    <w:tbl>
      <w:tblPr>
        <w:tblW w:w="0" w:type="auto"/>
        <w:tblInd w:w="110" w:type="dxa"/>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809"/>
        <w:gridCol w:w="7479"/>
      </w:tblGrid>
      <w:tr w:rsidR="00585679" w:rsidRPr="00585679" w14:paraId="3A63BCB4" w14:textId="77777777" w:rsidTr="008F2850">
        <w:trPr>
          <w:trHeight w:hRule="exact" w:val="394"/>
        </w:trPr>
        <w:tc>
          <w:tcPr>
            <w:tcW w:w="1809" w:type="dxa"/>
            <w:vMerge w:val="restart"/>
          </w:tcPr>
          <w:p w14:paraId="0060988E" w14:textId="77777777" w:rsidR="00585679" w:rsidRPr="00585679" w:rsidRDefault="00585679" w:rsidP="00585679">
            <w:pPr>
              <w:widowControl w:val="0"/>
              <w:kinsoku w:val="0"/>
              <w:overflowPunct w:val="0"/>
              <w:autoSpaceDE w:val="0"/>
              <w:autoSpaceDN w:val="0"/>
              <w:adjustRightInd w:val="0"/>
              <w:spacing w:before="2" w:line="130" w:lineRule="exact"/>
              <w:rPr>
                <w:rFonts w:ascii="Times New Roman" w:hAnsi="Times New Roman"/>
                <w:sz w:val="13"/>
                <w:szCs w:val="13"/>
                <w:lang w:eastAsia="en-US"/>
              </w:rPr>
            </w:pPr>
          </w:p>
          <w:p w14:paraId="14C927FA" w14:textId="77777777" w:rsidR="00585679" w:rsidRPr="00585679" w:rsidRDefault="00585679" w:rsidP="0058567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040F51A1" w14:textId="77777777" w:rsidR="00585679" w:rsidRPr="00585679" w:rsidRDefault="00585679" w:rsidP="0058567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5ABB4AFC" w14:textId="69C093B7" w:rsidR="00585679" w:rsidRPr="00585679" w:rsidRDefault="00585679" w:rsidP="00585679">
            <w:pPr>
              <w:widowControl w:val="0"/>
              <w:kinsoku w:val="0"/>
              <w:overflowPunct w:val="0"/>
              <w:autoSpaceDE w:val="0"/>
              <w:autoSpaceDN w:val="0"/>
              <w:adjustRightInd w:val="0"/>
              <w:ind w:left="102"/>
              <w:rPr>
                <w:rFonts w:ascii="Times New Roman" w:hAnsi="Times New Roman"/>
                <w:lang w:eastAsia="en-US"/>
              </w:rPr>
            </w:pPr>
            <w:r w:rsidRPr="00585679">
              <w:rPr>
                <w:rFonts w:cs="Arial"/>
                <w:b/>
                <w:bCs/>
                <w:spacing w:val="-2"/>
                <w:w w:val="85"/>
                <w:szCs w:val="22"/>
                <w:lang w:eastAsia="en-US"/>
              </w:rPr>
              <w:t>P</w:t>
            </w:r>
            <w:r w:rsidRPr="00585679">
              <w:rPr>
                <w:rFonts w:cs="Arial"/>
                <w:b/>
                <w:bCs/>
                <w:w w:val="85"/>
                <w:szCs w:val="22"/>
                <w:lang w:eastAsia="en-US"/>
              </w:rPr>
              <w:t>rix</w:t>
            </w:r>
            <w:r w:rsidRPr="00585679">
              <w:rPr>
                <w:rFonts w:cs="Arial"/>
                <w:b/>
                <w:bCs/>
                <w:spacing w:val="18"/>
                <w:w w:val="85"/>
                <w:szCs w:val="22"/>
                <w:lang w:eastAsia="en-US"/>
              </w:rPr>
              <w:t xml:space="preserve"> </w:t>
            </w:r>
            <w:r w:rsidR="009E5CF9">
              <w:rPr>
                <w:rFonts w:cs="Arial"/>
                <w:b/>
                <w:bCs/>
                <w:spacing w:val="18"/>
                <w:w w:val="85"/>
                <w:szCs w:val="22"/>
                <w:lang w:eastAsia="en-US"/>
              </w:rPr>
              <w:t>4.1</w:t>
            </w:r>
            <w:r w:rsidRPr="00585679">
              <w:rPr>
                <w:rFonts w:cs="Arial"/>
                <w:b/>
                <w:bCs/>
                <w:w w:val="85"/>
                <w:szCs w:val="22"/>
                <w:lang w:eastAsia="en-US"/>
              </w:rPr>
              <w:t>.1</w:t>
            </w:r>
          </w:p>
        </w:tc>
        <w:tc>
          <w:tcPr>
            <w:tcW w:w="7479" w:type="dxa"/>
          </w:tcPr>
          <w:p w14:paraId="5E388C1A" w14:textId="41B03D33" w:rsidR="00585679" w:rsidRPr="00585679" w:rsidRDefault="00E82CA7" w:rsidP="00585679">
            <w:pPr>
              <w:widowControl w:val="0"/>
              <w:kinsoku w:val="0"/>
              <w:overflowPunct w:val="0"/>
              <w:autoSpaceDE w:val="0"/>
              <w:autoSpaceDN w:val="0"/>
              <w:adjustRightInd w:val="0"/>
              <w:spacing w:before="61"/>
              <w:ind w:left="102"/>
              <w:rPr>
                <w:rFonts w:ascii="Times New Roman" w:hAnsi="Times New Roman"/>
                <w:lang w:eastAsia="en-US"/>
              </w:rPr>
            </w:pPr>
            <w:proofErr w:type="gramStart"/>
            <w:r w:rsidRPr="00E82CA7">
              <w:rPr>
                <w:rFonts w:cs="Arial"/>
                <w:b/>
                <w:bCs/>
                <w:w w:val="90"/>
                <w:szCs w:val="22"/>
                <w:lang w:eastAsia="en-US"/>
              </w:rPr>
              <w:t>m</w:t>
            </w:r>
            <w:proofErr w:type="gramEnd"/>
            <w:r>
              <w:rPr>
                <w:rFonts w:cs="Arial"/>
                <w:b/>
                <w:bCs/>
                <w:w w:val="90"/>
                <w:szCs w:val="22"/>
                <w:vertAlign w:val="superscript"/>
                <w:lang w:eastAsia="en-US"/>
              </w:rPr>
              <w:t>2</w:t>
            </w:r>
          </w:p>
        </w:tc>
      </w:tr>
      <w:tr w:rsidR="00585679" w:rsidRPr="00585679" w14:paraId="738F0675" w14:textId="77777777" w:rsidTr="008F2850">
        <w:trPr>
          <w:trHeight w:hRule="exact" w:val="394"/>
        </w:trPr>
        <w:tc>
          <w:tcPr>
            <w:tcW w:w="1809" w:type="dxa"/>
            <w:vMerge/>
          </w:tcPr>
          <w:p w14:paraId="1F4B1784" w14:textId="77777777" w:rsidR="00585679" w:rsidRPr="00585679" w:rsidRDefault="00585679" w:rsidP="00585679">
            <w:pPr>
              <w:widowControl w:val="0"/>
              <w:kinsoku w:val="0"/>
              <w:overflowPunct w:val="0"/>
              <w:autoSpaceDE w:val="0"/>
              <w:autoSpaceDN w:val="0"/>
              <w:adjustRightInd w:val="0"/>
              <w:spacing w:before="61"/>
              <w:ind w:left="102"/>
              <w:rPr>
                <w:rFonts w:ascii="Times New Roman" w:hAnsi="Times New Roman"/>
                <w:lang w:eastAsia="en-US"/>
              </w:rPr>
            </w:pPr>
          </w:p>
        </w:tc>
        <w:tc>
          <w:tcPr>
            <w:tcW w:w="7479" w:type="dxa"/>
          </w:tcPr>
          <w:p w14:paraId="1ED1D96E" w14:textId="77777777" w:rsidR="00585679" w:rsidRPr="00585679" w:rsidRDefault="00585679" w:rsidP="00585679"/>
        </w:tc>
      </w:tr>
      <w:tr w:rsidR="00585679" w:rsidRPr="00585679" w14:paraId="14CF2723" w14:textId="77777777" w:rsidTr="008F2850">
        <w:trPr>
          <w:trHeight w:hRule="exact" w:val="394"/>
        </w:trPr>
        <w:tc>
          <w:tcPr>
            <w:tcW w:w="1809" w:type="dxa"/>
            <w:vMerge/>
          </w:tcPr>
          <w:p w14:paraId="50F7AADE" w14:textId="77777777" w:rsidR="00585679" w:rsidRPr="00585679" w:rsidRDefault="00585679" w:rsidP="00585679"/>
        </w:tc>
        <w:tc>
          <w:tcPr>
            <w:tcW w:w="7479" w:type="dxa"/>
          </w:tcPr>
          <w:p w14:paraId="4862E3EF" w14:textId="77777777" w:rsidR="00585679" w:rsidRPr="00585679" w:rsidRDefault="00585679" w:rsidP="00585679"/>
        </w:tc>
      </w:tr>
      <w:tr w:rsidR="00585679" w:rsidRPr="00585679" w14:paraId="386692B9" w14:textId="77777777" w:rsidTr="008F2850">
        <w:trPr>
          <w:trHeight w:hRule="exact" w:val="154"/>
        </w:trPr>
        <w:tc>
          <w:tcPr>
            <w:tcW w:w="1809" w:type="dxa"/>
            <w:vMerge/>
          </w:tcPr>
          <w:p w14:paraId="6A1D1EFD" w14:textId="77777777" w:rsidR="00585679" w:rsidRPr="00585679" w:rsidRDefault="00585679" w:rsidP="00585679"/>
        </w:tc>
        <w:tc>
          <w:tcPr>
            <w:tcW w:w="7479" w:type="dxa"/>
          </w:tcPr>
          <w:p w14:paraId="7A3AAF5E" w14:textId="77777777" w:rsidR="00585679" w:rsidRPr="00585679" w:rsidRDefault="00585679" w:rsidP="00585679"/>
        </w:tc>
      </w:tr>
    </w:tbl>
    <w:p w14:paraId="544D3DFE" w14:textId="5358534E" w:rsidR="00585679" w:rsidRDefault="00585679" w:rsidP="00A10BA9">
      <w:pPr>
        <w:kinsoku w:val="0"/>
        <w:overflowPunct w:val="0"/>
        <w:spacing w:line="200" w:lineRule="exact"/>
        <w:jc w:val="left"/>
        <w:rPr>
          <w:sz w:val="20"/>
          <w:szCs w:val="20"/>
        </w:rPr>
      </w:pPr>
    </w:p>
    <w:p w14:paraId="7E80C3C1" w14:textId="1A63A5BB" w:rsidR="009E5CF9" w:rsidRDefault="009E5CF9" w:rsidP="00A10BA9">
      <w:pPr>
        <w:kinsoku w:val="0"/>
        <w:overflowPunct w:val="0"/>
        <w:spacing w:line="200" w:lineRule="exact"/>
        <w:jc w:val="left"/>
        <w:rPr>
          <w:sz w:val="20"/>
          <w:szCs w:val="20"/>
        </w:rPr>
      </w:pPr>
    </w:p>
    <w:p w14:paraId="7FDC78DD" w14:textId="32BEAFFC" w:rsidR="009E5CF9" w:rsidRPr="009E5CF9" w:rsidRDefault="009E5CF9" w:rsidP="009E5CF9">
      <w:pPr>
        <w:numPr>
          <w:ilvl w:val="2"/>
          <w:numId w:val="28"/>
        </w:numPr>
        <w:contextualSpacing/>
        <w:rPr>
          <w:szCs w:val="22"/>
        </w:rPr>
      </w:pPr>
      <w:r w:rsidRPr="009E5CF9">
        <w:rPr>
          <w:szCs w:val="22"/>
        </w:rPr>
        <w:t xml:space="preserve">Construction des </w:t>
      </w:r>
      <w:r>
        <w:rPr>
          <w:szCs w:val="22"/>
        </w:rPr>
        <w:t>canaux de d</w:t>
      </w:r>
      <w:r w:rsidRPr="009E5CF9">
        <w:rPr>
          <w:szCs w:val="22"/>
        </w:rPr>
        <w:t>é</w:t>
      </w:r>
      <w:r>
        <w:rPr>
          <w:szCs w:val="22"/>
        </w:rPr>
        <w:t>grillage</w:t>
      </w:r>
      <w:r w:rsidRPr="009E5CF9">
        <w:rPr>
          <w:szCs w:val="22"/>
        </w:rPr>
        <w:t xml:space="preserve"> (Dimensions intérieures </w:t>
      </w:r>
      <w:r>
        <w:rPr>
          <w:szCs w:val="22"/>
        </w:rPr>
        <w:t>L=6</w:t>
      </w:r>
      <w:r w:rsidRPr="009E5CF9">
        <w:rPr>
          <w:szCs w:val="22"/>
        </w:rPr>
        <w:t>.0 m</w:t>
      </w:r>
      <w:r>
        <w:rPr>
          <w:szCs w:val="22"/>
        </w:rPr>
        <w:t>, l=</w:t>
      </w:r>
      <w:r w:rsidRPr="009E5CF9">
        <w:rPr>
          <w:szCs w:val="22"/>
        </w:rPr>
        <w:t>1.0 m</w:t>
      </w:r>
      <w:r>
        <w:rPr>
          <w:szCs w:val="22"/>
        </w:rPr>
        <w:t>, H=1.0 m</w:t>
      </w:r>
      <w:r w:rsidRPr="009E5CF9">
        <w:rPr>
          <w:szCs w:val="22"/>
        </w:rPr>
        <w:t>)</w:t>
      </w:r>
    </w:p>
    <w:p w14:paraId="4815BAAF" w14:textId="77777777" w:rsidR="009E5CF9" w:rsidRPr="009E5CF9" w:rsidRDefault="009E5CF9" w:rsidP="009E5CF9">
      <w:pPr>
        <w:ind w:left="1224"/>
        <w:contextualSpacing/>
        <w:rPr>
          <w:szCs w:val="22"/>
        </w:rPr>
      </w:pPr>
    </w:p>
    <w:p w14:paraId="04A7A3EB" w14:textId="41F4253D" w:rsidR="009E5CF9" w:rsidRPr="009E5CF9" w:rsidRDefault="009E5CF9" w:rsidP="009E5CF9">
      <w:pPr>
        <w:ind w:left="1224"/>
        <w:contextualSpacing/>
        <w:rPr>
          <w:sz w:val="20"/>
          <w:szCs w:val="20"/>
        </w:rPr>
      </w:pPr>
      <w:r w:rsidRPr="009E5CF9">
        <w:rPr>
          <w:sz w:val="20"/>
          <w:szCs w:val="20"/>
        </w:rPr>
        <w:t xml:space="preserve">Le prix concerne la fourniture des équipements et la construction complète des </w:t>
      </w:r>
      <w:r w:rsidR="00EC4FC5">
        <w:rPr>
          <w:sz w:val="20"/>
          <w:szCs w:val="20"/>
        </w:rPr>
        <w:t>canaux de d</w:t>
      </w:r>
      <w:r w:rsidR="00EC4FC5" w:rsidRPr="004D4D1E">
        <w:rPr>
          <w:sz w:val="20"/>
          <w:szCs w:val="20"/>
        </w:rPr>
        <w:t>é</w:t>
      </w:r>
      <w:r w:rsidR="00EC4FC5">
        <w:rPr>
          <w:sz w:val="20"/>
          <w:szCs w:val="20"/>
        </w:rPr>
        <w:t>grillage</w:t>
      </w:r>
      <w:r w:rsidRPr="009E5CF9">
        <w:rPr>
          <w:sz w:val="20"/>
          <w:szCs w:val="20"/>
        </w:rPr>
        <w:t xml:space="preserve">. Les </w:t>
      </w:r>
      <w:r w:rsidR="00EC4FC5">
        <w:rPr>
          <w:sz w:val="20"/>
          <w:szCs w:val="20"/>
        </w:rPr>
        <w:t>canaux</w:t>
      </w:r>
      <w:r w:rsidRPr="009E5CF9">
        <w:rPr>
          <w:sz w:val="20"/>
          <w:szCs w:val="20"/>
        </w:rPr>
        <w:t xml:space="preserve"> sont construits en béton armé </w:t>
      </w:r>
      <w:r w:rsidR="00463752">
        <w:rPr>
          <w:sz w:val="20"/>
          <w:szCs w:val="20"/>
        </w:rPr>
        <w:t>conform</w:t>
      </w:r>
      <w:r w:rsidR="00677F30" w:rsidRPr="004D4D1E">
        <w:rPr>
          <w:sz w:val="20"/>
          <w:szCs w:val="20"/>
        </w:rPr>
        <w:t>é</w:t>
      </w:r>
      <w:r w:rsidR="00463752">
        <w:rPr>
          <w:sz w:val="20"/>
          <w:szCs w:val="20"/>
        </w:rPr>
        <w:t xml:space="preserve">ment aux spécifications </w:t>
      </w:r>
      <w:r w:rsidRPr="009E5CF9">
        <w:rPr>
          <w:sz w:val="20"/>
          <w:szCs w:val="20"/>
        </w:rPr>
        <w:t>pour les radiers, les voiles et les dalles</w:t>
      </w:r>
    </w:p>
    <w:p w14:paraId="2E4827C4" w14:textId="77777777" w:rsidR="009E5CF9" w:rsidRPr="009E5CF9" w:rsidRDefault="009E5CF9" w:rsidP="009E5CF9">
      <w:pPr>
        <w:ind w:left="1776"/>
        <w:contextualSpacing/>
        <w:rPr>
          <w:bCs/>
          <w:sz w:val="20"/>
          <w:szCs w:val="20"/>
        </w:rPr>
      </w:pPr>
    </w:p>
    <w:p w14:paraId="212A694A" w14:textId="77777777" w:rsidR="009E5CF9" w:rsidRPr="009E5CF9" w:rsidRDefault="009E5CF9" w:rsidP="009E5CF9">
      <w:pPr>
        <w:ind w:left="516" w:firstLine="708"/>
        <w:rPr>
          <w:bCs/>
          <w:sz w:val="20"/>
          <w:szCs w:val="20"/>
        </w:rPr>
      </w:pPr>
      <w:r w:rsidRPr="009E5CF9">
        <w:rPr>
          <w:bCs/>
          <w:sz w:val="20"/>
          <w:szCs w:val="20"/>
        </w:rPr>
        <w:t>Ce prix comprend :</w:t>
      </w:r>
    </w:p>
    <w:p w14:paraId="7316029D" w14:textId="77777777" w:rsidR="009E5CF9" w:rsidRPr="009E5CF9" w:rsidRDefault="009E5CF9" w:rsidP="009E5CF9">
      <w:pPr>
        <w:numPr>
          <w:ilvl w:val="0"/>
          <w:numId w:val="30"/>
        </w:numPr>
        <w:ind w:left="1776"/>
        <w:contextualSpacing/>
        <w:rPr>
          <w:bCs/>
          <w:sz w:val="20"/>
          <w:szCs w:val="20"/>
        </w:rPr>
      </w:pPr>
      <w:r w:rsidRPr="009E5CF9">
        <w:rPr>
          <w:bCs/>
          <w:sz w:val="20"/>
          <w:szCs w:val="20"/>
        </w:rPr>
        <w:t>La préparation du terrain en surface</w:t>
      </w:r>
    </w:p>
    <w:p w14:paraId="2E6F2CDC" w14:textId="4C5063F6" w:rsidR="009E5CF9" w:rsidRDefault="009E5CF9" w:rsidP="009E5CF9">
      <w:pPr>
        <w:numPr>
          <w:ilvl w:val="0"/>
          <w:numId w:val="30"/>
        </w:numPr>
        <w:ind w:left="1776"/>
        <w:contextualSpacing/>
        <w:rPr>
          <w:bCs/>
          <w:sz w:val="20"/>
          <w:szCs w:val="20"/>
        </w:rPr>
      </w:pPr>
      <w:r w:rsidRPr="009E5CF9">
        <w:rPr>
          <w:bCs/>
          <w:sz w:val="20"/>
          <w:szCs w:val="20"/>
        </w:rPr>
        <w:t>Les fouilles en tranchée et terrain de toute nature même pour le rocher compact dont le terrassement peut nécessiter l’emploi d’engin briseur pneumatique y compris les blindages éventuels même jointifs, la profondeur des fouilles résultant des côtes portées sur les plans et agréés par le maître de l’ouvrage,</w:t>
      </w:r>
    </w:p>
    <w:p w14:paraId="7A18B615" w14:textId="5FAAD9EF" w:rsidR="009E5CF9" w:rsidRDefault="009E5CF9" w:rsidP="009E5CF9">
      <w:pPr>
        <w:numPr>
          <w:ilvl w:val="0"/>
          <w:numId w:val="30"/>
        </w:numPr>
        <w:ind w:left="1776"/>
        <w:contextualSpacing/>
        <w:rPr>
          <w:bCs/>
          <w:sz w:val="20"/>
          <w:szCs w:val="20"/>
        </w:rPr>
      </w:pPr>
      <w:r w:rsidRPr="009E5CF9">
        <w:rPr>
          <w:bCs/>
          <w:sz w:val="20"/>
          <w:szCs w:val="20"/>
        </w:rPr>
        <w:t xml:space="preserve">La construction complète des ouvrages jusqu’à l’achèvement, </w:t>
      </w:r>
    </w:p>
    <w:p w14:paraId="387786B5" w14:textId="061D0939" w:rsidR="00AE50A4" w:rsidRPr="009E5CF9" w:rsidRDefault="00AE50A4" w:rsidP="009E5CF9">
      <w:pPr>
        <w:numPr>
          <w:ilvl w:val="0"/>
          <w:numId w:val="30"/>
        </w:numPr>
        <w:ind w:left="1776"/>
        <w:contextualSpacing/>
        <w:rPr>
          <w:bCs/>
          <w:sz w:val="20"/>
          <w:szCs w:val="20"/>
        </w:rPr>
      </w:pPr>
      <w:r>
        <w:rPr>
          <w:bCs/>
          <w:sz w:val="20"/>
          <w:szCs w:val="20"/>
        </w:rPr>
        <w:t xml:space="preserve">Raccordement aux structures </w:t>
      </w:r>
      <w:r w:rsidR="00E7414B">
        <w:rPr>
          <w:bCs/>
          <w:sz w:val="20"/>
          <w:szCs w:val="20"/>
        </w:rPr>
        <w:t xml:space="preserve">existantes </w:t>
      </w:r>
      <w:r>
        <w:rPr>
          <w:bCs/>
          <w:sz w:val="20"/>
          <w:szCs w:val="20"/>
        </w:rPr>
        <w:t>de pr</w:t>
      </w:r>
      <w:r w:rsidRPr="009E5CF9">
        <w:rPr>
          <w:bCs/>
          <w:sz w:val="20"/>
          <w:szCs w:val="20"/>
        </w:rPr>
        <w:t>é</w:t>
      </w:r>
      <w:r>
        <w:rPr>
          <w:bCs/>
          <w:sz w:val="20"/>
          <w:szCs w:val="20"/>
        </w:rPr>
        <w:t>traitement,</w:t>
      </w:r>
    </w:p>
    <w:p w14:paraId="210E2C62" w14:textId="33FA9EA3" w:rsidR="009E5CF9" w:rsidRDefault="009E5CF9" w:rsidP="009E5CF9">
      <w:pPr>
        <w:numPr>
          <w:ilvl w:val="0"/>
          <w:numId w:val="30"/>
        </w:numPr>
        <w:ind w:left="1776"/>
        <w:contextualSpacing/>
        <w:rPr>
          <w:bCs/>
          <w:sz w:val="20"/>
          <w:szCs w:val="20"/>
        </w:rPr>
      </w:pPr>
      <w:r w:rsidRPr="009E5CF9">
        <w:rPr>
          <w:bCs/>
          <w:sz w:val="20"/>
          <w:szCs w:val="20"/>
        </w:rPr>
        <w:t>La mise en service et tous les essais n</w:t>
      </w:r>
      <w:bookmarkStart w:id="50" w:name="_Hlk61935988"/>
      <w:r w:rsidRPr="009E5CF9">
        <w:rPr>
          <w:bCs/>
          <w:sz w:val="20"/>
          <w:szCs w:val="20"/>
        </w:rPr>
        <w:t>é</w:t>
      </w:r>
      <w:bookmarkEnd w:id="50"/>
      <w:r w:rsidRPr="009E5CF9">
        <w:rPr>
          <w:bCs/>
          <w:sz w:val="20"/>
          <w:szCs w:val="20"/>
        </w:rPr>
        <w:t xml:space="preserve">cessaires, </w:t>
      </w:r>
    </w:p>
    <w:p w14:paraId="53E6342E" w14:textId="77777777" w:rsidR="00042042" w:rsidRPr="009E5CF9" w:rsidRDefault="00042042" w:rsidP="00042042">
      <w:pPr>
        <w:numPr>
          <w:ilvl w:val="0"/>
          <w:numId w:val="30"/>
        </w:numPr>
        <w:ind w:left="1776"/>
        <w:contextualSpacing/>
        <w:rPr>
          <w:bCs/>
          <w:sz w:val="20"/>
          <w:szCs w:val="20"/>
        </w:rPr>
      </w:pPr>
      <w:r>
        <w:rPr>
          <w:bCs/>
          <w:sz w:val="20"/>
          <w:szCs w:val="20"/>
        </w:rPr>
        <w:t>L’installation des d</w:t>
      </w:r>
      <w:r w:rsidRPr="009E5CF9">
        <w:rPr>
          <w:bCs/>
          <w:sz w:val="20"/>
          <w:szCs w:val="20"/>
        </w:rPr>
        <w:t>é</w:t>
      </w:r>
      <w:r>
        <w:rPr>
          <w:bCs/>
          <w:sz w:val="20"/>
          <w:szCs w:val="20"/>
        </w:rPr>
        <w:t xml:space="preserve">grilleurs en acier y compris les équerres de montage encastrés dans </w:t>
      </w:r>
      <w:proofErr w:type="gramStart"/>
      <w:r>
        <w:rPr>
          <w:bCs/>
          <w:sz w:val="20"/>
          <w:szCs w:val="20"/>
        </w:rPr>
        <w:t>les face</w:t>
      </w:r>
      <w:proofErr w:type="gramEnd"/>
      <w:r>
        <w:rPr>
          <w:bCs/>
          <w:sz w:val="20"/>
          <w:szCs w:val="20"/>
        </w:rPr>
        <w:t xml:space="preserve"> du béton, et conform</w:t>
      </w:r>
      <w:r w:rsidRPr="004D4D1E">
        <w:rPr>
          <w:sz w:val="20"/>
          <w:szCs w:val="20"/>
        </w:rPr>
        <w:t>é</w:t>
      </w:r>
      <w:r>
        <w:rPr>
          <w:bCs/>
          <w:sz w:val="20"/>
          <w:szCs w:val="20"/>
        </w:rPr>
        <w:t xml:space="preserve">ment aux dessins d’atelier préparés par l’Entrepreneur </w:t>
      </w:r>
      <w:proofErr w:type="spellStart"/>
      <w:r w:rsidRPr="00C33EC4">
        <w:rPr>
          <w:bCs/>
          <w:sz w:val="20"/>
          <w:szCs w:val="20"/>
        </w:rPr>
        <w:t>agreés</w:t>
      </w:r>
      <w:proofErr w:type="spellEnd"/>
      <w:r w:rsidRPr="00C33EC4">
        <w:rPr>
          <w:bCs/>
          <w:sz w:val="20"/>
          <w:szCs w:val="20"/>
        </w:rPr>
        <w:t xml:space="preserve"> </w:t>
      </w:r>
      <w:r>
        <w:rPr>
          <w:bCs/>
          <w:sz w:val="20"/>
          <w:szCs w:val="20"/>
        </w:rPr>
        <w:t>et par l’Ingénieur. Les d</w:t>
      </w:r>
      <w:r w:rsidRPr="004D4D1E">
        <w:rPr>
          <w:sz w:val="20"/>
          <w:szCs w:val="20"/>
        </w:rPr>
        <w:t>é</w:t>
      </w:r>
      <w:r>
        <w:rPr>
          <w:sz w:val="20"/>
          <w:szCs w:val="20"/>
        </w:rPr>
        <w:t>grilleurs seront</w:t>
      </w:r>
      <w:r>
        <w:rPr>
          <w:bCs/>
          <w:sz w:val="20"/>
          <w:szCs w:val="20"/>
        </w:rPr>
        <w:t xml:space="preserve"> fournis par le projet,</w:t>
      </w:r>
    </w:p>
    <w:p w14:paraId="5940BB13" w14:textId="77777777" w:rsidR="009E5CF9" w:rsidRPr="009E5CF9" w:rsidRDefault="009E5CF9" w:rsidP="009E5CF9">
      <w:pPr>
        <w:numPr>
          <w:ilvl w:val="0"/>
          <w:numId w:val="30"/>
        </w:numPr>
        <w:ind w:left="1776"/>
        <w:contextualSpacing/>
        <w:rPr>
          <w:bCs/>
          <w:sz w:val="20"/>
          <w:szCs w:val="20"/>
        </w:rPr>
      </w:pPr>
      <w:bookmarkStart w:id="51" w:name="_Hlk66192436"/>
      <w:r w:rsidRPr="009E5CF9">
        <w:rPr>
          <w:bCs/>
          <w:sz w:val="20"/>
          <w:szCs w:val="20"/>
        </w:rPr>
        <w:t>Toutes sujétions de mise en œuvre.</w:t>
      </w:r>
    </w:p>
    <w:bookmarkEnd w:id="51"/>
    <w:p w14:paraId="2355B081" w14:textId="77777777" w:rsidR="009E5CF9" w:rsidRPr="009E5CF9" w:rsidRDefault="009E5CF9" w:rsidP="009E5CF9">
      <w:pPr>
        <w:ind w:left="1224"/>
        <w:contextualSpacing/>
        <w:rPr>
          <w:sz w:val="20"/>
          <w:szCs w:val="20"/>
        </w:rPr>
      </w:pPr>
    </w:p>
    <w:p w14:paraId="29610E38" w14:textId="2D9AF7EC" w:rsidR="009E5CF9" w:rsidRDefault="009E5CF9" w:rsidP="009E5CF9">
      <w:pPr>
        <w:ind w:left="1224"/>
        <w:contextualSpacing/>
        <w:rPr>
          <w:sz w:val="20"/>
          <w:szCs w:val="20"/>
        </w:rPr>
      </w:pPr>
      <w:r w:rsidRPr="009E5CF9">
        <w:rPr>
          <w:sz w:val="20"/>
          <w:szCs w:val="20"/>
        </w:rPr>
        <w:t>Ce prix s'applique à l’unité. Prix en lettres :</w:t>
      </w:r>
    </w:p>
    <w:p w14:paraId="2D25EB62" w14:textId="77777777" w:rsidR="00075D29" w:rsidRPr="009E5CF9" w:rsidRDefault="00075D29" w:rsidP="009E5CF9">
      <w:pPr>
        <w:ind w:left="1224"/>
        <w:contextualSpacing/>
        <w:rPr>
          <w:sz w:val="20"/>
          <w:szCs w:val="20"/>
        </w:rPr>
      </w:pPr>
    </w:p>
    <w:p w14:paraId="2E898C42" w14:textId="77777777" w:rsidR="009E5CF9" w:rsidRPr="009E5CF9" w:rsidRDefault="009E5CF9" w:rsidP="009E5CF9">
      <w:pPr>
        <w:kinsoku w:val="0"/>
        <w:overflowPunct w:val="0"/>
        <w:spacing w:before="8" w:line="50" w:lineRule="exact"/>
        <w:rPr>
          <w:sz w:val="5"/>
          <w:szCs w:val="5"/>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9E5CF9" w:rsidRPr="009E5CF9" w14:paraId="7211C84E" w14:textId="77777777" w:rsidTr="008F2850">
        <w:trPr>
          <w:trHeight w:hRule="exact" w:val="394"/>
        </w:trPr>
        <w:tc>
          <w:tcPr>
            <w:tcW w:w="1809" w:type="dxa"/>
            <w:vMerge w:val="restart"/>
            <w:tcBorders>
              <w:top w:val="single" w:sz="4" w:space="0" w:color="000000"/>
              <w:left w:val="single" w:sz="4" w:space="0" w:color="000000"/>
              <w:bottom w:val="single" w:sz="4" w:space="0" w:color="000000"/>
              <w:right w:val="single" w:sz="4" w:space="0" w:color="auto"/>
            </w:tcBorders>
          </w:tcPr>
          <w:p w14:paraId="6DD68881" w14:textId="77777777" w:rsidR="009E5CF9" w:rsidRPr="009E5CF9" w:rsidRDefault="009E5CF9" w:rsidP="009E5CF9">
            <w:pPr>
              <w:widowControl w:val="0"/>
              <w:kinsoku w:val="0"/>
              <w:overflowPunct w:val="0"/>
              <w:autoSpaceDE w:val="0"/>
              <w:autoSpaceDN w:val="0"/>
              <w:adjustRightInd w:val="0"/>
              <w:spacing w:before="2" w:line="130" w:lineRule="exact"/>
              <w:rPr>
                <w:rFonts w:ascii="Times New Roman" w:hAnsi="Times New Roman"/>
                <w:sz w:val="13"/>
                <w:szCs w:val="13"/>
                <w:lang w:eastAsia="en-US"/>
              </w:rPr>
            </w:pPr>
          </w:p>
          <w:p w14:paraId="5A3FB678" w14:textId="77777777" w:rsidR="009E5CF9" w:rsidRPr="009E5CF9" w:rsidRDefault="009E5CF9" w:rsidP="009E5CF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5948124D" w14:textId="77777777" w:rsidR="009E5CF9" w:rsidRPr="009E5CF9" w:rsidRDefault="009E5CF9" w:rsidP="009E5CF9">
            <w:pPr>
              <w:widowControl w:val="0"/>
              <w:kinsoku w:val="0"/>
              <w:overflowPunct w:val="0"/>
              <w:autoSpaceDE w:val="0"/>
              <w:autoSpaceDN w:val="0"/>
              <w:adjustRightInd w:val="0"/>
              <w:spacing w:line="200" w:lineRule="exact"/>
              <w:rPr>
                <w:rFonts w:ascii="Times New Roman" w:hAnsi="Times New Roman"/>
                <w:sz w:val="20"/>
                <w:szCs w:val="20"/>
                <w:lang w:eastAsia="en-US"/>
              </w:rPr>
            </w:pPr>
          </w:p>
          <w:p w14:paraId="3CF305B7" w14:textId="0AB061A6" w:rsidR="009E5CF9" w:rsidRPr="009E5CF9" w:rsidRDefault="009E5CF9" w:rsidP="009E5CF9">
            <w:pPr>
              <w:widowControl w:val="0"/>
              <w:kinsoku w:val="0"/>
              <w:overflowPunct w:val="0"/>
              <w:autoSpaceDE w:val="0"/>
              <w:autoSpaceDN w:val="0"/>
              <w:adjustRightInd w:val="0"/>
              <w:ind w:left="102"/>
              <w:rPr>
                <w:rFonts w:ascii="Times New Roman" w:hAnsi="Times New Roman"/>
                <w:lang w:eastAsia="en-US"/>
              </w:rPr>
            </w:pPr>
            <w:r w:rsidRPr="009E5CF9">
              <w:rPr>
                <w:rFonts w:cs="Arial"/>
                <w:b/>
                <w:bCs/>
                <w:spacing w:val="-2"/>
                <w:w w:val="85"/>
                <w:szCs w:val="22"/>
                <w:lang w:eastAsia="en-US"/>
              </w:rPr>
              <w:t>P</w:t>
            </w:r>
            <w:r w:rsidRPr="009E5CF9">
              <w:rPr>
                <w:rFonts w:cs="Arial"/>
                <w:b/>
                <w:bCs/>
                <w:w w:val="85"/>
                <w:szCs w:val="22"/>
                <w:lang w:eastAsia="en-US"/>
              </w:rPr>
              <w:t>rix</w:t>
            </w:r>
            <w:r w:rsidRPr="009E5CF9">
              <w:rPr>
                <w:rFonts w:cs="Arial"/>
                <w:b/>
                <w:bCs/>
                <w:spacing w:val="25"/>
                <w:w w:val="85"/>
                <w:szCs w:val="22"/>
                <w:lang w:eastAsia="en-US"/>
              </w:rPr>
              <w:t xml:space="preserve"> </w:t>
            </w:r>
            <w:r>
              <w:rPr>
                <w:rFonts w:cs="Arial"/>
                <w:b/>
                <w:bCs/>
                <w:spacing w:val="25"/>
                <w:w w:val="85"/>
                <w:szCs w:val="22"/>
                <w:lang w:eastAsia="en-US"/>
              </w:rPr>
              <w:t>4</w:t>
            </w:r>
            <w:r w:rsidRPr="009E5CF9">
              <w:rPr>
                <w:rFonts w:cs="Arial"/>
                <w:b/>
                <w:bCs/>
                <w:spacing w:val="-1"/>
                <w:w w:val="85"/>
                <w:szCs w:val="22"/>
                <w:lang w:eastAsia="en-US"/>
              </w:rPr>
              <w:t>.</w:t>
            </w:r>
            <w:r>
              <w:rPr>
                <w:rFonts w:cs="Arial"/>
                <w:b/>
                <w:bCs/>
                <w:spacing w:val="-1"/>
                <w:w w:val="85"/>
                <w:szCs w:val="22"/>
                <w:lang w:eastAsia="en-US"/>
              </w:rPr>
              <w:t>1.</w:t>
            </w:r>
            <w:r w:rsidRPr="009E5CF9">
              <w:rPr>
                <w:rFonts w:cs="Arial"/>
                <w:b/>
                <w:bCs/>
                <w:spacing w:val="-1"/>
                <w:w w:val="85"/>
                <w:szCs w:val="22"/>
                <w:lang w:eastAsia="en-US"/>
              </w:rPr>
              <w:t>2.</w:t>
            </w:r>
          </w:p>
        </w:tc>
        <w:tc>
          <w:tcPr>
            <w:tcW w:w="7479" w:type="dxa"/>
            <w:tcBorders>
              <w:top w:val="single" w:sz="4" w:space="0" w:color="000000"/>
              <w:left w:val="single" w:sz="4" w:space="0" w:color="auto"/>
              <w:bottom w:val="single" w:sz="4" w:space="0" w:color="000000"/>
              <w:right w:val="single" w:sz="4" w:space="0" w:color="000000"/>
            </w:tcBorders>
          </w:tcPr>
          <w:p w14:paraId="522F0CFB" w14:textId="77777777" w:rsidR="009E5CF9" w:rsidRPr="009E5CF9" w:rsidRDefault="009E5CF9" w:rsidP="009E5CF9">
            <w:pPr>
              <w:widowControl w:val="0"/>
              <w:kinsoku w:val="0"/>
              <w:overflowPunct w:val="0"/>
              <w:autoSpaceDE w:val="0"/>
              <w:autoSpaceDN w:val="0"/>
              <w:adjustRightInd w:val="0"/>
              <w:spacing w:before="61"/>
              <w:ind w:left="102"/>
              <w:rPr>
                <w:rFonts w:ascii="Times New Roman" w:hAnsi="Times New Roman"/>
                <w:vertAlign w:val="superscript"/>
                <w:lang w:eastAsia="en-US"/>
              </w:rPr>
            </w:pPr>
            <w:r w:rsidRPr="009E5CF9">
              <w:rPr>
                <w:rFonts w:cs="Arial"/>
                <w:b/>
                <w:bCs/>
                <w:w w:val="85"/>
                <w:szCs w:val="22"/>
                <w:lang w:eastAsia="en-US"/>
              </w:rPr>
              <w:t>U</w:t>
            </w:r>
          </w:p>
        </w:tc>
      </w:tr>
      <w:tr w:rsidR="009E5CF9" w:rsidRPr="009E5CF9" w14:paraId="5BB71D97"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auto"/>
            </w:tcBorders>
          </w:tcPr>
          <w:p w14:paraId="2F3E5159" w14:textId="77777777" w:rsidR="009E5CF9" w:rsidRPr="009E5CF9" w:rsidRDefault="009E5CF9" w:rsidP="009E5CF9">
            <w:pPr>
              <w:widowControl w:val="0"/>
              <w:kinsoku w:val="0"/>
              <w:overflowPunct w:val="0"/>
              <w:autoSpaceDE w:val="0"/>
              <w:autoSpaceDN w:val="0"/>
              <w:adjustRightInd w:val="0"/>
              <w:spacing w:before="61"/>
              <w:ind w:left="102"/>
              <w:rPr>
                <w:rFonts w:ascii="Times New Roman" w:hAnsi="Times New Roman"/>
                <w:lang w:eastAsia="en-US"/>
              </w:rPr>
            </w:pPr>
          </w:p>
        </w:tc>
        <w:tc>
          <w:tcPr>
            <w:tcW w:w="7479" w:type="dxa"/>
            <w:tcBorders>
              <w:top w:val="single" w:sz="4" w:space="0" w:color="000000"/>
              <w:left w:val="single" w:sz="4" w:space="0" w:color="auto"/>
              <w:bottom w:val="single" w:sz="4" w:space="0" w:color="000000"/>
              <w:right w:val="single" w:sz="4" w:space="0" w:color="000000"/>
            </w:tcBorders>
          </w:tcPr>
          <w:p w14:paraId="04C3844C" w14:textId="77777777" w:rsidR="009E5CF9" w:rsidRPr="009E5CF9" w:rsidRDefault="009E5CF9" w:rsidP="009E5CF9"/>
        </w:tc>
      </w:tr>
      <w:tr w:rsidR="009E5CF9" w:rsidRPr="009E5CF9" w14:paraId="7B2D051C" w14:textId="77777777" w:rsidTr="008F2850">
        <w:trPr>
          <w:trHeight w:hRule="exact" w:val="394"/>
        </w:trPr>
        <w:tc>
          <w:tcPr>
            <w:tcW w:w="1809" w:type="dxa"/>
            <w:vMerge/>
            <w:tcBorders>
              <w:top w:val="single" w:sz="4" w:space="0" w:color="000000"/>
              <w:left w:val="single" w:sz="4" w:space="0" w:color="000000"/>
              <w:bottom w:val="single" w:sz="4" w:space="0" w:color="000000"/>
              <w:right w:val="single" w:sz="4" w:space="0" w:color="auto"/>
            </w:tcBorders>
          </w:tcPr>
          <w:p w14:paraId="1AF71CB9" w14:textId="77777777" w:rsidR="009E5CF9" w:rsidRPr="009E5CF9" w:rsidRDefault="009E5CF9" w:rsidP="009E5CF9"/>
        </w:tc>
        <w:tc>
          <w:tcPr>
            <w:tcW w:w="7479" w:type="dxa"/>
            <w:tcBorders>
              <w:top w:val="single" w:sz="4" w:space="0" w:color="000000"/>
              <w:left w:val="single" w:sz="4" w:space="0" w:color="auto"/>
              <w:bottom w:val="single" w:sz="4" w:space="0" w:color="000000"/>
              <w:right w:val="single" w:sz="4" w:space="0" w:color="000000"/>
            </w:tcBorders>
          </w:tcPr>
          <w:p w14:paraId="1515AA25" w14:textId="77777777" w:rsidR="009E5CF9" w:rsidRPr="009E5CF9" w:rsidRDefault="009E5CF9" w:rsidP="009E5CF9"/>
        </w:tc>
      </w:tr>
      <w:tr w:rsidR="009E5CF9" w:rsidRPr="009E5CF9" w14:paraId="652E2349" w14:textId="77777777" w:rsidTr="008F2850">
        <w:trPr>
          <w:trHeight w:hRule="exact" w:val="156"/>
        </w:trPr>
        <w:tc>
          <w:tcPr>
            <w:tcW w:w="1809" w:type="dxa"/>
            <w:vMerge/>
            <w:tcBorders>
              <w:top w:val="single" w:sz="4" w:space="0" w:color="000000"/>
              <w:left w:val="single" w:sz="4" w:space="0" w:color="000000"/>
              <w:bottom w:val="single" w:sz="4" w:space="0" w:color="000000"/>
              <w:right w:val="single" w:sz="4" w:space="0" w:color="auto"/>
            </w:tcBorders>
          </w:tcPr>
          <w:p w14:paraId="092A01CE" w14:textId="77777777" w:rsidR="009E5CF9" w:rsidRPr="009E5CF9" w:rsidRDefault="009E5CF9" w:rsidP="009E5CF9"/>
        </w:tc>
        <w:tc>
          <w:tcPr>
            <w:tcW w:w="7479" w:type="dxa"/>
            <w:tcBorders>
              <w:top w:val="single" w:sz="4" w:space="0" w:color="000000"/>
              <w:left w:val="single" w:sz="4" w:space="0" w:color="auto"/>
              <w:bottom w:val="single" w:sz="4" w:space="0" w:color="000000"/>
              <w:right w:val="single" w:sz="4" w:space="0" w:color="000000"/>
            </w:tcBorders>
          </w:tcPr>
          <w:p w14:paraId="2B93EE6A" w14:textId="77777777" w:rsidR="009E5CF9" w:rsidRPr="009E5CF9" w:rsidRDefault="009E5CF9" w:rsidP="009E5CF9"/>
        </w:tc>
      </w:tr>
    </w:tbl>
    <w:p w14:paraId="360C8C00" w14:textId="77777777" w:rsidR="009E5CF9" w:rsidRPr="009E5CF9" w:rsidRDefault="009E5CF9" w:rsidP="009E5CF9">
      <w:pPr>
        <w:kinsoku w:val="0"/>
        <w:overflowPunct w:val="0"/>
        <w:spacing w:line="200" w:lineRule="exact"/>
        <w:jc w:val="left"/>
        <w:rPr>
          <w:sz w:val="20"/>
          <w:szCs w:val="20"/>
        </w:rPr>
      </w:pPr>
    </w:p>
    <w:p w14:paraId="5DB1012C" w14:textId="77777777" w:rsidR="001D2F49" w:rsidRDefault="001D2F49" w:rsidP="001D2F49">
      <w:pPr>
        <w:pStyle w:val="ListParagraph"/>
        <w:ind w:left="1224"/>
        <w:jc w:val="left"/>
        <w:rPr>
          <w:rFonts w:cs="Arial"/>
          <w:szCs w:val="22"/>
        </w:rPr>
      </w:pPr>
    </w:p>
    <w:p w14:paraId="292EEEE3" w14:textId="1687400D" w:rsidR="00BE67B7" w:rsidRPr="00667B57" w:rsidRDefault="00BE67B7" w:rsidP="00BE67B7">
      <w:pPr>
        <w:pStyle w:val="ListParagraph"/>
        <w:numPr>
          <w:ilvl w:val="2"/>
          <w:numId w:val="28"/>
        </w:numPr>
        <w:jc w:val="left"/>
        <w:rPr>
          <w:rFonts w:cs="Arial"/>
          <w:szCs w:val="22"/>
        </w:rPr>
      </w:pPr>
      <w:r>
        <w:rPr>
          <w:rFonts w:cs="Arial"/>
          <w:szCs w:val="22"/>
        </w:rPr>
        <w:t>Fourniture et pose de c</w:t>
      </w:r>
      <w:r w:rsidRPr="00667B57">
        <w:rPr>
          <w:rFonts w:cs="Arial"/>
          <w:szCs w:val="22"/>
        </w:rPr>
        <w:t xml:space="preserve">onduites </w:t>
      </w:r>
      <w:r>
        <w:rPr>
          <w:rFonts w:cs="Arial"/>
          <w:szCs w:val="22"/>
        </w:rPr>
        <w:t xml:space="preserve">en PVC </w:t>
      </w:r>
      <w:r w:rsidRPr="00667B57">
        <w:rPr>
          <w:rFonts w:cs="Arial"/>
          <w:szCs w:val="22"/>
        </w:rPr>
        <w:t>D</w:t>
      </w:r>
      <w:r>
        <w:rPr>
          <w:rFonts w:cs="Arial"/>
          <w:szCs w:val="22"/>
        </w:rPr>
        <w:t>N</w:t>
      </w:r>
      <w:r w:rsidRPr="00667B57">
        <w:rPr>
          <w:rFonts w:cs="Arial"/>
          <w:szCs w:val="22"/>
        </w:rPr>
        <w:t xml:space="preserve"> </w:t>
      </w:r>
      <w:r>
        <w:rPr>
          <w:rFonts w:cs="Arial"/>
          <w:szCs w:val="22"/>
        </w:rPr>
        <w:t>300</w:t>
      </w:r>
      <w:r w:rsidRPr="00667B57">
        <w:rPr>
          <w:rFonts w:cs="Arial"/>
          <w:szCs w:val="22"/>
        </w:rPr>
        <w:t xml:space="preserve"> mm</w:t>
      </w:r>
      <w:r>
        <w:rPr>
          <w:rFonts w:cs="Arial"/>
          <w:szCs w:val="22"/>
        </w:rPr>
        <w:t>, SDR 26.</w:t>
      </w:r>
    </w:p>
    <w:p w14:paraId="088F31FE" w14:textId="77777777" w:rsidR="00BE67B7" w:rsidRPr="00767D00" w:rsidRDefault="00BE67B7" w:rsidP="00BE67B7">
      <w:pPr>
        <w:pStyle w:val="ListParagraph"/>
        <w:ind w:left="1224"/>
        <w:rPr>
          <w:sz w:val="20"/>
          <w:szCs w:val="20"/>
        </w:rPr>
      </w:pPr>
    </w:p>
    <w:p w14:paraId="787D813C" w14:textId="77777777" w:rsidR="00BE67B7" w:rsidRPr="00AC48A1" w:rsidRDefault="00BE67B7" w:rsidP="00C42CC4">
      <w:pPr>
        <w:pStyle w:val="ListParagraph"/>
        <w:ind w:firstLine="504"/>
        <w:rPr>
          <w:sz w:val="20"/>
          <w:szCs w:val="20"/>
        </w:rPr>
      </w:pPr>
      <w:r w:rsidRPr="00AC48A1">
        <w:rPr>
          <w:sz w:val="20"/>
          <w:szCs w:val="20"/>
        </w:rPr>
        <w:t xml:space="preserve">Ce prix comprend : </w:t>
      </w:r>
    </w:p>
    <w:p w14:paraId="6D451540" w14:textId="77777777" w:rsidR="00BE67B7" w:rsidRPr="00667B57" w:rsidRDefault="00BE67B7" w:rsidP="00BE67B7">
      <w:pPr>
        <w:pStyle w:val="ListParagraph"/>
        <w:numPr>
          <w:ilvl w:val="0"/>
          <w:numId w:val="30"/>
        </w:numPr>
        <w:ind w:left="1776"/>
        <w:rPr>
          <w:bCs/>
          <w:sz w:val="20"/>
          <w:szCs w:val="20"/>
        </w:rPr>
      </w:pPr>
      <w:r w:rsidRPr="00667B57">
        <w:rPr>
          <w:bCs/>
          <w:sz w:val="20"/>
          <w:szCs w:val="20"/>
        </w:rPr>
        <w:t xml:space="preserve">La fourniture, le chargement, le transport à pied d’œuvre et le déchargement des conduites en PVC, des coudes, de tés, Y </w:t>
      </w:r>
      <w:proofErr w:type="gramStart"/>
      <w:r w:rsidRPr="00667B57">
        <w:rPr>
          <w:bCs/>
          <w:sz w:val="20"/>
          <w:szCs w:val="20"/>
        </w:rPr>
        <w:t>etc...</w:t>
      </w:r>
      <w:proofErr w:type="gramEnd"/>
      <w:r w:rsidRPr="00667B57">
        <w:rPr>
          <w:bCs/>
          <w:sz w:val="20"/>
          <w:szCs w:val="20"/>
        </w:rPr>
        <w:t>, conformément aux spécifications techniques</w:t>
      </w:r>
    </w:p>
    <w:p w14:paraId="0E4D16F6" w14:textId="77777777" w:rsidR="00BE67B7" w:rsidRPr="00667B57" w:rsidRDefault="00BE67B7" w:rsidP="00BE67B7">
      <w:pPr>
        <w:pStyle w:val="ListParagraph"/>
        <w:numPr>
          <w:ilvl w:val="0"/>
          <w:numId w:val="30"/>
        </w:numPr>
        <w:ind w:left="1776"/>
        <w:rPr>
          <w:bCs/>
          <w:sz w:val="20"/>
          <w:szCs w:val="20"/>
        </w:rPr>
      </w:pPr>
      <w:r w:rsidRPr="00667B57">
        <w:rPr>
          <w:bCs/>
          <w:sz w:val="20"/>
          <w:szCs w:val="20"/>
        </w:rPr>
        <w:t>La pose des conduites sur lits de sable, y compris l’exécution des joints selon le modèle proposé par le fournisseur et agréé par le maître de l’ouvrage</w:t>
      </w:r>
    </w:p>
    <w:p w14:paraId="3E76A59F" w14:textId="77777777" w:rsidR="00BE67B7" w:rsidRPr="00667B57" w:rsidRDefault="00BE67B7" w:rsidP="00BE67B7">
      <w:pPr>
        <w:pStyle w:val="ListParagraph"/>
        <w:numPr>
          <w:ilvl w:val="0"/>
          <w:numId w:val="30"/>
        </w:numPr>
        <w:ind w:left="1776"/>
        <w:rPr>
          <w:bCs/>
          <w:sz w:val="20"/>
          <w:szCs w:val="20"/>
        </w:rPr>
      </w:pPr>
      <w:r w:rsidRPr="00667B57">
        <w:rPr>
          <w:bCs/>
          <w:sz w:val="20"/>
          <w:szCs w:val="20"/>
        </w:rPr>
        <w:t>Le remblaiement des tranchés en matériaux sélectionnés, leur réglage par couches de 20 cm arrosées et damées</w:t>
      </w:r>
      <w:r>
        <w:rPr>
          <w:bCs/>
          <w:sz w:val="20"/>
          <w:szCs w:val="20"/>
        </w:rPr>
        <w:t xml:space="preserve"> à densité </w:t>
      </w:r>
      <w:proofErr w:type="spellStart"/>
      <w:r>
        <w:rPr>
          <w:bCs/>
          <w:sz w:val="20"/>
          <w:szCs w:val="20"/>
        </w:rPr>
        <w:t>proctor</w:t>
      </w:r>
      <w:proofErr w:type="spellEnd"/>
      <w:r>
        <w:rPr>
          <w:bCs/>
          <w:sz w:val="20"/>
          <w:szCs w:val="20"/>
        </w:rPr>
        <w:t xml:space="preserve"> de 90%</w:t>
      </w:r>
      <w:r w:rsidRPr="00667B57">
        <w:rPr>
          <w:bCs/>
          <w:sz w:val="20"/>
          <w:szCs w:val="20"/>
        </w:rPr>
        <w:t xml:space="preserve">, les matériaux sélectionnés </w:t>
      </w:r>
      <w:proofErr w:type="gramStart"/>
      <w:r w:rsidRPr="00667B57">
        <w:rPr>
          <w:bCs/>
          <w:sz w:val="20"/>
          <w:szCs w:val="20"/>
        </w:rPr>
        <w:t>soit</w:t>
      </w:r>
      <w:proofErr w:type="gramEnd"/>
      <w:r w:rsidRPr="00667B57">
        <w:rPr>
          <w:bCs/>
          <w:sz w:val="20"/>
          <w:szCs w:val="20"/>
        </w:rPr>
        <w:t xml:space="preserve"> des fouilles, soit des matériaux d’apport dont la fourniture est comprise dans ce prix</w:t>
      </w:r>
    </w:p>
    <w:p w14:paraId="68BC9ED3" w14:textId="77777777" w:rsidR="00BE67B7" w:rsidRPr="00667B57" w:rsidRDefault="00BE67B7" w:rsidP="00BE67B7">
      <w:pPr>
        <w:pStyle w:val="ListParagraph"/>
        <w:numPr>
          <w:ilvl w:val="0"/>
          <w:numId w:val="30"/>
        </w:numPr>
        <w:ind w:left="1776"/>
        <w:rPr>
          <w:bCs/>
          <w:sz w:val="20"/>
          <w:szCs w:val="20"/>
        </w:rPr>
      </w:pPr>
      <w:r w:rsidRPr="00667B57">
        <w:rPr>
          <w:bCs/>
          <w:sz w:val="20"/>
          <w:szCs w:val="20"/>
        </w:rPr>
        <w:lastRenderedPageBreak/>
        <w:t>Le chargement, transport, déchargement et frais de décharge compris des matériaux extraits des fouilles et non, réemployés dans leur remblaiement.</w:t>
      </w:r>
    </w:p>
    <w:p w14:paraId="2725EB3B" w14:textId="77777777" w:rsidR="00BE67B7" w:rsidRPr="00667B57" w:rsidRDefault="00BE67B7" w:rsidP="00BE67B7">
      <w:pPr>
        <w:pStyle w:val="ListParagraph"/>
        <w:numPr>
          <w:ilvl w:val="0"/>
          <w:numId w:val="30"/>
        </w:numPr>
        <w:ind w:left="1776"/>
        <w:rPr>
          <w:bCs/>
          <w:sz w:val="20"/>
          <w:szCs w:val="20"/>
        </w:rPr>
      </w:pPr>
      <w:r w:rsidRPr="00667B57">
        <w:rPr>
          <w:bCs/>
          <w:sz w:val="20"/>
          <w:szCs w:val="20"/>
        </w:rPr>
        <w:t>La mise en dépôt définitif des déblais excédentaires</w:t>
      </w:r>
    </w:p>
    <w:p w14:paraId="74BE0375" w14:textId="77777777" w:rsidR="00BE67B7" w:rsidRDefault="00BE67B7" w:rsidP="00BE67B7">
      <w:pPr>
        <w:pStyle w:val="ListParagraph"/>
        <w:numPr>
          <w:ilvl w:val="0"/>
          <w:numId w:val="30"/>
        </w:numPr>
        <w:ind w:left="1776"/>
        <w:rPr>
          <w:sz w:val="20"/>
          <w:szCs w:val="20"/>
        </w:rPr>
      </w:pPr>
      <w:r w:rsidRPr="00667B57">
        <w:rPr>
          <w:bCs/>
          <w:sz w:val="20"/>
          <w:szCs w:val="20"/>
        </w:rPr>
        <w:t>Tous les essais nécessaires et toutes sujétions</w:t>
      </w:r>
    </w:p>
    <w:p w14:paraId="38979538" w14:textId="77777777" w:rsidR="00BE67B7" w:rsidRPr="00667B57" w:rsidRDefault="00BE67B7" w:rsidP="00BE67B7">
      <w:pPr>
        <w:rPr>
          <w:sz w:val="20"/>
          <w:szCs w:val="20"/>
        </w:rPr>
      </w:pPr>
    </w:p>
    <w:p w14:paraId="2A44469C" w14:textId="77777777" w:rsidR="00BE67B7" w:rsidRPr="00667B57" w:rsidRDefault="00BE67B7" w:rsidP="00BE67B7">
      <w:pPr>
        <w:pStyle w:val="ListParagraph"/>
        <w:ind w:left="1224"/>
        <w:rPr>
          <w:sz w:val="20"/>
          <w:szCs w:val="20"/>
        </w:rPr>
      </w:pPr>
      <w:r w:rsidRPr="00667B57">
        <w:rPr>
          <w:sz w:val="20"/>
          <w:szCs w:val="20"/>
        </w:rPr>
        <w:t xml:space="preserve">Et suivant les </w:t>
      </w:r>
      <w:r>
        <w:rPr>
          <w:sz w:val="20"/>
          <w:szCs w:val="20"/>
        </w:rPr>
        <w:t xml:space="preserve">spécifications, études d’exécutions </w:t>
      </w:r>
      <w:r w:rsidRPr="00667B57">
        <w:rPr>
          <w:sz w:val="20"/>
          <w:szCs w:val="20"/>
        </w:rPr>
        <w:t>et plans, et toutes sujétions</w:t>
      </w:r>
    </w:p>
    <w:p w14:paraId="18558A2B" w14:textId="77777777" w:rsidR="00BE67B7" w:rsidRPr="00667B57" w:rsidRDefault="00BE67B7" w:rsidP="00BE67B7">
      <w:pPr>
        <w:pStyle w:val="ListParagraph"/>
        <w:ind w:left="1224"/>
        <w:rPr>
          <w:sz w:val="20"/>
          <w:szCs w:val="20"/>
        </w:rPr>
      </w:pPr>
    </w:p>
    <w:p w14:paraId="24A24FA4" w14:textId="77777777" w:rsidR="00BE67B7" w:rsidRDefault="00BE67B7" w:rsidP="00BE67B7">
      <w:pPr>
        <w:pStyle w:val="ListParagraph"/>
        <w:ind w:left="1224"/>
        <w:rPr>
          <w:sz w:val="20"/>
          <w:szCs w:val="20"/>
        </w:rPr>
      </w:pPr>
      <w:r w:rsidRPr="001D31EE">
        <w:rPr>
          <w:sz w:val="20"/>
          <w:szCs w:val="20"/>
        </w:rPr>
        <w:t xml:space="preserve">Ce prix s'applique </w:t>
      </w:r>
      <w:r w:rsidRPr="00667B57">
        <w:rPr>
          <w:sz w:val="20"/>
          <w:szCs w:val="20"/>
        </w:rPr>
        <w:t>linéaire de la conduite fourni et posé</w:t>
      </w:r>
      <w:r w:rsidRPr="001D31EE">
        <w:rPr>
          <w:sz w:val="20"/>
          <w:szCs w:val="20"/>
        </w:rPr>
        <w:t>. Prix en lettres :</w:t>
      </w:r>
    </w:p>
    <w:p w14:paraId="01D60D04" w14:textId="77777777" w:rsidR="00BE67B7" w:rsidRDefault="00BE67B7" w:rsidP="00BE67B7">
      <w:pPr>
        <w:pStyle w:val="ListParagraph"/>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BE67B7" w:rsidRPr="001D31EE" w14:paraId="1B8F2C31" w14:textId="77777777" w:rsidTr="00705EFA">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BBDFC0B" w14:textId="77777777" w:rsidR="00BE67B7" w:rsidRPr="001D31EE" w:rsidRDefault="00BE67B7" w:rsidP="00705EFA">
            <w:pPr>
              <w:pStyle w:val="TableParagraph"/>
              <w:kinsoku w:val="0"/>
              <w:overflowPunct w:val="0"/>
              <w:spacing w:before="2" w:line="130" w:lineRule="exact"/>
              <w:rPr>
                <w:sz w:val="13"/>
                <w:szCs w:val="13"/>
                <w:lang w:val="fr-FR"/>
              </w:rPr>
            </w:pPr>
          </w:p>
          <w:p w14:paraId="127ADE36" w14:textId="77777777" w:rsidR="00BE67B7" w:rsidRPr="001D31EE" w:rsidRDefault="00BE67B7" w:rsidP="00705EFA">
            <w:pPr>
              <w:pStyle w:val="TableParagraph"/>
              <w:kinsoku w:val="0"/>
              <w:overflowPunct w:val="0"/>
              <w:spacing w:line="200" w:lineRule="exact"/>
              <w:rPr>
                <w:sz w:val="20"/>
                <w:szCs w:val="20"/>
                <w:lang w:val="fr-FR"/>
              </w:rPr>
            </w:pPr>
          </w:p>
          <w:p w14:paraId="0EAB682C" w14:textId="77777777" w:rsidR="00BE67B7" w:rsidRPr="001D31EE" w:rsidRDefault="00BE67B7" w:rsidP="00705EFA">
            <w:pPr>
              <w:pStyle w:val="TableParagraph"/>
              <w:kinsoku w:val="0"/>
              <w:overflowPunct w:val="0"/>
              <w:spacing w:line="200" w:lineRule="exact"/>
              <w:rPr>
                <w:sz w:val="20"/>
                <w:szCs w:val="20"/>
                <w:lang w:val="fr-FR"/>
              </w:rPr>
            </w:pPr>
          </w:p>
          <w:p w14:paraId="60C80ACE" w14:textId="135C3D1C" w:rsidR="00BE67B7" w:rsidRPr="001D31EE" w:rsidRDefault="00BE67B7" w:rsidP="00705EFA">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Pr>
                <w:rFonts w:ascii="Arial" w:hAnsi="Arial" w:cs="Arial"/>
                <w:b/>
                <w:bCs/>
                <w:spacing w:val="-1"/>
                <w:w w:val="85"/>
                <w:szCs w:val="22"/>
                <w:lang w:val="fr-FR"/>
              </w:rPr>
              <w:t>4</w:t>
            </w:r>
            <w:r w:rsidRPr="001D31EE">
              <w:rPr>
                <w:rFonts w:ascii="Arial" w:hAnsi="Arial" w:cs="Arial"/>
                <w:b/>
                <w:bCs/>
                <w:spacing w:val="-1"/>
                <w:w w:val="85"/>
                <w:szCs w:val="22"/>
                <w:lang w:val="fr-FR"/>
              </w:rPr>
              <w:t>.</w:t>
            </w:r>
            <w:r>
              <w:rPr>
                <w:rFonts w:ascii="Arial" w:hAnsi="Arial" w:cs="Arial"/>
                <w:b/>
                <w:bCs/>
                <w:spacing w:val="-1"/>
                <w:w w:val="85"/>
                <w:szCs w:val="22"/>
                <w:lang w:val="fr-FR"/>
              </w:rPr>
              <w:t>1</w:t>
            </w:r>
            <w:r w:rsidRPr="001D31EE">
              <w:rPr>
                <w:rFonts w:ascii="Arial" w:hAnsi="Arial" w:cs="Arial"/>
                <w:b/>
                <w:bCs/>
                <w:spacing w:val="-1"/>
                <w:w w:val="85"/>
                <w:szCs w:val="22"/>
                <w:lang w:val="fr-FR"/>
              </w:rPr>
              <w:t>.</w:t>
            </w:r>
            <w:r>
              <w:rPr>
                <w:rFonts w:ascii="Arial" w:hAnsi="Arial" w:cs="Arial"/>
                <w:b/>
                <w:bCs/>
                <w:spacing w:val="-1"/>
                <w:w w:val="85"/>
                <w:szCs w:val="22"/>
                <w:lang w:val="fr-FR"/>
              </w:rPr>
              <w:t>3</w:t>
            </w:r>
          </w:p>
        </w:tc>
        <w:tc>
          <w:tcPr>
            <w:tcW w:w="7479" w:type="dxa"/>
            <w:tcBorders>
              <w:top w:val="single" w:sz="4" w:space="0" w:color="000000"/>
              <w:left w:val="single" w:sz="4" w:space="0" w:color="000000"/>
              <w:bottom w:val="single" w:sz="4" w:space="0" w:color="000000"/>
              <w:right w:val="single" w:sz="4" w:space="0" w:color="000000"/>
            </w:tcBorders>
          </w:tcPr>
          <w:p w14:paraId="75536679" w14:textId="77777777" w:rsidR="00BE67B7" w:rsidRPr="001D31EE" w:rsidRDefault="00BE67B7" w:rsidP="00705EFA">
            <w:pPr>
              <w:pStyle w:val="TableParagraph"/>
              <w:kinsoku w:val="0"/>
              <w:overflowPunct w:val="0"/>
              <w:spacing w:before="61"/>
              <w:ind w:left="101"/>
              <w:rPr>
                <w:vertAlign w:val="superscript"/>
                <w:lang w:val="fr-FR"/>
              </w:rPr>
            </w:pPr>
            <w:proofErr w:type="gramStart"/>
            <w:r w:rsidRPr="001D31EE">
              <w:rPr>
                <w:rFonts w:ascii="Arial" w:hAnsi="Arial" w:cs="Arial"/>
                <w:b/>
                <w:bCs/>
                <w:w w:val="85"/>
                <w:szCs w:val="22"/>
                <w:lang w:val="fr-FR"/>
              </w:rPr>
              <w:t>m</w:t>
            </w:r>
            <w:r>
              <w:rPr>
                <w:rFonts w:ascii="Arial" w:hAnsi="Arial" w:cs="Arial"/>
                <w:b/>
                <w:bCs/>
                <w:w w:val="85"/>
                <w:szCs w:val="22"/>
                <w:lang w:val="fr-FR"/>
              </w:rPr>
              <w:t>l</w:t>
            </w:r>
            <w:proofErr w:type="gramEnd"/>
          </w:p>
        </w:tc>
      </w:tr>
      <w:tr w:rsidR="00BE67B7" w:rsidRPr="001D31EE" w14:paraId="09246D70" w14:textId="77777777" w:rsidTr="00705EFA">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E9F0D92" w14:textId="77777777" w:rsidR="00BE67B7" w:rsidRPr="001D31EE" w:rsidRDefault="00BE67B7" w:rsidP="00705EFA">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16D8759B" w14:textId="77777777" w:rsidR="00BE67B7" w:rsidRPr="001D31EE" w:rsidRDefault="00BE67B7" w:rsidP="00705EFA"/>
        </w:tc>
      </w:tr>
      <w:tr w:rsidR="00BE67B7" w:rsidRPr="001D31EE" w14:paraId="7ABDC9DF" w14:textId="77777777" w:rsidTr="00705EFA">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55872905" w14:textId="77777777" w:rsidR="00BE67B7" w:rsidRPr="001D31EE" w:rsidRDefault="00BE67B7" w:rsidP="00705EFA"/>
        </w:tc>
        <w:tc>
          <w:tcPr>
            <w:tcW w:w="7479" w:type="dxa"/>
            <w:tcBorders>
              <w:top w:val="single" w:sz="4" w:space="0" w:color="000000"/>
              <w:left w:val="single" w:sz="4" w:space="0" w:color="000000"/>
              <w:bottom w:val="single" w:sz="4" w:space="0" w:color="000000"/>
              <w:right w:val="single" w:sz="4" w:space="0" w:color="000000"/>
            </w:tcBorders>
          </w:tcPr>
          <w:p w14:paraId="3D3D7BA9" w14:textId="77777777" w:rsidR="00BE67B7" w:rsidRPr="001D31EE" w:rsidRDefault="00BE67B7" w:rsidP="00705EFA"/>
        </w:tc>
      </w:tr>
      <w:tr w:rsidR="00BE67B7" w:rsidRPr="001D31EE" w14:paraId="3D5F86F7" w14:textId="77777777" w:rsidTr="00705EFA">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5DF67B27" w14:textId="77777777" w:rsidR="00BE67B7" w:rsidRPr="001D31EE" w:rsidRDefault="00BE67B7" w:rsidP="00705EFA"/>
        </w:tc>
        <w:tc>
          <w:tcPr>
            <w:tcW w:w="7479" w:type="dxa"/>
            <w:tcBorders>
              <w:top w:val="single" w:sz="4" w:space="0" w:color="000000"/>
              <w:left w:val="single" w:sz="4" w:space="0" w:color="000000"/>
              <w:bottom w:val="single" w:sz="4" w:space="0" w:color="000000"/>
              <w:right w:val="single" w:sz="4" w:space="0" w:color="000000"/>
            </w:tcBorders>
          </w:tcPr>
          <w:p w14:paraId="53DF6CD8" w14:textId="77777777" w:rsidR="00BE67B7" w:rsidRPr="001D31EE" w:rsidRDefault="00BE67B7" w:rsidP="00705EFA"/>
        </w:tc>
      </w:tr>
    </w:tbl>
    <w:p w14:paraId="3AB3B944" w14:textId="77777777" w:rsidR="00603FEF" w:rsidRPr="009E5CF9" w:rsidRDefault="00603FEF" w:rsidP="00603FEF">
      <w:pPr>
        <w:ind w:left="1224"/>
        <w:contextualSpacing/>
        <w:rPr>
          <w:szCs w:val="22"/>
        </w:rPr>
      </w:pPr>
    </w:p>
    <w:p w14:paraId="1177773E" w14:textId="070F2538" w:rsidR="009E5CF9" w:rsidRDefault="009D1F1C" w:rsidP="009D1F1C">
      <w:pPr>
        <w:pStyle w:val="Heading1"/>
      </w:pPr>
      <w:r w:rsidRPr="009D1F1C">
        <w:t>TRAVAUX DE REPARATION DE LA CLOTURE</w:t>
      </w:r>
    </w:p>
    <w:p w14:paraId="6B137DA7" w14:textId="77080972" w:rsidR="009D1F1C" w:rsidRDefault="009D1F1C" w:rsidP="009D1F1C">
      <w:pPr>
        <w:keepNext/>
        <w:keepLines/>
        <w:numPr>
          <w:ilvl w:val="1"/>
          <w:numId w:val="28"/>
        </w:numPr>
        <w:spacing w:before="40"/>
        <w:outlineLvl w:val="2"/>
        <w:rPr>
          <w:rFonts w:ascii="Arial Bold" w:hAnsi="Arial Bold"/>
          <w:b/>
          <w:bCs/>
          <w:sz w:val="24"/>
        </w:rPr>
      </w:pPr>
      <w:r w:rsidRPr="009D1F1C">
        <w:rPr>
          <w:rFonts w:ascii="Arial Bold" w:hAnsi="Arial Bold"/>
          <w:b/>
          <w:bCs/>
          <w:sz w:val="24"/>
        </w:rPr>
        <w:t>REPARATION DE LA CLOTURE</w:t>
      </w:r>
      <w:r w:rsidR="007E753E">
        <w:rPr>
          <w:rFonts w:ascii="Arial Bold" w:hAnsi="Arial Bold"/>
          <w:b/>
          <w:bCs/>
          <w:sz w:val="24"/>
        </w:rPr>
        <w:t xml:space="preserve"> </w:t>
      </w:r>
      <w:r w:rsidR="007E753E" w:rsidRPr="007E753E">
        <w:rPr>
          <w:rFonts w:ascii="Arial Bold" w:hAnsi="Arial Bold"/>
          <w:b/>
          <w:bCs/>
          <w:sz w:val="24"/>
        </w:rPr>
        <w:t>(Longueur = 150 m</w:t>
      </w:r>
      <w:r w:rsidR="007E753E">
        <w:rPr>
          <w:rFonts w:ascii="Arial Bold" w:hAnsi="Arial Bold"/>
          <w:b/>
          <w:bCs/>
          <w:sz w:val="24"/>
        </w:rPr>
        <w:t xml:space="preserve">, </w:t>
      </w:r>
      <w:r w:rsidR="007E753E" w:rsidRPr="007E753E">
        <w:rPr>
          <w:rFonts w:ascii="Arial Bold" w:hAnsi="Arial Bold"/>
          <w:b/>
          <w:bCs/>
          <w:sz w:val="24"/>
        </w:rPr>
        <w:t>hauteur = 2 m)</w:t>
      </w:r>
    </w:p>
    <w:p w14:paraId="33A87E03" w14:textId="77777777" w:rsidR="009D1F1C" w:rsidRDefault="009D1F1C" w:rsidP="009D1F1C">
      <w:pPr>
        <w:keepNext/>
        <w:keepLines/>
        <w:spacing w:before="40"/>
        <w:ind w:left="792"/>
        <w:outlineLvl w:val="2"/>
        <w:rPr>
          <w:rFonts w:ascii="Arial Bold" w:hAnsi="Arial Bold"/>
          <w:b/>
          <w:bCs/>
          <w:sz w:val="24"/>
        </w:rPr>
      </w:pPr>
    </w:p>
    <w:p w14:paraId="176C379A" w14:textId="338E73C1" w:rsidR="009D1F1C" w:rsidRDefault="009D1F1C" w:rsidP="009D1F1C">
      <w:pPr>
        <w:pStyle w:val="ListParagraph"/>
        <w:numPr>
          <w:ilvl w:val="2"/>
          <w:numId w:val="28"/>
        </w:numPr>
        <w:jc w:val="left"/>
        <w:rPr>
          <w:rFonts w:cs="Arial"/>
          <w:szCs w:val="22"/>
        </w:rPr>
      </w:pPr>
      <w:r w:rsidRPr="009D1F1C">
        <w:rPr>
          <w:rFonts w:cs="Arial"/>
          <w:szCs w:val="22"/>
        </w:rPr>
        <w:t xml:space="preserve">Fourniture et pose </w:t>
      </w:r>
      <w:r w:rsidR="00711FE9">
        <w:rPr>
          <w:rFonts w:cs="Arial"/>
          <w:szCs w:val="22"/>
        </w:rPr>
        <w:t xml:space="preserve">des </w:t>
      </w:r>
      <w:r w:rsidR="00CA7F8B">
        <w:rPr>
          <w:rFonts w:cs="Arial"/>
          <w:szCs w:val="22"/>
        </w:rPr>
        <w:t>matériaux</w:t>
      </w:r>
      <w:r w:rsidR="00711FE9">
        <w:rPr>
          <w:rFonts w:cs="Arial"/>
          <w:szCs w:val="22"/>
        </w:rPr>
        <w:t xml:space="preserve"> de </w:t>
      </w:r>
      <w:r w:rsidR="00CA7F8B">
        <w:rPr>
          <w:rFonts w:cs="Arial"/>
          <w:szCs w:val="22"/>
        </w:rPr>
        <w:t>réparation</w:t>
      </w:r>
      <w:r w:rsidR="00711FE9">
        <w:rPr>
          <w:rFonts w:cs="Arial"/>
          <w:szCs w:val="22"/>
        </w:rPr>
        <w:t xml:space="preserve"> de la </w:t>
      </w:r>
      <w:r w:rsidR="00CA7F8B">
        <w:rPr>
          <w:rFonts w:cs="Arial"/>
          <w:szCs w:val="22"/>
        </w:rPr>
        <w:t>clôture</w:t>
      </w:r>
      <w:r w:rsidR="00711FE9">
        <w:rPr>
          <w:rFonts w:cs="Arial"/>
          <w:szCs w:val="22"/>
        </w:rPr>
        <w:t xml:space="preserve"> </w:t>
      </w:r>
      <w:r w:rsidR="00A01181">
        <w:rPr>
          <w:rFonts w:cs="Arial"/>
          <w:szCs w:val="22"/>
        </w:rPr>
        <w:t xml:space="preserve">en </w:t>
      </w:r>
      <w:proofErr w:type="spellStart"/>
      <w:r w:rsidR="00A01181">
        <w:rPr>
          <w:rFonts w:cs="Arial"/>
          <w:szCs w:val="22"/>
        </w:rPr>
        <w:t>cyclofence</w:t>
      </w:r>
      <w:proofErr w:type="spellEnd"/>
    </w:p>
    <w:p w14:paraId="42AC8FEC" w14:textId="16580550" w:rsidR="00711FE9" w:rsidRDefault="00711FE9" w:rsidP="00711FE9">
      <w:pPr>
        <w:pStyle w:val="ListParagraph"/>
        <w:rPr>
          <w:sz w:val="20"/>
          <w:szCs w:val="20"/>
        </w:rPr>
      </w:pPr>
    </w:p>
    <w:p w14:paraId="0A0E0310" w14:textId="55E29AD8" w:rsidR="00252602" w:rsidRPr="00252602" w:rsidRDefault="00252602" w:rsidP="00252602">
      <w:pPr>
        <w:pStyle w:val="ListParagraph"/>
        <w:ind w:left="1224"/>
        <w:rPr>
          <w:sz w:val="20"/>
          <w:szCs w:val="20"/>
        </w:rPr>
      </w:pPr>
      <w:r w:rsidRPr="00252602">
        <w:rPr>
          <w:sz w:val="20"/>
          <w:szCs w:val="20"/>
        </w:rPr>
        <w:t xml:space="preserve">Ce prix rémunère la fourniture, l’Installations et la mise en œuvre des éléments </w:t>
      </w:r>
      <w:r>
        <w:rPr>
          <w:sz w:val="20"/>
          <w:szCs w:val="20"/>
        </w:rPr>
        <w:t xml:space="preserve">de </w:t>
      </w:r>
      <w:r w:rsidRPr="006F1A51">
        <w:rPr>
          <w:sz w:val="20"/>
          <w:szCs w:val="20"/>
        </w:rPr>
        <w:t xml:space="preserve">réparation </w:t>
      </w:r>
      <w:r>
        <w:rPr>
          <w:sz w:val="20"/>
          <w:szCs w:val="20"/>
        </w:rPr>
        <w:t xml:space="preserve">des tronçons manquantes </w:t>
      </w:r>
      <w:r w:rsidRPr="006F1A51">
        <w:rPr>
          <w:sz w:val="20"/>
          <w:szCs w:val="20"/>
        </w:rPr>
        <w:t xml:space="preserve">de la clôture </w:t>
      </w:r>
      <w:r>
        <w:rPr>
          <w:sz w:val="20"/>
          <w:szCs w:val="20"/>
        </w:rPr>
        <w:t>existante</w:t>
      </w:r>
      <w:r w:rsidRPr="00252602">
        <w:rPr>
          <w:sz w:val="20"/>
          <w:szCs w:val="20"/>
        </w:rPr>
        <w:t xml:space="preserve"> </w:t>
      </w:r>
      <w:r w:rsidR="00D44C5B">
        <w:rPr>
          <w:sz w:val="20"/>
          <w:szCs w:val="20"/>
        </w:rPr>
        <w:t xml:space="preserve">pour </w:t>
      </w:r>
      <w:r w:rsidRPr="00252602">
        <w:rPr>
          <w:sz w:val="20"/>
          <w:szCs w:val="20"/>
        </w:rPr>
        <w:t>sécuriser l</w:t>
      </w:r>
      <w:r>
        <w:rPr>
          <w:sz w:val="20"/>
          <w:szCs w:val="20"/>
        </w:rPr>
        <w:t>e périmètre du site de</w:t>
      </w:r>
      <w:r w:rsidRPr="00252602">
        <w:rPr>
          <w:sz w:val="20"/>
          <w:szCs w:val="20"/>
        </w:rPr>
        <w:t xml:space="preserve"> traitement y compris toutes fournitures et sujétions de mise en œuvre.</w:t>
      </w:r>
    </w:p>
    <w:p w14:paraId="49D0868F" w14:textId="775E4E2B" w:rsidR="00C42CC4" w:rsidRPr="006F1A51" w:rsidDel="00064EDB" w:rsidRDefault="00C42CC4" w:rsidP="006F1A51">
      <w:pPr>
        <w:pStyle w:val="ListParagraph"/>
        <w:ind w:left="1224"/>
        <w:rPr>
          <w:del w:id="52" w:author="Andrew Regnery" w:date="2021-03-11T12:51:00Z"/>
          <w:sz w:val="20"/>
          <w:szCs w:val="20"/>
        </w:rPr>
      </w:pPr>
    </w:p>
    <w:p w14:paraId="77E9D216" w14:textId="77777777" w:rsidR="00393147" w:rsidRPr="007F23E9" w:rsidRDefault="00393147" w:rsidP="007F23E9">
      <w:pPr>
        <w:rPr>
          <w:sz w:val="20"/>
          <w:szCs w:val="20"/>
        </w:rPr>
      </w:pPr>
    </w:p>
    <w:p w14:paraId="41E57516" w14:textId="77777777" w:rsidR="00711FE9" w:rsidRDefault="00711FE9" w:rsidP="00C42CC4">
      <w:pPr>
        <w:pStyle w:val="ListParagraph"/>
        <w:ind w:firstLine="504"/>
        <w:rPr>
          <w:sz w:val="20"/>
          <w:szCs w:val="20"/>
        </w:rPr>
      </w:pPr>
      <w:r w:rsidRPr="00711FE9">
        <w:rPr>
          <w:sz w:val="20"/>
          <w:szCs w:val="20"/>
        </w:rPr>
        <w:t>C</w:t>
      </w:r>
      <w:r>
        <w:rPr>
          <w:sz w:val="20"/>
          <w:szCs w:val="20"/>
        </w:rPr>
        <w:t xml:space="preserve">e prix comprend : </w:t>
      </w:r>
    </w:p>
    <w:p w14:paraId="1C27CDAE" w14:textId="3FA777CA" w:rsidR="00711FE9" w:rsidRPr="00711FE9" w:rsidRDefault="00711FE9" w:rsidP="00711FE9">
      <w:pPr>
        <w:pStyle w:val="ListParagraph"/>
        <w:numPr>
          <w:ilvl w:val="0"/>
          <w:numId w:val="30"/>
        </w:numPr>
        <w:ind w:left="1776"/>
        <w:rPr>
          <w:bCs/>
          <w:sz w:val="20"/>
          <w:szCs w:val="20"/>
        </w:rPr>
      </w:pPr>
      <w:r>
        <w:rPr>
          <w:bCs/>
          <w:sz w:val="20"/>
          <w:szCs w:val="20"/>
        </w:rPr>
        <w:t>U</w:t>
      </w:r>
      <w:r w:rsidRPr="00711FE9">
        <w:rPr>
          <w:bCs/>
          <w:sz w:val="20"/>
          <w:szCs w:val="20"/>
        </w:rPr>
        <w:t>ne évaluation du site pour connaître la longueur exacte de</w:t>
      </w:r>
      <w:r w:rsidR="005E10AA">
        <w:rPr>
          <w:bCs/>
          <w:sz w:val="20"/>
          <w:szCs w:val="20"/>
        </w:rPr>
        <w:t xml:space="preserve">s </w:t>
      </w:r>
      <w:r w:rsidR="00145811">
        <w:rPr>
          <w:bCs/>
          <w:sz w:val="20"/>
          <w:szCs w:val="20"/>
        </w:rPr>
        <w:t>tronçons</w:t>
      </w:r>
      <w:r w:rsidR="005E10AA">
        <w:rPr>
          <w:bCs/>
          <w:sz w:val="20"/>
          <w:szCs w:val="20"/>
        </w:rPr>
        <w:t xml:space="preserve"> </w:t>
      </w:r>
      <w:r w:rsidR="009805FA">
        <w:rPr>
          <w:bCs/>
          <w:sz w:val="20"/>
          <w:szCs w:val="20"/>
        </w:rPr>
        <w:t xml:space="preserve">de grillage </w:t>
      </w:r>
      <w:r w:rsidR="005E10AA">
        <w:rPr>
          <w:bCs/>
          <w:sz w:val="20"/>
          <w:szCs w:val="20"/>
        </w:rPr>
        <w:t>de</w:t>
      </w:r>
      <w:r w:rsidRPr="00711FE9">
        <w:rPr>
          <w:bCs/>
          <w:sz w:val="20"/>
          <w:szCs w:val="20"/>
        </w:rPr>
        <w:t xml:space="preserve"> la clôture </w:t>
      </w:r>
      <w:r w:rsidR="00145811">
        <w:rPr>
          <w:bCs/>
          <w:sz w:val="20"/>
          <w:szCs w:val="20"/>
        </w:rPr>
        <w:t xml:space="preserve">et du fil barbelé </w:t>
      </w:r>
      <w:r w:rsidR="00145811" w:rsidRPr="00711FE9">
        <w:rPr>
          <w:bCs/>
          <w:sz w:val="20"/>
          <w:szCs w:val="20"/>
        </w:rPr>
        <w:t>à</w:t>
      </w:r>
      <w:r w:rsidR="005E10AA">
        <w:rPr>
          <w:bCs/>
          <w:sz w:val="20"/>
          <w:szCs w:val="20"/>
        </w:rPr>
        <w:t xml:space="preserve"> </w:t>
      </w:r>
      <w:r w:rsidR="00145811">
        <w:rPr>
          <w:bCs/>
          <w:sz w:val="20"/>
          <w:szCs w:val="20"/>
        </w:rPr>
        <w:t>remplacer</w:t>
      </w:r>
      <w:r w:rsidR="005E10AA">
        <w:rPr>
          <w:bCs/>
          <w:sz w:val="20"/>
          <w:szCs w:val="20"/>
        </w:rPr>
        <w:t xml:space="preserve"> y compris </w:t>
      </w:r>
      <w:r w:rsidRPr="00711FE9">
        <w:rPr>
          <w:bCs/>
          <w:sz w:val="20"/>
          <w:szCs w:val="20"/>
        </w:rPr>
        <w:t>traverses</w:t>
      </w:r>
      <w:r w:rsidR="00145811">
        <w:rPr>
          <w:bCs/>
          <w:sz w:val="20"/>
          <w:szCs w:val="20"/>
        </w:rPr>
        <w:t xml:space="preserve"> et </w:t>
      </w:r>
      <w:r w:rsidRPr="00711FE9">
        <w:rPr>
          <w:bCs/>
          <w:sz w:val="20"/>
          <w:szCs w:val="20"/>
        </w:rPr>
        <w:t>les poteaux à réparer ou à remplacer.</w:t>
      </w:r>
    </w:p>
    <w:p w14:paraId="7F83D018" w14:textId="77777777" w:rsidR="00145811" w:rsidRPr="00711FE9" w:rsidRDefault="00145811" w:rsidP="00145811">
      <w:pPr>
        <w:pStyle w:val="ListParagraph"/>
        <w:numPr>
          <w:ilvl w:val="0"/>
          <w:numId w:val="30"/>
        </w:numPr>
        <w:ind w:left="1776"/>
        <w:rPr>
          <w:bCs/>
          <w:sz w:val="20"/>
          <w:szCs w:val="20"/>
        </w:rPr>
      </w:pPr>
      <w:r>
        <w:rPr>
          <w:bCs/>
          <w:sz w:val="20"/>
          <w:szCs w:val="20"/>
        </w:rPr>
        <w:t>L</w:t>
      </w:r>
      <w:r w:rsidRPr="00711FE9">
        <w:rPr>
          <w:bCs/>
          <w:sz w:val="20"/>
          <w:szCs w:val="20"/>
        </w:rPr>
        <w:t xml:space="preserve">'enlèvement des sections abîmées, y compris, mais sans s'y limiter, les sections de grillage endommagées, les poteaux, les fils barbelés et les éléments divers au sein des sections identifiées. Ces travaux doivent inclure également l'enlèvement et l'élimination hors site du feuillage dans un rayon de 1 mètre de chaque côté de ces sections pour permettre l'installation. </w:t>
      </w:r>
    </w:p>
    <w:p w14:paraId="3E0A4AB4" w14:textId="676C4ED7" w:rsidR="00711FE9" w:rsidRPr="00711FE9" w:rsidRDefault="00711FE9" w:rsidP="00711FE9">
      <w:pPr>
        <w:pStyle w:val="ListParagraph"/>
        <w:numPr>
          <w:ilvl w:val="0"/>
          <w:numId w:val="30"/>
        </w:numPr>
        <w:ind w:left="1776"/>
        <w:rPr>
          <w:bCs/>
          <w:sz w:val="20"/>
          <w:szCs w:val="20"/>
        </w:rPr>
      </w:pPr>
      <w:r>
        <w:rPr>
          <w:bCs/>
          <w:sz w:val="20"/>
          <w:szCs w:val="20"/>
        </w:rPr>
        <w:t>L</w:t>
      </w:r>
      <w:r w:rsidRPr="00711FE9">
        <w:rPr>
          <w:bCs/>
          <w:sz w:val="20"/>
          <w:szCs w:val="20"/>
        </w:rPr>
        <w:t>a fourniture et le transport de tous les matériaux nécessaires pour la réparation de la clôture, y compris, mais sans s'y limiter, le</w:t>
      </w:r>
      <w:r w:rsidR="00107943">
        <w:rPr>
          <w:bCs/>
          <w:sz w:val="20"/>
          <w:szCs w:val="20"/>
        </w:rPr>
        <w:t>s longueurs des sections de grillage pour l</w:t>
      </w:r>
      <w:r w:rsidRPr="00711FE9">
        <w:rPr>
          <w:bCs/>
          <w:sz w:val="20"/>
          <w:szCs w:val="20"/>
        </w:rPr>
        <w:t>a clôture, les poteaux, les barres transversales, le fil de fer barbelé et les supports pour les barbelés.</w:t>
      </w:r>
    </w:p>
    <w:p w14:paraId="63A44BFD" w14:textId="24E480CD" w:rsidR="00711FE9" w:rsidRPr="00711FE9" w:rsidRDefault="00711FE9" w:rsidP="00711FE9">
      <w:pPr>
        <w:pStyle w:val="ListParagraph"/>
        <w:numPr>
          <w:ilvl w:val="0"/>
          <w:numId w:val="30"/>
        </w:numPr>
        <w:ind w:left="1776"/>
        <w:rPr>
          <w:bCs/>
          <w:sz w:val="20"/>
          <w:szCs w:val="20"/>
        </w:rPr>
      </w:pPr>
      <w:r>
        <w:rPr>
          <w:bCs/>
          <w:sz w:val="20"/>
          <w:szCs w:val="20"/>
        </w:rPr>
        <w:t>L</w:t>
      </w:r>
      <w:r w:rsidRPr="00711FE9">
        <w:rPr>
          <w:bCs/>
          <w:sz w:val="20"/>
          <w:szCs w:val="20"/>
        </w:rPr>
        <w:t>a clôture doit être réparée comme spécifié et ramenée à son statut initial afin de sécuriser l'ensemble du périmètre de la station.</w:t>
      </w:r>
    </w:p>
    <w:p w14:paraId="35938DA4" w14:textId="74635C5B" w:rsidR="00711FE9" w:rsidRDefault="00711FE9" w:rsidP="00711FE9">
      <w:pPr>
        <w:pStyle w:val="ListParagraph"/>
        <w:numPr>
          <w:ilvl w:val="0"/>
          <w:numId w:val="30"/>
        </w:numPr>
        <w:ind w:left="1776"/>
        <w:rPr>
          <w:bCs/>
          <w:sz w:val="20"/>
          <w:szCs w:val="20"/>
        </w:rPr>
      </w:pPr>
      <w:r w:rsidRPr="00711FE9">
        <w:rPr>
          <w:bCs/>
          <w:sz w:val="20"/>
          <w:szCs w:val="20"/>
        </w:rPr>
        <w:t>Toutes sujétions de mise en œuvre.</w:t>
      </w:r>
    </w:p>
    <w:p w14:paraId="22DAFDBB" w14:textId="28DB94A1" w:rsidR="00711FE9" w:rsidRDefault="00711FE9" w:rsidP="00711FE9">
      <w:pPr>
        <w:rPr>
          <w:bCs/>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711FE9" w:rsidRPr="001D31EE" w14:paraId="72287684" w14:textId="77777777" w:rsidTr="00711FE9">
        <w:trPr>
          <w:trHeight w:hRule="exact" w:val="394"/>
        </w:trPr>
        <w:tc>
          <w:tcPr>
            <w:tcW w:w="1809" w:type="dxa"/>
            <w:vMerge w:val="restart"/>
            <w:tcBorders>
              <w:top w:val="single" w:sz="4" w:space="0" w:color="000000"/>
              <w:left w:val="single" w:sz="4" w:space="0" w:color="000000"/>
              <w:bottom w:val="single" w:sz="4" w:space="0" w:color="000000"/>
              <w:right w:val="single" w:sz="4" w:space="0" w:color="000000"/>
            </w:tcBorders>
          </w:tcPr>
          <w:p w14:paraId="0E66EFB0" w14:textId="77777777" w:rsidR="00711FE9" w:rsidRPr="001D31EE" w:rsidRDefault="00711FE9" w:rsidP="00711FE9">
            <w:pPr>
              <w:pStyle w:val="TableParagraph"/>
              <w:kinsoku w:val="0"/>
              <w:overflowPunct w:val="0"/>
              <w:spacing w:before="2" w:line="130" w:lineRule="exact"/>
              <w:rPr>
                <w:sz w:val="13"/>
                <w:szCs w:val="13"/>
                <w:lang w:val="fr-FR"/>
              </w:rPr>
            </w:pPr>
          </w:p>
          <w:p w14:paraId="1E05DF26" w14:textId="77777777" w:rsidR="00711FE9" w:rsidRPr="001D31EE" w:rsidRDefault="00711FE9" w:rsidP="00711FE9">
            <w:pPr>
              <w:pStyle w:val="TableParagraph"/>
              <w:kinsoku w:val="0"/>
              <w:overflowPunct w:val="0"/>
              <w:spacing w:line="200" w:lineRule="exact"/>
              <w:rPr>
                <w:sz w:val="20"/>
                <w:szCs w:val="20"/>
                <w:lang w:val="fr-FR"/>
              </w:rPr>
            </w:pPr>
          </w:p>
          <w:p w14:paraId="624E6EB9" w14:textId="77777777" w:rsidR="00711FE9" w:rsidRPr="001D31EE" w:rsidRDefault="00711FE9" w:rsidP="00711FE9">
            <w:pPr>
              <w:pStyle w:val="TableParagraph"/>
              <w:kinsoku w:val="0"/>
              <w:overflowPunct w:val="0"/>
              <w:spacing w:line="200" w:lineRule="exact"/>
              <w:rPr>
                <w:sz w:val="20"/>
                <w:szCs w:val="20"/>
                <w:lang w:val="fr-FR"/>
              </w:rPr>
            </w:pPr>
          </w:p>
          <w:p w14:paraId="75FA98B4" w14:textId="69620288" w:rsidR="00711FE9" w:rsidRPr="001D31EE" w:rsidRDefault="00711FE9" w:rsidP="00711FE9">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Pr>
                <w:rFonts w:ascii="Arial" w:hAnsi="Arial" w:cs="Arial"/>
                <w:b/>
                <w:bCs/>
                <w:spacing w:val="-1"/>
                <w:w w:val="85"/>
                <w:szCs w:val="22"/>
                <w:lang w:val="fr-FR"/>
              </w:rPr>
              <w:t>5</w:t>
            </w:r>
            <w:r w:rsidRPr="001D31EE">
              <w:rPr>
                <w:rFonts w:ascii="Arial" w:hAnsi="Arial" w:cs="Arial"/>
                <w:b/>
                <w:bCs/>
                <w:spacing w:val="-1"/>
                <w:w w:val="85"/>
                <w:szCs w:val="22"/>
                <w:lang w:val="fr-FR"/>
              </w:rPr>
              <w:t>.</w:t>
            </w:r>
            <w:r>
              <w:rPr>
                <w:rFonts w:ascii="Arial" w:hAnsi="Arial" w:cs="Arial"/>
                <w:b/>
                <w:bCs/>
                <w:spacing w:val="-1"/>
                <w:w w:val="85"/>
                <w:szCs w:val="22"/>
                <w:lang w:val="fr-FR"/>
              </w:rPr>
              <w:t>1</w:t>
            </w:r>
            <w:r w:rsidRPr="001D31EE">
              <w:rPr>
                <w:rFonts w:ascii="Arial" w:hAnsi="Arial" w:cs="Arial"/>
                <w:b/>
                <w:bCs/>
                <w:spacing w:val="-1"/>
                <w:w w:val="85"/>
                <w:szCs w:val="22"/>
                <w:lang w:val="fr-FR"/>
              </w:rPr>
              <w:t>.</w:t>
            </w:r>
            <w:r>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29C12801" w14:textId="77777777" w:rsidR="00711FE9" w:rsidRPr="001D31EE" w:rsidRDefault="00711FE9" w:rsidP="00711FE9">
            <w:pPr>
              <w:pStyle w:val="TableParagraph"/>
              <w:kinsoku w:val="0"/>
              <w:overflowPunct w:val="0"/>
              <w:spacing w:before="61"/>
              <w:ind w:left="101"/>
              <w:rPr>
                <w:vertAlign w:val="superscript"/>
                <w:lang w:val="fr-FR"/>
              </w:rPr>
            </w:pPr>
            <w:r w:rsidRPr="001D31EE">
              <w:rPr>
                <w:rFonts w:ascii="Arial" w:hAnsi="Arial" w:cs="Arial"/>
                <w:b/>
                <w:bCs/>
                <w:w w:val="85"/>
                <w:szCs w:val="22"/>
                <w:lang w:val="fr-FR"/>
              </w:rPr>
              <w:t>m</w:t>
            </w:r>
            <w:r>
              <w:rPr>
                <w:rFonts w:ascii="Arial" w:hAnsi="Arial" w:cs="Arial"/>
                <w:b/>
                <w:bCs/>
                <w:w w:val="85"/>
                <w:szCs w:val="22"/>
                <w:lang w:val="fr-FR"/>
              </w:rPr>
              <w:t>l</w:t>
            </w:r>
          </w:p>
        </w:tc>
      </w:tr>
      <w:tr w:rsidR="00711FE9" w:rsidRPr="001D31EE" w14:paraId="63E85481" w14:textId="77777777" w:rsidTr="00711FE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1557A316" w14:textId="77777777" w:rsidR="00711FE9" w:rsidRPr="001D31EE" w:rsidRDefault="00711FE9" w:rsidP="00711FE9">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5E1843A7" w14:textId="77777777" w:rsidR="00711FE9" w:rsidRPr="001D31EE" w:rsidRDefault="00711FE9" w:rsidP="00711FE9"/>
        </w:tc>
      </w:tr>
      <w:tr w:rsidR="00711FE9" w:rsidRPr="001D31EE" w14:paraId="09971F9D" w14:textId="77777777" w:rsidTr="00711FE9">
        <w:trPr>
          <w:trHeight w:hRule="exact" w:val="394"/>
        </w:trPr>
        <w:tc>
          <w:tcPr>
            <w:tcW w:w="1809" w:type="dxa"/>
            <w:vMerge/>
            <w:tcBorders>
              <w:top w:val="single" w:sz="4" w:space="0" w:color="000000"/>
              <w:left w:val="single" w:sz="4" w:space="0" w:color="000000"/>
              <w:bottom w:val="single" w:sz="4" w:space="0" w:color="000000"/>
              <w:right w:val="single" w:sz="4" w:space="0" w:color="000000"/>
            </w:tcBorders>
          </w:tcPr>
          <w:p w14:paraId="62FEB5D9" w14:textId="77777777" w:rsidR="00711FE9" w:rsidRPr="001D31EE" w:rsidRDefault="00711FE9" w:rsidP="00711FE9"/>
        </w:tc>
        <w:tc>
          <w:tcPr>
            <w:tcW w:w="7479" w:type="dxa"/>
            <w:tcBorders>
              <w:top w:val="single" w:sz="4" w:space="0" w:color="000000"/>
              <w:left w:val="single" w:sz="4" w:space="0" w:color="000000"/>
              <w:bottom w:val="single" w:sz="4" w:space="0" w:color="000000"/>
              <w:right w:val="single" w:sz="4" w:space="0" w:color="000000"/>
            </w:tcBorders>
          </w:tcPr>
          <w:p w14:paraId="60932FA1" w14:textId="77777777" w:rsidR="00711FE9" w:rsidRPr="001D31EE" w:rsidRDefault="00711FE9" w:rsidP="00711FE9"/>
        </w:tc>
      </w:tr>
      <w:tr w:rsidR="00711FE9" w:rsidRPr="001D31EE" w14:paraId="19828FB8" w14:textId="77777777" w:rsidTr="00711FE9">
        <w:trPr>
          <w:trHeight w:hRule="exact" w:val="156"/>
        </w:trPr>
        <w:tc>
          <w:tcPr>
            <w:tcW w:w="1809" w:type="dxa"/>
            <w:vMerge/>
            <w:tcBorders>
              <w:top w:val="single" w:sz="4" w:space="0" w:color="000000"/>
              <w:left w:val="single" w:sz="4" w:space="0" w:color="000000"/>
              <w:bottom w:val="single" w:sz="4" w:space="0" w:color="000000"/>
              <w:right w:val="single" w:sz="4" w:space="0" w:color="000000"/>
            </w:tcBorders>
          </w:tcPr>
          <w:p w14:paraId="05A481A3" w14:textId="77777777" w:rsidR="00711FE9" w:rsidRPr="001D31EE" w:rsidRDefault="00711FE9" w:rsidP="00711FE9"/>
        </w:tc>
        <w:tc>
          <w:tcPr>
            <w:tcW w:w="7479" w:type="dxa"/>
            <w:tcBorders>
              <w:top w:val="single" w:sz="4" w:space="0" w:color="000000"/>
              <w:left w:val="single" w:sz="4" w:space="0" w:color="000000"/>
              <w:bottom w:val="single" w:sz="4" w:space="0" w:color="000000"/>
              <w:right w:val="single" w:sz="4" w:space="0" w:color="000000"/>
            </w:tcBorders>
          </w:tcPr>
          <w:p w14:paraId="130DF527" w14:textId="77777777" w:rsidR="00711FE9" w:rsidRPr="001D31EE" w:rsidRDefault="00711FE9" w:rsidP="00711FE9"/>
        </w:tc>
      </w:tr>
    </w:tbl>
    <w:p w14:paraId="0AE1AAED" w14:textId="77777777" w:rsidR="00711FE9" w:rsidRPr="00711FE9" w:rsidRDefault="00711FE9" w:rsidP="00711FE9">
      <w:pPr>
        <w:rPr>
          <w:bCs/>
          <w:sz w:val="20"/>
          <w:szCs w:val="20"/>
        </w:rPr>
      </w:pPr>
    </w:p>
    <w:p w14:paraId="3DB82238" w14:textId="24678FE3" w:rsidR="00711FE9" w:rsidRDefault="006701EF" w:rsidP="006701EF">
      <w:pPr>
        <w:pStyle w:val="Heading1"/>
      </w:pPr>
      <w:r>
        <w:t>ENFOUISSEMENT DES BOUES DESHYDRATEES</w:t>
      </w:r>
    </w:p>
    <w:p w14:paraId="317A1098" w14:textId="62D171F9" w:rsidR="006701EF" w:rsidRPr="006701EF" w:rsidRDefault="006701EF" w:rsidP="006701EF">
      <w:pPr>
        <w:keepNext/>
        <w:keepLines/>
        <w:numPr>
          <w:ilvl w:val="1"/>
          <w:numId w:val="28"/>
        </w:numPr>
        <w:spacing w:before="40"/>
        <w:outlineLvl w:val="2"/>
      </w:pPr>
      <w:r w:rsidRPr="006701EF">
        <w:rPr>
          <w:rFonts w:ascii="Arial Bold" w:hAnsi="Arial Bold"/>
          <w:b/>
          <w:bCs/>
          <w:sz w:val="24"/>
        </w:rPr>
        <w:t>EXCAVATIONS DES FOSSES ET ENFOUISSEMENT DES BOUES</w:t>
      </w:r>
      <w:r w:rsidR="000F0858">
        <w:rPr>
          <w:rFonts w:ascii="Arial Bold" w:hAnsi="Arial Bold"/>
          <w:b/>
          <w:bCs/>
          <w:sz w:val="24"/>
        </w:rPr>
        <w:t xml:space="preserve"> </w:t>
      </w:r>
      <w:r w:rsidR="000F0858" w:rsidRPr="000F0858">
        <w:rPr>
          <w:rFonts w:ascii="Arial Bold" w:hAnsi="Arial Bold"/>
          <w:b/>
          <w:bCs/>
          <w:sz w:val="24"/>
        </w:rPr>
        <w:t xml:space="preserve">(Volume = </w:t>
      </w:r>
      <w:r w:rsidR="000F0858" w:rsidRPr="000F0858">
        <w:rPr>
          <w:rFonts w:ascii="Arial Bold" w:hAnsi="Arial Bold"/>
          <w:b/>
          <w:bCs/>
          <w:sz w:val="24"/>
          <w:lang w:val="fr-HT"/>
        </w:rPr>
        <w:t>4,000 m</w:t>
      </w:r>
      <w:r w:rsidR="000F0858" w:rsidRPr="000F0858">
        <w:rPr>
          <w:rFonts w:ascii="Arial Bold" w:hAnsi="Arial Bold"/>
          <w:b/>
          <w:bCs/>
          <w:sz w:val="24"/>
          <w:vertAlign w:val="superscript"/>
          <w:lang w:val="fr-HT"/>
        </w:rPr>
        <w:t>3</w:t>
      </w:r>
      <w:r w:rsidR="000F0858" w:rsidRPr="000F0858">
        <w:rPr>
          <w:rFonts w:ascii="Arial Bold" w:hAnsi="Arial Bold"/>
          <w:b/>
          <w:bCs/>
          <w:sz w:val="24"/>
          <w:lang w:val="fr-HT"/>
        </w:rPr>
        <w:t>)</w:t>
      </w:r>
    </w:p>
    <w:p w14:paraId="1FCF1A30" w14:textId="77777777" w:rsidR="006701EF" w:rsidRDefault="006701EF" w:rsidP="006701EF">
      <w:pPr>
        <w:keepNext/>
        <w:keepLines/>
        <w:spacing w:before="40"/>
        <w:ind w:left="1224"/>
        <w:outlineLvl w:val="2"/>
      </w:pPr>
    </w:p>
    <w:p w14:paraId="4DE91597" w14:textId="06FED771" w:rsidR="006701EF" w:rsidRDefault="006701EF" w:rsidP="006701EF">
      <w:pPr>
        <w:keepNext/>
        <w:keepLines/>
        <w:numPr>
          <w:ilvl w:val="2"/>
          <w:numId w:val="28"/>
        </w:numPr>
        <w:spacing w:before="40"/>
        <w:outlineLvl w:val="2"/>
      </w:pPr>
      <w:r>
        <w:t xml:space="preserve">Excavations des fosses </w:t>
      </w:r>
    </w:p>
    <w:p w14:paraId="70E18CA3" w14:textId="77777777" w:rsidR="006701EF" w:rsidRDefault="006701EF" w:rsidP="006701EF">
      <w:pPr>
        <w:keepNext/>
        <w:keepLines/>
        <w:spacing w:before="40"/>
        <w:ind w:left="720"/>
        <w:outlineLvl w:val="2"/>
      </w:pPr>
    </w:p>
    <w:p w14:paraId="165219B6" w14:textId="7FCF8FD5" w:rsidR="006701EF" w:rsidRPr="001174DA" w:rsidRDefault="006701EF" w:rsidP="006701EF">
      <w:pPr>
        <w:ind w:left="1224"/>
        <w:rPr>
          <w:bCs/>
          <w:sz w:val="20"/>
          <w:szCs w:val="20"/>
        </w:rPr>
      </w:pPr>
      <w:r w:rsidRPr="001174DA">
        <w:rPr>
          <w:bCs/>
          <w:sz w:val="20"/>
          <w:szCs w:val="20"/>
        </w:rPr>
        <w:t>Ce prix co</w:t>
      </w:r>
      <w:r w:rsidR="000B6517">
        <w:rPr>
          <w:bCs/>
          <w:sz w:val="20"/>
          <w:szCs w:val="20"/>
        </w:rPr>
        <w:t xml:space="preserve">ncerne </w:t>
      </w:r>
      <w:r w:rsidR="002632C8">
        <w:rPr>
          <w:bCs/>
          <w:sz w:val="20"/>
          <w:szCs w:val="20"/>
        </w:rPr>
        <w:t>les travaux d</w:t>
      </w:r>
      <w:r w:rsidR="00393147">
        <w:rPr>
          <w:bCs/>
          <w:sz w:val="20"/>
          <w:szCs w:val="20"/>
        </w:rPr>
        <w:t>’</w:t>
      </w:r>
      <w:r w:rsidR="00CF6725" w:rsidRPr="00393147">
        <w:rPr>
          <w:bCs/>
          <w:sz w:val="20"/>
          <w:szCs w:val="20"/>
          <w:lang w:val="fr-HT"/>
        </w:rPr>
        <w:t>excavation</w:t>
      </w:r>
      <w:r w:rsidR="00393147" w:rsidRPr="00393147">
        <w:rPr>
          <w:bCs/>
          <w:sz w:val="20"/>
          <w:szCs w:val="20"/>
          <w:lang w:val="fr-HT"/>
        </w:rPr>
        <w:t xml:space="preserve"> des fosses dans les limites de la zone du site conformément aux instructions du superviseur. Cette ou ces fosse (s) doivent être suffisantes pour enterrer le volume total de boues </w:t>
      </w:r>
      <w:r w:rsidR="00393147">
        <w:rPr>
          <w:bCs/>
          <w:sz w:val="20"/>
          <w:szCs w:val="20"/>
          <w:lang w:val="fr-HT"/>
        </w:rPr>
        <w:t>de vidanges d</w:t>
      </w:r>
      <w:r w:rsidR="00393147" w:rsidRPr="00393147">
        <w:rPr>
          <w:bCs/>
          <w:sz w:val="20"/>
          <w:szCs w:val="20"/>
          <w:lang w:val="fr-HT"/>
        </w:rPr>
        <w:t>é</w:t>
      </w:r>
      <w:r w:rsidR="00393147">
        <w:rPr>
          <w:bCs/>
          <w:sz w:val="20"/>
          <w:szCs w:val="20"/>
          <w:lang w:val="fr-HT"/>
        </w:rPr>
        <w:t>shydrat</w:t>
      </w:r>
      <w:r w:rsidR="00393147" w:rsidRPr="00393147">
        <w:rPr>
          <w:bCs/>
          <w:sz w:val="20"/>
          <w:szCs w:val="20"/>
          <w:lang w:val="fr-HT"/>
        </w:rPr>
        <w:t>ées</w:t>
      </w:r>
      <w:r w:rsidR="00393147">
        <w:rPr>
          <w:bCs/>
          <w:sz w:val="20"/>
          <w:szCs w:val="20"/>
          <w:lang w:val="fr-HT"/>
        </w:rPr>
        <w:t xml:space="preserve"> dans les tubes géotextiles (</w:t>
      </w:r>
      <w:proofErr w:type="spellStart"/>
      <w:r w:rsidR="00393147">
        <w:rPr>
          <w:bCs/>
          <w:sz w:val="20"/>
          <w:szCs w:val="20"/>
          <w:lang w:val="fr-HT"/>
        </w:rPr>
        <w:t>geotubes</w:t>
      </w:r>
      <w:proofErr w:type="spellEnd"/>
      <w:r w:rsidR="00393147">
        <w:rPr>
          <w:bCs/>
          <w:sz w:val="20"/>
          <w:szCs w:val="20"/>
          <w:lang w:val="fr-HT"/>
        </w:rPr>
        <w:t>)</w:t>
      </w:r>
      <w:r w:rsidR="00393147" w:rsidRPr="00393147">
        <w:rPr>
          <w:bCs/>
          <w:sz w:val="20"/>
          <w:szCs w:val="20"/>
          <w:lang w:val="fr-HT"/>
        </w:rPr>
        <w:t>.</w:t>
      </w:r>
    </w:p>
    <w:p w14:paraId="66B12332" w14:textId="77777777" w:rsidR="006701EF" w:rsidRDefault="006701EF" w:rsidP="006701EF">
      <w:pPr>
        <w:ind w:left="1224"/>
        <w:rPr>
          <w:sz w:val="20"/>
          <w:szCs w:val="20"/>
        </w:rPr>
      </w:pPr>
    </w:p>
    <w:p w14:paraId="34A02B54" w14:textId="26565416" w:rsidR="006701EF" w:rsidRPr="00D043AA" w:rsidRDefault="006701EF" w:rsidP="006701EF">
      <w:pPr>
        <w:ind w:left="1224"/>
        <w:rPr>
          <w:sz w:val="20"/>
          <w:szCs w:val="20"/>
        </w:rPr>
      </w:pPr>
      <w:bookmarkStart w:id="53" w:name="_Hlk66193990"/>
      <w:r w:rsidRPr="00D043AA">
        <w:rPr>
          <w:sz w:val="20"/>
          <w:szCs w:val="20"/>
        </w:rPr>
        <w:t>Ce</w:t>
      </w:r>
      <w:r w:rsidR="0054313A">
        <w:rPr>
          <w:sz w:val="20"/>
          <w:szCs w:val="20"/>
        </w:rPr>
        <w:t xml:space="preserve"> prix comprend</w:t>
      </w:r>
      <w:r w:rsidRPr="00D043AA">
        <w:rPr>
          <w:sz w:val="20"/>
          <w:szCs w:val="20"/>
        </w:rPr>
        <w:t> :</w:t>
      </w:r>
    </w:p>
    <w:p w14:paraId="7FAAFA25" w14:textId="4158E7E2" w:rsidR="006701EF" w:rsidRPr="00B64592" w:rsidRDefault="006701EF" w:rsidP="00B64592">
      <w:pPr>
        <w:pStyle w:val="ListParagraph"/>
        <w:numPr>
          <w:ilvl w:val="0"/>
          <w:numId w:val="30"/>
        </w:numPr>
        <w:ind w:left="1776"/>
        <w:rPr>
          <w:bCs/>
          <w:sz w:val="20"/>
          <w:szCs w:val="20"/>
        </w:rPr>
      </w:pPr>
      <w:r w:rsidRPr="001174DA">
        <w:rPr>
          <w:bCs/>
          <w:sz w:val="20"/>
          <w:szCs w:val="20"/>
        </w:rPr>
        <w:t>L</w:t>
      </w:r>
      <w:r w:rsidR="00B64592" w:rsidRPr="001174DA">
        <w:rPr>
          <w:bCs/>
          <w:sz w:val="20"/>
          <w:szCs w:val="20"/>
        </w:rPr>
        <w:t>’abattage éventuel des arbres, le dessouchage et l’arrachement de toutes les racines et cela sur toute l’emprise réelle des travaux</w:t>
      </w:r>
      <w:r w:rsidR="00B64592">
        <w:rPr>
          <w:bCs/>
          <w:sz w:val="20"/>
          <w:szCs w:val="20"/>
        </w:rPr>
        <w:t xml:space="preserve"> </w:t>
      </w:r>
      <w:r w:rsidRPr="00B64592">
        <w:rPr>
          <w:bCs/>
          <w:sz w:val="20"/>
          <w:szCs w:val="20"/>
        </w:rPr>
        <w:t>;</w:t>
      </w:r>
    </w:p>
    <w:p w14:paraId="5D4B6C54" w14:textId="77777777" w:rsidR="006701EF" w:rsidRPr="001174DA" w:rsidRDefault="006701EF" w:rsidP="006701EF">
      <w:pPr>
        <w:pStyle w:val="ListParagraph"/>
        <w:numPr>
          <w:ilvl w:val="0"/>
          <w:numId w:val="30"/>
        </w:numPr>
        <w:ind w:left="1776"/>
        <w:rPr>
          <w:bCs/>
          <w:sz w:val="20"/>
          <w:szCs w:val="20"/>
        </w:rPr>
      </w:pPr>
      <w:r w:rsidRPr="001174DA">
        <w:rPr>
          <w:bCs/>
          <w:sz w:val="20"/>
          <w:szCs w:val="20"/>
        </w:rPr>
        <w:t xml:space="preserve">Le décapage de la terre végétale sur une couche de </w:t>
      </w:r>
      <w:smartTag w:uri="urn:schemas-microsoft-com:office:smarttags" w:element="metricconverter">
        <w:smartTagPr>
          <w:attr w:name="ProductID" w:val="0,20 m"/>
        </w:smartTagPr>
        <w:r w:rsidRPr="001174DA">
          <w:rPr>
            <w:bCs/>
            <w:sz w:val="20"/>
            <w:szCs w:val="20"/>
          </w:rPr>
          <w:t>0,20 m</w:t>
        </w:r>
      </w:smartTag>
      <w:r w:rsidRPr="001174DA">
        <w:rPr>
          <w:bCs/>
          <w:sz w:val="20"/>
          <w:szCs w:val="20"/>
        </w:rPr>
        <w:t xml:space="preserve">. </w:t>
      </w:r>
      <w:bookmarkStart w:id="54" w:name="_Hlk66194316"/>
      <w:r w:rsidRPr="001174DA">
        <w:rPr>
          <w:bCs/>
          <w:sz w:val="20"/>
          <w:szCs w:val="20"/>
        </w:rPr>
        <w:t>Les terres végétales décapées et mises en dépôt pour une utilisation ultérieure devront être exemptes de roche, gravois, souche etc</w:t>
      </w:r>
      <w:r>
        <w:rPr>
          <w:bCs/>
          <w:sz w:val="20"/>
          <w:szCs w:val="20"/>
        </w:rPr>
        <w:t>…</w:t>
      </w:r>
      <w:r w:rsidRPr="001174DA">
        <w:rPr>
          <w:bCs/>
          <w:sz w:val="20"/>
          <w:szCs w:val="20"/>
        </w:rPr>
        <w:t xml:space="preserve"> ;</w:t>
      </w:r>
      <w:bookmarkEnd w:id="54"/>
    </w:p>
    <w:p w14:paraId="5265B2E8" w14:textId="35461219" w:rsidR="00B64592" w:rsidRDefault="00B64592" w:rsidP="00B64592">
      <w:pPr>
        <w:pStyle w:val="ListParagraph"/>
        <w:numPr>
          <w:ilvl w:val="0"/>
          <w:numId w:val="30"/>
        </w:numPr>
        <w:ind w:left="1776"/>
        <w:rPr>
          <w:bCs/>
          <w:sz w:val="20"/>
          <w:szCs w:val="20"/>
        </w:rPr>
      </w:pPr>
      <w:r w:rsidRPr="00B64592">
        <w:rPr>
          <w:bCs/>
          <w:sz w:val="20"/>
          <w:szCs w:val="20"/>
        </w:rPr>
        <w:t>Excavation complète des fosses pour l'enfouissement des boues déshydratées</w:t>
      </w:r>
      <w:r>
        <w:rPr>
          <w:bCs/>
          <w:sz w:val="20"/>
          <w:szCs w:val="20"/>
        </w:rPr>
        <w:t> ;</w:t>
      </w:r>
    </w:p>
    <w:p w14:paraId="5C311FB3" w14:textId="52986351" w:rsidR="00CF6725" w:rsidRPr="00B64592" w:rsidRDefault="00CF6725" w:rsidP="00B64592">
      <w:pPr>
        <w:pStyle w:val="ListParagraph"/>
        <w:numPr>
          <w:ilvl w:val="0"/>
          <w:numId w:val="30"/>
        </w:numPr>
        <w:ind w:left="1776"/>
        <w:rPr>
          <w:bCs/>
          <w:sz w:val="20"/>
          <w:szCs w:val="20"/>
        </w:rPr>
      </w:pPr>
      <w:r>
        <w:rPr>
          <w:bCs/>
          <w:sz w:val="20"/>
          <w:szCs w:val="20"/>
        </w:rPr>
        <w:t xml:space="preserve">Toutes </w:t>
      </w:r>
      <w:proofErr w:type="spellStart"/>
      <w:r>
        <w:rPr>
          <w:bCs/>
          <w:sz w:val="20"/>
          <w:szCs w:val="20"/>
        </w:rPr>
        <w:t>sujetions</w:t>
      </w:r>
      <w:proofErr w:type="spellEnd"/>
      <w:r>
        <w:rPr>
          <w:bCs/>
          <w:sz w:val="20"/>
          <w:szCs w:val="20"/>
        </w:rPr>
        <w:t>.</w:t>
      </w:r>
    </w:p>
    <w:p w14:paraId="14F8E3CB" w14:textId="77777777" w:rsidR="006701EF" w:rsidRDefault="006701EF" w:rsidP="006701EF">
      <w:pPr>
        <w:ind w:left="1776"/>
        <w:rPr>
          <w:sz w:val="20"/>
          <w:szCs w:val="20"/>
        </w:rPr>
      </w:pPr>
    </w:p>
    <w:p w14:paraId="2B479E8A" w14:textId="73219A30" w:rsidR="006701EF" w:rsidRDefault="006701EF" w:rsidP="006701EF">
      <w:pPr>
        <w:ind w:left="1224"/>
        <w:rPr>
          <w:sz w:val="20"/>
          <w:szCs w:val="20"/>
        </w:rPr>
      </w:pPr>
      <w:r w:rsidRPr="00D043AA">
        <w:rPr>
          <w:sz w:val="20"/>
          <w:szCs w:val="20"/>
        </w:rPr>
        <w:t>Une fois achevée, l</w:t>
      </w:r>
      <w:r w:rsidR="00393147">
        <w:rPr>
          <w:sz w:val="20"/>
          <w:szCs w:val="20"/>
        </w:rPr>
        <w:t>es fosses</w:t>
      </w:r>
      <w:r w:rsidRPr="00D043AA">
        <w:rPr>
          <w:sz w:val="20"/>
          <w:szCs w:val="20"/>
        </w:rPr>
        <w:t xml:space="preserve"> f</w:t>
      </w:r>
      <w:r w:rsidR="00393147">
        <w:rPr>
          <w:sz w:val="20"/>
          <w:szCs w:val="20"/>
        </w:rPr>
        <w:t>eront</w:t>
      </w:r>
      <w:r w:rsidRPr="00D043AA">
        <w:rPr>
          <w:sz w:val="20"/>
          <w:szCs w:val="20"/>
        </w:rPr>
        <w:t xml:space="preserve"> objet d’une réception par le Maître d’Œuvre.</w:t>
      </w:r>
    </w:p>
    <w:p w14:paraId="7599EC05" w14:textId="77777777" w:rsidR="006701EF" w:rsidRPr="00D043AA" w:rsidRDefault="006701EF" w:rsidP="006701EF">
      <w:pPr>
        <w:ind w:left="1224"/>
        <w:rPr>
          <w:sz w:val="20"/>
          <w:szCs w:val="20"/>
        </w:rPr>
      </w:pPr>
    </w:p>
    <w:p w14:paraId="2D007E7E" w14:textId="77777777" w:rsidR="006701EF" w:rsidRPr="001D31EE" w:rsidRDefault="006701EF" w:rsidP="006701EF">
      <w:pPr>
        <w:ind w:left="1224"/>
        <w:rPr>
          <w:sz w:val="20"/>
          <w:szCs w:val="20"/>
        </w:rPr>
      </w:pPr>
      <w:r w:rsidRPr="001D31EE">
        <w:rPr>
          <w:sz w:val="20"/>
          <w:szCs w:val="20"/>
        </w:rPr>
        <w:t xml:space="preserve">Ce prix s'applique au </w:t>
      </w:r>
      <w:r w:rsidRPr="001D31EE">
        <w:rPr>
          <w:spacing w:val="1"/>
          <w:sz w:val="20"/>
          <w:szCs w:val="20"/>
        </w:rPr>
        <w:t>m</w:t>
      </w:r>
      <w:r w:rsidRPr="001D31EE">
        <w:rPr>
          <w:sz w:val="20"/>
          <w:szCs w:val="20"/>
        </w:rPr>
        <w:t>è</w:t>
      </w:r>
      <w:r w:rsidRPr="001D31EE">
        <w:rPr>
          <w:spacing w:val="1"/>
          <w:sz w:val="20"/>
          <w:szCs w:val="20"/>
        </w:rPr>
        <w:t>t</w:t>
      </w:r>
      <w:r w:rsidRPr="001D31EE">
        <w:rPr>
          <w:sz w:val="20"/>
          <w:szCs w:val="20"/>
        </w:rPr>
        <w:t>re cube. Prix En Lettres :</w:t>
      </w:r>
    </w:p>
    <w:bookmarkEnd w:id="53"/>
    <w:p w14:paraId="07017939" w14:textId="77777777" w:rsidR="006701EF" w:rsidRPr="001D31EE" w:rsidRDefault="006701EF" w:rsidP="006701EF">
      <w:pPr>
        <w:ind w:left="1416"/>
        <w:rPr>
          <w:szCs w:val="22"/>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6701EF" w:rsidRPr="001D31EE" w14:paraId="2DC52F48" w14:textId="77777777" w:rsidTr="005E10AA">
        <w:trPr>
          <w:trHeight w:hRule="exact" w:val="394"/>
        </w:trPr>
        <w:tc>
          <w:tcPr>
            <w:tcW w:w="1809" w:type="dxa"/>
            <w:vMerge w:val="restart"/>
            <w:tcBorders>
              <w:top w:val="single" w:sz="4" w:space="0" w:color="000000"/>
              <w:left w:val="single" w:sz="4" w:space="0" w:color="000000"/>
              <w:bottom w:val="single" w:sz="4" w:space="0" w:color="auto"/>
              <w:right w:val="single" w:sz="4" w:space="0" w:color="000000"/>
            </w:tcBorders>
          </w:tcPr>
          <w:p w14:paraId="5E944431" w14:textId="77777777" w:rsidR="006701EF" w:rsidRPr="001D31EE" w:rsidRDefault="006701EF" w:rsidP="005E10AA">
            <w:pPr>
              <w:pStyle w:val="TableParagraph"/>
              <w:kinsoku w:val="0"/>
              <w:overflowPunct w:val="0"/>
              <w:spacing w:before="2" w:line="130" w:lineRule="exact"/>
              <w:rPr>
                <w:sz w:val="13"/>
                <w:szCs w:val="13"/>
                <w:lang w:val="fr-FR"/>
              </w:rPr>
            </w:pPr>
            <w:bookmarkStart w:id="55" w:name="_Hlk66194513"/>
          </w:p>
          <w:p w14:paraId="7908E663" w14:textId="77777777" w:rsidR="006701EF" w:rsidRPr="001D31EE" w:rsidRDefault="006701EF" w:rsidP="005E10AA">
            <w:pPr>
              <w:pStyle w:val="TableParagraph"/>
              <w:kinsoku w:val="0"/>
              <w:overflowPunct w:val="0"/>
              <w:spacing w:line="200" w:lineRule="exact"/>
              <w:rPr>
                <w:sz w:val="20"/>
                <w:szCs w:val="20"/>
                <w:lang w:val="fr-FR"/>
              </w:rPr>
            </w:pPr>
          </w:p>
          <w:p w14:paraId="657B54F4" w14:textId="77777777" w:rsidR="006701EF" w:rsidRPr="001D31EE" w:rsidRDefault="006701EF" w:rsidP="005E10AA">
            <w:pPr>
              <w:pStyle w:val="TableParagraph"/>
              <w:kinsoku w:val="0"/>
              <w:overflowPunct w:val="0"/>
              <w:spacing w:line="200" w:lineRule="exact"/>
              <w:rPr>
                <w:sz w:val="20"/>
                <w:szCs w:val="20"/>
                <w:lang w:val="fr-FR"/>
              </w:rPr>
            </w:pPr>
          </w:p>
          <w:p w14:paraId="4777118C" w14:textId="6BF7EB53" w:rsidR="006701EF" w:rsidRPr="001D31EE" w:rsidRDefault="006701EF" w:rsidP="005E10AA">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sidR="00AB31F5">
              <w:rPr>
                <w:rFonts w:ascii="Arial" w:hAnsi="Arial" w:cs="Arial"/>
                <w:b/>
                <w:bCs/>
                <w:spacing w:val="25"/>
                <w:w w:val="85"/>
                <w:szCs w:val="22"/>
                <w:lang w:val="fr-FR"/>
              </w:rPr>
              <w:t>6</w:t>
            </w:r>
            <w:r w:rsidRPr="001D31EE">
              <w:rPr>
                <w:rFonts w:ascii="Arial" w:hAnsi="Arial" w:cs="Arial"/>
                <w:b/>
                <w:bCs/>
                <w:spacing w:val="-1"/>
                <w:w w:val="85"/>
                <w:szCs w:val="22"/>
                <w:lang w:val="fr-FR"/>
              </w:rPr>
              <w:t>.1.1</w:t>
            </w:r>
          </w:p>
        </w:tc>
        <w:tc>
          <w:tcPr>
            <w:tcW w:w="7479" w:type="dxa"/>
            <w:tcBorders>
              <w:top w:val="single" w:sz="4" w:space="0" w:color="000000"/>
              <w:left w:val="single" w:sz="4" w:space="0" w:color="000000"/>
              <w:bottom w:val="single" w:sz="4" w:space="0" w:color="000000"/>
              <w:right w:val="single" w:sz="4" w:space="0" w:color="000000"/>
            </w:tcBorders>
          </w:tcPr>
          <w:p w14:paraId="3DE8F9D5" w14:textId="77777777" w:rsidR="006701EF" w:rsidRPr="001D31EE" w:rsidRDefault="006701EF" w:rsidP="005E10AA">
            <w:pPr>
              <w:pStyle w:val="TableParagraph"/>
              <w:kinsoku w:val="0"/>
              <w:overflowPunct w:val="0"/>
              <w:spacing w:before="61"/>
              <w:ind w:left="101"/>
              <w:rPr>
                <w:lang w:val="fr-FR"/>
              </w:rPr>
            </w:pPr>
            <w:r w:rsidRPr="001D31EE">
              <w:rPr>
                <w:rFonts w:ascii="Arial" w:hAnsi="Arial" w:cs="Arial"/>
                <w:b/>
                <w:bCs/>
                <w:w w:val="85"/>
                <w:szCs w:val="22"/>
                <w:lang w:val="fr-FR"/>
              </w:rPr>
              <w:t>m</w:t>
            </w:r>
            <w:r w:rsidRPr="001D31EE">
              <w:rPr>
                <w:rFonts w:ascii="Arial" w:hAnsi="Arial" w:cs="Arial"/>
                <w:b/>
                <w:bCs/>
                <w:w w:val="85"/>
                <w:szCs w:val="22"/>
                <w:vertAlign w:val="superscript"/>
                <w:lang w:val="fr-FR"/>
              </w:rPr>
              <w:t>3</w:t>
            </w:r>
          </w:p>
        </w:tc>
      </w:tr>
      <w:tr w:rsidR="006701EF" w:rsidRPr="001D31EE" w14:paraId="0B256118" w14:textId="77777777" w:rsidTr="005E10AA">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00B39AE7" w14:textId="77777777" w:rsidR="006701EF" w:rsidRPr="001D31EE" w:rsidRDefault="006701EF" w:rsidP="005E10AA">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54A36CF" w14:textId="77777777" w:rsidR="006701EF" w:rsidRPr="001D31EE" w:rsidRDefault="006701EF" w:rsidP="005E10AA"/>
        </w:tc>
      </w:tr>
      <w:tr w:rsidR="006701EF" w:rsidRPr="001D31EE" w14:paraId="28F9E6C6" w14:textId="77777777" w:rsidTr="005E10AA">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340A960B" w14:textId="77777777" w:rsidR="006701EF" w:rsidRPr="001D31EE" w:rsidRDefault="006701EF" w:rsidP="005E10AA"/>
        </w:tc>
        <w:tc>
          <w:tcPr>
            <w:tcW w:w="7479" w:type="dxa"/>
            <w:tcBorders>
              <w:top w:val="single" w:sz="4" w:space="0" w:color="000000"/>
              <w:left w:val="single" w:sz="4" w:space="0" w:color="000000"/>
              <w:bottom w:val="single" w:sz="4" w:space="0" w:color="000000"/>
              <w:right w:val="single" w:sz="4" w:space="0" w:color="000000"/>
            </w:tcBorders>
          </w:tcPr>
          <w:p w14:paraId="152AE0AC" w14:textId="77777777" w:rsidR="006701EF" w:rsidRPr="001D31EE" w:rsidRDefault="006701EF" w:rsidP="005E10AA"/>
        </w:tc>
      </w:tr>
      <w:tr w:rsidR="006701EF" w:rsidRPr="001D31EE" w14:paraId="37124014" w14:textId="77777777" w:rsidTr="005E10AA">
        <w:trPr>
          <w:trHeight w:hRule="exact" w:val="156"/>
        </w:trPr>
        <w:tc>
          <w:tcPr>
            <w:tcW w:w="1809" w:type="dxa"/>
            <w:vMerge/>
            <w:tcBorders>
              <w:top w:val="single" w:sz="4" w:space="0" w:color="000000"/>
              <w:left w:val="single" w:sz="4" w:space="0" w:color="000000"/>
              <w:bottom w:val="single" w:sz="4" w:space="0" w:color="auto"/>
              <w:right w:val="single" w:sz="4" w:space="0" w:color="000000"/>
            </w:tcBorders>
          </w:tcPr>
          <w:p w14:paraId="16170DED" w14:textId="77777777" w:rsidR="006701EF" w:rsidRPr="001D31EE" w:rsidRDefault="006701EF" w:rsidP="005E10AA"/>
        </w:tc>
        <w:tc>
          <w:tcPr>
            <w:tcW w:w="7479" w:type="dxa"/>
            <w:tcBorders>
              <w:top w:val="single" w:sz="4" w:space="0" w:color="000000"/>
              <w:left w:val="single" w:sz="4" w:space="0" w:color="000000"/>
              <w:bottom w:val="single" w:sz="4" w:space="0" w:color="000000"/>
              <w:right w:val="single" w:sz="4" w:space="0" w:color="000000"/>
            </w:tcBorders>
          </w:tcPr>
          <w:p w14:paraId="0D7E0854" w14:textId="77777777" w:rsidR="006701EF" w:rsidRPr="001D31EE" w:rsidRDefault="006701EF" w:rsidP="005E10AA"/>
        </w:tc>
      </w:tr>
      <w:bookmarkEnd w:id="55"/>
    </w:tbl>
    <w:p w14:paraId="631D0180" w14:textId="672C7029" w:rsidR="006701EF" w:rsidRDefault="006701EF" w:rsidP="006701EF">
      <w:pPr>
        <w:keepNext/>
        <w:keepLines/>
        <w:spacing w:before="40"/>
        <w:ind w:left="720"/>
        <w:outlineLvl w:val="2"/>
      </w:pPr>
    </w:p>
    <w:p w14:paraId="470DE22A" w14:textId="00E0C88C" w:rsidR="006701EF" w:rsidRPr="00AB31F5" w:rsidRDefault="00AB31F5" w:rsidP="00AB31F5">
      <w:pPr>
        <w:keepNext/>
        <w:keepLines/>
        <w:numPr>
          <w:ilvl w:val="2"/>
          <w:numId w:val="28"/>
        </w:numPr>
        <w:spacing w:before="40"/>
        <w:outlineLvl w:val="2"/>
      </w:pPr>
      <w:r>
        <w:t>Enfouissement des boues</w:t>
      </w:r>
      <w:r w:rsidRPr="00AB31F5">
        <w:rPr>
          <w:bCs/>
          <w:sz w:val="20"/>
          <w:szCs w:val="20"/>
        </w:rPr>
        <w:t xml:space="preserve"> </w:t>
      </w:r>
      <w:r w:rsidRPr="00B64592">
        <w:rPr>
          <w:bCs/>
          <w:sz w:val="20"/>
          <w:szCs w:val="20"/>
        </w:rPr>
        <w:t>déshydratées</w:t>
      </w:r>
    </w:p>
    <w:p w14:paraId="4A7A58A8" w14:textId="4B0084A2" w:rsidR="00AB31F5" w:rsidRDefault="00AB31F5" w:rsidP="00AB31F5">
      <w:pPr>
        <w:keepNext/>
        <w:keepLines/>
        <w:spacing w:before="40"/>
        <w:ind w:left="1224"/>
        <w:outlineLvl w:val="2"/>
      </w:pPr>
    </w:p>
    <w:p w14:paraId="6DED131D" w14:textId="0A54BB13" w:rsidR="00CF6725" w:rsidRDefault="00CF6725" w:rsidP="0054313A">
      <w:pPr>
        <w:ind w:left="1224"/>
        <w:rPr>
          <w:sz w:val="20"/>
          <w:szCs w:val="20"/>
          <w:lang w:val="fr-HT"/>
        </w:rPr>
      </w:pPr>
      <w:r w:rsidRPr="0054313A">
        <w:rPr>
          <w:sz w:val="20"/>
          <w:szCs w:val="20"/>
        </w:rPr>
        <w:t>Ce prix co</w:t>
      </w:r>
      <w:r w:rsidR="0054313A">
        <w:rPr>
          <w:sz w:val="20"/>
          <w:szCs w:val="20"/>
        </w:rPr>
        <w:t xml:space="preserve">ncerne </w:t>
      </w:r>
      <w:r w:rsidR="0054313A">
        <w:rPr>
          <w:sz w:val="20"/>
          <w:szCs w:val="20"/>
          <w:lang w:val="fr-HT"/>
        </w:rPr>
        <w:t>les travaux d’e</w:t>
      </w:r>
      <w:r w:rsidR="0054313A" w:rsidRPr="0054313A">
        <w:rPr>
          <w:sz w:val="20"/>
          <w:szCs w:val="20"/>
          <w:lang w:val="fr-HT"/>
        </w:rPr>
        <w:t xml:space="preserve">nfouissement des boues après le processus de déshydratation. Le travail doit consister à couper les </w:t>
      </w:r>
      <w:proofErr w:type="spellStart"/>
      <w:r w:rsidR="0054313A" w:rsidRPr="0054313A">
        <w:rPr>
          <w:sz w:val="20"/>
          <w:szCs w:val="20"/>
          <w:lang w:val="fr-HT"/>
        </w:rPr>
        <w:t>geotubes</w:t>
      </w:r>
      <w:proofErr w:type="spellEnd"/>
      <w:r w:rsidR="0054313A" w:rsidRPr="0054313A">
        <w:rPr>
          <w:sz w:val="20"/>
          <w:szCs w:val="20"/>
          <w:lang w:val="fr-HT"/>
        </w:rPr>
        <w:t xml:space="preserve"> remplis de boues séchées et enfouir les boues dans les fosses creusés sur le site.</w:t>
      </w:r>
    </w:p>
    <w:p w14:paraId="6F997DB3" w14:textId="77777777" w:rsidR="0054313A" w:rsidRPr="0054313A" w:rsidRDefault="0054313A" w:rsidP="0054313A">
      <w:pPr>
        <w:ind w:left="1224"/>
        <w:rPr>
          <w:sz w:val="20"/>
          <w:szCs w:val="20"/>
        </w:rPr>
      </w:pPr>
    </w:p>
    <w:p w14:paraId="3BC7FE5B" w14:textId="2BD841F1" w:rsidR="00AB31F5" w:rsidRPr="00D043AA" w:rsidRDefault="00AB31F5" w:rsidP="00AB31F5">
      <w:pPr>
        <w:ind w:left="1224"/>
        <w:rPr>
          <w:sz w:val="20"/>
          <w:szCs w:val="20"/>
        </w:rPr>
      </w:pPr>
      <w:r w:rsidRPr="00D043AA">
        <w:rPr>
          <w:sz w:val="20"/>
          <w:szCs w:val="20"/>
        </w:rPr>
        <w:t>Ce</w:t>
      </w:r>
      <w:r w:rsidR="0054313A">
        <w:rPr>
          <w:sz w:val="20"/>
          <w:szCs w:val="20"/>
        </w:rPr>
        <w:t xml:space="preserve"> prix comprend</w:t>
      </w:r>
      <w:r w:rsidRPr="00D043AA">
        <w:rPr>
          <w:sz w:val="20"/>
          <w:szCs w:val="20"/>
        </w:rPr>
        <w:t> :</w:t>
      </w:r>
    </w:p>
    <w:p w14:paraId="0275CF7D" w14:textId="7F6D0455" w:rsidR="00AB31F5" w:rsidRPr="00B64592" w:rsidRDefault="00AB31F5" w:rsidP="00AB31F5">
      <w:pPr>
        <w:pStyle w:val="ListParagraph"/>
        <w:numPr>
          <w:ilvl w:val="0"/>
          <w:numId w:val="30"/>
        </w:numPr>
        <w:ind w:left="1776"/>
        <w:rPr>
          <w:bCs/>
          <w:sz w:val="20"/>
          <w:szCs w:val="20"/>
        </w:rPr>
      </w:pPr>
      <w:r w:rsidRPr="001174DA">
        <w:rPr>
          <w:bCs/>
          <w:sz w:val="20"/>
          <w:szCs w:val="20"/>
        </w:rPr>
        <w:t>Le déc</w:t>
      </w:r>
      <w:r>
        <w:rPr>
          <w:bCs/>
          <w:sz w:val="20"/>
          <w:szCs w:val="20"/>
        </w:rPr>
        <w:t xml:space="preserve">oupage des geotubes remplis de boues </w:t>
      </w:r>
      <w:r w:rsidRPr="00B64592">
        <w:rPr>
          <w:bCs/>
          <w:sz w:val="20"/>
          <w:szCs w:val="20"/>
        </w:rPr>
        <w:t>déshydratées</w:t>
      </w:r>
      <w:r>
        <w:rPr>
          <w:bCs/>
          <w:sz w:val="20"/>
          <w:szCs w:val="20"/>
        </w:rPr>
        <w:t xml:space="preserve"> </w:t>
      </w:r>
      <w:r w:rsidRPr="00B64592">
        <w:rPr>
          <w:bCs/>
          <w:sz w:val="20"/>
          <w:szCs w:val="20"/>
        </w:rPr>
        <w:t>;</w:t>
      </w:r>
    </w:p>
    <w:p w14:paraId="7AFDDF17" w14:textId="513F0D73" w:rsidR="00AB31F5" w:rsidRPr="00B64592" w:rsidRDefault="00AB31F5" w:rsidP="00AB31F5">
      <w:pPr>
        <w:pStyle w:val="ListParagraph"/>
        <w:numPr>
          <w:ilvl w:val="0"/>
          <w:numId w:val="30"/>
        </w:numPr>
        <w:ind w:left="1776"/>
        <w:rPr>
          <w:bCs/>
          <w:sz w:val="20"/>
          <w:szCs w:val="20"/>
        </w:rPr>
      </w:pPr>
      <w:r w:rsidRPr="001174DA">
        <w:rPr>
          <w:bCs/>
          <w:sz w:val="20"/>
          <w:szCs w:val="20"/>
        </w:rPr>
        <w:t xml:space="preserve">Le </w:t>
      </w:r>
      <w:r>
        <w:rPr>
          <w:bCs/>
          <w:sz w:val="20"/>
          <w:szCs w:val="20"/>
        </w:rPr>
        <w:t xml:space="preserve">chargement et le transport des boues vers les fosses </w:t>
      </w:r>
      <w:r w:rsidR="00145811">
        <w:rPr>
          <w:bCs/>
          <w:sz w:val="20"/>
          <w:szCs w:val="20"/>
        </w:rPr>
        <w:t>excavées</w:t>
      </w:r>
      <w:r>
        <w:rPr>
          <w:bCs/>
          <w:sz w:val="20"/>
          <w:szCs w:val="20"/>
        </w:rPr>
        <w:t> ;</w:t>
      </w:r>
    </w:p>
    <w:p w14:paraId="2C1ABAE7" w14:textId="6E626993" w:rsidR="00AB31F5" w:rsidRPr="00F86228" w:rsidRDefault="00AB31F5" w:rsidP="00A66EEB">
      <w:pPr>
        <w:pStyle w:val="ListParagraph"/>
        <w:numPr>
          <w:ilvl w:val="0"/>
          <w:numId w:val="30"/>
        </w:numPr>
        <w:ind w:left="1776"/>
        <w:rPr>
          <w:bCs/>
          <w:sz w:val="20"/>
          <w:szCs w:val="20"/>
        </w:rPr>
      </w:pPr>
      <w:r w:rsidRPr="00F86228">
        <w:rPr>
          <w:bCs/>
          <w:sz w:val="20"/>
          <w:szCs w:val="20"/>
        </w:rPr>
        <w:t xml:space="preserve">Enfouissement </w:t>
      </w:r>
      <w:r w:rsidR="00F86228" w:rsidRPr="00F86228">
        <w:rPr>
          <w:bCs/>
          <w:sz w:val="20"/>
          <w:szCs w:val="20"/>
        </w:rPr>
        <w:t xml:space="preserve">et le compactage </w:t>
      </w:r>
      <w:r w:rsidRPr="00F86228">
        <w:rPr>
          <w:bCs/>
          <w:sz w:val="20"/>
          <w:szCs w:val="20"/>
        </w:rPr>
        <w:t xml:space="preserve">des boues </w:t>
      </w:r>
      <w:r w:rsidR="00145811" w:rsidRPr="00F86228">
        <w:rPr>
          <w:bCs/>
          <w:sz w:val="20"/>
          <w:szCs w:val="20"/>
        </w:rPr>
        <w:t>déshydratées</w:t>
      </w:r>
      <w:r w:rsidRPr="00F86228">
        <w:rPr>
          <w:bCs/>
          <w:sz w:val="20"/>
          <w:szCs w:val="20"/>
        </w:rPr>
        <w:t xml:space="preserve"> sur site et tout autre moyen nécessaire pour compléter la portée des travaux</w:t>
      </w:r>
      <w:r w:rsidR="00F86228" w:rsidRPr="00F86228">
        <w:rPr>
          <w:bCs/>
          <w:sz w:val="20"/>
          <w:szCs w:val="20"/>
        </w:rPr>
        <w:t xml:space="preserve">. Le compactage des </w:t>
      </w:r>
      <w:r w:rsidR="00F86228">
        <w:rPr>
          <w:bCs/>
          <w:sz w:val="20"/>
          <w:szCs w:val="20"/>
        </w:rPr>
        <w:t>boues et le r</w:t>
      </w:r>
      <w:r w:rsidRPr="00F86228">
        <w:rPr>
          <w:bCs/>
          <w:sz w:val="20"/>
          <w:szCs w:val="20"/>
        </w:rPr>
        <w:t>e</w:t>
      </w:r>
      <w:r w:rsidR="00F86228">
        <w:rPr>
          <w:bCs/>
          <w:sz w:val="20"/>
          <w:szCs w:val="20"/>
        </w:rPr>
        <w:t xml:space="preserve">couvrement des boues avec </w:t>
      </w:r>
      <w:r w:rsidR="00F86228" w:rsidRPr="00F86228">
        <w:rPr>
          <w:bCs/>
          <w:sz w:val="20"/>
          <w:szCs w:val="20"/>
        </w:rPr>
        <w:t xml:space="preserve">de </w:t>
      </w:r>
      <w:r w:rsidR="00F86228">
        <w:rPr>
          <w:bCs/>
          <w:sz w:val="20"/>
          <w:szCs w:val="20"/>
        </w:rPr>
        <w:t xml:space="preserve">la </w:t>
      </w:r>
      <w:r w:rsidR="00F86228" w:rsidRPr="00F86228">
        <w:rPr>
          <w:bCs/>
          <w:sz w:val="20"/>
          <w:szCs w:val="20"/>
        </w:rPr>
        <w:t>terre végétale</w:t>
      </w:r>
      <w:r w:rsidRPr="00F86228">
        <w:rPr>
          <w:bCs/>
          <w:sz w:val="20"/>
          <w:szCs w:val="20"/>
        </w:rPr>
        <w:t xml:space="preserve"> sur une </w:t>
      </w:r>
      <w:r w:rsidR="00145811" w:rsidRPr="00F86228">
        <w:rPr>
          <w:bCs/>
          <w:sz w:val="20"/>
          <w:szCs w:val="20"/>
        </w:rPr>
        <w:t>épaisseur</w:t>
      </w:r>
      <w:r w:rsidRPr="00F86228">
        <w:rPr>
          <w:bCs/>
          <w:sz w:val="20"/>
          <w:szCs w:val="20"/>
        </w:rPr>
        <w:t xml:space="preserve"> de 0.20 </w:t>
      </w:r>
      <w:proofErr w:type="gramStart"/>
      <w:r w:rsidRPr="00F86228">
        <w:rPr>
          <w:bCs/>
          <w:sz w:val="20"/>
          <w:szCs w:val="20"/>
        </w:rPr>
        <w:t>m;</w:t>
      </w:r>
      <w:proofErr w:type="gramEnd"/>
    </w:p>
    <w:p w14:paraId="0E8E7A66" w14:textId="77777777" w:rsidR="00561564" w:rsidRPr="00B64592" w:rsidRDefault="00561564" w:rsidP="00561564">
      <w:pPr>
        <w:pStyle w:val="ListParagraph"/>
        <w:numPr>
          <w:ilvl w:val="0"/>
          <w:numId w:val="30"/>
        </w:numPr>
        <w:ind w:left="1776"/>
        <w:rPr>
          <w:bCs/>
          <w:sz w:val="20"/>
          <w:szCs w:val="20"/>
        </w:rPr>
      </w:pPr>
      <w:r w:rsidRPr="00B64592">
        <w:rPr>
          <w:bCs/>
          <w:sz w:val="20"/>
          <w:szCs w:val="20"/>
        </w:rPr>
        <w:t>Enlèvement et évacuation de tous les matériaux des cellules de séchage</w:t>
      </w:r>
      <w:r>
        <w:rPr>
          <w:bCs/>
          <w:sz w:val="20"/>
          <w:szCs w:val="20"/>
        </w:rPr>
        <w:t>,</w:t>
      </w:r>
      <w:r w:rsidRPr="00B64592">
        <w:rPr>
          <w:bCs/>
          <w:sz w:val="20"/>
          <w:szCs w:val="20"/>
        </w:rPr>
        <w:t xml:space="preserve"> de géotubes usagés, des débris, des excavations excédentaires et de la sécurisation de tout le personnel, des machines, de l'équipement et des accessoires nécessaires pour compléter le travail. </w:t>
      </w:r>
    </w:p>
    <w:p w14:paraId="3F661099" w14:textId="77777777" w:rsidR="00AB31F5" w:rsidRDefault="00AB31F5" w:rsidP="00AB31F5">
      <w:pPr>
        <w:ind w:left="1776"/>
        <w:rPr>
          <w:sz w:val="20"/>
          <w:szCs w:val="20"/>
        </w:rPr>
      </w:pPr>
    </w:p>
    <w:p w14:paraId="499782AA" w14:textId="440D38B3" w:rsidR="00AB31F5" w:rsidRDefault="00AB31F5" w:rsidP="00AB31F5">
      <w:pPr>
        <w:ind w:left="1224"/>
        <w:rPr>
          <w:sz w:val="20"/>
          <w:szCs w:val="20"/>
        </w:rPr>
      </w:pPr>
      <w:r w:rsidRPr="00D043AA">
        <w:rPr>
          <w:sz w:val="20"/>
          <w:szCs w:val="20"/>
        </w:rPr>
        <w:lastRenderedPageBreak/>
        <w:t xml:space="preserve">Une fois </w:t>
      </w:r>
      <w:r w:rsidR="00FC21B5">
        <w:rPr>
          <w:sz w:val="20"/>
          <w:szCs w:val="20"/>
        </w:rPr>
        <w:t xml:space="preserve">l’enfouissement </w:t>
      </w:r>
      <w:r w:rsidR="00A45C15">
        <w:rPr>
          <w:sz w:val="20"/>
          <w:szCs w:val="20"/>
        </w:rPr>
        <w:t xml:space="preserve">et </w:t>
      </w:r>
      <w:r w:rsidR="00ED5872">
        <w:rPr>
          <w:sz w:val="20"/>
          <w:szCs w:val="20"/>
        </w:rPr>
        <w:t>le re</w:t>
      </w:r>
      <w:r w:rsidR="00A45C15">
        <w:rPr>
          <w:sz w:val="20"/>
          <w:szCs w:val="20"/>
        </w:rPr>
        <w:t xml:space="preserve">couvrement avec de la terre </w:t>
      </w:r>
      <w:r w:rsidR="00A45C15" w:rsidRPr="00F86228">
        <w:rPr>
          <w:bCs/>
          <w:sz w:val="20"/>
          <w:szCs w:val="20"/>
        </w:rPr>
        <w:t>végétale</w:t>
      </w:r>
      <w:r w:rsidR="00A45C15">
        <w:rPr>
          <w:sz w:val="20"/>
          <w:szCs w:val="20"/>
        </w:rPr>
        <w:t xml:space="preserve"> </w:t>
      </w:r>
      <w:r w:rsidRPr="00D043AA">
        <w:rPr>
          <w:sz w:val="20"/>
          <w:szCs w:val="20"/>
        </w:rPr>
        <w:t xml:space="preserve">achevé, la </w:t>
      </w:r>
      <w:r w:rsidR="00ED5872">
        <w:rPr>
          <w:sz w:val="20"/>
          <w:szCs w:val="20"/>
        </w:rPr>
        <w:t xml:space="preserve">zone </w:t>
      </w:r>
      <w:proofErr w:type="spellStart"/>
      <w:r w:rsidRPr="00D043AA">
        <w:rPr>
          <w:sz w:val="20"/>
          <w:szCs w:val="20"/>
        </w:rPr>
        <w:t>fai</w:t>
      </w:r>
      <w:r w:rsidR="00ED5872">
        <w:rPr>
          <w:sz w:val="20"/>
          <w:szCs w:val="20"/>
        </w:rPr>
        <w:t>ra</w:t>
      </w:r>
      <w:proofErr w:type="spellEnd"/>
      <w:r w:rsidRPr="00D043AA">
        <w:rPr>
          <w:sz w:val="20"/>
          <w:szCs w:val="20"/>
        </w:rPr>
        <w:t xml:space="preserve"> objet d’une réception par le Maître d’Œuvre.</w:t>
      </w:r>
    </w:p>
    <w:p w14:paraId="547C9FBB" w14:textId="77777777" w:rsidR="00AB31F5" w:rsidRPr="00D043AA" w:rsidRDefault="00AB31F5" w:rsidP="00AB31F5">
      <w:pPr>
        <w:ind w:left="1224"/>
        <w:rPr>
          <w:sz w:val="20"/>
          <w:szCs w:val="20"/>
        </w:rPr>
      </w:pPr>
    </w:p>
    <w:p w14:paraId="4C0898F5" w14:textId="6E0CADE6" w:rsidR="00AB31F5" w:rsidRDefault="00AB31F5" w:rsidP="00AB31F5">
      <w:pPr>
        <w:ind w:left="1224"/>
        <w:rPr>
          <w:sz w:val="20"/>
          <w:szCs w:val="20"/>
        </w:rPr>
      </w:pPr>
      <w:r w:rsidRPr="001D31EE">
        <w:rPr>
          <w:sz w:val="20"/>
          <w:szCs w:val="20"/>
        </w:rPr>
        <w:t xml:space="preserve">Ce prix s'applique au </w:t>
      </w:r>
      <w:r w:rsidRPr="001D31EE">
        <w:rPr>
          <w:spacing w:val="1"/>
          <w:sz w:val="20"/>
          <w:szCs w:val="20"/>
        </w:rPr>
        <w:t>m</w:t>
      </w:r>
      <w:r w:rsidRPr="001D31EE">
        <w:rPr>
          <w:sz w:val="20"/>
          <w:szCs w:val="20"/>
        </w:rPr>
        <w:t>è</w:t>
      </w:r>
      <w:r w:rsidRPr="001D31EE">
        <w:rPr>
          <w:spacing w:val="1"/>
          <w:sz w:val="20"/>
          <w:szCs w:val="20"/>
        </w:rPr>
        <w:t>t</w:t>
      </w:r>
      <w:r w:rsidRPr="001D31EE">
        <w:rPr>
          <w:sz w:val="20"/>
          <w:szCs w:val="20"/>
        </w:rPr>
        <w:t>re cube. Prix En Lettres :</w:t>
      </w:r>
    </w:p>
    <w:p w14:paraId="7778393A" w14:textId="5A385CD5" w:rsidR="00ED5872" w:rsidRDefault="00ED5872" w:rsidP="00AB31F5">
      <w:pPr>
        <w:ind w:left="1224"/>
        <w:rPr>
          <w:sz w:val="20"/>
          <w:szCs w:val="20"/>
        </w:rPr>
      </w:pPr>
    </w:p>
    <w:p w14:paraId="3F4E2D79" w14:textId="3533497C" w:rsidR="00ED5872" w:rsidRDefault="00ED5872" w:rsidP="00AB31F5">
      <w:pPr>
        <w:ind w:left="1224"/>
        <w:rPr>
          <w:sz w:val="20"/>
          <w:szCs w:val="20"/>
        </w:rPr>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ED5872" w:rsidRPr="001D31EE" w14:paraId="28F290B4" w14:textId="77777777" w:rsidTr="005E10AA">
        <w:trPr>
          <w:trHeight w:hRule="exact" w:val="394"/>
        </w:trPr>
        <w:tc>
          <w:tcPr>
            <w:tcW w:w="1809" w:type="dxa"/>
            <w:vMerge w:val="restart"/>
            <w:tcBorders>
              <w:top w:val="single" w:sz="4" w:space="0" w:color="000000"/>
              <w:left w:val="single" w:sz="4" w:space="0" w:color="000000"/>
              <w:bottom w:val="single" w:sz="4" w:space="0" w:color="auto"/>
              <w:right w:val="single" w:sz="4" w:space="0" w:color="000000"/>
            </w:tcBorders>
          </w:tcPr>
          <w:p w14:paraId="6CFB9486" w14:textId="77777777" w:rsidR="00ED5872" w:rsidRPr="001D31EE" w:rsidRDefault="00ED5872" w:rsidP="005E10AA">
            <w:pPr>
              <w:pStyle w:val="TableParagraph"/>
              <w:kinsoku w:val="0"/>
              <w:overflowPunct w:val="0"/>
              <w:spacing w:before="2" w:line="130" w:lineRule="exact"/>
              <w:rPr>
                <w:sz w:val="13"/>
                <w:szCs w:val="13"/>
                <w:lang w:val="fr-FR"/>
              </w:rPr>
            </w:pPr>
            <w:bookmarkStart w:id="56" w:name="_Hlk66197297"/>
          </w:p>
          <w:p w14:paraId="0A7DCEFF" w14:textId="77777777" w:rsidR="00ED5872" w:rsidRPr="001D31EE" w:rsidRDefault="00ED5872" w:rsidP="005E10AA">
            <w:pPr>
              <w:pStyle w:val="TableParagraph"/>
              <w:kinsoku w:val="0"/>
              <w:overflowPunct w:val="0"/>
              <w:spacing w:line="200" w:lineRule="exact"/>
              <w:rPr>
                <w:sz w:val="20"/>
                <w:szCs w:val="20"/>
                <w:lang w:val="fr-FR"/>
              </w:rPr>
            </w:pPr>
          </w:p>
          <w:p w14:paraId="177AB8EC" w14:textId="77777777" w:rsidR="00ED5872" w:rsidRPr="001D31EE" w:rsidRDefault="00ED5872" w:rsidP="005E10AA">
            <w:pPr>
              <w:pStyle w:val="TableParagraph"/>
              <w:kinsoku w:val="0"/>
              <w:overflowPunct w:val="0"/>
              <w:spacing w:line="200" w:lineRule="exact"/>
              <w:rPr>
                <w:sz w:val="20"/>
                <w:szCs w:val="20"/>
                <w:lang w:val="fr-FR"/>
              </w:rPr>
            </w:pPr>
          </w:p>
          <w:p w14:paraId="5A14F69F" w14:textId="722D4D31" w:rsidR="00ED5872" w:rsidRPr="001D31EE" w:rsidRDefault="00ED5872" w:rsidP="005E10AA">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Pr>
                <w:rFonts w:ascii="Arial" w:hAnsi="Arial" w:cs="Arial"/>
                <w:b/>
                <w:bCs/>
                <w:spacing w:val="25"/>
                <w:w w:val="85"/>
                <w:szCs w:val="22"/>
                <w:lang w:val="fr-FR"/>
              </w:rPr>
              <w:t>6</w:t>
            </w:r>
            <w:r w:rsidRPr="001D31EE">
              <w:rPr>
                <w:rFonts w:ascii="Arial" w:hAnsi="Arial" w:cs="Arial"/>
                <w:b/>
                <w:bCs/>
                <w:spacing w:val="-1"/>
                <w:w w:val="85"/>
                <w:szCs w:val="22"/>
                <w:lang w:val="fr-FR"/>
              </w:rPr>
              <w:t>.1.</w:t>
            </w:r>
            <w:r>
              <w:rPr>
                <w:rFonts w:ascii="Arial" w:hAnsi="Arial" w:cs="Arial"/>
                <w:b/>
                <w:bCs/>
                <w:spacing w:val="-1"/>
                <w:w w:val="85"/>
                <w:szCs w:val="22"/>
                <w:lang w:val="fr-FR"/>
              </w:rPr>
              <w:t>2</w:t>
            </w:r>
          </w:p>
        </w:tc>
        <w:tc>
          <w:tcPr>
            <w:tcW w:w="7479" w:type="dxa"/>
            <w:tcBorders>
              <w:top w:val="single" w:sz="4" w:space="0" w:color="000000"/>
              <w:left w:val="single" w:sz="4" w:space="0" w:color="000000"/>
              <w:bottom w:val="single" w:sz="4" w:space="0" w:color="000000"/>
              <w:right w:val="single" w:sz="4" w:space="0" w:color="000000"/>
            </w:tcBorders>
          </w:tcPr>
          <w:p w14:paraId="71461723" w14:textId="77777777" w:rsidR="00ED5872" w:rsidRPr="001D31EE" w:rsidRDefault="00ED5872" w:rsidP="005E10AA">
            <w:pPr>
              <w:pStyle w:val="TableParagraph"/>
              <w:kinsoku w:val="0"/>
              <w:overflowPunct w:val="0"/>
              <w:spacing w:before="61"/>
              <w:ind w:left="101"/>
              <w:rPr>
                <w:lang w:val="fr-FR"/>
              </w:rPr>
            </w:pPr>
            <w:r w:rsidRPr="001D31EE">
              <w:rPr>
                <w:rFonts w:ascii="Arial" w:hAnsi="Arial" w:cs="Arial"/>
                <w:b/>
                <w:bCs/>
                <w:w w:val="85"/>
                <w:szCs w:val="22"/>
                <w:lang w:val="fr-FR"/>
              </w:rPr>
              <w:t>m</w:t>
            </w:r>
            <w:r w:rsidRPr="001D31EE">
              <w:rPr>
                <w:rFonts w:ascii="Arial" w:hAnsi="Arial" w:cs="Arial"/>
                <w:b/>
                <w:bCs/>
                <w:w w:val="85"/>
                <w:szCs w:val="22"/>
                <w:vertAlign w:val="superscript"/>
                <w:lang w:val="fr-FR"/>
              </w:rPr>
              <w:t>3</w:t>
            </w:r>
          </w:p>
        </w:tc>
      </w:tr>
      <w:tr w:rsidR="00ED5872" w:rsidRPr="001D31EE" w14:paraId="76304C66" w14:textId="77777777" w:rsidTr="005E10AA">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7CA60DF2" w14:textId="77777777" w:rsidR="00ED5872" w:rsidRPr="001D31EE" w:rsidRDefault="00ED5872" w:rsidP="005E10AA">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097204D6" w14:textId="77777777" w:rsidR="00ED5872" w:rsidRPr="001D31EE" w:rsidRDefault="00ED5872" w:rsidP="005E10AA"/>
        </w:tc>
      </w:tr>
      <w:tr w:rsidR="00ED5872" w:rsidRPr="001D31EE" w14:paraId="67500D57" w14:textId="77777777" w:rsidTr="005E10AA">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35EFC9E9" w14:textId="77777777" w:rsidR="00ED5872" w:rsidRPr="001D31EE" w:rsidRDefault="00ED5872" w:rsidP="005E10AA"/>
        </w:tc>
        <w:tc>
          <w:tcPr>
            <w:tcW w:w="7479" w:type="dxa"/>
            <w:tcBorders>
              <w:top w:val="single" w:sz="4" w:space="0" w:color="000000"/>
              <w:left w:val="single" w:sz="4" w:space="0" w:color="000000"/>
              <w:bottom w:val="single" w:sz="4" w:space="0" w:color="000000"/>
              <w:right w:val="single" w:sz="4" w:space="0" w:color="000000"/>
            </w:tcBorders>
          </w:tcPr>
          <w:p w14:paraId="4B21B600" w14:textId="77777777" w:rsidR="00ED5872" w:rsidRPr="001D31EE" w:rsidRDefault="00ED5872" w:rsidP="005E10AA"/>
        </w:tc>
      </w:tr>
      <w:tr w:rsidR="00ED5872" w:rsidRPr="001D31EE" w14:paraId="611FF4FE" w14:textId="77777777" w:rsidTr="005E10AA">
        <w:trPr>
          <w:trHeight w:hRule="exact" w:val="156"/>
        </w:trPr>
        <w:tc>
          <w:tcPr>
            <w:tcW w:w="1809" w:type="dxa"/>
            <w:vMerge/>
            <w:tcBorders>
              <w:top w:val="single" w:sz="4" w:space="0" w:color="000000"/>
              <w:left w:val="single" w:sz="4" w:space="0" w:color="000000"/>
              <w:bottom w:val="single" w:sz="4" w:space="0" w:color="auto"/>
              <w:right w:val="single" w:sz="4" w:space="0" w:color="000000"/>
            </w:tcBorders>
          </w:tcPr>
          <w:p w14:paraId="051CBFAA" w14:textId="77777777" w:rsidR="00ED5872" w:rsidRPr="001D31EE" w:rsidRDefault="00ED5872" w:rsidP="005E10AA"/>
        </w:tc>
        <w:tc>
          <w:tcPr>
            <w:tcW w:w="7479" w:type="dxa"/>
            <w:tcBorders>
              <w:top w:val="single" w:sz="4" w:space="0" w:color="000000"/>
              <w:left w:val="single" w:sz="4" w:space="0" w:color="000000"/>
              <w:bottom w:val="single" w:sz="4" w:space="0" w:color="000000"/>
              <w:right w:val="single" w:sz="4" w:space="0" w:color="000000"/>
            </w:tcBorders>
          </w:tcPr>
          <w:p w14:paraId="3AF1964E" w14:textId="77777777" w:rsidR="00ED5872" w:rsidRPr="001D31EE" w:rsidRDefault="00ED5872" w:rsidP="005E10AA"/>
        </w:tc>
      </w:tr>
      <w:bookmarkEnd w:id="56"/>
    </w:tbl>
    <w:p w14:paraId="40F873E3" w14:textId="1682A5AE" w:rsidR="00A111EB" w:rsidRDefault="00A111EB" w:rsidP="00A111EB">
      <w:pPr>
        <w:keepNext/>
        <w:keepLines/>
        <w:spacing w:before="40"/>
        <w:outlineLvl w:val="2"/>
        <w:rPr>
          <w:sz w:val="20"/>
          <w:szCs w:val="20"/>
        </w:rPr>
      </w:pPr>
    </w:p>
    <w:p w14:paraId="2D1AD25D" w14:textId="65CDD9D0" w:rsidR="00A111EB" w:rsidRDefault="0068488B" w:rsidP="0068488B">
      <w:pPr>
        <w:pStyle w:val="Heading1"/>
      </w:pPr>
      <w:r>
        <w:t>EVACUATION DES ORDURES ACCUMULEES SUR LE SITE</w:t>
      </w:r>
    </w:p>
    <w:p w14:paraId="2529F035" w14:textId="14EBA9B3" w:rsidR="0068488B" w:rsidRDefault="0068488B" w:rsidP="0068488B">
      <w:pPr>
        <w:keepNext/>
        <w:keepLines/>
        <w:numPr>
          <w:ilvl w:val="1"/>
          <w:numId w:val="28"/>
        </w:numPr>
        <w:spacing w:before="40"/>
        <w:outlineLvl w:val="2"/>
        <w:rPr>
          <w:rFonts w:ascii="Arial Bold" w:hAnsi="Arial Bold"/>
          <w:b/>
          <w:bCs/>
          <w:sz w:val="24"/>
        </w:rPr>
      </w:pPr>
      <w:r w:rsidRPr="0068488B">
        <w:rPr>
          <w:rFonts w:ascii="Arial Bold" w:hAnsi="Arial Bold"/>
          <w:b/>
          <w:bCs/>
          <w:sz w:val="24"/>
        </w:rPr>
        <w:t>EVACUATION DES ORDURES</w:t>
      </w:r>
      <w:r w:rsidR="00AB2EE2">
        <w:rPr>
          <w:rFonts w:ascii="Arial Bold" w:hAnsi="Arial Bold"/>
          <w:b/>
          <w:bCs/>
          <w:sz w:val="24"/>
        </w:rPr>
        <w:t xml:space="preserve"> </w:t>
      </w:r>
      <w:r w:rsidR="00006069" w:rsidRPr="00006069">
        <w:rPr>
          <w:rFonts w:ascii="Arial Bold" w:hAnsi="Arial Bold"/>
          <w:b/>
          <w:bCs/>
          <w:sz w:val="24"/>
        </w:rPr>
        <w:t xml:space="preserve">(Volume = </w:t>
      </w:r>
      <w:r w:rsidR="00006069">
        <w:rPr>
          <w:rFonts w:ascii="Arial Bold" w:hAnsi="Arial Bold"/>
          <w:b/>
          <w:bCs/>
          <w:sz w:val="24"/>
        </w:rPr>
        <w:t>3</w:t>
      </w:r>
      <w:r w:rsidR="00006069" w:rsidRPr="00006069">
        <w:rPr>
          <w:rFonts w:ascii="Arial Bold" w:hAnsi="Arial Bold"/>
          <w:b/>
          <w:bCs/>
          <w:sz w:val="24"/>
          <w:lang w:val="fr-HT"/>
        </w:rPr>
        <w:t>,000 m</w:t>
      </w:r>
      <w:r w:rsidR="00006069" w:rsidRPr="00006069">
        <w:rPr>
          <w:rFonts w:ascii="Arial Bold" w:hAnsi="Arial Bold"/>
          <w:b/>
          <w:bCs/>
          <w:sz w:val="24"/>
          <w:vertAlign w:val="superscript"/>
          <w:lang w:val="fr-HT"/>
        </w:rPr>
        <w:t>3</w:t>
      </w:r>
      <w:r w:rsidR="00006069" w:rsidRPr="00006069">
        <w:rPr>
          <w:rFonts w:ascii="Arial Bold" w:hAnsi="Arial Bold"/>
          <w:b/>
          <w:bCs/>
          <w:sz w:val="24"/>
          <w:lang w:val="fr-HT"/>
        </w:rPr>
        <w:t>)</w:t>
      </w:r>
    </w:p>
    <w:p w14:paraId="71254491" w14:textId="77777777" w:rsidR="0068488B" w:rsidRPr="0068488B" w:rsidRDefault="0068488B" w:rsidP="0068488B">
      <w:pPr>
        <w:keepNext/>
        <w:keepLines/>
        <w:spacing w:before="40"/>
        <w:ind w:left="792"/>
        <w:outlineLvl w:val="2"/>
        <w:rPr>
          <w:rFonts w:ascii="Arial Bold" w:hAnsi="Arial Bold"/>
          <w:b/>
          <w:bCs/>
          <w:sz w:val="24"/>
        </w:rPr>
      </w:pPr>
    </w:p>
    <w:p w14:paraId="7C470652" w14:textId="65B6B245" w:rsidR="00AB31F5" w:rsidRDefault="0013633F" w:rsidP="00561564">
      <w:pPr>
        <w:keepNext/>
        <w:keepLines/>
        <w:numPr>
          <w:ilvl w:val="2"/>
          <w:numId w:val="28"/>
        </w:numPr>
        <w:spacing w:before="40"/>
        <w:outlineLvl w:val="2"/>
      </w:pPr>
      <w:r>
        <w:t>N</w:t>
      </w:r>
      <w:r w:rsidR="00455775">
        <w:t xml:space="preserve">ettoyage et </w:t>
      </w:r>
      <w:r w:rsidR="00561564">
        <w:t xml:space="preserve">Evacuation des </w:t>
      </w:r>
      <w:r w:rsidR="00145811">
        <w:t>déch</w:t>
      </w:r>
      <w:r w:rsidR="00145811" w:rsidRPr="009879F6">
        <w:rPr>
          <w:rFonts w:cs="Arial"/>
          <w:szCs w:val="22"/>
        </w:rPr>
        <w:t>ets</w:t>
      </w:r>
      <w:r w:rsidR="0068488B" w:rsidRPr="00B014A3">
        <w:rPr>
          <w:rFonts w:cs="Arial"/>
          <w:szCs w:val="22"/>
        </w:rPr>
        <w:t xml:space="preserve"> </w:t>
      </w:r>
      <w:r w:rsidR="00455775" w:rsidRPr="00B014A3">
        <w:rPr>
          <w:rFonts w:cs="Arial"/>
          <w:szCs w:val="22"/>
        </w:rPr>
        <w:t>vers</w:t>
      </w:r>
      <w:r w:rsidR="0068488B" w:rsidRPr="00B014A3">
        <w:rPr>
          <w:rFonts w:cs="Arial"/>
          <w:szCs w:val="22"/>
        </w:rPr>
        <w:t xml:space="preserve"> la </w:t>
      </w:r>
      <w:r w:rsidR="00455775" w:rsidRPr="007F23E9">
        <w:rPr>
          <w:rFonts w:eastAsia="Calibri" w:cs="Arial"/>
          <w:szCs w:val="22"/>
          <w:lang w:eastAsia="en-US"/>
        </w:rPr>
        <w:t>décharge</w:t>
      </w:r>
      <w:r w:rsidR="00455775" w:rsidRPr="009879F6">
        <w:rPr>
          <w:rFonts w:cs="Arial"/>
          <w:szCs w:val="22"/>
        </w:rPr>
        <w:t xml:space="preserve"> </w:t>
      </w:r>
      <w:r w:rsidR="0068488B" w:rsidRPr="00B014A3">
        <w:rPr>
          <w:rFonts w:cs="Arial"/>
          <w:szCs w:val="22"/>
        </w:rPr>
        <w:t>publiq</w:t>
      </w:r>
      <w:r w:rsidR="0068488B">
        <w:t>ue</w:t>
      </w:r>
    </w:p>
    <w:p w14:paraId="417023DD" w14:textId="77777777" w:rsidR="00455775" w:rsidRDefault="00455775" w:rsidP="00455775">
      <w:pPr>
        <w:keepNext/>
        <w:keepLines/>
        <w:spacing w:before="40"/>
        <w:outlineLvl w:val="2"/>
      </w:pPr>
    </w:p>
    <w:p w14:paraId="4E590144" w14:textId="27CB1E28" w:rsidR="00E84BAE" w:rsidRPr="00E84BAE" w:rsidRDefault="00455775" w:rsidP="00E84BAE">
      <w:pPr>
        <w:ind w:left="1224"/>
        <w:rPr>
          <w:bCs/>
          <w:sz w:val="20"/>
          <w:szCs w:val="20"/>
        </w:rPr>
      </w:pPr>
      <w:r w:rsidRPr="00E84BAE">
        <w:rPr>
          <w:sz w:val="20"/>
          <w:szCs w:val="20"/>
        </w:rPr>
        <w:t xml:space="preserve">Ce </w:t>
      </w:r>
      <w:r w:rsidR="00E84BAE" w:rsidRPr="00E84BAE">
        <w:rPr>
          <w:sz w:val="20"/>
          <w:szCs w:val="20"/>
        </w:rPr>
        <w:t xml:space="preserve">prix concerne </w:t>
      </w:r>
      <w:r w:rsidR="00E84BAE">
        <w:rPr>
          <w:sz w:val="20"/>
          <w:szCs w:val="20"/>
        </w:rPr>
        <w:t xml:space="preserve">les travaux de </w:t>
      </w:r>
      <w:r w:rsidR="00E84BAE" w:rsidRPr="00E84BAE">
        <w:rPr>
          <w:bCs/>
          <w:sz w:val="20"/>
          <w:szCs w:val="20"/>
        </w:rPr>
        <w:t xml:space="preserve">ramassage intensif </w:t>
      </w:r>
      <w:r w:rsidR="00E84BAE">
        <w:rPr>
          <w:bCs/>
          <w:sz w:val="20"/>
          <w:szCs w:val="20"/>
        </w:rPr>
        <w:t xml:space="preserve">et évacuation </w:t>
      </w:r>
      <w:r w:rsidR="00E84BAE" w:rsidRPr="00E84BAE">
        <w:rPr>
          <w:bCs/>
          <w:sz w:val="20"/>
          <w:szCs w:val="20"/>
        </w:rPr>
        <w:t xml:space="preserve">des ordures </w:t>
      </w:r>
      <w:r w:rsidR="00E84BAE">
        <w:rPr>
          <w:bCs/>
          <w:sz w:val="20"/>
          <w:szCs w:val="20"/>
        </w:rPr>
        <w:t>accumulées sur site vers la décharge de Truitier</w:t>
      </w:r>
      <w:r w:rsidR="00E84BAE" w:rsidRPr="00E84BAE">
        <w:rPr>
          <w:bCs/>
          <w:sz w:val="20"/>
          <w:szCs w:val="20"/>
        </w:rPr>
        <w:t>. Le site doit être considéré comme exempt de déchets par le superviseur du site</w:t>
      </w:r>
      <w:r w:rsidR="00E84BAE">
        <w:rPr>
          <w:bCs/>
          <w:sz w:val="20"/>
          <w:szCs w:val="20"/>
        </w:rPr>
        <w:t>.</w:t>
      </w:r>
    </w:p>
    <w:p w14:paraId="6BD29D5E" w14:textId="693F3458" w:rsidR="00FA5E2F" w:rsidRDefault="00FA5E2F" w:rsidP="00455775">
      <w:pPr>
        <w:ind w:left="1224"/>
        <w:rPr>
          <w:sz w:val="20"/>
          <w:szCs w:val="20"/>
        </w:rPr>
      </w:pPr>
    </w:p>
    <w:p w14:paraId="2AD12D9F" w14:textId="58B0479D" w:rsidR="00455775" w:rsidRPr="00455775" w:rsidRDefault="00FA5E2F" w:rsidP="00455775">
      <w:pPr>
        <w:ind w:left="1224"/>
        <w:rPr>
          <w:sz w:val="20"/>
          <w:szCs w:val="20"/>
        </w:rPr>
      </w:pPr>
      <w:r>
        <w:rPr>
          <w:sz w:val="20"/>
          <w:szCs w:val="20"/>
        </w:rPr>
        <w:t xml:space="preserve">Ce </w:t>
      </w:r>
      <w:r w:rsidR="00455775" w:rsidRPr="00455775">
        <w:rPr>
          <w:sz w:val="20"/>
          <w:szCs w:val="20"/>
        </w:rPr>
        <w:t>prix comprend :</w:t>
      </w:r>
    </w:p>
    <w:p w14:paraId="20A4ED0F" w14:textId="1AE83750" w:rsidR="00455775" w:rsidRPr="00455775" w:rsidRDefault="00455775" w:rsidP="00455775">
      <w:pPr>
        <w:pStyle w:val="ListParagraph"/>
        <w:numPr>
          <w:ilvl w:val="0"/>
          <w:numId w:val="30"/>
        </w:numPr>
        <w:ind w:left="1776"/>
        <w:rPr>
          <w:bCs/>
          <w:sz w:val="20"/>
          <w:szCs w:val="20"/>
        </w:rPr>
      </w:pPr>
      <w:r w:rsidRPr="002A5A8E">
        <w:rPr>
          <w:bCs/>
          <w:sz w:val="20"/>
          <w:szCs w:val="20"/>
        </w:rPr>
        <w:t xml:space="preserve">Enlever et éliminer les déchets mélangés et les tas de déchets de boues, dont certains ont été brûlés.  Les déchets doivent être évacués vers la décharge de Truitier.  </w:t>
      </w:r>
    </w:p>
    <w:p w14:paraId="6D5E9EBD" w14:textId="77777777" w:rsidR="00455775" w:rsidRDefault="00455775" w:rsidP="00455775">
      <w:pPr>
        <w:keepNext/>
        <w:keepLines/>
        <w:spacing w:before="40"/>
        <w:outlineLvl w:val="2"/>
      </w:pPr>
    </w:p>
    <w:tbl>
      <w:tblPr>
        <w:tblW w:w="0" w:type="auto"/>
        <w:tblInd w:w="110" w:type="dxa"/>
        <w:tblLayout w:type="fixed"/>
        <w:tblCellMar>
          <w:left w:w="0" w:type="dxa"/>
          <w:right w:w="0" w:type="dxa"/>
        </w:tblCellMar>
        <w:tblLook w:val="0000" w:firstRow="0" w:lastRow="0" w:firstColumn="0" w:lastColumn="0" w:noHBand="0" w:noVBand="0"/>
      </w:tblPr>
      <w:tblGrid>
        <w:gridCol w:w="1809"/>
        <w:gridCol w:w="7479"/>
      </w:tblGrid>
      <w:tr w:rsidR="00455775" w:rsidRPr="001D31EE" w14:paraId="6CD5F42A" w14:textId="77777777" w:rsidTr="005E10AA">
        <w:trPr>
          <w:trHeight w:hRule="exact" w:val="394"/>
        </w:trPr>
        <w:tc>
          <w:tcPr>
            <w:tcW w:w="1809" w:type="dxa"/>
            <w:vMerge w:val="restart"/>
            <w:tcBorders>
              <w:top w:val="single" w:sz="4" w:space="0" w:color="000000"/>
              <w:left w:val="single" w:sz="4" w:space="0" w:color="000000"/>
              <w:bottom w:val="single" w:sz="4" w:space="0" w:color="auto"/>
              <w:right w:val="single" w:sz="4" w:space="0" w:color="000000"/>
            </w:tcBorders>
          </w:tcPr>
          <w:p w14:paraId="4A5F80D7" w14:textId="77777777" w:rsidR="00455775" w:rsidRPr="001D31EE" w:rsidRDefault="00455775" w:rsidP="005E10AA">
            <w:pPr>
              <w:pStyle w:val="TableParagraph"/>
              <w:kinsoku w:val="0"/>
              <w:overflowPunct w:val="0"/>
              <w:spacing w:before="2" w:line="130" w:lineRule="exact"/>
              <w:rPr>
                <w:sz w:val="13"/>
                <w:szCs w:val="13"/>
                <w:lang w:val="fr-FR"/>
              </w:rPr>
            </w:pPr>
          </w:p>
          <w:p w14:paraId="4CDE9970" w14:textId="77777777" w:rsidR="00455775" w:rsidRPr="001D31EE" w:rsidRDefault="00455775" w:rsidP="005E10AA">
            <w:pPr>
              <w:pStyle w:val="TableParagraph"/>
              <w:kinsoku w:val="0"/>
              <w:overflowPunct w:val="0"/>
              <w:spacing w:line="200" w:lineRule="exact"/>
              <w:rPr>
                <w:sz w:val="20"/>
                <w:szCs w:val="20"/>
                <w:lang w:val="fr-FR"/>
              </w:rPr>
            </w:pPr>
          </w:p>
          <w:p w14:paraId="12B135A8" w14:textId="77777777" w:rsidR="00455775" w:rsidRPr="001D31EE" w:rsidRDefault="00455775" w:rsidP="005E10AA">
            <w:pPr>
              <w:pStyle w:val="TableParagraph"/>
              <w:kinsoku w:val="0"/>
              <w:overflowPunct w:val="0"/>
              <w:spacing w:line="200" w:lineRule="exact"/>
              <w:rPr>
                <w:sz w:val="20"/>
                <w:szCs w:val="20"/>
                <w:lang w:val="fr-FR"/>
              </w:rPr>
            </w:pPr>
          </w:p>
          <w:p w14:paraId="33642AF3" w14:textId="2AA840FC" w:rsidR="00455775" w:rsidRPr="001D31EE" w:rsidRDefault="00455775" w:rsidP="005E10AA">
            <w:pPr>
              <w:pStyle w:val="TableParagraph"/>
              <w:kinsoku w:val="0"/>
              <w:overflowPunct w:val="0"/>
              <w:ind w:left="101"/>
              <w:rPr>
                <w:lang w:val="fr-FR"/>
              </w:rPr>
            </w:pPr>
            <w:r w:rsidRPr="001D31EE">
              <w:rPr>
                <w:rFonts w:ascii="Arial" w:hAnsi="Arial" w:cs="Arial"/>
                <w:b/>
                <w:bCs/>
                <w:spacing w:val="-2"/>
                <w:w w:val="85"/>
                <w:szCs w:val="22"/>
                <w:lang w:val="fr-FR"/>
              </w:rPr>
              <w:t>P</w:t>
            </w:r>
            <w:r w:rsidRPr="001D31EE">
              <w:rPr>
                <w:rFonts w:ascii="Arial" w:hAnsi="Arial" w:cs="Arial"/>
                <w:b/>
                <w:bCs/>
                <w:w w:val="85"/>
                <w:szCs w:val="22"/>
                <w:lang w:val="fr-FR"/>
              </w:rPr>
              <w:t>rix</w:t>
            </w:r>
            <w:r w:rsidRPr="001D31EE">
              <w:rPr>
                <w:rFonts w:ascii="Arial" w:hAnsi="Arial" w:cs="Arial"/>
                <w:b/>
                <w:bCs/>
                <w:spacing w:val="25"/>
                <w:w w:val="85"/>
                <w:szCs w:val="22"/>
                <w:lang w:val="fr-FR"/>
              </w:rPr>
              <w:t xml:space="preserve"> </w:t>
            </w:r>
            <w:r>
              <w:rPr>
                <w:rFonts w:ascii="Arial" w:hAnsi="Arial" w:cs="Arial"/>
                <w:b/>
                <w:bCs/>
                <w:spacing w:val="25"/>
                <w:w w:val="85"/>
                <w:szCs w:val="22"/>
                <w:lang w:val="fr-FR"/>
              </w:rPr>
              <w:t>7</w:t>
            </w:r>
            <w:r w:rsidRPr="001D31EE">
              <w:rPr>
                <w:rFonts w:ascii="Arial" w:hAnsi="Arial" w:cs="Arial"/>
                <w:b/>
                <w:bCs/>
                <w:spacing w:val="-1"/>
                <w:w w:val="85"/>
                <w:szCs w:val="22"/>
                <w:lang w:val="fr-FR"/>
              </w:rPr>
              <w:t>.1.</w:t>
            </w:r>
            <w:r>
              <w:rPr>
                <w:rFonts w:ascii="Arial" w:hAnsi="Arial" w:cs="Arial"/>
                <w:b/>
                <w:bCs/>
                <w:spacing w:val="-1"/>
                <w:w w:val="85"/>
                <w:szCs w:val="22"/>
                <w:lang w:val="fr-FR"/>
              </w:rPr>
              <w:t>1</w:t>
            </w:r>
          </w:p>
        </w:tc>
        <w:tc>
          <w:tcPr>
            <w:tcW w:w="7479" w:type="dxa"/>
            <w:tcBorders>
              <w:top w:val="single" w:sz="4" w:space="0" w:color="000000"/>
              <w:left w:val="single" w:sz="4" w:space="0" w:color="000000"/>
              <w:bottom w:val="single" w:sz="4" w:space="0" w:color="000000"/>
              <w:right w:val="single" w:sz="4" w:space="0" w:color="000000"/>
            </w:tcBorders>
          </w:tcPr>
          <w:p w14:paraId="24D0799B" w14:textId="77777777" w:rsidR="00455775" w:rsidRPr="001D31EE" w:rsidRDefault="00455775" w:rsidP="005E10AA">
            <w:pPr>
              <w:pStyle w:val="TableParagraph"/>
              <w:kinsoku w:val="0"/>
              <w:overflowPunct w:val="0"/>
              <w:spacing w:before="61"/>
              <w:ind w:left="101"/>
              <w:rPr>
                <w:lang w:val="fr-FR"/>
              </w:rPr>
            </w:pPr>
            <w:r w:rsidRPr="001D31EE">
              <w:rPr>
                <w:rFonts w:ascii="Arial" w:hAnsi="Arial" w:cs="Arial"/>
                <w:b/>
                <w:bCs/>
                <w:w w:val="85"/>
                <w:szCs w:val="22"/>
                <w:lang w:val="fr-FR"/>
              </w:rPr>
              <w:t>m</w:t>
            </w:r>
            <w:r w:rsidRPr="001D31EE">
              <w:rPr>
                <w:rFonts w:ascii="Arial" w:hAnsi="Arial" w:cs="Arial"/>
                <w:b/>
                <w:bCs/>
                <w:w w:val="85"/>
                <w:szCs w:val="22"/>
                <w:vertAlign w:val="superscript"/>
                <w:lang w:val="fr-FR"/>
              </w:rPr>
              <w:t>3</w:t>
            </w:r>
          </w:p>
        </w:tc>
      </w:tr>
      <w:tr w:rsidR="00455775" w:rsidRPr="001D31EE" w14:paraId="6461204F" w14:textId="77777777" w:rsidTr="005E10AA">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6704ECB0" w14:textId="77777777" w:rsidR="00455775" w:rsidRPr="001D31EE" w:rsidRDefault="00455775" w:rsidP="005E10AA">
            <w:pPr>
              <w:pStyle w:val="TableParagraph"/>
              <w:kinsoku w:val="0"/>
              <w:overflowPunct w:val="0"/>
              <w:spacing w:before="61"/>
              <w:ind w:left="101"/>
              <w:rPr>
                <w:lang w:val="fr-FR"/>
              </w:rPr>
            </w:pPr>
          </w:p>
        </w:tc>
        <w:tc>
          <w:tcPr>
            <w:tcW w:w="7479" w:type="dxa"/>
            <w:tcBorders>
              <w:top w:val="single" w:sz="4" w:space="0" w:color="000000"/>
              <w:left w:val="single" w:sz="4" w:space="0" w:color="000000"/>
              <w:bottom w:val="single" w:sz="4" w:space="0" w:color="000000"/>
              <w:right w:val="single" w:sz="4" w:space="0" w:color="000000"/>
            </w:tcBorders>
          </w:tcPr>
          <w:p w14:paraId="42F8F879" w14:textId="77777777" w:rsidR="00455775" w:rsidRPr="001D31EE" w:rsidRDefault="00455775" w:rsidP="005E10AA"/>
        </w:tc>
      </w:tr>
      <w:tr w:rsidR="00455775" w:rsidRPr="001D31EE" w14:paraId="2B765073" w14:textId="77777777" w:rsidTr="005E10AA">
        <w:trPr>
          <w:trHeight w:hRule="exact" w:val="394"/>
        </w:trPr>
        <w:tc>
          <w:tcPr>
            <w:tcW w:w="1809" w:type="dxa"/>
            <w:vMerge/>
            <w:tcBorders>
              <w:top w:val="single" w:sz="4" w:space="0" w:color="000000"/>
              <w:left w:val="single" w:sz="4" w:space="0" w:color="000000"/>
              <w:bottom w:val="single" w:sz="4" w:space="0" w:color="auto"/>
              <w:right w:val="single" w:sz="4" w:space="0" w:color="000000"/>
            </w:tcBorders>
          </w:tcPr>
          <w:p w14:paraId="7D21552E" w14:textId="77777777" w:rsidR="00455775" w:rsidRPr="001D31EE" w:rsidRDefault="00455775" w:rsidP="005E10AA"/>
        </w:tc>
        <w:tc>
          <w:tcPr>
            <w:tcW w:w="7479" w:type="dxa"/>
            <w:tcBorders>
              <w:top w:val="single" w:sz="4" w:space="0" w:color="000000"/>
              <w:left w:val="single" w:sz="4" w:space="0" w:color="000000"/>
              <w:bottom w:val="single" w:sz="4" w:space="0" w:color="000000"/>
              <w:right w:val="single" w:sz="4" w:space="0" w:color="000000"/>
            </w:tcBorders>
          </w:tcPr>
          <w:p w14:paraId="02CDC7CA" w14:textId="77777777" w:rsidR="00455775" w:rsidRPr="001D31EE" w:rsidRDefault="00455775" w:rsidP="005E10AA"/>
        </w:tc>
      </w:tr>
      <w:tr w:rsidR="00455775" w:rsidRPr="001D31EE" w14:paraId="005B8943" w14:textId="77777777" w:rsidTr="005E10AA">
        <w:trPr>
          <w:trHeight w:hRule="exact" w:val="156"/>
        </w:trPr>
        <w:tc>
          <w:tcPr>
            <w:tcW w:w="1809" w:type="dxa"/>
            <w:vMerge/>
            <w:tcBorders>
              <w:top w:val="single" w:sz="4" w:space="0" w:color="000000"/>
              <w:left w:val="single" w:sz="4" w:space="0" w:color="000000"/>
              <w:bottom w:val="single" w:sz="4" w:space="0" w:color="auto"/>
              <w:right w:val="single" w:sz="4" w:space="0" w:color="000000"/>
            </w:tcBorders>
          </w:tcPr>
          <w:p w14:paraId="74F90ADE" w14:textId="77777777" w:rsidR="00455775" w:rsidRPr="001D31EE" w:rsidRDefault="00455775" w:rsidP="005E10AA"/>
        </w:tc>
        <w:tc>
          <w:tcPr>
            <w:tcW w:w="7479" w:type="dxa"/>
            <w:tcBorders>
              <w:top w:val="single" w:sz="4" w:space="0" w:color="000000"/>
              <w:left w:val="single" w:sz="4" w:space="0" w:color="000000"/>
              <w:bottom w:val="single" w:sz="4" w:space="0" w:color="000000"/>
              <w:right w:val="single" w:sz="4" w:space="0" w:color="000000"/>
            </w:tcBorders>
          </w:tcPr>
          <w:p w14:paraId="1122D53F" w14:textId="77777777" w:rsidR="00455775" w:rsidRPr="001D31EE" w:rsidRDefault="00455775" w:rsidP="005E10AA"/>
        </w:tc>
      </w:tr>
    </w:tbl>
    <w:p w14:paraId="31A2060B" w14:textId="77777777" w:rsidR="006701EF" w:rsidRPr="006701EF" w:rsidRDefault="006701EF" w:rsidP="006701EF"/>
    <w:p w14:paraId="6A17ADAA" w14:textId="77777777" w:rsidR="00711FE9" w:rsidRPr="009D1F1C" w:rsidRDefault="00711FE9" w:rsidP="00711FE9">
      <w:pPr>
        <w:pStyle w:val="Heading1"/>
        <w:numPr>
          <w:ilvl w:val="0"/>
          <w:numId w:val="0"/>
        </w:numPr>
        <w:ind w:left="360"/>
      </w:pPr>
    </w:p>
    <w:p w14:paraId="3A165D89" w14:textId="77777777" w:rsidR="009D1F1C" w:rsidRPr="009D1F1C" w:rsidRDefault="009D1F1C" w:rsidP="009D1F1C"/>
    <w:sectPr w:rsidR="009D1F1C" w:rsidRPr="009D1F1C" w:rsidSect="0006227D">
      <w:headerReference w:type="default" r:id="rId8"/>
      <w:footerReference w:type="default" r:id="rId9"/>
      <w:pgSz w:w="12240" w:h="15840" w:code="1"/>
      <w:pgMar w:top="1120" w:right="1200" w:bottom="1060" w:left="1200" w:header="742" w:footer="876"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1FF58A" w14:textId="77777777" w:rsidR="00101ABA" w:rsidRDefault="00101ABA" w:rsidP="002A420A">
      <w:r>
        <w:separator/>
      </w:r>
    </w:p>
  </w:endnote>
  <w:endnote w:type="continuationSeparator" w:id="0">
    <w:p w14:paraId="28E186F8" w14:textId="77777777" w:rsidR="00101ABA" w:rsidRDefault="00101ABA" w:rsidP="002A4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Lucida Grande">
    <w:altName w:val="Arial"/>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Zurich Cn BT">
    <w:altName w:val="Arial Narrow"/>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auto"/>
    <w:notTrueType/>
    <w:pitch w:val="default"/>
    <w:sig w:usb0="00000003" w:usb1="00000000" w:usb2="00000000" w:usb3="00000000" w:csb0="00000001" w:csb1="00000000"/>
  </w:font>
  <w:font w:name="Helvetica-Narrow">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ourier">
    <w:panose1 w:val="02070409020205020404"/>
    <w:charset w:val="00"/>
    <w:family w:val="modern"/>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cript d">
    <w:charset w:val="00"/>
    <w:family w:val="script"/>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NKXSBT+TTE2880248t00">
    <w:altName w:val="TT E 288024 8t"/>
    <w:charset w:val="00"/>
    <w:family w:val="swiss"/>
    <w:pitch w:val="default"/>
    <w:sig w:usb0="00000003" w:usb1="00000000" w:usb2="00000000" w:usb3="00000000" w:csb0="00000001" w:csb1="00000000"/>
  </w:font>
  <w:font w:name="Bauhaus 93">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890" w:type="dxa"/>
      <w:tblLook w:val="04A0" w:firstRow="1" w:lastRow="0" w:firstColumn="1" w:lastColumn="0" w:noHBand="0" w:noVBand="1"/>
    </w:tblPr>
    <w:tblGrid>
      <w:gridCol w:w="9810"/>
      <w:gridCol w:w="540"/>
      <w:gridCol w:w="540"/>
    </w:tblGrid>
    <w:tr w:rsidR="00A66EEB" w:rsidRPr="00486268" w14:paraId="1EC24F93" w14:textId="77777777" w:rsidTr="00C65E12">
      <w:trPr>
        <w:trHeight w:val="270"/>
      </w:trPr>
      <w:tc>
        <w:tcPr>
          <w:tcW w:w="9810" w:type="dxa"/>
          <w:tcBorders>
            <w:top w:val="single" w:sz="4" w:space="0" w:color="auto"/>
            <w:left w:val="single" w:sz="4" w:space="0" w:color="auto"/>
            <w:bottom w:val="single" w:sz="4" w:space="0" w:color="auto"/>
            <w:right w:val="single" w:sz="4" w:space="0" w:color="auto"/>
          </w:tcBorders>
          <w:vAlign w:val="center"/>
        </w:tcPr>
        <w:p w14:paraId="308E7EE2" w14:textId="77777777" w:rsidR="00A66EEB" w:rsidRDefault="00A66EEB" w:rsidP="00F8459F">
          <w:pPr>
            <w:pStyle w:val="Footer"/>
            <w:tabs>
              <w:tab w:val="clear" w:pos="8504"/>
              <w:tab w:val="right" w:pos="9250"/>
            </w:tabs>
            <w:spacing w:before="120"/>
            <w:ind w:right="-850"/>
            <w:jc w:val="center"/>
            <w:rPr>
              <w:rFonts w:cs="Arial"/>
              <w:sz w:val="16"/>
              <w:szCs w:val="16"/>
            </w:rPr>
          </w:pPr>
          <w:r w:rsidRPr="001559C9">
            <w:rPr>
              <w:rFonts w:cs="Arial"/>
              <w:sz w:val="16"/>
              <w:szCs w:val="16"/>
            </w:rPr>
            <w:t xml:space="preserve">Travaux </w:t>
          </w:r>
          <w:r>
            <w:rPr>
              <w:rFonts w:cs="Arial"/>
              <w:sz w:val="16"/>
              <w:szCs w:val="16"/>
            </w:rPr>
            <w:t>d</w:t>
          </w:r>
          <w:r w:rsidRPr="001559C9">
            <w:rPr>
              <w:rFonts w:cs="Arial"/>
              <w:sz w:val="16"/>
              <w:szCs w:val="16"/>
            </w:rPr>
            <w:t xml:space="preserve">e </w:t>
          </w:r>
          <w:r>
            <w:rPr>
              <w:rFonts w:cs="Arial"/>
              <w:sz w:val="16"/>
              <w:szCs w:val="16"/>
            </w:rPr>
            <w:t>Construction des Lits de Séc</w:t>
          </w:r>
          <w:r w:rsidRPr="001559C9">
            <w:rPr>
              <w:rFonts w:cs="Arial"/>
              <w:sz w:val="16"/>
              <w:szCs w:val="16"/>
            </w:rPr>
            <w:t>ha</w:t>
          </w:r>
          <w:r>
            <w:rPr>
              <w:rFonts w:cs="Arial"/>
              <w:sz w:val="16"/>
              <w:szCs w:val="16"/>
            </w:rPr>
            <w:t>ge, d’une Piste d’acc</w:t>
          </w:r>
          <w:r w:rsidRPr="00EA1E62">
            <w:rPr>
              <w:rFonts w:cs="Arial"/>
              <w:sz w:val="16"/>
              <w:szCs w:val="16"/>
            </w:rPr>
            <w:t>è</w:t>
          </w:r>
          <w:r>
            <w:rPr>
              <w:rFonts w:cs="Arial"/>
              <w:sz w:val="16"/>
              <w:szCs w:val="16"/>
            </w:rPr>
            <w:t xml:space="preserve">s et de canaux de dégrillage sur le site de la Station </w:t>
          </w:r>
        </w:p>
        <w:p w14:paraId="0C96DF95" w14:textId="0C854E4A" w:rsidR="00A66EEB" w:rsidRPr="008872FF" w:rsidRDefault="00A66EEB" w:rsidP="00F8459F">
          <w:pPr>
            <w:pStyle w:val="Footer"/>
            <w:tabs>
              <w:tab w:val="clear" w:pos="8504"/>
              <w:tab w:val="right" w:pos="9250"/>
            </w:tabs>
            <w:ind w:right="-850"/>
            <w:jc w:val="center"/>
          </w:pPr>
          <w:proofErr w:type="gramStart"/>
          <w:r>
            <w:rPr>
              <w:rFonts w:cs="Arial"/>
              <w:sz w:val="16"/>
              <w:szCs w:val="16"/>
            </w:rPr>
            <w:t>de</w:t>
          </w:r>
          <w:proofErr w:type="gramEnd"/>
          <w:r>
            <w:rPr>
              <w:rFonts w:cs="Arial"/>
              <w:sz w:val="16"/>
              <w:szCs w:val="16"/>
            </w:rPr>
            <w:t xml:space="preserve"> traitement de Morne-à-Cabri et travaux connexes</w:t>
          </w:r>
        </w:p>
      </w:tc>
      <w:tc>
        <w:tcPr>
          <w:tcW w:w="540" w:type="dxa"/>
          <w:tcBorders>
            <w:left w:val="single" w:sz="4" w:space="0" w:color="auto"/>
          </w:tcBorders>
          <w:vAlign w:val="center"/>
        </w:tcPr>
        <w:p w14:paraId="130C0A9C" w14:textId="77777777" w:rsidR="00A66EEB" w:rsidRPr="0086525F" w:rsidRDefault="00A66EEB" w:rsidP="00105182">
          <w:pPr>
            <w:pStyle w:val="Footer"/>
            <w:jc w:val="center"/>
          </w:pPr>
          <w:r w:rsidRPr="0086525F">
            <w:rPr>
              <w:sz w:val="16"/>
              <w:szCs w:val="16"/>
            </w:rPr>
            <w:fldChar w:fldCharType="begin"/>
          </w:r>
          <w:r w:rsidRPr="0086525F">
            <w:rPr>
              <w:sz w:val="16"/>
              <w:szCs w:val="16"/>
            </w:rPr>
            <w:instrText xml:space="preserve"> PAGE   \* MERGEFORMAT </w:instrText>
          </w:r>
          <w:r w:rsidRPr="0086525F">
            <w:rPr>
              <w:sz w:val="16"/>
              <w:szCs w:val="16"/>
            </w:rPr>
            <w:fldChar w:fldCharType="separate"/>
          </w:r>
          <w:r>
            <w:rPr>
              <w:noProof/>
              <w:sz w:val="16"/>
              <w:szCs w:val="16"/>
            </w:rPr>
            <w:t>164</w:t>
          </w:r>
          <w:r w:rsidRPr="0086525F">
            <w:rPr>
              <w:sz w:val="16"/>
              <w:szCs w:val="16"/>
            </w:rPr>
            <w:fldChar w:fldCharType="end"/>
          </w:r>
        </w:p>
      </w:tc>
      <w:tc>
        <w:tcPr>
          <w:tcW w:w="540" w:type="dxa"/>
        </w:tcPr>
        <w:p w14:paraId="4FFFADFB" w14:textId="77777777" w:rsidR="00A66EEB" w:rsidRPr="0086525F" w:rsidRDefault="00A66EEB" w:rsidP="00105182">
          <w:pPr>
            <w:pStyle w:val="Footer"/>
            <w:jc w:val="center"/>
            <w:rPr>
              <w:sz w:val="16"/>
              <w:szCs w:val="16"/>
            </w:rPr>
          </w:pPr>
        </w:p>
      </w:tc>
    </w:tr>
  </w:tbl>
  <w:p w14:paraId="1F7388A1" w14:textId="77777777" w:rsidR="00A66EEB" w:rsidRDefault="00A66EEB" w:rsidP="0010518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36B721" w14:textId="77777777" w:rsidR="00101ABA" w:rsidRDefault="00101ABA" w:rsidP="002A420A">
      <w:r>
        <w:separator/>
      </w:r>
    </w:p>
  </w:footnote>
  <w:footnote w:type="continuationSeparator" w:id="0">
    <w:p w14:paraId="5DF39CF1" w14:textId="77777777" w:rsidR="00101ABA" w:rsidRDefault="00101ABA" w:rsidP="002A42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B4CBB9" w14:textId="19F3C2D8" w:rsidR="00A66EEB" w:rsidRPr="000306BA" w:rsidRDefault="00A66EEB" w:rsidP="000306BA">
    <w:pPr>
      <w:pStyle w:val="Subtitle"/>
      <w:rPr>
        <w:lang w:val="fr-FR"/>
      </w:rPr>
    </w:pPr>
    <w:r w:rsidRPr="000306BA">
      <w:rPr>
        <w:lang w:val="fr-FR"/>
      </w:rPr>
      <w:t>REHABILITATION DE LA STATION DE</w:t>
    </w:r>
  </w:p>
  <w:p w14:paraId="3BB3D1CD" w14:textId="027776B5" w:rsidR="00A66EEB" w:rsidRPr="00521DE9" w:rsidRDefault="00A66EEB" w:rsidP="000306BA">
    <w:pPr>
      <w:pStyle w:val="Subtitle"/>
      <w:rPr>
        <w:lang w:val="fr-FR"/>
      </w:rPr>
    </w:pPr>
    <w:r w:rsidRPr="000306BA">
      <w:rPr>
        <w:lang w:val="fr-FR"/>
      </w:rPr>
      <w:t>TRAITEMENT DES BOUES DE MORNE À CABRI</w:t>
    </w:r>
    <w:r w:rsidRPr="00521DE9">
      <w:rPr>
        <w:lang w:val="fr-FR"/>
      </w:rPr>
      <w:t xml:space="preserve"> </w:t>
    </w:r>
  </w:p>
  <w:p w14:paraId="29E6497E" w14:textId="77777777" w:rsidR="00A66EEB" w:rsidRPr="0022421A" w:rsidRDefault="00A66EEB" w:rsidP="00672391">
    <w:pPr>
      <w:pBdr>
        <w:bottom w:val="single" w:sz="4" w:space="1" w:color="auto"/>
      </w:pBdr>
      <w:rPr>
        <w:lang w:val="fr-HT" w:eastAsia="x-none"/>
      </w:rPr>
    </w:pPr>
  </w:p>
  <w:p w14:paraId="1CA5ADAB" w14:textId="77777777" w:rsidR="00A66EEB" w:rsidRPr="005A6FE9" w:rsidRDefault="00A66EEB">
    <w:pPr>
      <w:kinsoku w:val="0"/>
      <w:overflowPunct w:val="0"/>
      <w:spacing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76B43CC8"/>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C574931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F95079"/>
    <w:multiLevelType w:val="hybridMultilevel"/>
    <w:tmpl w:val="73003CA4"/>
    <w:lvl w:ilvl="0" w:tplc="04090001">
      <w:start w:val="1"/>
      <w:numFmt w:val="bullet"/>
      <w:lvlText w:val=""/>
      <w:lvlJc w:val="left"/>
      <w:pPr>
        <w:ind w:left="2136" w:hanging="360"/>
      </w:pPr>
      <w:rPr>
        <w:rFonts w:ascii="Symbol" w:hAnsi="Symbol" w:cs="Symbol" w:hint="default"/>
      </w:rPr>
    </w:lvl>
    <w:lvl w:ilvl="1" w:tplc="04090003" w:tentative="1">
      <w:start w:val="1"/>
      <w:numFmt w:val="bullet"/>
      <w:lvlText w:val="o"/>
      <w:lvlJc w:val="left"/>
      <w:pPr>
        <w:ind w:left="2856" w:hanging="360"/>
      </w:pPr>
      <w:rPr>
        <w:rFonts w:ascii="Courier New" w:hAnsi="Courier New" w:cs="Courier New" w:hint="default"/>
      </w:rPr>
    </w:lvl>
    <w:lvl w:ilvl="2" w:tplc="04090005" w:tentative="1">
      <w:start w:val="1"/>
      <w:numFmt w:val="bullet"/>
      <w:lvlText w:val=""/>
      <w:lvlJc w:val="left"/>
      <w:pPr>
        <w:ind w:left="3576" w:hanging="360"/>
      </w:pPr>
      <w:rPr>
        <w:rFonts w:ascii="Wingdings" w:hAnsi="Wingdings" w:cs="Wingdings" w:hint="default"/>
      </w:rPr>
    </w:lvl>
    <w:lvl w:ilvl="3" w:tplc="04090001" w:tentative="1">
      <w:start w:val="1"/>
      <w:numFmt w:val="bullet"/>
      <w:lvlText w:val=""/>
      <w:lvlJc w:val="left"/>
      <w:pPr>
        <w:ind w:left="4296" w:hanging="360"/>
      </w:pPr>
      <w:rPr>
        <w:rFonts w:ascii="Symbol" w:hAnsi="Symbol" w:cs="Symbol" w:hint="default"/>
      </w:rPr>
    </w:lvl>
    <w:lvl w:ilvl="4" w:tplc="04090003" w:tentative="1">
      <w:start w:val="1"/>
      <w:numFmt w:val="bullet"/>
      <w:lvlText w:val="o"/>
      <w:lvlJc w:val="left"/>
      <w:pPr>
        <w:ind w:left="5016" w:hanging="360"/>
      </w:pPr>
      <w:rPr>
        <w:rFonts w:ascii="Courier New" w:hAnsi="Courier New" w:cs="Courier New" w:hint="default"/>
      </w:rPr>
    </w:lvl>
    <w:lvl w:ilvl="5" w:tplc="04090005" w:tentative="1">
      <w:start w:val="1"/>
      <w:numFmt w:val="bullet"/>
      <w:lvlText w:val=""/>
      <w:lvlJc w:val="left"/>
      <w:pPr>
        <w:ind w:left="5736" w:hanging="360"/>
      </w:pPr>
      <w:rPr>
        <w:rFonts w:ascii="Wingdings" w:hAnsi="Wingdings" w:cs="Wingdings" w:hint="default"/>
      </w:rPr>
    </w:lvl>
    <w:lvl w:ilvl="6" w:tplc="04090001" w:tentative="1">
      <w:start w:val="1"/>
      <w:numFmt w:val="bullet"/>
      <w:lvlText w:val=""/>
      <w:lvlJc w:val="left"/>
      <w:pPr>
        <w:ind w:left="6456" w:hanging="360"/>
      </w:pPr>
      <w:rPr>
        <w:rFonts w:ascii="Symbol" w:hAnsi="Symbol" w:cs="Symbol" w:hint="default"/>
      </w:rPr>
    </w:lvl>
    <w:lvl w:ilvl="7" w:tplc="04090003" w:tentative="1">
      <w:start w:val="1"/>
      <w:numFmt w:val="bullet"/>
      <w:lvlText w:val="o"/>
      <w:lvlJc w:val="left"/>
      <w:pPr>
        <w:ind w:left="7176" w:hanging="360"/>
      </w:pPr>
      <w:rPr>
        <w:rFonts w:ascii="Courier New" w:hAnsi="Courier New" w:cs="Courier New" w:hint="default"/>
      </w:rPr>
    </w:lvl>
    <w:lvl w:ilvl="8" w:tplc="04090005" w:tentative="1">
      <w:start w:val="1"/>
      <w:numFmt w:val="bullet"/>
      <w:lvlText w:val=""/>
      <w:lvlJc w:val="left"/>
      <w:pPr>
        <w:ind w:left="7896" w:hanging="360"/>
      </w:pPr>
      <w:rPr>
        <w:rFonts w:ascii="Wingdings" w:hAnsi="Wingdings" w:cs="Wingdings" w:hint="default"/>
      </w:rPr>
    </w:lvl>
  </w:abstractNum>
  <w:abstractNum w:abstractNumId="3" w15:restartNumberingAfterBreak="0">
    <w:nsid w:val="05885F61"/>
    <w:multiLevelType w:val="hybridMultilevel"/>
    <w:tmpl w:val="51B871C2"/>
    <w:lvl w:ilvl="0" w:tplc="E9202E50">
      <w:numFmt w:val="bullet"/>
      <w:pStyle w:val="Puce1"/>
      <w:lvlText w:val="-"/>
      <w:lvlJc w:val="left"/>
      <w:pPr>
        <w:tabs>
          <w:tab w:val="num" w:pos="77"/>
        </w:tabs>
        <w:ind w:left="77" w:hanging="360"/>
      </w:pPr>
      <w:rPr>
        <w:rFonts w:ascii="Times New Roman" w:eastAsia="Times New Roman" w:hAnsi="Times New Roman" w:cs="Times New Roman" w:hint="default"/>
      </w:rPr>
    </w:lvl>
    <w:lvl w:ilvl="1" w:tplc="292C0B4C">
      <w:start w:val="1"/>
      <w:numFmt w:val="decimal"/>
      <w:lvlText w:val="%2)"/>
      <w:lvlJc w:val="left"/>
      <w:pPr>
        <w:tabs>
          <w:tab w:val="num" w:pos="1420"/>
        </w:tabs>
        <w:ind w:left="1420" w:hanging="340"/>
      </w:pPr>
    </w:lvl>
    <w:lvl w:ilvl="2" w:tplc="9C74B2BE">
      <w:start w:val="1"/>
      <w:numFmt w:val="bullet"/>
      <w:lvlText w:val=""/>
      <w:lvlJc w:val="left"/>
      <w:pPr>
        <w:tabs>
          <w:tab w:val="num" w:pos="2160"/>
        </w:tabs>
        <w:ind w:left="2160" w:hanging="360"/>
      </w:pPr>
      <w:rPr>
        <w:rFonts w:ascii="Wingdings" w:hAnsi="Wingdings" w:hint="default"/>
      </w:rPr>
    </w:lvl>
    <w:lvl w:ilvl="3" w:tplc="D5CED266">
      <w:start w:val="1"/>
      <w:numFmt w:val="bullet"/>
      <w:lvlText w:val=""/>
      <w:lvlJc w:val="left"/>
      <w:pPr>
        <w:tabs>
          <w:tab w:val="num" w:pos="2880"/>
        </w:tabs>
        <w:ind w:left="2880" w:hanging="360"/>
      </w:pPr>
      <w:rPr>
        <w:rFonts w:ascii="Symbol" w:hAnsi="Symbol" w:hint="default"/>
      </w:rPr>
    </w:lvl>
    <w:lvl w:ilvl="4" w:tplc="3288F83A">
      <w:start w:val="1"/>
      <w:numFmt w:val="bullet"/>
      <w:lvlText w:val="o"/>
      <w:lvlJc w:val="left"/>
      <w:pPr>
        <w:tabs>
          <w:tab w:val="num" w:pos="3600"/>
        </w:tabs>
        <w:ind w:left="3600" w:hanging="360"/>
      </w:pPr>
      <w:rPr>
        <w:rFonts w:ascii="Courier New" w:hAnsi="Courier New" w:cs="Courier New" w:hint="default"/>
      </w:rPr>
    </w:lvl>
    <w:lvl w:ilvl="5" w:tplc="7E4A603E">
      <w:start w:val="1"/>
      <w:numFmt w:val="bullet"/>
      <w:lvlText w:val=""/>
      <w:lvlJc w:val="left"/>
      <w:pPr>
        <w:tabs>
          <w:tab w:val="num" w:pos="4320"/>
        </w:tabs>
        <w:ind w:left="4320" w:hanging="360"/>
      </w:pPr>
      <w:rPr>
        <w:rFonts w:ascii="Wingdings" w:hAnsi="Wingdings" w:hint="default"/>
      </w:rPr>
    </w:lvl>
    <w:lvl w:ilvl="6" w:tplc="838E7176">
      <w:start w:val="1"/>
      <w:numFmt w:val="bullet"/>
      <w:lvlText w:val=""/>
      <w:lvlJc w:val="left"/>
      <w:pPr>
        <w:tabs>
          <w:tab w:val="num" w:pos="5040"/>
        </w:tabs>
        <w:ind w:left="5040" w:hanging="360"/>
      </w:pPr>
      <w:rPr>
        <w:rFonts w:ascii="Symbol" w:hAnsi="Symbol" w:hint="default"/>
      </w:rPr>
    </w:lvl>
    <w:lvl w:ilvl="7" w:tplc="3CD2D918">
      <w:start w:val="1"/>
      <w:numFmt w:val="bullet"/>
      <w:lvlText w:val="o"/>
      <w:lvlJc w:val="left"/>
      <w:pPr>
        <w:tabs>
          <w:tab w:val="num" w:pos="5760"/>
        </w:tabs>
        <w:ind w:left="5760" w:hanging="360"/>
      </w:pPr>
      <w:rPr>
        <w:rFonts w:ascii="Courier New" w:hAnsi="Courier New" w:cs="Courier New" w:hint="default"/>
      </w:rPr>
    </w:lvl>
    <w:lvl w:ilvl="8" w:tplc="3174BE5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C2380"/>
    <w:multiLevelType w:val="hybridMultilevel"/>
    <w:tmpl w:val="EB2236D2"/>
    <w:lvl w:ilvl="0" w:tplc="835CD736">
      <w:start w:val="1"/>
      <w:numFmt w:val="bullet"/>
      <w:pStyle w:val="Puce2"/>
      <w:lvlText w:val=""/>
      <w:lvlJc w:val="left"/>
      <w:pPr>
        <w:tabs>
          <w:tab w:val="num" w:pos="77"/>
        </w:tabs>
        <w:ind w:left="77" w:hanging="360"/>
      </w:pPr>
      <w:rPr>
        <w:rFonts w:ascii="Wingdings" w:hAnsi="Wingdings" w:hint="default"/>
      </w:rPr>
    </w:lvl>
    <w:lvl w:ilvl="1" w:tplc="04090003">
      <w:start w:val="1"/>
      <w:numFmt w:val="lowerLetter"/>
      <w:lvlText w:val="%2)"/>
      <w:lvlJc w:val="left"/>
      <w:pPr>
        <w:tabs>
          <w:tab w:val="num" w:pos="1440"/>
        </w:tabs>
        <w:ind w:left="1440" w:hanging="360"/>
      </w:p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46787D"/>
    <w:multiLevelType w:val="hybridMultilevel"/>
    <w:tmpl w:val="51CE9B0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 w15:restartNumberingAfterBreak="0">
    <w:nsid w:val="0A1B63E7"/>
    <w:multiLevelType w:val="multilevel"/>
    <w:tmpl w:val="75DC0D0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pStyle w:val="StyleTitre2Latin11ptJustifi"/>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C996C32"/>
    <w:multiLevelType w:val="multilevel"/>
    <w:tmpl w:val="50D20BD8"/>
    <w:styleLink w:val="Style1"/>
    <w:lvl w:ilvl="0">
      <w:start w:val="1"/>
      <w:numFmt w:val="decimal"/>
      <w:lvlText w:val="Article %1."/>
      <w:lvlJc w:val="left"/>
      <w:pPr>
        <w:ind w:left="0" w:firstLine="0"/>
      </w:pPr>
      <w:rPr>
        <w:b/>
      </w:r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8" w15:restartNumberingAfterBreak="0">
    <w:nsid w:val="0E741ACE"/>
    <w:multiLevelType w:val="hybridMultilevel"/>
    <w:tmpl w:val="F7CC03E8"/>
    <w:lvl w:ilvl="0" w:tplc="8D4AEAB4">
      <w:start w:val="1"/>
      <w:numFmt w:val="bullet"/>
      <w:pStyle w:val="ec"/>
      <w:lvlText w:val=""/>
      <w:lvlJc w:val="left"/>
      <w:pPr>
        <w:tabs>
          <w:tab w:val="num" w:pos="720"/>
        </w:tabs>
        <w:ind w:left="720" w:hanging="360"/>
      </w:pPr>
      <w:rPr>
        <w:rFonts w:ascii="Symbol" w:hAnsi="Symbol" w:hint="default"/>
      </w:rPr>
    </w:lvl>
    <w:lvl w:ilvl="1" w:tplc="9A90F376">
      <w:start w:val="1"/>
      <w:numFmt w:val="bullet"/>
      <w:lvlText w:val="o"/>
      <w:lvlJc w:val="left"/>
      <w:pPr>
        <w:tabs>
          <w:tab w:val="num" w:pos="1440"/>
        </w:tabs>
        <w:ind w:left="1440" w:hanging="360"/>
      </w:pPr>
      <w:rPr>
        <w:rFonts w:ascii="Courier New" w:hAnsi="Courier New" w:cs="Courier New" w:hint="default"/>
      </w:rPr>
    </w:lvl>
    <w:lvl w:ilvl="2" w:tplc="7F8463D4">
      <w:start w:val="1"/>
      <w:numFmt w:val="bullet"/>
      <w:lvlText w:val=""/>
      <w:lvlJc w:val="left"/>
      <w:pPr>
        <w:tabs>
          <w:tab w:val="num" w:pos="2160"/>
        </w:tabs>
        <w:ind w:left="2160" w:hanging="360"/>
      </w:pPr>
      <w:rPr>
        <w:rFonts w:ascii="Wingdings" w:hAnsi="Wingdings" w:hint="default"/>
      </w:rPr>
    </w:lvl>
    <w:lvl w:ilvl="3" w:tplc="140ECE0E">
      <w:start w:val="1"/>
      <w:numFmt w:val="bullet"/>
      <w:lvlText w:val=""/>
      <w:lvlJc w:val="left"/>
      <w:pPr>
        <w:tabs>
          <w:tab w:val="num" w:pos="2880"/>
        </w:tabs>
        <w:ind w:left="2880" w:hanging="360"/>
      </w:pPr>
      <w:rPr>
        <w:rFonts w:ascii="Symbol" w:hAnsi="Symbol" w:hint="default"/>
      </w:rPr>
    </w:lvl>
    <w:lvl w:ilvl="4" w:tplc="8078F964">
      <w:start w:val="1"/>
      <w:numFmt w:val="bullet"/>
      <w:lvlText w:val="o"/>
      <w:lvlJc w:val="left"/>
      <w:pPr>
        <w:tabs>
          <w:tab w:val="num" w:pos="3600"/>
        </w:tabs>
        <w:ind w:left="3600" w:hanging="360"/>
      </w:pPr>
      <w:rPr>
        <w:rFonts w:ascii="Courier New" w:hAnsi="Courier New" w:cs="Courier New" w:hint="default"/>
      </w:rPr>
    </w:lvl>
    <w:lvl w:ilvl="5" w:tplc="3506813A">
      <w:start w:val="1"/>
      <w:numFmt w:val="bullet"/>
      <w:lvlText w:val=""/>
      <w:lvlJc w:val="left"/>
      <w:pPr>
        <w:tabs>
          <w:tab w:val="num" w:pos="4320"/>
        </w:tabs>
        <w:ind w:left="4320" w:hanging="360"/>
      </w:pPr>
      <w:rPr>
        <w:rFonts w:ascii="Wingdings" w:hAnsi="Wingdings" w:hint="default"/>
      </w:rPr>
    </w:lvl>
    <w:lvl w:ilvl="6" w:tplc="102CCC02">
      <w:start w:val="1"/>
      <w:numFmt w:val="bullet"/>
      <w:lvlText w:val=""/>
      <w:lvlJc w:val="left"/>
      <w:pPr>
        <w:tabs>
          <w:tab w:val="num" w:pos="5040"/>
        </w:tabs>
        <w:ind w:left="5040" w:hanging="360"/>
      </w:pPr>
      <w:rPr>
        <w:rFonts w:ascii="Symbol" w:hAnsi="Symbol" w:hint="default"/>
      </w:rPr>
    </w:lvl>
    <w:lvl w:ilvl="7" w:tplc="22F46CB2">
      <w:start w:val="1"/>
      <w:numFmt w:val="bullet"/>
      <w:lvlText w:val="o"/>
      <w:lvlJc w:val="left"/>
      <w:pPr>
        <w:tabs>
          <w:tab w:val="num" w:pos="5760"/>
        </w:tabs>
        <w:ind w:left="5760" w:hanging="360"/>
      </w:pPr>
      <w:rPr>
        <w:rFonts w:ascii="Courier New" w:hAnsi="Courier New" w:cs="Courier New" w:hint="default"/>
      </w:rPr>
    </w:lvl>
    <w:lvl w:ilvl="8" w:tplc="7E62EBC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41E7221"/>
    <w:multiLevelType w:val="hybridMultilevel"/>
    <w:tmpl w:val="6FA2062A"/>
    <w:lvl w:ilvl="0" w:tplc="04090001">
      <w:start w:val="1"/>
      <w:numFmt w:val="bullet"/>
      <w:lvlText w:val=""/>
      <w:lvlJc w:val="left"/>
      <w:pPr>
        <w:ind w:left="1056" w:hanging="360"/>
      </w:pPr>
      <w:rPr>
        <w:rFonts w:ascii="Symbol" w:hAnsi="Symbol" w:hint="default"/>
      </w:rPr>
    </w:lvl>
    <w:lvl w:ilvl="1" w:tplc="04090003">
      <w:start w:val="1"/>
      <w:numFmt w:val="bullet"/>
      <w:lvlText w:val="o"/>
      <w:lvlJc w:val="left"/>
      <w:pPr>
        <w:ind w:left="552" w:hanging="360"/>
      </w:pPr>
      <w:rPr>
        <w:rFonts w:ascii="Courier New" w:hAnsi="Courier New" w:cs="Courier New" w:hint="default"/>
      </w:rPr>
    </w:lvl>
    <w:lvl w:ilvl="2" w:tplc="04090005">
      <w:start w:val="1"/>
      <w:numFmt w:val="bullet"/>
      <w:lvlText w:val=""/>
      <w:lvlJc w:val="left"/>
      <w:pPr>
        <w:ind w:left="1272" w:hanging="360"/>
      </w:pPr>
      <w:rPr>
        <w:rFonts w:ascii="Wingdings" w:hAnsi="Wingdings" w:hint="default"/>
      </w:rPr>
    </w:lvl>
    <w:lvl w:ilvl="3" w:tplc="04090001">
      <w:start w:val="1"/>
      <w:numFmt w:val="bullet"/>
      <w:lvlText w:val=""/>
      <w:lvlJc w:val="left"/>
      <w:pPr>
        <w:ind w:left="1992" w:hanging="360"/>
      </w:pPr>
      <w:rPr>
        <w:rFonts w:ascii="Symbol" w:hAnsi="Symbol" w:hint="default"/>
      </w:rPr>
    </w:lvl>
    <w:lvl w:ilvl="4" w:tplc="04090003" w:tentative="1">
      <w:start w:val="1"/>
      <w:numFmt w:val="bullet"/>
      <w:lvlText w:val="o"/>
      <w:lvlJc w:val="left"/>
      <w:pPr>
        <w:ind w:left="2712" w:hanging="360"/>
      </w:pPr>
      <w:rPr>
        <w:rFonts w:ascii="Courier New" w:hAnsi="Courier New" w:cs="Courier New" w:hint="default"/>
      </w:rPr>
    </w:lvl>
    <w:lvl w:ilvl="5" w:tplc="04090005" w:tentative="1">
      <w:start w:val="1"/>
      <w:numFmt w:val="bullet"/>
      <w:lvlText w:val=""/>
      <w:lvlJc w:val="left"/>
      <w:pPr>
        <w:ind w:left="3432" w:hanging="360"/>
      </w:pPr>
      <w:rPr>
        <w:rFonts w:ascii="Wingdings" w:hAnsi="Wingdings" w:hint="default"/>
      </w:rPr>
    </w:lvl>
    <w:lvl w:ilvl="6" w:tplc="04090001" w:tentative="1">
      <w:start w:val="1"/>
      <w:numFmt w:val="bullet"/>
      <w:lvlText w:val=""/>
      <w:lvlJc w:val="left"/>
      <w:pPr>
        <w:ind w:left="4152" w:hanging="360"/>
      </w:pPr>
      <w:rPr>
        <w:rFonts w:ascii="Symbol" w:hAnsi="Symbol" w:hint="default"/>
      </w:rPr>
    </w:lvl>
    <w:lvl w:ilvl="7" w:tplc="04090003" w:tentative="1">
      <w:start w:val="1"/>
      <w:numFmt w:val="bullet"/>
      <w:lvlText w:val="o"/>
      <w:lvlJc w:val="left"/>
      <w:pPr>
        <w:ind w:left="4872" w:hanging="360"/>
      </w:pPr>
      <w:rPr>
        <w:rFonts w:ascii="Courier New" w:hAnsi="Courier New" w:cs="Courier New" w:hint="default"/>
      </w:rPr>
    </w:lvl>
    <w:lvl w:ilvl="8" w:tplc="04090005" w:tentative="1">
      <w:start w:val="1"/>
      <w:numFmt w:val="bullet"/>
      <w:lvlText w:val=""/>
      <w:lvlJc w:val="left"/>
      <w:pPr>
        <w:ind w:left="5592" w:hanging="360"/>
      </w:pPr>
      <w:rPr>
        <w:rFonts w:ascii="Wingdings" w:hAnsi="Wingdings" w:hint="default"/>
      </w:rPr>
    </w:lvl>
  </w:abstractNum>
  <w:abstractNum w:abstractNumId="10" w15:restartNumberingAfterBreak="0">
    <w:nsid w:val="18995C78"/>
    <w:multiLevelType w:val="hybridMultilevel"/>
    <w:tmpl w:val="033A097A"/>
    <w:lvl w:ilvl="0" w:tplc="FFFFFFFF">
      <w:start w:val="1"/>
      <w:numFmt w:val="bullet"/>
      <w:pStyle w:val="Puce3"/>
      <w:lvlText w:val=""/>
      <w:lvlJc w:val="left"/>
      <w:pPr>
        <w:tabs>
          <w:tab w:val="num" w:pos="1758"/>
        </w:tabs>
        <w:ind w:left="1758" w:hanging="340"/>
      </w:pPr>
      <w:rPr>
        <w:rFonts w:ascii="Wingdings" w:hAnsi="Wingdings" w:hint="default"/>
      </w:r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502"/>
        </w:tabs>
        <w:ind w:left="502" w:hanging="360"/>
      </w:p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013CF8"/>
    <w:multiLevelType w:val="hybridMultilevel"/>
    <w:tmpl w:val="603EAE9C"/>
    <w:lvl w:ilvl="0" w:tplc="100C0003">
      <w:start w:val="1"/>
      <w:numFmt w:val="bullet"/>
      <w:lvlText w:val="o"/>
      <w:lvlJc w:val="left"/>
      <w:pPr>
        <w:ind w:left="2856" w:hanging="360"/>
      </w:pPr>
      <w:rPr>
        <w:rFonts w:ascii="Courier New" w:hAnsi="Courier New" w:cs="Courier New" w:hint="default"/>
      </w:rPr>
    </w:lvl>
    <w:lvl w:ilvl="1" w:tplc="040C0003" w:tentative="1">
      <w:start w:val="1"/>
      <w:numFmt w:val="bullet"/>
      <w:lvlText w:val="o"/>
      <w:lvlJc w:val="left"/>
      <w:pPr>
        <w:ind w:left="3576" w:hanging="360"/>
      </w:pPr>
      <w:rPr>
        <w:rFonts w:ascii="Courier New" w:hAnsi="Courier New" w:cs="Courier New" w:hint="default"/>
      </w:rPr>
    </w:lvl>
    <w:lvl w:ilvl="2" w:tplc="040C0005" w:tentative="1">
      <w:start w:val="1"/>
      <w:numFmt w:val="bullet"/>
      <w:lvlText w:val=""/>
      <w:lvlJc w:val="left"/>
      <w:pPr>
        <w:ind w:left="4296" w:hanging="360"/>
      </w:pPr>
      <w:rPr>
        <w:rFonts w:ascii="Wingdings" w:hAnsi="Wingdings" w:hint="default"/>
      </w:rPr>
    </w:lvl>
    <w:lvl w:ilvl="3" w:tplc="040C0001" w:tentative="1">
      <w:start w:val="1"/>
      <w:numFmt w:val="bullet"/>
      <w:lvlText w:val=""/>
      <w:lvlJc w:val="left"/>
      <w:pPr>
        <w:ind w:left="5016" w:hanging="360"/>
      </w:pPr>
      <w:rPr>
        <w:rFonts w:ascii="Symbol" w:hAnsi="Symbol" w:hint="default"/>
      </w:rPr>
    </w:lvl>
    <w:lvl w:ilvl="4" w:tplc="040C0003" w:tentative="1">
      <w:start w:val="1"/>
      <w:numFmt w:val="bullet"/>
      <w:lvlText w:val="o"/>
      <w:lvlJc w:val="left"/>
      <w:pPr>
        <w:ind w:left="5736" w:hanging="360"/>
      </w:pPr>
      <w:rPr>
        <w:rFonts w:ascii="Courier New" w:hAnsi="Courier New" w:cs="Courier New" w:hint="default"/>
      </w:rPr>
    </w:lvl>
    <w:lvl w:ilvl="5" w:tplc="040C0005" w:tentative="1">
      <w:start w:val="1"/>
      <w:numFmt w:val="bullet"/>
      <w:lvlText w:val=""/>
      <w:lvlJc w:val="left"/>
      <w:pPr>
        <w:ind w:left="6456" w:hanging="360"/>
      </w:pPr>
      <w:rPr>
        <w:rFonts w:ascii="Wingdings" w:hAnsi="Wingdings" w:hint="default"/>
      </w:rPr>
    </w:lvl>
    <w:lvl w:ilvl="6" w:tplc="040C0001" w:tentative="1">
      <w:start w:val="1"/>
      <w:numFmt w:val="bullet"/>
      <w:lvlText w:val=""/>
      <w:lvlJc w:val="left"/>
      <w:pPr>
        <w:ind w:left="7176" w:hanging="360"/>
      </w:pPr>
      <w:rPr>
        <w:rFonts w:ascii="Symbol" w:hAnsi="Symbol" w:hint="default"/>
      </w:rPr>
    </w:lvl>
    <w:lvl w:ilvl="7" w:tplc="040C0003" w:tentative="1">
      <w:start w:val="1"/>
      <w:numFmt w:val="bullet"/>
      <w:lvlText w:val="o"/>
      <w:lvlJc w:val="left"/>
      <w:pPr>
        <w:ind w:left="7896" w:hanging="360"/>
      </w:pPr>
      <w:rPr>
        <w:rFonts w:ascii="Courier New" w:hAnsi="Courier New" w:cs="Courier New" w:hint="default"/>
      </w:rPr>
    </w:lvl>
    <w:lvl w:ilvl="8" w:tplc="040C0005" w:tentative="1">
      <w:start w:val="1"/>
      <w:numFmt w:val="bullet"/>
      <w:lvlText w:val=""/>
      <w:lvlJc w:val="left"/>
      <w:pPr>
        <w:ind w:left="8616" w:hanging="360"/>
      </w:pPr>
      <w:rPr>
        <w:rFonts w:ascii="Wingdings" w:hAnsi="Wingdings" w:hint="default"/>
      </w:rPr>
    </w:lvl>
  </w:abstractNum>
  <w:abstractNum w:abstractNumId="12" w15:restartNumberingAfterBreak="0">
    <w:nsid w:val="1DC55500"/>
    <w:multiLevelType w:val="multilevel"/>
    <w:tmpl w:val="70D4CE04"/>
    <w:lvl w:ilvl="0">
      <w:start w:val="1"/>
      <w:numFmt w:val="bullet"/>
      <w:pStyle w:val="puces"/>
      <w:lvlText w:val=""/>
      <w:lvlJc w:val="left"/>
      <w:pPr>
        <w:tabs>
          <w:tab w:val="num" w:pos="1134"/>
        </w:tabs>
        <w:ind w:left="1134" w:hanging="397"/>
      </w:pPr>
      <w:rPr>
        <w:rFonts w:ascii="Wingdings" w:hAnsi="Wingdings" w:hint="default"/>
        <w:caps w:val="0"/>
        <w:strike w:val="0"/>
        <w:dstrike w:val="0"/>
        <w:vanish w:val="0"/>
        <w:webHidden w:val="0"/>
        <w:color w:val="000000"/>
        <w:sz w:val="24"/>
        <w:u w:val="none"/>
        <w:effect w:val="none"/>
        <w:vertAlign w:val="baseline"/>
        <w:specVanish w:val="0"/>
      </w:rPr>
    </w:lvl>
    <w:lvl w:ilvl="1">
      <w:start w:val="1"/>
      <w:numFmt w:val="bullet"/>
      <w:lvlText w:val=""/>
      <w:lvlJc w:val="left"/>
      <w:pPr>
        <w:tabs>
          <w:tab w:val="num" w:pos="1494"/>
        </w:tabs>
        <w:ind w:left="1491" w:hanging="357"/>
      </w:pPr>
      <w:rPr>
        <w:rFonts w:ascii="Wingdings" w:hAnsi="Wingdings" w:hint="default"/>
      </w:rPr>
    </w:lvl>
    <w:lvl w:ilvl="2">
      <w:start w:val="1"/>
      <w:numFmt w:val="bullet"/>
      <w:lvlText w:val="-"/>
      <w:lvlJc w:val="left"/>
      <w:pPr>
        <w:tabs>
          <w:tab w:val="num" w:pos="1851"/>
        </w:tabs>
        <w:ind w:left="1848" w:hanging="357"/>
      </w:pPr>
    </w:lvl>
    <w:lvl w:ilvl="3">
      <w:start w:val="1"/>
      <w:numFmt w:val="bullet"/>
      <w:lvlText w:val=""/>
      <w:lvlJc w:val="left"/>
      <w:pPr>
        <w:tabs>
          <w:tab w:val="num" w:pos="5091"/>
        </w:tabs>
        <w:ind w:left="5091" w:hanging="360"/>
      </w:pPr>
      <w:rPr>
        <w:rFonts w:ascii="Symbol" w:hAnsi="Symbol" w:hint="default"/>
      </w:rPr>
    </w:lvl>
    <w:lvl w:ilvl="4">
      <w:start w:val="1"/>
      <w:numFmt w:val="bullet"/>
      <w:lvlText w:val="o"/>
      <w:lvlJc w:val="left"/>
      <w:pPr>
        <w:tabs>
          <w:tab w:val="num" w:pos="5811"/>
        </w:tabs>
        <w:ind w:left="5811" w:hanging="360"/>
      </w:pPr>
      <w:rPr>
        <w:rFonts w:ascii="Courier New" w:hAnsi="Courier New" w:cs="Times New Roman" w:hint="default"/>
      </w:rPr>
    </w:lvl>
    <w:lvl w:ilvl="5">
      <w:start w:val="1"/>
      <w:numFmt w:val="bullet"/>
      <w:lvlText w:val=""/>
      <w:lvlJc w:val="left"/>
      <w:pPr>
        <w:tabs>
          <w:tab w:val="num" w:pos="6531"/>
        </w:tabs>
        <w:ind w:left="6531" w:hanging="360"/>
      </w:pPr>
      <w:rPr>
        <w:rFonts w:ascii="Wingdings" w:hAnsi="Wingdings" w:hint="default"/>
      </w:rPr>
    </w:lvl>
    <w:lvl w:ilvl="6">
      <w:start w:val="1"/>
      <w:numFmt w:val="bullet"/>
      <w:lvlText w:val=""/>
      <w:lvlJc w:val="left"/>
      <w:pPr>
        <w:tabs>
          <w:tab w:val="num" w:pos="7251"/>
        </w:tabs>
        <w:ind w:left="7251" w:hanging="360"/>
      </w:pPr>
      <w:rPr>
        <w:rFonts w:ascii="Symbol" w:hAnsi="Symbol" w:hint="default"/>
      </w:rPr>
    </w:lvl>
    <w:lvl w:ilvl="7">
      <w:start w:val="1"/>
      <w:numFmt w:val="bullet"/>
      <w:lvlText w:val="o"/>
      <w:lvlJc w:val="left"/>
      <w:pPr>
        <w:tabs>
          <w:tab w:val="num" w:pos="7971"/>
        </w:tabs>
        <w:ind w:left="7971" w:hanging="360"/>
      </w:pPr>
      <w:rPr>
        <w:rFonts w:ascii="Courier New" w:hAnsi="Courier New" w:cs="Times New Roman" w:hint="default"/>
      </w:rPr>
    </w:lvl>
    <w:lvl w:ilvl="8">
      <w:start w:val="1"/>
      <w:numFmt w:val="bullet"/>
      <w:lvlText w:val=""/>
      <w:lvlJc w:val="left"/>
      <w:pPr>
        <w:tabs>
          <w:tab w:val="num" w:pos="8691"/>
        </w:tabs>
        <w:ind w:left="8691" w:hanging="360"/>
      </w:pPr>
      <w:rPr>
        <w:rFonts w:ascii="Wingdings" w:hAnsi="Wingdings" w:hint="default"/>
      </w:rPr>
    </w:lvl>
  </w:abstractNum>
  <w:abstractNum w:abstractNumId="13" w15:restartNumberingAfterBreak="0">
    <w:nsid w:val="1F412943"/>
    <w:multiLevelType w:val="hybridMultilevel"/>
    <w:tmpl w:val="785E2BD0"/>
    <w:styleLink w:val="Style111"/>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92DEA"/>
    <w:multiLevelType w:val="hybridMultilevel"/>
    <w:tmpl w:val="2D8EFAB0"/>
    <w:lvl w:ilvl="0" w:tplc="04090001">
      <w:start w:val="1"/>
      <w:numFmt w:val="bullet"/>
      <w:lvlText w:val=""/>
      <w:lvlJc w:val="left"/>
      <w:pPr>
        <w:ind w:left="2832" w:hanging="360"/>
      </w:pPr>
      <w:rPr>
        <w:rFonts w:ascii="Symbol" w:hAnsi="Symbol" w:hint="default"/>
      </w:rPr>
    </w:lvl>
    <w:lvl w:ilvl="1" w:tplc="04090003">
      <w:start w:val="1"/>
      <w:numFmt w:val="bullet"/>
      <w:lvlText w:val="o"/>
      <w:lvlJc w:val="left"/>
      <w:pPr>
        <w:ind w:left="3552" w:hanging="360"/>
      </w:pPr>
      <w:rPr>
        <w:rFonts w:ascii="Courier New" w:hAnsi="Courier New" w:cs="Courier New" w:hint="default"/>
      </w:rPr>
    </w:lvl>
    <w:lvl w:ilvl="2" w:tplc="04090005" w:tentative="1">
      <w:start w:val="1"/>
      <w:numFmt w:val="bullet"/>
      <w:lvlText w:val=""/>
      <w:lvlJc w:val="left"/>
      <w:pPr>
        <w:ind w:left="4272" w:hanging="360"/>
      </w:pPr>
      <w:rPr>
        <w:rFonts w:ascii="Wingdings" w:hAnsi="Wingdings" w:hint="default"/>
      </w:rPr>
    </w:lvl>
    <w:lvl w:ilvl="3" w:tplc="04090001" w:tentative="1">
      <w:start w:val="1"/>
      <w:numFmt w:val="bullet"/>
      <w:lvlText w:val=""/>
      <w:lvlJc w:val="left"/>
      <w:pPr>
        <w:ind w:left="4992" w:hanging="360"/>
      </w:pPr>
      <w:rPr>
        <w:rFonts w:ascii="Symbol" w:hAnsi="Symbol" w:hint="default"/>
      </w:rPr>
    </w:lvl>
    <w:lvl w:ilvl="4" w:tplc="04090003" w:tentative="1">
      <w:start w:val="1"/>
      <w:numFmt w:val="bullet"/>
      <w:lvlText w:val="o"/>
      <w:lvlJc w:val="left"/>
      <w:pPr>
        <w:ind w:left="5712" w:hanging="360"/>
      </w:pPr>
      <w:rPr>
        <w:rFonts w:ascii="Courier New" w:hAnsi="Courier New" w:cs="Courier New" w:hint="default"/>
      </w:rPr>
    </w:lvl>
    <w:lvl w:ilvl="5" w:tplc="04090005" w:tentative="1">
      <w:start w:val="1"/>
      <w:numFmt w:val="bullet"/>
      <w:lvlText w:val=""/>
      <w:lvlJc w:val="left"/>
      <w:pPr>
        <w:ind w:left="6432" w:hanging="360"/>
      </w:pPr>
      <w:rPr>
        <w:rFonts w:ascii="Wingdings" w:hAnsi="Wingdings" w:hint="default"/>
      </w:rPr>
    </w:lvl>
    <w:lvl w:ilvl="6" w:tplc="04090001" w:tentative="1">
      <w:start w:val="1"/>
      <w:numFmt w:val="bullet"/>
      <w:lvlText w:val=""/>
      <w:lvlJc w:val="left"/>
      <w:pPr>
        <w:ind w:left="7152" w:hanging="360"/>
      </w:pPr>
      <w:rPr>
        <w:rFonts w:ascii="Symbol" w:hAnsi="Symbol" w:hint="default"/>
      </w:rPr>
    </w:lvl>
    <w:lvl w:ilvl="7" w:tplc="04090003" w:tentative="1">
      <w:start w:val="1"/>
      <w:numFmt w:val="bullet"/>
      <w:lvlText w:val="o"/>
      <w:lvlJc w:val="left"/>
      <w:pPr>
        <w:ind w:left="7872" w:hanging="360"/>
      </w:pPr>
      <w:rPr>
        <w:rFonts w:ascii="Courier New" w:hAnsi="Courier New" w:cs="Courier New" w:hint="default"/>
      </w:rPr>
    </w:lvl>
    <w:lvl w:ilvl="8" w:tplc="04090005" w:tentative="1">
      <w:start w:val="1"/>
      <w:numFmt w:val="bullet"/>
      <w:lvlText w:val=""/>
      <w:lvlJc w:val="left"/>
      <w:pPr>
        <w:ind w:left="8592" w:hanging="360"/>
      </w:pPr>
      <w:rPr>
        <w:rFonts w:ascii="Wingdings" w:hAnsi="Wingdings" w:hint="default"/>
      </w:rPr>
    </w:lvl>
  </w:abstractNum>
  <w:abstractNum w:abstractNumId="15" w15:restartNumberingAfterBreak="0">
    <w:nsid w:val="200B0128"/>
    <w:multiLevelType w:val="singleLevel"/>
    <w:tmpl w:val="041E5374"/>
    <w:lvl w:ilvl="0">
      <w:start w:val="1"/>
      <w:numFmt w:val="bullet"/>
      <w:pStyle w:val="Puce10"/>
      <w:lvlText w:val=""/>
      <w:lvlJc w:val="left"/>
      <w:pPr>
        <w:tabs>
          <w:tab w:val="num" w:pos="360"/>
        </w:tabs>
        <w:ind w:left="360" w:hanging="360"/>
      </w:pPr>
      <w:rPr>
        <w:rFonts w:ascii="Symbol" w:hAnsi="Symbol" w:hint="default"/>
      </w:rPr>
    </w:lvl>
  </w:abstractNum>
  <w:abstractNum w:abstractNumId="16" w15:restartNumberingAfterBreak="0">
    <w:nsid w:val="235E1783"/>
    <w:multiLevelType w:val="hybridMultilevel"/>
    <w:tmpl w:val="44943634"/>
    <w:lvl w:ilvl="0" w:tplc="F954B500">
      <w:start w:val="1"/>
      <w:numFmt w:val="decimal"/>
      <w:lvlText w:val="%1."/>
      <w:lvlJc w:val="left"/>
      <w:pPr>
        <w:ind w:left="1776" w:hanging="36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7" w15:restartNumberingAfterBreak="0">
    <w:nsid w:val="25D7732C"/>
    <w:multiLevelType w:val="hybridMultilevel"/>
    <w:tmpl w:val="A918AFC0"/>
    <w:lvl w:ilvl="0" w:tplc="F670F13A">
      <w:start w:val="1"/>
      <w:numFmt w:val="bullet"/>
      <w:pStyle w:val="Listepuce2"/>
      <w:lvlText w:val=""/>
      <w:lvlJc w:val="left"/>
      <w:pPr>
        <w:tabs>
          <w:tab w:val="num" w:pos="1791"/>
        </w:tabs>
        <w:ind w:left="1791" w:hanging="360"/>
      </w:pPr>
      <w:rPr>
        <w:rFonts w:ascii="Wingdings" w:hAnsi="Wingdings" w:hint="default"/>
      </w:rPr>
    </w:lvl>
    <w:lvl w:ilvl="1" w:tplc="F79A8156">
      <w:numFmt w:val="bullet"/>
      <w:lvlText w:val="-"/>
      <w:lvlJc w:val="left"/>
      <w:pPr>
        <w:tabs>
          <w:tab w:val="num" w:pos="2871"/>
        </w:tabs>
        <w:ind w:left="2871" w:hanging="360"/>
      </w:pPr>
      <w:rPr>
        <w:rFonts w:ascii="Times New Roman" w:eastAsia="Times New Roman" w:hAnsi="Times New Roman" w:cs="Times New Roman" w:hint="default"/>
      </w:rPr>
    </w:lvl>
    <w:lvl w:ilvl="2" w:tplc="61962E20">
      <w:start w:val="1"/>
      <w:numFmt w:val="bullet"/>
      <w:lvlText w:val=""/>
      <w:lvlJc w:val="left"/>
      <w:pPr>
        <w:tabs>
          <w:tab w:val="num" w:pos="3591"/>
        </w:tabs>
        <w:ind w:left="3591" w:hanging="360"/>
      </w:pPr>
      <w:rPr>
        <w:rFonts w:ascii="Wingdings" w:hAnsi="Wingdings" w:hint="default"/>
      </w:rPr>
    </w:lvl>
    <w:lvl w:ilvl="3" w:tplc="D8340200">
      <w:start w:val="1"/>
      <w:numFmt w:val="bullet"/>
      <w:lvlText w:val=""/>
      <w:lvlJc w:val="left"/>
      <w:pPr>
        <w:tabs>
          <w:tab w:val="num" w:pos="4311"/>
        </w:tabs>
        <w:ind w:left="4311" w:hanging="360"/>
      </w:pPr>
      <w:rPr>
        <w:rFonts w:ascii="Symbol" w:hAnsi="Symbol" w:hint="default"/>
      </w:rPr>
    </w:lvl>
    <w:lvl w:ilvl="4" w:tplc="08841898">
      <w:start w:val="1"/>
      <w:numFmt w:val="bullet"/>
      <w:lvlText w:val="o"/>
      <w:lvlJc w:val="left"/>
      <w:pPr>
        <w:tabs>
          <w:tab w:val="num" w:pos="5031"/>
        </w:tabs>
        <w:ind w:left="5031" w:hanging="360"/>
      </w:pPr>
      <w:rPr>
        <w:rFonts w:ascii="Courier New" w:hAnsi="Courier New" w:cs="Times New Roman" w:hint="default"/>
      </w:rPr>
    </w:lvl>
    <w:lvl w:ilvl="5" w:tplc="C7C67260">
      <w:start w:val="1"/>
      <w:numFmt w:val="bullet"/>
      <w:lvlText w:val=""/>
      <w:lvlJc w:val="left"/>
      <w:pPr>
        <w:tabs>
          <w:tab w:val="num" w:pos="5751"/>
        </w:tabs>
        <w:ind w:left="5751" w:hanging="360"/>
      </w:pPr>
      <w:rPr>
        <w:rFonts w:ascii="Wingdings" w:hAnsi="Wingdings" w:hint="default"/>
      </w:rPr>
    </w:lvl>
    <w:lvl w:ilvl="6" w:tplc="33ACCF7A">
      <w:start w:val="1"/>
      <w:numFmt w:val="bullet"/>
      <w:lvlText w:val=""/>
      <w:lvlJc w:val="left"/>
      <w:pPr>
        <w:tabs>
          <w:tab w:val="num" w:pos="6471"/>
        </w:tabs>
        <w:ind w:left="6471" w:hanging="360"/>
      </w:pPr>
      <w:rPr>
        <w:rFonts w:ascii="Symbol" w:hAnsi="Symbol" w:hint="default"/>
      </w:rPr>
    </w:lvl>
    <w:lvl w:ilvl="7" w:tplc="F69AF3D8">
      <w:start w:val="1"/>
      <w:numFmt w:val="bullet"/>
      <w:lvlText w:val="o"/>
      <w:lvlJc w:val="left"/>
      <w:pPr>
        <w:tabs>
          <w:tab w:val="num" w:pos="7191"/>
        </w:tabs>
        <w:ind w:left="7191" w:hanging="360"/>
      </w:pPr>
      <w:rPr>
        <w:rFonts w:ascii="Courier New" w:hAnsi="Courier New" w:cs="Times New Roman" w:hint="default"/>
      </w:rPr>
    </w:lvl>
    <w:lvl w:ilvl="8" w:tplc="2F821A1E">
      <w:start w:val="1"/>
      <w:numFmt w:val="bullet"/>
      <w:lvlText w:val=""/>
      <w:lvlJc w:val="left"/>
      <w:pPr>
        <w:tabs>
          <w:tab w:val="num" w:pos="7911"/>
        </w:tabs>
        <w:ind w:left="7911" w:hanging="360"/>
      </w:pPr>
      <w:rPr>
        <w:rFonts w:ascii="Wingdings" w:hAnsi="Wingdings" w:hint="default"/>
      </w:rPr>
    </w:lvl>
  </w:abstractNum>
  <w:abstractNum w:abstractNumId="18" w15:restartNumberingAfterBreak="0">
    <w:nsid w:val="2C1018E1"/>
    <w:multiLevelType w:val="hybridMultilevel"/>
    <w:tmpl w:val="96829AB4"/>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9" w15:restartNumberingAfterBreak="0">
    <w:nsid w:val="35D97D32"/>
    <w:multiLevelType w:val="singleLevel"/>
    <w:tmpl w:val="0FE2A69A"/>
    <w:lvl w:ilvl="0">
      <w:start w:val="1"/>
      <w:numFmt w:val="bullet"/>
      <w:pStyle w:val="ps08"/>
      <w:lvlText w:val=""/>
      <w:lvlJc w:val="left"/>
      <w:pPr>
        <w:tabs>
          <w:tab w:val="num" w:pos="360"/>
        </w:tabs>
        <w:ind w:left="340" w:hanging="340"/>
      </w:pPr>
      <w:rPr>
        <w:rFonts w:ascii="Wingdings" w:hAnsi="Wingdings" w:cs="Wingdings" w:hint="default"/>
      </w:rPr>
    </w:lvl>
  </w:abstractNum>
  <w:abstractNum w:abstractNumId="20" w15:restartNumberingAfterBreak="0">
    <w:nsid w:val="366D3390"/>
    <w:multiLevelType w:val="singleLevel"/>
    <w:tmpl w:val="E5C2D2A0"/>
    <w:lvl w:ilvl="0">
      <w:start w:val="1"/>
      <w:numFmt w:val="decimal"/>
      <w:pStyle w:val="Listeno1"/>
      <w:lvlText w:val="%1."/>
      <w:lvlJc w:val="left"/>
      <w:pPr>
        <w:tabs>
          <w:tab w:val="num" w:pos="360"/>
        </w:tabs>
        <w:ind w:left="360" w:hanging="360"/>
      </w:pPr>
    </w:lvl>
  </w:abstractNum>
  <w:abstractNum w:abstractNumId="21" w15:restartNumberingAfterBreak="0">
    <w:nsid w:val="3F597221"/>
    <w:multiLevelType w:val="singleLevel"/>
    <w:tmpl w:val="38B8627E"/>
    <w:lvl w:ilvl="0">
      <w:start w:val="1"/>
      <w:numFmt w:val="bullet"/>
      <w:pStyle w:val="eb"/>
      <w:lvlText w:val=""/>
      <w:lvlJc w:val="left"/>
      <w:pPr>
        <w:tabs>
          <w:tab w:val="num" w:pos="360"/>
        </w:tabs>
        <w:ind w:left="340" w:hanging="340"/>
      </w:pPr>
      <w:rPr>
        <w:rFonts w:ascii="Symbol" w:hAnsi="Symbol" w:hint="default"/>
        <w:sz w:val="20"/>
      </w:rPr>
    </w:lvl>
  </w:abstractNum>
  <w:abstractNum w:abstractNumId="22" w15:restartNumberingAfterBreak="0">
    <w:nsid w:val="41034B6A"/>
    <w:multiLevelType w:val="multilevel"/>
    <w:tmpl w:val="BA085084"/>
    <w:lvl w:ilvl="0">
      <w:start w:val="1"/>
      <w:numFmt w:val="decimal"/>
      <w:pStyle w:val="Annexetitre"/>
      <w:lvlText w:val="Annexe %1:"/>
      <w:lvlJc w:val="left"/>
      <w:pPr>
        <w:tabs>
          <w:tab w:val="num" w:pos="3119"/>
        </w:tabs>
        <w:ind w:left="3119" w:hanging="1701"/>
      </w:pPr>
    </w:lvl>
    <w:lvl w:ilvl="1">
      <w:start w:val="1"/>
      <w:numFmt w:val="decimal"/>
      <w:lvlText w:val="%1.%2."/>
      <w:lvlJc w:val="left"/>
      <w:pPr>
        <w:tabs>
          <w:tab w:val="num" w:pos="2210"/>
        </w:tabs>
        <w:ind w:left="2210" w:hanging="792"/>
      </w:pPr>
    </w:lvl>
    <w:lvl w:ilvl="2">
      <w:start w:val="1"/>
      <w:numFmt w:val="decimal"/>
      <w:lvlText w:val="%1.%2.%3."/>
      <w:lvlJc w:val="left"/>
      <w:pPr>
        <w:tabs>
          <w:tab w:val="num" w:pos="2642"/>
        </w:tabs>
        <w:ind w:left="2642" w:hanging="1224"/>
      </w:pPr>
    </w:lvl>
    <w:lvl w:ilvl="3">
      <w:start w:val="1"/>
      <w:numFmt w:val="decimal"/>
      <w:lvlText w:val="%1.%2.%3.%4."/>
      <w:lvlJc w:val="left"/>
      <w:pPr>
        <w:tabs>
          <w:tab w:val="num" w:pos="2858"/>
        </w:tabs>
        <w:ind w:left="2127" w:hanging="709"/>
      </w:pPr>
    </w:lvl>
    <w:lvl w:ilvl="4">
      <w:start w:val="1"/>
      <w:numFmt w:val="decimal"/>
      <w:lvlText w:val="%1.%2.%3.%4.%5."/>
      <w:lvlJc w:val="left"/>
      <w:pPr>
        <w:tabs>
          <w:tab w:val="num" w:pos="4298"/>
        </w:tabs>
        <w:ind w:left="3650" w:hanging="792"/>
      </w:pPr>
    </w:lvl>
    <w:lvl w:ilvl="5">
      <w:start w:val="1"/>
      <w:numFmt w:val="decimal"/>
      <w:lvlText w:val="%1.%2.%3.%4.%5.%6."/>
      <w:lvlJc w:val="left"/>
      <w:pPr>
        <w:tabs>
          <w:tab w:val="num" w:pos="5018"/>
        </w:tabs>
        <w:ind w:left="4154" w:hanging="936"/>
      </w:pPr>
    </w:lvl>
    <w:lvl w:ilvl="6">
      <w:start w:val="1"/>
      <w:numFmt w:val="decimal"/>
      <w:lvlText w:val="%1.%2.%3.%4.%5.%6.%7."/>
      <w:lvlJc w:val="left"/>
      <w:pPr>
        <w:tabs>
          <w:tab w:val="num" w:pos="5738"/>
        </w:tabs>
        <w:ind w:left="4658" w:hanging="1080"/>
      </w:pPr>
    </w:lvl>
    <w:lvl w:ilvl="7">
      <w:start w:val="1"/>
      <w:numFmt w:val="decimal"/>
      <w:lvlText w:val="%1.%2.%3.%4.%5.%6.%7.%8."/>
      <w:lvlJc w:val="left"/>
      <w:pPr>
        <w:tabs>
          <w:tab w:val="num" w:pos="5738"/>
        </w:tabs>
        <w:ind w:left="5162" w:hanging="1224"/>
      </w:pPr>
    </w:lvl>
    <w:lvl w:ilvl="8">
      <w:start w:val="1"/>
      <w:numFmt w:val="decimal"/>
      <w:lvlText w:val="%1.%2.%3.%4.%5.%6.%7.%8.%9."/>
      <w:lvlJc w:val="left"/>
      <w:pPr>
        <w:tabs>
          <w:tab w:val="num" w:pos="6098"/>
        </w:tabs>
        <w:ind w:left="5738" w:hanging="1440"/>
      </w:pPr>
    </w:lvl>
  </w:abstractNum>
  <w:abstractNum w:abstractNumId="23" w15:restartNumberingAfterBreak="0">
    <w:nsid w:val="46C0008E"/>
    <w:multiLevelType w:val="hybridMultilevel"/>
    <w:tmpl w:val="BA747772"/>
    <w:styleLink w:val="Style11"/>
    <w:lvl w:ilvl="0" w:tplc="7F149FA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18B004B"/>
    <w:multiLevelType w:val="multilevel"/>
    <w:tmpl w:val="88E8C6B6"/>
    <w:lvl w:ilvl="0">
      <w:start w:val="1"/>
      <w:numFmt w:val="decimal"/>
      <w:pStyle w:val="Title1"/>
      <w:lvlText w:val="%1."/>
      <w:lvlJc w:val="left"/>
      <w:pPr>
        <w:tabs>
          <w:tab w:val="num" w:pos="644"/>
        </w:tabs>
        <w:ind w:left="425" w:hanging="141"/>
      </w:pPr>
    </w:lvl>
    <w:lvl w:ilvl="1">
      <w:start w:val="1"/>
      <w:numFmt w:val="decimal"/>
      <w:lvlText w:val="%1.%2."/>
      <w:lvlJc w:val="left"/>
      <w:pPr>
        <w:tabs>
          <w:tab w:val="num" w:pos="1621"/>
        </w:tabs>
        <w:ind w:left="1432" w:hanging="171"/>
      </w:pPr>
    </w:lvl>
    <w:lvl w:ilvl="2">
      <w:start w:val="1"/>
      <w:numFmt w:val="decimal"/>
      <w:lvlText w:val="%1.%2.%3."/>
      <w:lvlJc w:val="left"/>
      <w:pPr>
        <w:tabs>
          <w:tab w:val="num" w:pos="2588"/>
        </w:tabs>
        <w:ind w:left="2372" w:hanging="504"/>
      </w:pPr>
    </w:lvl>
    <w:lvl w:ilvl="3">
      <w:start w:val="1"/>
      <w:numFmt w:val="decimal"/>
      <w:lvlText w:val="%1.%2.%3.%4."/>
      <w:lvlJc w:val="left"/>
      <w:pPr>
        <w:tabs>
          <w:tab w:val="num" w:pos="2948"/>
        </w:tabs>
        <w:ind w:left="2876" w:hanging="648"/>
      </w:pPr>
    </w:lvl>
    <w:lvl w:ilvl="4">
      <w:start w:val="1"/>
      <w:numFmt w:val="decimal"/>
      <w:lvlText w:val="%1.%2.%3.%4.%5."/>
      <w:lvlJc w:val="left"/>
      <w:pPr>
        <w:tabs>
          <w:tab w:val="num" w:pos="3668"/>
        </w:tabs>
        <w:ind w:left="3380" w:hanging="792"/>
      </w:pPr>
    </w:lvl>
    <w:lvl w:ilvl="5">
      <w:start w:val="1"/>
      <w:numFmt w:val="decimal"/>
      <w:lvlText w:val="%1.%2.%3.%4.%5.%6."/>
      <w:lvlJc w:val="left"/>
      <w:pPr>
        <w:tabs>
          <w:tab w:val="num" w:pos="4028"/>
        </w:tabs>
        <w:ind w:left="3884" w:hanging="936"/>
      </w:pPr>
    </w:lvl>
    <w:lvl w:ilvl="6">
      <w:start w:val="1"/>
      <w:numFmt w:val="decimal"/>
      <w:lvlText w:val="%1.%2.%3.%4.%5.%6.%7."/>
      <w:lvlJc w:val="left"/>
      <w:pPr>
        <w:tabs>
          <w:tab w:val="num" w:pos="4748"/>
        </w:tabs>
        <w:ind w:left="4388" w:hanging="1080"/>
      </w:pPr>
    </w:lvl>
    <w:lvl w:ilvl="7">
      <w:start w:val="1"/>
      <w:numFmt w:val="decimal"/>
      <w:lvlText w:val="%1.%2.%3.%4.%5.%6.%7.%8."/>
      <w:lvlJc w:val="left"/>
      <w:pPr>
        <w:tabs>
          <w:tab w:val="num" w:pos="5108"/>
        </w:tabs>
        <w:ind w:left="4892" w:hanging="1224"/>
      </w:pPr>
    </w:lvl>
    <w:lvl w:ilvl="8">
      <w:start w:val="1"/>
      <w:numFmt w:val="decimal"/>
      <w:lvlText w:val="%1.%2.%3.%4.%5.%6.%7.%8.%9."/>
      <w:lvlJc w:val="left"/>
      <w:pPr>
        <w:tabs>
          <w:tab w:val="num" w:pos="5828"/>
        </w:tabs>
        <w:ind w:left="5468" w:hanging="1440"/>
      </w:pPr>
    </w:lvl>
  </w:abstractNum>
  <w:abstractNum w:abstractNumId="25" w15:restartNumberingAfterBreak="0">
    <w:nsid w:val="52EA265A"/>
    <w:multiLevelType w:val="multilevel"/>
    <w:tmpl w:val="B7C22FA6"/>
    <w:lvl w:ilvl="0">
      <w:start w:val="1"/>
      <w:numFmt w:val="decimal"/>
      <w:pStyle w:val="Heading1"/>
      <w:lvlText w:val="%1."/>
      <w:lvlJc w:val="left"/>
      <w:pPr>
        <w:ind w:left="360" w:hanging="360"/>
      </w:pPr>
      <w:rPr>
        <w:rFonts w:hint="default"/>
      </w:rPr>
    </w:lvl>
    <w:lvl w:ilvl="1">
      <w:start w:val="1"/>
      <w:numFmt w:val="decimal"/>
      <w:suff w:val="space"/>
      <w:lvlText w:val="%1.%2."/>
      <w:lvlJc w:val="left"/>
      <w:pPr>
        <w:ind w:left="792" w:hanging="432"/>
      </w:pPr>
      <w:rPr>
        <w:rFonts w:ascii="Arial Bold" w:hAnsi="Arial Bold" w:hint="default"/>
        <w:b/>
        <w:i w:val="0"/>
        <w:sz w:val="24"/>
        <w:szCs w:val="28"/>
      </w:rPr>
    </w:lvl>
    <w:lvl w:ilvl="2">
      <w:start w:val="1"/>
      <w:numFmt w:val="decimal"/>
      <w:suff w:val="space"/>
      <w:lvlText w:val="%1.%2.%3."/>
      <w:lvlJc w:val="left"/>
      <w:pPr>
        <w:ind w:left="1224" w:hanging="504"/>
      </w:pPr>
      <w:rPr>
        <w:rFonts w:ascii="Arial" w:hAnsi="Arial" w:hint="default"/>
        <w:b w:val="0"/>
        <w:i w:val="0"/>
        <w:sz w:val="22"/>
      </w:rPr>
    </w:lvl>
    <w:lvl w:ilvl="3">
      <w:start w:val="1"/>
      <w:numFmt w:val="decimal"/>
      <w:pStyle w:val="Heading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984052"/>
    <w:multiLevelType w:val="multilevel"/>
    <w:tmpl w:val="5D38C56C"/>
    <w:lvl w:ilvl="0">
      <w:start w:val="1"/>
      <w:numFmt w:val="decimal"/>
      <w:pStyle w:val="titre4"/>
      <w:lvlText w:val="%1."/>
      <w:lvlJc w:val="left"/>
      <w:pPr>
        <w:tabs>
          <w:tab w:val="num" w:pos="720"/>
        </w:tabs>
        <w:ind w:left="720" w:hanging="360"/>
      </w:pPr>
    </w:lvl>
    <w:lvl w:ilvl="1">
      <w:start w:val="1"/>
      <w:numFmt w:val="decimal"/>
      <w:isLgl/>
      <w:lvlText w:val="%1.%2."/>
      <w:lvlJc w:val="left"/>
      <w:pPr>
        <w:tabs>
          <w:tab w:val="num" w:pos="1575"/>
        </w:tabs>
        <w:ind w:left="1245" w:hanging="390"/>
      </w:pPr>
    </w:lvl>
    <w:lvl w:ilvl="2">
      <w:start w:val="1"/>
      <w:numFmt w:val="decimal"/>
      <w:isLgl/>
      <w:lvlText w:val="%1.%2.%3."/>
      <w:lvlJc w:val="left"/>
      <w:pPr>
        <w:tabs>
          <w:tab w:val="num" w:pos="2070"/>
        </w:tabs>
        <w:ind w:left="2070" w:hanging="720"/>
      </w:pPr>
    </w:lvl>
    <w:lvl w:ilvl="3">
      <w:start w:val="1"/>
      <w:numFmt w:val="decimal"/>
      <w:isLgl/>
      <w:lvlText w:val="%1.%2.%3.%4."/>
      <w:lvlJc w:val="left"/>
      <w:pPr>
        <w:tabs>
          <w:tab w:val="num" w:pos="2565"/>
        </w:tabs>
        <w:ind w:left="2565" w:hanging="720"/>
      </w:pPr>
    </w:lvl>
    <w:lvl w:ilvl="4">
      <w:start w:val="1"/>
      <w:numFmt w:val="decimal"/>
      <w:isLgl/>
      <w:lvlText w:val="%1.%2.%3.%4.%5."/>
      <w:lvlJc w:val="left"/>
      <w:pPr>
        <w:tabs>
          <w:tab w:val="num" w:pos="3420"/>
        </w:tabs>
        <w:ind w:left="3420" w:hanging="1080"/>
      </w:pPr>
    </w:lvl>
    <w:lvl w:ilvl="5">
      <w:start w:val="1"/>
      <w:numFmt w:val="decimal"/>
      <w:isLgl/>
      <w:lvlText w:val="%1.%2.%3.%4.%5.%6."/>
      <w:lvlJc w:val="left"/>
      <w:pPr>
        <w:tabs>
          <w:tab w:val="num" w:pos="3915"/>
        </w:tabs>
        <w:ind w:left="3915" w:hanging="1080"/>
      </w:pPr>
    </w:lvl>
    <w:lvl w:ilvl="6">
      <w:start w:val="1"/>
      <w:numFmt w:val="decimal"/>
      <w:isLgl/>
      <w:lvlText w:val="%1.%2.%3.%4.%5.%6.%7."/>
      <w:lvlJc w:val="left"/>
      <w:pPr>
        <w:tabs>
          <w:tab w:val="num" w:pos="4770"/>
        </w:tabs>
        <w:ind w:left="4770" w:hanging="1440"/>
      </w:pPr>
    </w:lvl>
    <w:lvl w:ilvl="7">
      <w:start w:val="1"/>
      <w:numFmt w:val="decimal"/>
      <w:isLgl/>
      <w:lvlText w:val="%1.%2.%3.%4.%5.%6.%7.%8."/>
      <w:lvlJc w:val="left"/>
      <w:pPr>
        <w:tabs>
          <w:tab w:val="num" w:pos="5265"/>
        </w:tabs>
        <w:ind w:left="5265" w:hanging="1440"/>
      </w:pPr>
    </w:lvl>
    <w:lvl w:ilvl="8">
      <w:start w:val="1"/>
      <w:numFmt w:val="decimal"/>
      <w:isLgl/>
      <w:lvlText w:val="%1.%2.%3.%4.%5.%6.%7.%8.%9."/>
      <w:lvlJc w:val="left"/>
      <w:pPr>
        <w:tabs>
          <w:tab w:val="num" w:pos="6120"/>
        </w:tabs>
        <w:ind w:left="6120" w:hanging="1800"/>
      </w:pPr>
    </w:lvl>
  </w:abstractNum>
  <w:abstractNum w:abstractNumId="27" w15:restartNumberingAfterBreak="0">
    <w:nsid w:val="5FEA5C80"/>
    <w:multiLevelType w:val="singleLevel"/>
    <w:tmpl w:val="04DE203A"/>
    <w:lvl w:ilvl="0">
      <w:start w:val="1"/>
      <w:numFmt w:val="bullet"/>
      <w:pStyle w:val="e1"/>
      <w:lvlText w:val=""/>
      <w:lvlJc w:val="left"/>
      <w:pPr>
        <w:tabs>
          <w:tab w:val="num" w:pos="644"/>
        </w:tabs>
        <w:ind w:left="624" w:hanging="340"/>
      </w:pPr>
      <w:rPr>
        <w:rFonts w:ascii="Symbol" w:hAnsi="Symbol" w:hint="default"/>
        <w:sz w:val="20"/>
      </w:rPr>
    </w:lvl>
  </w:abstractNum>
  <w:abstractNum w:abstractNumId="28" w15:restartNumberingAfterBreak="0">
    <w:nsid w:val="60172543"/>
    <w:multiLevelType w:val="hybridMultilevel"/>
    <w:tmpl w:val="6E6E0E9E"/>
    <w:lvl w:ilvl="0" w:tplc="AD3200AA">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E716BB"/>
    <w:multiLevelType w:val="hybridMultilevel"/>
    <w:tmpl w:val="CDCA5C2A"/>
    <w:lvl w:ilvl="0" w:tplc="DE12E3E0">
      <w:start w:val="1"/>
      <w:numFmt w:val="bullet"/>
      <w:pStyle w:val="texteflche"/>
      <w:lvlText w:val=""/>
      <w:lvlJc w:val="left"/>
      <w:pPr>
        <w:tabs>
          <w:tab w:val="num" w:pos="720"/>
        </w:tabs>
        <w:ind w:left="720" w:hanging="360"/>
      </w:pPr>
      <w:rPr>
        <w:rFonts w:ascii="Symbol" w:hAnsi="Symbol" w:hint="default"/>
      </w:rPr>
    </w:lvl>
    <w:lvl w:ilvl="1" w:tplc="040C0003">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7905714"/>
    <w:multiLevelType w:val="singleLevel"/>
    <w:tmpl w:val="AB1CD54E"/>
    <w:lvl w:ilvl="0">
      <w:start w:val="1"/>
      <w:numFmt w:val="bullet"/>
      <w:pStyle w:val="ea03"/>
      <w:lvlText w:val=""/>
      <w:lvlJc w:val="left"/>
      <w:pPr>
        <w:tabs>
          <w:tab w:val="num" w:pos="360"/>
        </w:tabs>
        <w:ind w:left="360" w:hanging="360"/>
      </w:pPr>
      <w:rPr>
        <w:rFonts w:ascii="Wingdings" w:hAnsi="Wingdings" w:hint="default"/>
      </w:rPr>
    </w:lvl>
  </w:abstractNum>
  <w:abstractNum w:abstractNumId="31" w15:restartNumberingAfterBreak="0">
    <w:nsid w:val="6ABE4BCD"/>
    <w:multiLevelType w:val="singleLevel"/>
    <w:tmpl w:val="D6A03D24"/>
    <w:lvl w:ilvl="0">
      <w:start w:val="1"/>
      <w:numFmt w:val="lowerLetter"/>
      <w:pStyle w:val="Paragrapha"/>
      <w:lvlText w:val="(%1)"/>
      <w:lvlJc w:val="left"/>
      <w:pPr>
        <w:tabs>
          <w:tab w:val="num" w:pos="1080"/>
        </w:tabs>
        <w:ind w:left="1080" w:hanging="360"/>
      </w:pPr>
      <w:rPr>
        <w:rFonts w:ascii="Times New Roman" w:hAnsi="Times New Roman" w:cs="Times New Roman" w:hint="default"/>
        <w:b w:val="0"/>
        <w:i w:val="0"/>
        <w:sz w:val="24"/>
      </w:rPr>
    </w:lvl>
  </w:abstractNum>
  <w:abstractNum w:abstractNumId="32" w15:restartNumberingAfterBreak="0">
    <w:nsid w:val="6CF1352B"/>
    <w:multiLevelType w:val="singleLevel"/>
    <w:tmpl w:val="1068BFD4"/>
    <w:lvl w:ilvl="0">
      <w:start w:val="1"/>
      <w:numFmt w:val="decimal"/>
      <w:pStyle w:val="Chapter"/>
      <w:lvlText w:val="%1."/>
      <w:lvlJc w:val="left"/>
      <w:pPr>
        <w:tabs>
          <w:tab w:val="num" w:pos="360"/>
        </w:tabs>
        <w:ind w:left="360" w:hanging="360"/>
      </w:pPr>
      <w:rPr>
        <w:rFonts w:ascii="Arial" w:hAnsi="Arial" w:cs="Times New Roman" w:hint="default"/>
        <w:b w:val="0"/>
        <w:i w:val="0"/>
        <w:caps w:val="0"/>
        <w:strike w:val="0"/>
        <w:dstrike w:val="0"/>
        <w:vanish w:val="0"/>
        <w:webHidden w:val="0"/>
        <w:color w:val="000000"/>
        <w:sz w:val="18"/>
        <w:u w:val="none"/>
        <w:effect w:val="none"/>
        <w:vertAlign w:val="baseline"/>
        <w:specVanish w:val="0"/>
      </w:rPr>
    </w:lvl>
  </w:abstractNum>
  <w:abstractNum w:abstractNumId="33" w15:restartNumberingAfterBreak="0">
    <w:nsid w:val="75E65C6D"/>
    <w:multiLevelType w:val="singleLevel"/>
    <w:tmpl w:val="45227CD6"/>
    <w:lvl w:ilvl="0">
      <w:start w:val="1"/>
      <w:numFmt w:val="bullet"/>
      <w:pStyle w:val="e2"/>
      <w:lvlText w:val=""/>
      <w:lvlJc w:val="left"/>
      <w:pPr>
        <w:tabs>
          <w:tab w:val="num" w:pos="360"/>
        </w:tabs>
        <w:ind w:left="360" w:hanging="360"/>
      </w:pPr>
      <w:rPr>
        <w:rFonts w:ascii="Symbol" w:hAnsi="Symbol" w:hint="default"/>
      </w:rPr>
    </w:lvl>
  </w:abstractNum>
  <w:abstractNum w:abstractNumId="34" w15:restartNumberingAfterBreak="0">
    <w:nsid w:val="75E80A67"/>
    <w:multiLevelType w:val="hybridMultilevel"/>
    <w:tmpl w:val="75E0949E"/>
    <w:lvl w:ilvl="0" w:tplc="04090001">
      <w:start w:val="1"/>
      <w:numFmt w:val="bullet"/>
      <w:lvlText w:val=""/>
      <w:lvlJc w:val="left"/>
      <w:pPr>
        <w:ind w:left="3888" w:hanging="360"/>
      </w:pPr>
      <w:rPr>
        <w:rFonts w:ascii="Symbol" w:hAnsi="Symbol" w:hint="default"/>
      </w:rPr>
    </w:lvl>
    <w:lvl w:ilvl="1" w:tplc="04090003">
      <w:start w:val="1"/>
      <w:numFmt w:val="bullet"/>
      <w:lvlText w:val="o"/>
      <w:lvlJc w:val="left"/>
      <w:pPr>
        <w:ind w:left="4608" w:hanging="360"/>
      </w:pPr>
      <w:rPr>
        <w:rFonts w:ascii="Courier New" w:hAnsi="Courier New" w:cs="Courier New" w:hint="default"/>
      </w:rPr>
    </w:lvl>
    <w:lvl w:ilvl="2" w:tplc="04090005" w:tentative="1">
      <w:start w:val="1"/>
      <w:numFmt w:val="bullet"/>
      <w:lvlText w:val=""/>
      <w:lvlJc w:val="left"/>
      <w:pPr>
        <w:ind w:left="5328" w:hanging="360"/>
      </w:pPr>
      <w:rPr>
        <w:rFonts w:ascii="Wingdings" w:hAnsi="Wingdings" w:hint="default"/>
      </w:rPr>
    </w:lvl>
    <w:lvl w:ilvl="3" w:tplc="04090001" w:tentative="1">
      <w:start w:val="1"/>
      <w:numFmt w:val="bullet"/>
      <w:lvlText w:val=""/>
      <w:lvlJc w:val="left"/>
      <w:pPr>
        <w:ind w:left="6048" w:hanging="360"/>
      </w:pPr>
      <w:rPr>
        <w:rFonts w:ascii="Symbol" w:hAnsi="Symbol" w:hint="default"/>
      </w:rPr>
    </w:lvl>
    <w:lvl w:ilvl="4" w:tplc="04090003" w:tentative="1">
      <w:start w:val="1"/>
      <w:numFmt w:val="bullet"/>
      <w:lvlText w:val="o"/>
      <w:lvlJc w:val="left"/>
      <w:pPr>
        <w:ind w:left="6768" w:hanging="360"/>
      </w:pPr>
      <w:rPr>
        <w:rFonts w:ascii="Courier New" w:hAnsi="Courier New" w:cs="Courier New" w:hint="default"/>
      </w:rPr>
    </w:lvl>
    <w:lvl w:ilvl="5" w:tplc="04090005" w:tentative="1">
      <w:start w:val="1"/>
      <w:numFmt w:val="bullet"/>
      <w:lvlText w:val=""/>
      <w:lvlJc w:val="left"/>
      <w:pPr>
        <w:ind w:left="7488" w:hanging="360"/>
      </w:pPr>
      <w:rPr>
        <w:rFonts w:ascii="Wingdings" w:hAnsi="Wingdings" w:hint="default"/>
      </w:rPr>
    </w:lvl>
    <w:lvl w:ilvl="6" w:tplc="04090001" w:tentative="1">
      <w:start w:val="1"/>
      <w:numFmt w:val="bullet"/>
      <w:lvlText w:val=""/>
      <w:lvlJc w:val="left"/>
      <w:pPr>
        <w:ind w:left="8208" w:hanging="360"/>
      </w:pPr>
      <w:rPr>
        <w:rFonts w:ascii="Symbol" w:hAnsi="Symbol" w:hint="default"/>
      </w:rPr>
    </w:lvl>
    <w:lvl w:ilvl="7" w:tplc="04090003" w:tentative="1">
      <w:start w:val="1"/>
      <w:numFmt w:val="bullet"/>
      <w:lvlText w:val="o"/>
      <w:lvlJc w:val="left"/>
      <w:pPr>
        <w:ind w:left="8928" w:hanging="360"/>
      </w:pPr>
      <w:rPr>
        <w:rFonts w:ascii="Courier New" w:hAnsi="Courier New" w:cs="Courier New" w:hint="default"/>
      </w:rPr>
    </w:lvl>
    <w:lvl w:ilvl="8" w:tplc="04090005" w:tentative="1">
      <w:start w:val="1"/>
      <w:numFmt w:val="bullet"/>
      <w:lvlText w:val=""/>
      <w:lvlJc w:val="left"/>
      <w:pPr>
        <w:ind w:left="9648" w:hanging="360"/>
      </w:pPr>
      <w:rPr>
        <w:rFonts w:ascii="Wingdings" w:hAnsi="Wingdings" w:hint="default"/>
      </w:rPr>
    </w:lvl>
  </w:abstractNum>
  <w:abstractNum w:abstractNumId="35" w15:restartNumberingAfterBreak="0">
    <w:nsid w:val="7AF96817"/>
    <w:multiLevelType w:val="hybridMultilevel"/>
    <w:tmpl w:val="E3049D36"/>
    <w:styleLink w:val="Style12"/>
    <w:lvl w:ilvl="0" w:tplc="6E5C533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E6F317A"/>
    <w:multiLevelType w:val="hybridMultilevel"/>
    <w:tmpl w:val="B9D22800"/>
    <w:lvl w:ilvl="0" w:tplc="FFFFFFFF">
      <w:start w:val="1"/>
      <w:numFmt w:val="bullet"/>
      <w:pStyle w:val="Pucetableau"/>
      <w:lvlText w:val=""/>
      <w:lvlJc w:val="left"/>
      <w:pPr>
        <w:tabs>
          <w:tab w:val="num" w:pos="340"/>
        </w:tabs>
        <w:ind w:left="170" w:hanging="17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0"/>
  </w:num>
  <w:num w:numId="3">
    <w:abstractNumId w:val="12"/>
  </w:num>
  <w:num w:numId="4">
    <w:abstractNumId w:val="35"/>
  </w:num>
  <w:num w:numId="5">
    <w:abstractNumId w:val="1"/>
  </w:num>
  <w:num w:numId="6">
    <w:abstractNumId w:val="13"/>
  </w:num>
  <w:num w:numId="7">
    <w:abstractNumId w:val="31"/>
    <w:lvlOverride w:ilvl="0">
      <w:startOverride w:val="1"/>
    </w:lvlOverride>
  </w:num>
  <w:num w:numId="8">
    <w:abstractNumId w:val="15"/>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lvlOverride w:ilvl="0">
      <w:startOverride w:val="1"/>
    </w:lvlOverride>
  </w:num>
  <w:num w:numId="11">
    <w:abstractNumId w:val="21"/>
  </w:num>
  <w:num w:numId="12">
    <w:abstractNumId w:val="19"/>
  </w:num>
  <w:num w:numId="13">
    <w:abstractNumId w:val="30"/>
  </w:num>
  <w:num w:numId="14">
    <w:abstractNumId w:val="8"/>
  </w:num>
  <w:num w:numId="15">
    <w:abstractNumId w:val="27"/>
  </w:num>
  <w:num w:numId="16">
    <w:abstractNumId w:val="33"/>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32"/>
    <w:lvlOverride w:ilvl="0">
      <w:startOverride w:val="1"/>
    </w:lvlOverride>
  </w:num>
  <w:num w:numId="21">
    <w:abstractNumId w:val="29"/>
  </w:num>
  <w:num w:numId="22">
    <w:abstractNumId w:val="4"/>
    <w:lvlOverride w:ilvl="0"/>
    <w:lvlOverride w:ilvl="1">
      <w:startOverride w:val="1"/>
    </w:lvlOverride>
    <w:lvlOverride w:ilvl="2"/>
    <w:lvlOverride w:ilvl="3"/>
    <w:lvlOverride w:ilvl="4"/>
    <w:lvlOverride w:ilvl="5"/>
    <w:lvlOverride w:ilvl="6"/>
    <w:lvlOverride w:ilvl="7"/>
    <w:lvlOverride w:ilvl="8"/>
  </w:num>
  <w:num w:numId="23">
    <w:abstractNumId w:val="10"/>
    <w:lvlOverride w:ilvl="0"/>
    <w:lvlOverride w:ilvl="1">
      <w:startOverride w:val="1"/>
    </w:lvlOverride>
    <w:lvlOverride w:ilvl="2">
      <w:startOverride w:val="1"/>
    </w:lvlOverride>
    <w:lvlOverride w:ilvl="3"/>
    <w:lvlOverride w:ilvl="4"/>
    <w:lvlOverride w:ilvl="5"/>
    <w:lvlOverride w:ilvl="6"/>
    <w:lvlOverride w:ilvl="7"/>
    <w:lvlOverride w:ilvl="8"/>
  </w:num>
  <w:num w:numId="24">
    <w:abstractNumId w:val="36"/>
  </w:num>
  <w:num w:numId="25">
    <w:abstractNumId w:val="3"/>
    <w:lvlOverride w:ilvl="0"/>
    <w:lvlOverride w:ilvl="1">
      <w:startOverride w:val="1"/>
    </w:lvlOverride>
    <w:lvlOverride w:ilvl="2"/>
    <w:lvlOverride w:ilvl="3"/>
    <w:lvlOverride w:ilvl="4"/>
    <w:lvlOverride w:ilvl="5"/>
    <w:lvlOverride w:ilvl="6"/>
    <w:lvlOverride w:ilvl="7"/>
    <w:lvlOverride w:ilvl="8"/>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25"/>
  </w:num>
  <w:num w:numId="29">
    <w:abstractNumId w:val="14"/>
  </w:num>
  <w:num w:numId="30">
    <w:abstractNumId w:val="34"/>
  </w:num>
  <w:num w:numId="31">
    <w:abstractNumId w:val="2"/>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num>
  <w:num w:numId="35">
    <w:abstractNumId w:val="11"/>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
  </w:num>
  <w:num w:numId="38">
    <w:abstractNumId w:val="5"/>
  </w:num>
  <w:num w:numId="39">
    <w:abstractNumId w:val="25"/>
    <w:lvlOverride w:ilvl="0">
      <w:startOverride w:val="2"/>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num>
  <w:num w:numId="41">
    <w:abstractNumId w:val="28"/>
  </w:num>
  <w:num w:numId="42">
    <w:abstractNumId w:val="25"/>
  </w:num>
  <w:num w:numId="43">
    <w:abstractNumId w:val="25"/>
  </w:num>
  <w:num w:numId="44">
    <w:abstractNumId w:val="18"/>
  </w:num>
  <w:num w:numId="4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ndrew Regnery">
    <w15:presenceInfo w15:providerId="AD" w15:userId="S::aregnery@V3CO.COM::a9e167f4-79d3-4371-989c-05784c7ded1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hideSpellingErrors/>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20A"/>
    <w:rsid w:val="000018C0"/>
    <w:rsid w:val="000042CD"/>
    <w:rsid w:val="00004ABA"/>
    <w:rsid w:val="000053D6"/>
    <w:rsid w:val="00006069"/>
    <w:rsid w:val="00010A0C"/>
    <w:rsid w:val="00011605"/>
    <w:rsid w:val="00011A9D"/>
    <w:rsid w:val="000121C1"/>
    <w:rsid w:val="000129A0"/>
    <w:rsid w:val="00013180"/>
    <w:rsid w:val="000146AF"/>
    <w:rsid w:val="00014CB2"/>
    <w:rsid w:val="00015E70"/>
    <w:rsid w:val="00016BFA"/>
    <w:rsid w:val="0001746A"/>
    <w:rsid w:val="00017AA3"/>
    <w:rsid w:val="0002087A"/>
    <w:rsid w:val="00022112"/>
    <w:rsid w:val="000221B8"/>
    <w:rsid w:val="000240D7"/>
    <w:rsid w:val="00024FB8"/>
    <w:rsid w:val="000265D9"/>
    <w:rsid w:val="000270EA"/>
    <w:rsid w:val="00030298"/>
    <w:rsid w:val="000305A8"/>
    <w:rsid w:val="000306BA"/>
    <w:rsid w:val="00030B91"/>
    <w:rsid w:val="00031FAC"/>
    <w:rsid w:val="00032CE0"/>
    <w:rsid w:val="0003308E"/>
    <w:rsid w:val="00034284"/>
    <w:rsid w:val="000347A1"/>
    <w:rsid w:val="00035F3C"/>
    <w:rsid w:val="000408E6"/>
    <w:rsid w:val="0004109C"/>
    <w:rsid w:val="00041858"/>
    <w:rsid w:val="00041B9D"/>
    <w:rsid w:val="00042042"/>
    <w:rsid w:val="000423F8"/>
    <w:rsid w:val="00043731"/>
    <w:rsid w:val="00043AAD"/>
    <w:rsid w:val="00043ECE"/>
    <w:rsid w:val="000445BB"/>
    <w:rsid w:val="0004678A"/>
    <w:rsid w:val="00046EB3"/>
    <w:rsid w:val="00051111"/>
    <w:rsid w:val="000524B3"/>
    <w:rsid w:val="00052744"/>
    <w:rsid w:val="0005503D"/>
    <w:rsid w:val="0005527B"/>
    <w:rsid w:val="00056021"/>
    <w:rsid w:val="000567D6"/>
    <w:rsid w:val="00060A45"/>
    <w:rsid w:val="000610F6"/>
    <w:rsid w:val="0006134E"/>
    <w:rsid w:val="00061D22"/>
    <w:rsid w:val="0006226A"/>
    <w:rsid w:val="0006227D"/>
    <w:rsid w:val="000623BC"/>
    <w:rsid w:val="0006446A"/>
    <w:rsid w:val="000649C3"/>
    <w:rsid w:val="00064DA0"/>
    <w:rsid w:val="00064EDB"/>
    <w:rsid w:val="00064FD3"/>
    <w:rsid w:val="000709A1"/>
    <w:rsid w:val="00070D4C"/>
    <w:rsid w:val="00071D8B"/>
    <w:rsid w:val="0007219A"/>
    <w:rsid w:val="00072C85"/>
    <w:rsid w:val="00072EE6"/>
    <w:rsid w:val="00073631"/>
    <w:rsid w:val="000746D1"/>
    <w:rsid w:val="00074B32"/>
    <w:rsid w:val="00075D29"/>
    <w:rsid w:val="000765AE"/>
    <w:rsid w:val="00081D19"/>
    <w:rsid w:val="00081E6B"/>
    <w:rsid w:val="0008213D"/>
    <w:rsid w:val="00082209"/>
    <w:rsid w:val="00082294"/>
    <w:rsid w:val="00082B64"/>
    <w:rsid w:val="000830E2"/>
    <w:rsid w:val="0008455F"/>
    <w:rsid w:val="0008593A"/>
    <w:rsid w:val="00085C90"/>
    <w:rsid w:val="00086886"/>
    <w:rsid w:val="000871FF"/>
    <w:rsid w:val="00087F7A"/>
    <w:rsid w:val="00091423"/>
    <w:rsid w:val="00091B4F"/>
    <w:rsid w:val="00092A24"/>
    <w:rsid w:val="00092B49"/>
    <w:rsid w:val="00092DD6"/>
    <w:rsid w:val="000932FB"/>
    <w:rsid w:val="0009476C"/>
    <w:rsid w:val="00095803"/>
    <w:rsid w:val="000973D2"/>
    <w:rsid w:val="00097C6A"/>
    <w:rsid w:val="000A0786"/>
    <w:rsid w:val="000A0A52"/>
    <w:rsid w:val="000A0D8D"/>
    <w:rsid w:val="000A105A"/>
    <w:rsid w:val="000A4398"/>
    <w:rsid w:val="000A4EF8"/>
    <w:rsid w:val="000A4F31"/>
    <w:rsid w:val="000A5F9A"/>
    <w:rsid w:val="000A6BB6"/>
    <w:rsid w:val="000A6BFB"/>
    <w:rsid w:val="000A7B0F"/>
    <w:rsid w:val="000B0453"/>
    <w:rsid w:val="000B1E98"/>
    <w:rsid w:val="000B2902"/>
    <w:rsid w:val="000B3D27"/>
    <w:rsid w:val="000B6517"/>
    <w:rsid w:val="000C0E50"/>
    <w:rsid w:val="000C1EC3"/>
    <w:rsid w:val="000C2182"/>
    <w:rsid w:val="000C3B55"/>
    <w:rsid w:val="000C3F68"/>
    <w:rsid w:val="000C4542"/>
    <w:rsid w:val="000C7008"/>
    <w:rsid w:val="000D1367"/>
    <w:rsid w:val="000D277E"/>
    <w:rsid w:val="000D315B"/>
    <w:rsid w:val="000D3765"/>
    <w:rsid w:val="000D38B8"/>
    <w:rsid w:val="000D41E1"/>
    <w:rsid w:val="000D4711"/>
    <w:rsid w:val="000D5592"/>
    <w:rsid w:val="000D58C4"/>
    <w:rsid w:val="000D60F3"/>
    <w:rsid w:val="000D7077"/>
    <w:rsid w:val="000D7D5F"/>
    <w:rsid w:val="000E24F7"/>
    <w:rsid w:val="000E2A0F"/>
    <w:rsid w:val="000E2FAE"/>
    <w:rsid w:val="000E31E3"/>
    <w:rsid w:val="000E3E76"/>
    <w:rsid w:val="000E445D"/>
    <w:rsid w:val="000E53B6"/>
    <w:rsid w:val="000E5CDC"/>
    <w:rsid w:val="000E678A"/>
    <w:rsid w:val="000E7A10"/>
    <w:rsid w:val="000F0858"/>
    <w:rsid w:val="000F1C93"/>
    <w:rsid w:val="000F24CB"/>
    <w:rsid w:val="000F3751"/>
    <w:rsid w:val="000F3E65"/>
    <w:rsid w:val="000F4DA8"/>
    <w:rsid w:val="000F5299"/>
    <w:rsid w:val="000F66A4"/>
    <w:rsid w:val="00101A2C"/>
    <w:rsid w:val="00101ABA"/>
    <w:rsid w:val="00102B34"/>
    <w:rsid w:val="00103852"/>
    <w:rsid w:val="0010419B"/>
    <w:rsid w:val="00104C71"/>
    <w:rsid w:val="00105182"/>
    <w:rsid w:val="0010564D"/>
    <w:rsid w:val="001056BC"/>
    <w:rsid w:val="00105BD6"/>
    <w:rsid w:val="00106305"/>
    <w:rsid w:val="00107943"/>
    <w:rsid w:val="00110017"/>
    <w:rsid w:val="00110DE6"/>
    <w:rsid w:val="00110FE4"/>
    <w:rsid w:val="0011121F"/>
    <w:rsid w:val="001140D2"/>
    <w:rsid w:val="0011743E"/>
    <w:rsid w:val="001174DA"/>
    <w:rsid w:val="00120947"/>
    <w:rsid w:val="001217C7"/>
    <w:rsid w:val="00123217"/>
    <w:rsid w:val="00123AA7"/>
    <w:rsid w:val="001258B9"/>
    <w:rsid w:val="00125D64"/>
    <w:rsid w:val="001262BA"/>
    <w:rsid w:val="001263DD"/>
    <w:rsid w:val="00131854"/>
    <w:rsid w:val="001325FC"/>
    <w:rsid w:val="001335AB"/>
    <w:rsid w:val="00133885"/>
    <w:rsid w:val="00134159"/>
    <w:rsid w:val="00134A3A"/>
    <w:rsid w:val="00134E41"/>
    <w:rsid w:val="00135022"/>
    <w:rsid w:val="0013633F"/>
    <w:rsid w:val="001374A4"/>
    <w:rsid w:val="001400AA"/>
    <w:rsid w:val="001409EC"/>
    <w:rsid w:val="00141736"/>
    <w:rsid w:val="00141743"/>
    <w:rsid w:val="00141E5B"/>
    <w:rsid w:val="00145811"/>
    <w:rsid w:val="001463AF"/>
    <w:rsid w:val="0014753C"/>
    <w:rsid w:val="00147586"/>
    <w:rsid w:val="00147732"/>
    <w:rsid w:val="001533FE"/>
    <w:rsid w:val="0015458D"/>
    <w:rsid w:val="001550A8"/>
    <w:rsid w:val="001559C9"/>
    <w:rsid w:val="00156768"/>
    <w:rsid w:val="00156A50"/>
    <w:rsid w:val="00157CFA"/>
    <w:rsid w:val="00157D9A"/>
    <w:rsid w:val="00161CC4"/>
    <w:rsid w:val="00163DA9"/>
    <w:rsid w:val="001646DB"/>
    <w:rsid w:val="00166C28"/>
    <w:rsid w:val="001676CA"/>
    <w:rsid w:val="001700E5"/>
    <w:rsid w:val="001701B1"/>
    <w:rsid w:val="001705DD"/>
    <w:rsid w:val="00170BBE"/>
    <w:rsid w:val="00171D64"/>
    <w:rsid w:val="0017370F"/>
    <w:rsid w:val="00173D5F"/>
    <w:rsid w:val="00173EF8"/>
    <w:rsid w:val="00174B36"/>
    <w:rsid w:val="0017502D"/>
    <w:rsid w:val="001750D3"/>
    <w:rsid w:val="0017522B"/>
    <w:rsid w:val="0017647F"/>
    <w:rsid w:val="00177F85"/>
    <w:rsid w:val="001800A7"/>
    <w:rsid w:val="00180D1A"/>
    <w:rsid w:val="00180D24"/>
    <w:rsid w:val="001816A9"/>
    <w:rsid w:val="00181815"/>
    <w:rsid w:val="00181E10"/>
    <w:rsid w:val="00182BCD"/>
    <w:rsid w:val="0018360E"/>
    <w:rsid w:val="00183840"/>
    <w:rsid w:val="00183DAE"/>
    <w:rsid w:val="00183DF3"/>
    <w:rsid w:val="0018497E"/>
    <w:rsid w:val="00184F56"/>
    <w:rsid w:val="001858BF"/>
    <w:rsid w:val="00186189"/>
    <w:rsid w:val="0018707B"/>
    <w:rsid w:val="001870C4"/>
    <w:rsid w:val="00192A03"/>
    <w:rsid w:val="001946A0"/>
    <w:rsid w:val="00194D4A"/>
    <w:rsid w:val="001953E9"/>
    <w:rsid w:val="00196743"/>
    <w:rsid w:val="0019680B"/>
    <w:rsid w:val="00196F0E"/>
    <w:rsid w:val="001A00BD"/>
    <w:rsid w:val="001A0F2D"/>
    <w:rsid w:val="001A153C"/>
    <w:rsid w:val="001A1A73"/>
    <w:rsid w:val="001A1D0B"/>
    <w:rsid w:val="001A2050"/>
    <w:rsid w:val="001A222F"/>
    <w:rsid w:val="001A3F19"/>
    <w:rsid w:val="001A4C2F"/>
    <w:rsid w:val="001A64D4"/>
    <w:rsid w:val="001A7461"/>
    <w:rsid w:val="001B0A8C"/>
    <w:rsid w:val="001B0AA9"/>
    <w:rsid w:val="001B10E0"/>
    <w:rsid w:val="001B1DA3"/>
    <w:rsid w:val="001B3E85"/>
    <w:rsid w:val="001B4469"/>
    <w:rsid w:val="001B5006"/>
    <w:rsid w:val="001B530E"/>
    <w:rsid w:val="001B5686"/>
    <w:rsid w:val="001B642A"/>
    <w:rsid w:val="001B6CE4"/>
    <w:rsid w:val="001B6FBA"/>
    <w:rsid w:val="001B7370"/>
    <w:rsid w:val="001B7407"/>
    <w:rsid w:val="001B77B9"/>
    <w:rsid w:val="001C1BAC"/>
    <w:rsid w:val="001C3BBB"/>
    <w:rsid w:val="001C4522"/>
    <w:rsid w:val="001C510B"/>
    <w:rsid w:val="001C7812"/>
    <w:rsid w:val="001D1502"/>
    <w:rsid w:val="001D1973"/>
    <w:rsid w:val="001D2A80"/>
    <w:rsid w:val="001D2F49"/>
    <w:rsid w:val="001D31EE"/>
    <w:rsid w:val="001D3F6D"/>
    <w:rsid w:val="001D49DA"/>
    <w:rsid w:val="001D660C"/>
    <w:rsid w:val="001D6852"/>
    <w:rsid w:val="001D795B"/>
    <w:rsid w:val="001D7CB4"/>
    <w:rsid w:val="001E1D7D"/>
    <w:rsid w:val="001E2EED"/>
    <w:rsid w:val="001E3E17"/>
    <w:rsid w:val="001E45BF"/>
    <w:rsid w:val="001E581B"/>
    <w:rsid w:val="001E6148"/>
    <w:rsid w:val="001E6288"/>
    <w:rsid w:val="001E6A2C"/>
    <w:rsid w:val="001E6E12"/>
    <w:rsid w:val="001E732C"/>
    <w:rsid w:val="001F009F"/>
    <w:rsid w:val="001F061A"/>
    <w:rsid w:val="001F1BE2"/>
    <w:rsid w:val="001F218D"/>
    <w:rsid w:val="001F378E"/>
    <w:rsid w:val="001F4840"/>
    <w:rsid w:val="001F64CE"/>
    <w:rsid w:val="001F708C"/>
    <w:rsid w:val="002008E6"/>
    <w:rsid w:val="00200E95"/>
    <w:rsid w:val="00200F8C"/>
    <w:rsid w:val="00203935"/>
    <w:rsid w:val="00204682"/>
    <w:rsid w:val="002046FA"/>
    <w:rsid w:val="002050FE"/>
    <w:rsid w:val="00205D96"/>
    <w:rsid w:val="00206531"/>
    <w:rsid w:val="002065A7"/>
    <w:rsid w:val="002103C2"/>
    <w:rsid w:val="00211CC8"/>
    <w:rsid w:val="00215853"/>
    <w:rsid w:val="00215963"/>
    <w:rsid w:val="002171DE"/>
    <w:rsid w:val="00217F93"/>
    <w:rsid w:val="002200E4"/>
    <w:rsid w:val="002204F6"/>
    <w:rsid w:val="00220B2F"/>
    <w:rsid w:val="00220F4A"/>
    <w:rsid w:val="0022181D"/>
    <w:rsid w:val="00222B58"/>
    <w:rsid w:val="0022380F"/>
    <w:rsid w:val="0022421A"/>
    <w:rsid w:val="00224B07"/>
    <w:rsid w:val="00225767"/>
    <w:rsid w:val="00226362"/>
    <w:rsid w:val="00226570"/>
    <w:rsid w:val="00226799"/>
    <w:rsid w:val="00227546"/>
    <w:rsid w:val="00227B9B"/>
    <w:rsid w:val="00227BE3"/>
    <w:rsid w:val="0023010E"/>
    <w:rsid w:val="00231579"/>
    <w:rsid w:val="00232C0D"/>
    <w:rsid w:val="0023447E"/>
    <w:rsid w:val="00237114"/>
    <w:rsid w:val="00240DE4"/>
    <w:rsid w:val="002417A5"/>
    <w:rsid w:val="00241DBA"/>
    <w:rsid w:val="002423E1"/>
    <w:rsid w:val="00242E81"/>
    <w:rsid w:val="002434B4"/>
    <w:rsid w:val="0024402D"/>
    <w:rsid w:val="00244FF5"/>
    <w:rsid w:val="00246EDC"/>
    <w:rsid w:val="002472FD"/>
    <w:rsid w:val="002478C0"/>
    <w:rsid w:val="00250A2C"/>
    <w:rsid w:val="00250C81"/>
    <w:rsid w:val="00252536"/>
    <w:rsid w:val="00252602"/>
    <w:rsid w:val="00253041"/>
    <w:rsid w:val="00253968"/>
    <w:rsid w:val="00254B58"/>
    <w:rsid w:val="00254E70"/>
    <w:rsid w:val="00255209"/>
    <w:rsid w:val="00257893"/>
    <w:rsid w:val="0026058B"/>
    <w:rsid w:val="00260DAE"/>
    <w:rsid w:val="00261163"/>
    <w:rsid w:val="00261997"/>
    <w:rsid w:val="00262DC7"/>
    <w:rsid w:val="002632C8"/>
    <w:rsid w:val="002639FC"/>
    <w:rsid w:val="00263D4A"/>
    <w:rsid w:val="0026489D"/>
    <w:rsid w:val="00266517"/>
    <w:rsid w:val="00267482"/>
    <w:rsid w:val="00267C4F"/>
    <w:rsid w:val="00267DB7"/>
    <w:rsid w:val="00270149"/>
    <w:rsid w:val="00270652"/>
    <w:rsid w:val="00271207"/>
    <w:rsid w:val="002714DF"/>
    <w:rsid w:val="002715BF"/>
    <w:rsid w:val="00271D9C"/>
    <w:rsid w:val="0027390A"/>
    <w:rsid w:val="00273DD3"/>
    <w:rsid w:val="00273F38"/>
    <w:rsid w:val="002741D5"/>
    <w:rsid w:val="00275716"/>
    <w:rsid w:val="00275CAD"/>
    <w:rsid w:val="00276471"/>
    <w:rsid w:val="00276B48"/>
    <w:rsid w:val="00276C76"/>
    <w:rsid w:val="00277617"/>
    <w:rsid w:val="0028054B"/>
    <w:rsid w:val="0028182C"/>
    <w:rsid w:val="002822FC"/>
    <w:rsid w:val="00283814"/>
    <w:rsid w:val="00283908"/>
    <w:rsid w:val="00283A6A"/>
    <w:rsid w:val="00283C5B"/>
    <w:rsid w:val="002851BE"/>
    <w:rsid w:val="002851F5"/>
    <w:rsid w:val="00285E3C"/>
    <w:rsid w:val="00286AA2"/>
    <w:rsid w:val="00287D8A"/>
    <w:rsid w:val="002900E4"/>
    <w:rsid w:val="00293CE7"/>
    <w:rsid w:val="002961D1"/>
    <w:rsid w:val="00297C72"/>
    <w:rsid w:val="002A05EB"/>
    <w:rsid w:val="002A0631"/>
    <w:rsid w:val="002A0CB9"/>
    <w:rsid w:val="002A156A"/>
    <w:rsid w:val="002A168A"/>
    <w:rsid w:val="002A26BF"/>
    <w:rsid w:val="002A2C2D"/>
    <w:rsid w:val="002A36D5"/>
    <w:rsid w:val="002A3ACB"/>
    <w:rsid w:val="002A420A"/>
    <w:rsid w:val="002A489F"/>
    <w:rsid w:val="002A4EA0"/>
    <w:rsid w:val="002A5044"/>
    <w:rsid w:val="002A5A8E"/>
    <w:rsid w:val="002A5A99"/>
    <w:rsid w:val="002A623E"/>
    <w:rsid w:val="002A64BC"/>
    <w:rsid w:val="002A6E64"/>
    <w:rsid w:val="002A7B55"/>
    <w:rsid w:val="002B0142"/>
    <w:rsid w:val="002B0665"/>
    <w:rsid w:val="002B0901"/>
    <w:rsid w:val="002B0F65"/>
    <w:rsid w:val="002B1022"/>
    <w:rsid w:val="002B12E8"/>
    <w:rsid w:val="002B292E"/>
    <w:rsid w:val="002B2AD2"/>
    <w:rsid w:val="002B2C63"/>
    <w:rsid w:val="002B4615"/>
    <w:rsid w:val="002B4A8E"/>
    <w:rsid w:val="002B4C25"/>
    <w:rsid w:val="002B5673"/>
    <w:rsid w:val="002B7061"/>
    <w:rsid w:val="002C0323"/>
    <w:rsid w:val="002C1C5A"/>
    <w:rsid w:val="002C1D36"/>
    <w:rsid w:val="002C1D7B"/>
    <w:rsid w:val="002C2D22"/>
    <w:rsid w:val="002C5D2B"/>
    <w:rsid w:val="002C5DB1"/>
    <w:rsid w:val="002C6A3D"/>
    <w:rsid w:val="002C6E3A"/>
    <w:rsid w:val="002C6F90"/>
    <w:rsid w:val="002D1272"/>
    <w:rsid w:val="002D2358"/>
    <w:rsid w:val="002D37ED"/>
    <w:rsid w:val="002D5E32"/>
    <w:rsid w:val="002D653D"/>
    <w:rsid w:val="002D6E55"/>
    <w:rsid w:val="002E1675"/>
    <w:rsid w:val="002E1F16"/>
    <w:rsid w:val="002E1F63"/>
    <w:rsid w:val="002E2CB6"/>
    <w:rsid w:val="002E3B95"/>
    <w:rsid w:val="002E564A"/>
    <w:rsid w:val="002E59D4"/>
    <w:rsid w:val="002E5F6A"/>
    <w:rsid w:val="002E6118"/>
    <w:rsid w:val="002E6527"/>
    <w:rsid w:val="002E71CE"/>
    <w:rsid w:val="002E740C"/>
    <w:rsid w:val="002E7ABD"/>
    <w:rsid w:val="002F05ED"/>
    <w:rsid w:val="002F140E"/>
    <w:rsid w:val="002F2466"/>
    <w:rsid w:val="002F365A"/>
    <w:rsid w:val="002F6AA2"/>
    <w:rsid w:val="002F7A02"/>
    <w:rsid w:val="00300586"/>
    <w:rsid w:val="0030203B"/>
    <w:rsid w:val="0030330A"/>
    <w:rsid w:val="00304A78"/>
    <w:rsid w:val="003055E1"/>
    <w:rsid w:val="0030602D"/>
    <w:rsid w:val="00306324"/>
    <w:rsid w:val="00307281"/>
    <w:rsid w:val="00311243"/>
    <w:rsid w:val="00311AF1"/>
    <w:rsid w:val="00312EEC"/>
    <w:rsid w:val="003132F5"/>
    <w:rsid w:val="0031373A"/>
    <w:rsid w:val="00313F53"/>
    <w:rsid w:val="00315C25"/>
    <w:rsid w:val="00316B51"/>
    <w:rsid w:val="00320813"/>
    <w:rsid w:val="00322033"/>
    <w:rsid w:val="00322C85"/>
    <w:rsid w:val="00322DDA"/>
    <w:rsid w:val="00323959"/>
    <w:rsid w:val="00323987"/>
    <w:rsid w:val="0032567E"/>
    <w:rsid w:val="00325B13"/>
    <w:rsid w:val="003269A8"/>
    <w:rsid w:val="003302A5"/>
    <w:rsid w:val="00330337"/>
    <w:rsid w:val="00330F82"/>
    <w:rsid w:val="0033252C"/>
    <w:rsid w:val="003329B3"/>
    <w:rsid w:val="00333AEA"/>
    <w:rsid w:val="003340AE"/>
    <w:rsid w:val="0033475C"/>
    <w:rsid w:val="00336463"/>
    <w:rsid w:val="003365BA"/>
    <w:rsid w:val="003366DC"/>
    <w:rsid w:val="003373D4"/>
    <w:rsid w:val="00340009"/>
    <w:rsid w:val="003411CA"/>
    <w:rsid w:val="0034258B"/>
    <w:rsid w:val="0034287A"/>
    <w:rsid w:val="00343366"/>
    <w:rsid w:val="00343979"/>
    <w:rsid w:val="003443A9"/>
    <w:rsid w:val="0034531B"/>
    <w:rsid w:val="0034768B"/>
    <w:rsid w:val="00350C8E"/>
    <w:rsid w:val="00351FAA"/>
    <w:rsid w:val="00353178"/>
    <w:rsid w:val="00354872"/>
    <w:rsid w:val="00355C96"/>
    <w:rsid w:val="00361651"/>
    <w:rsid w:val="003622C7"/>
    <w:rsid w:val="003627AE"/>
    <w:rsid w:val="00364008"/>
    <w:rsid w:val="00365D4E"/>
    <w:rsid w:val="00365DB6"/>
    <w:rsid w:val="00366184"/>
    <w:rsid w:val="00371FD6"/>
    <w:rsid w:val="00372245"/>
    <w:rsid w:val="00372B22"/>
    <w:rsid w:val="003735A4"/>
    <w:rsid w:val="003752C8"/>
    <w:rsid w:val="00375AEF"/>
    <w:rsid w:val="00377406"/>
    <w:rsid w:val="00377A8F"/>
    <w:rsid w:val="0038165D"/>
    <w:rsid w:val="003823D3"/>
    <w:rsid w:val="00382576"/>
    <w:rsid w:val="00383628"/>
    <w:rsid w:val="0038368C"/>
    <w:rsid w:val="003837E1"/>
    <w:rsid w:val="00383D6D"/>
    <w:rsid w:val="00384339"/>
    <w:rsid w:val="0038448A"/>
    <w:rsid w:val="003847F6"/>
    <w:rsid w:val="003849B1"/>
    <w:rsid w:val="00385EAE"/>
    <w:rsid w:val="0038706D"/>
    <w:rsid w:val="00390006"/>
    <w:rsid w:val="003903C9"/>
    <w:rsid w:val="003912DB"/>
    <w:rsid w:val="003914C7"/>
    <w:rsid w:val="00391A4C"/>
    <w:rsid w:val="00391C7C"/>
    <w:rsid w:val="00392B31"/>
    <w:rsid w:val="00392F26"/>
    <w:rsid w:val="00393147"/>
    <w:rsid w:val="00393E85"/>
    <w:rsid w:val="00394398"/>
    <w:rsid w:val="00395BE0"/>
    <w:rsid w:val="003963CB"/>
    <w:rsid w:val="0039677D"/>
    <w:rsid w:val="00397B0C"/>
    <w:rsid w:val="003A1011"/>
    <w:rsid w:val="003A3DD0"/>
    <w:rsid w:val="003A3E86"/>
    <w:rsid w:val="003A4063"/>
    <w:rsid w:val="003A413C"/>
    <w:rsid w:val="003A418B"/>
    <w:rsid w:val="003A436F"/>
    <w:rsid w:val="003A4CF2"/>
    <w:rsid w:val="003A525B"/>
    <w:rsid w:val="003A59F6"/>
    <w:rsid w:val="003A5C81"/>
    <w:rsid w:val="003A5D18"/>
    <w:rsid w:val="003A5E38"/>
    <w:rsid w:val="003A65B7"/>
    <w:rsid w:val="003A7861"/>
    <w:rsid w:val="003B2889"/>
    <w:rsid w:val="003B3A03"/>
    <w:rsid w:val="003B6425"/>
    <w:rsid w:val="003B6CBA"/>
    <w:rsid w:val="003C0B0A"/>
    <w:rsid w:val="003C2349"/>
    <w:rsid w:val="003C3E1E"/>
    <w:rsid w:val="003C53D4"/>
    <w:rsid w:val="003C5D84"/>
    <w:rsid w:val="003C7961"/>
    <w:rsid w:val="003D2B55"/>
    <w:rsid w:val="003D48E2"/>
    <w:rsid w:val="003D4E44"/>
    <w:rsid w:val="003D54CD"/>
    <w:rsid w:val="003D6A48"/>
    <w:rsid w:val="003D6FB0"/>
    <w:rsid w:val="003E0801"/>
    <w:rsid w:val="003E17C5"/>
    <w:rsid w:val="003E1A5A"/>
    <w:rsid w:val="003E1AC0"/>
    <w:rsid w:val="003E267D"/>
    <w:rsid w:val="003E2738"/>
    <w:rsid w:val="003E2AF2"/>
    <w:rsid w:val="003E35AF"/>
    <w:rsid w:val="003E49FA"/>
    <w:rsid w:val="003E5446"/>
    <w:rsid w:val="003E7A54"/>
    <w:rsid w:val="003F0DB5"/>
    <w:rsid w:val="003F168E"/>
    <w:rsid w:val="003F16FD"/>
    <w:rsid w:val="003F1DDE"/>
    <w:rsid w:val="003F2319"/>
    <w:rsid w:val="003F2F9B"/>
    <w:rsid w:val="003F345E"/>
    <w:rsid w:val="003F36DC"/>
    <w:rsid w:val="003F37AE"/>
    <w:rsid w:val="003F3AC9"/>
    <w:rsid w:val="003F4153"/>
    <w:rsid w:val="003F50AF"/>
    <w:rsid w:val="003F55DE"/>
    <w:rsid w:val="003F6836"/>
    <w:rsid w:val="004018C0"/>
    <w:rsid w:val="00402C9D"/>
    <w:rsid w:val="00402DF8"/>
    <w:rsid w:val="00402F5B"/>
    <w:rsid w:val="004063EF"/>
    <w:rsid w:val="00410507"/>
    <w:rsid w:val="00411BB5"/>
    <w:rsid w:val="00411EFC"/>
    <w:rsid w:val="004125BA"/>
    <w:rsid w:val="00413173"/>
    <w:rsid w:val="004137B1"/>
    <w:rsid w:val="00414592"/>
    <w:rsid w:val="0041639D"/>
    <w:rsid w:val="004165F4"/>
    <w:rsid w:val="0041663D"/>
    <w:rsid w:val="00417093"/>
    <w:rsid w:val="0041765A"/>
    <w:rsid w:val="00417F21"/>
    <w:rsid w:val="00420DAD"/>
    <w:rsid w:val="00420F1C"/>
    <w:rsid w:val="004211CB"/>
    <w:rsid w:val="00425591"/>
    <w:rsid w:val="004262C5"/>
    <w:rsid w:val="004264DF"/>
    <w:rsid w:val="00426F64"/>
    <w:rsid w:val="00427347"/>
    <w:rsid w:val="00427829"/>
    <w:rsid w:val="00427F34"/>
    <w:rsid w:val="004306C1"/>
    <w:rsid w:val="0043080E"/>
    <w:rsid w:val="00432B04"/>
    <w:rsid w:val="00432C71"/>
    <w:rsid w:val="00433005"/>
    <w:rsid w:val="00435B5A"/>
    <w:rsid w:val="00435BA8"/>
    <w:rsid w:val="00436BC9"/>
    <w:rsid w:val="0043782C"/>
    <w:rsid w:val="004379A8"/>
    <w:rsid w:val="004401CF"/>
    <w:rsid w:val="00440D55"/>
    <w:rsid w:val="0044186F"/>
    <w:rsid w:val="00442A6C"/>
    <w:rsid w:val="00443C25"/>
    <w:rsid w:val="00444687"/>
    <w:rsid w:val="00445FD5"/>
    <w:rsid w:val="004476AD"/>
    <w:rsid w:val="00450CE0"/>
    <w:rsid w:val="00450D26"/>
    <w:rsid w:val="0045192A"/>
    <w:rsid w:val="0045282B"/>
    <w:rsid w:val="00452D61"/>
    <w:rsid w:val="00454AFC"/>
    <w:rsid w:val="00454EDE"/>
    <w:rsid w:val="00455775"/>
    <w:rsid w:val="00456144"/>
    <w:rsid w:val="00456495"/>
    <w:rsid w:val="00457C68"/>
    <w:rsid w:val="00460DDD"/>
    <w:rsid w:val="00461400"/>
    <w:rsid w:val="004615C8"/>
    <w:rsid w:val="004617A0"/>
    <w:rsid w:val="0046212B"/>
    <w:rsid w:val="00462237"/>
    <w:rsid w:val="004628EF"/>
    <w:rsid w:val="00462919"/>
    <w:rsid w:val="00463752"/>
    <w:rsid w:val="00464102"/>
    <w:rsid w:val="004657BD"/>
    <w:rsid w:val="00465917"/>
    <w:rsid w:val="004669EB"/>
    <w:rsid w:val="00467B3E"/>
    <w:rsid w:val="00467CAB"/>
    <w:rsid w:val="0047044D"/>
    <w:rsid w:val="00470A4A"/>
    <w:rsid w:val="00470E3D"/>
    <w:rsid w:val="00471A8C"/>
    <w:rsid w:val="0047279F"/>
    <w:rsid w:val="00475C7D"/>
    <w:rsid w:val="00481C9B"/>
    <w:rsid w:val="00481EAF"/>
    <w:rsid w:val="00482683"/>
    <w:rsid w:val="00482CB9"/>
    <w:rsid w:val="00483434"/>
    <w:rsid w:val="00483B99"/>
    <w:rsid w:val="00483F10"/>
    <w:rsid w:val="00484886"/>
    <w:rsid w:val="00485444"/>
    <w:rsid w:val="00485452"/>
    <w:rsid w:val="00486268"/>
    <w:rsid w:val="00486323"/>
    <w:rsid w:val="004865FF"/>
    <w:rsid w:val="00487654"/>
    <w:rsid w:val="00487E5C"/>
    <w:rsid w:val="004901ED"/>
    <w:rsid w:val="00490A4D"/>
    <w:rsid w:val="004913B4"/>
    <w:rsid w:val="004913D0"/>
    <w:rsid w:val="00491E00"/>
    <w:rsid w:val="0049246B"/>
    <w:rsid w:val="004931F9"/>
    <w:rsid w:val="00494D21"/>
    <w:rsid w:val="00495835"/>
    <w:rsid w:val="00496989"/>
    <w:rsid w:val="004A0762"/>
    <w:rsid w:val="004A2923"/>
    <w:rsid w:val="004A775B"/>
    <w:rsid w:val="004A7FC4"/>
    <w:rsid w:val="004B0DFA"/>
    <w:rsid w:val="004B18D2"/>
    <w:rsid w:val="004B2FAD"/>
    <w:rsid w:val="004B40D4"/>
    <w:rsid w:val="004B4595"/>
    <w:rsid w:val="004B48AF"/>
    <w:rsid w:val="004B518B"/>
    <w:rsid w:val="004B5377"/>
    <w:rsid w:val="004B65FB"/>
    <w:rsid w:val="004B6730"/>
    <w:rsid w:val="004B7397"/>
    <w:rsid w:val="004B7455"/>
    <w:rsid w:val="004B77F8"/>
    <w:rsid w:val="004B7C72"/>
    <w:rsid w:val="004C069F"/>
    <w:rsid w:val="004C0B53"/>
    <w:rsid w:val="004C0BD7"/>
    <w:rsid w:val="004C1D8A"/>
    <w:rsid w:val="004C2CE8"/>
    <w:rsid w:val="004C4732"/>
    <w:rsid w:val="004C59D0"/>
    <w:rsid w:val="004C69EB"/>
    <w:rsid w:val="004C6E69"/>
    <w:rsid w:val="004C7325"/>
    <w:rsid w:val="004C77C2"/>
    <w:rsid w:val="004C79E9"/>
    <w:rsid w:val="004C7A63"/>
    <w:rsid w:val="004C7AFC"/>
    <w:rsid w:val="004D0084"/>
    <w:rsid w:val="004D04AA"/>
    <w:rsid w:val="004D07BB"/>
    <w:rsid w:val="004D0C4F"/>
    <w:rsid w:val="004D11CF"/>
    <w:rsid w:val="004D29FD"/>
    <w:rsid w:val="004D2EA7"/>
    <w:rsid w:val="004D4851"/>
    <w:rsid w:val="004D4B40"/>
    <w:rsid w:val="004D4D1E"/>
    <w:rsid w:val="004D61B0"/>
    <w:rsid w:val="004D6413"/>
    <w:rsid w:val="004E0291"/>
    <w:rsid w:val="004E0A4F"/>
    <w:rsid w:val="004E1D1D"/>
    <w:rsid w:val="004E31EF"/>
    <w:rsid w:val="004E4981"/>
    <w:rsid w:val="004E4B6B"/>
    <w:rsid w:val="004E683C"/>
    <w:rsid w:val="004E6EBD"/>
    <w:rsid w:val="004F1ADD"/>
    <w:rsid w:val="004F1E93"/>
    <w:rsid w:val="004F201A"/>
    <w:rsid w:val="004F25D2"/>
    <w:rsid w:val="004F4BB9"/>
    <w:rsid w:val="004F4D5A"/>
    <w:rsid w:val="004F538C"/>
    <w:rsid w:val="004F6E87"/>
    <w:rsid w:val="004F7D36"/>
    <w:rsid w:val="004F7E89"/>
    <w:rsid w:val="0050092A"/>
    <w:rsid w:val="00502226"/>
    <w:rsid w:val="0050389D"/>
    <w:rsid w:val="005040DB"/>
    <w:rsid w:val="00505DBA"/>
    <w:rsid w:val="00506321"/>
    <w:rsid w:val="005072C0"/>
    <w:rsid w:val="00510C8D"/>
    <w:rsid w:val="00511153"/>
    <w:rsid w:val="00511665"/>
    <w:rsid w:val="005117B2"/>
    <w:rsid w:val="00511DD3"/>
    <w:rsid w:val="005128C9"/>
    <w:rsid w:val="005133ED"/>
    <w:rsid w:val="0051724D"/>
    <w:rsid w:val="00517DAE"/>
    <w:rsid w:val="00520C0D"/>
    <w:rsid w:val="00520DB7"/>
    <w:rsid w:val="00521302"/>
    <w:rsid w:val="00521CE6"/>
    <w:rsid w:val="00521DE9"/>
    <w:rsid w:val="00522296"/>
    <w:rsid w:val="00523A27"/>
    <w:rsid w:val="005264F0"/>
    <w:rsid w:val="005269DF"/>
    <w:rsid w:val="00527C11"/>
    <w:rsid w:val="00530389"/>
    <w:rsid w:val="0053115D"/>
    <w:rsid w:val="00534836"/>
    <w:rsid w:val="00535AF4"/>
    <w:rsid w:val="00536356"/>
    <w:rsid w:val="00536CC9"/>
    <w:rsid w:val="00540AEE"/>
    <w:rsid w:val="00541422"/>
    <w:rsid w:val="0054206E"/>
    <w:rsid w:val="00542B8E"/>
    <w:rsid w:val="00542EFF"/>
    <w:rsid w:val="0054313A"/>
    <w:rsid w:val="0054320A"/>
    <w:rsid w:val="00543633"/>
    <w:rsid w:val="00543743"/>
    <w:rsid w:val="00543D23"/>
    <w:rsid w:val="00543E25"/>
    <w:rsid w:val="00544020"/>
    <w:rsid w:val="00545C34"/>
    <w:rsid w:val="00547FEB"/>
    <w:rsid w:val="0055020D"/>
    <w:rsid w:val="00550B8B"/>
    <w:rsid w:val="005515FF"/>
    <w:rsid w:val="00551768"/>
    <w:rsid w:val="0055176A"/>
    <w:rsid w:val="00551B74"/>
    <w:rsid w:val="00551F8C"/>
    <w:rsid w:val="0055348E"/>
    <w:rsid w:val="00553E6A"/>
    <w:rsid w:val="005542CA"/>
    <w:rsid w:val="00554311"/>
    <w:rsid w:val="005548FB"/>
    <w:rsid w:val="00555878"/>
    <w:rsid w:val="00555C9F"/>
    <w:rsid w:val="005567C9"/>
    <w:rsid w:val="005573A6"/>
    <w:rsid w:val="005577EA"/>
    <w:rsid w:val="0056042E"/>
    <w:rsid w:val="00561564"/>
    <w:rsid w:val="00562D1A"/>
    <w:rsid w:val="00563029"/>
    <w:rsid w:val="005631C4"/>
    <w:rsid w:val="00563EDA"/>
    <w:rsid w:val="0056464A"/>
    <w:rsid w:val="00565819"/>
    <w:rsid w:val="00565B37"/>
    <w:rsid w:val="00565F6C"/>
    <w:rsid w:val="00566190"/>
    <w:rsid w:val="00566522"/>
    <w:rsid w:val="0056674E"/>
    <w:rsid w:val="00566AD9"/>
    <w:rsid w:val="00566BDF"/>
    <w:rsid w:val="005679B0"/>
    <w:rsid w:val="00567B75"/>
    <w:rsid w:val="00570C65"/>
    <w:rsid w:val="00572FDB"/>
    <w:rsid w:val="00573D86"/>
    <w:rsid w:val="005743A5"/>
    <w:rsid w:val="00574EAE"/>
    <w:rsid w:val="00575F63"/>
    <w:rsid w:val="00576AD7"/>
    <w:rsid w:val="00576FB6"/>
    <w:rsid w:val="005775A0"/>
    <w:rsid w:val="005801CC"/>
    <w:rsid w:val="005806CC"/>
    <w:rsid w:val="00581187"/>
    <w:rsid w:val="00581506"/>
    <w:rsid w:val="005846C9"/>
    <w:rsid w:val="00584959"/>
    <w:rsid w:val="005854CD"/>
    <w:rsid w:val="005855EA"/>
    <w:rsid w:val="00585679"/>
    <w:rsid w:val="00585E68"/>
    <w:rsid w:val="005872E6"/>
    <w:rsid w:val="00587478"/>
    <w:rsid w:val="0058754C"/>
    <w:rsid w:val="005876FD"/>
    <w:rsid w:val="00587C3B"/>
    <w:rsid w:val="00587D8C"/>
    <w:rsid w:val="00591C65"/>
    <w:rsid w:val="00593C6C"/>
    <w:rsid w:val="005944FB"/>
    <w:rsid w:val="0059497C"/>
    <w:rsid w:val="00594F56"/>
    <w:rsid w:val="00595397"/>
    <w:rsid w:val="00597BBD"/>
    <w:rsid w:val="00597E0C"/>
    <w:rsid w:val="005A2668"/>
    <w:rsid w:val="005A27D3"/>
    <w:rsid w:val="005A4528"/>
    <w:rsid w:val="005A4641"/>
    <w:rsid w:val="005A478B"/>
    <w:rsid w:val="005A4C4A"/>
    <w:rsid w:val="005A6F27"/>
    <w:rsid w:val="005A6FE9"/>
    <w:rsid w:val="005B00D3"/>
    <w:rsid w:val="005B092B"/>
    <w:rsid w:val="005B197C"/>
    <w:rsid w:val="005B2312"/>
    <w:rsid w:val="005B3723"/>
    <w:rsid w:val="005B43FA"/>
    <w:rsid w:val="005B5842"/>
    <w:rsid w:val="005B6B67"/>
    <w:rsid w:val="005B7ECA"/>
    <w:rsid w:val="005C20F9"/>
    <w:rsid w:val="005C3E00"/>
    <w:rsid w:val="005C5DB7"/>
    <w:rsid w:val="005C6A3D"/>
    <w:rsid w:val="005C7731"/>
    <w:rsid w:val="005C7B6F"/>
    <w:rsid w:val="005D0147"/>
    <w:rsid w:val="005D0651"/>
    <w:rsid w:val="005D0AB5"/>
    <w:rsid w:val="005D1150"/>
    <w:rsid w:val="005D117C"/>
    <w:rsid w:val="005D1CA0"/>
    <w:rsid w:val="005D47FA"/>
    <w:rsid w:val="005D4D7F"/>
    <w:rsid w:val="005D6676"/>
    <w:rsid w:val="005D6854"/>
    <w:rsid w:val="005D6ABE"/>
    <w:rsid w:val="005D7F01"/>
    <w:rsid w:val="005E058D"/>
    <w:rsid w:val="005E0EF7"/>
    <w:rsid w:val="005E1013"/>
    <w:rsid w:val="005E10AA"/>
    <w:rsid w:val="005E3EAA"/>
    <w:rsid w:val="005E5FDE"/>
    <w:rsid w:val="005E6897"/>
    <w:rsid w:val="005F014F"/>
    <w:rsid w:val="005F030A"/>
    <w:rsid w:val="005F365C"/>
    <w:rsid w:val="005F3AAC"/>
    <w:rsid w:val="005F3AF8"/>
    <w:rsid w:val="005F410A"/>
    <w:rsid w:val="005F45C6"/>
    <w:rsid w:val="005F473E"/>
    <w:rsid w:val="005F7912"/>
    <w:rsid w:val="00600BF9"/>
    <w:rsid w:val="00600E07"/>
    <w:rsid w:val="00600EE6"/>
    <w:rsid w:val="0060289A"/>
    <w:rsid w:val="006029D1"/>
    <w:rsid w:val="0060309D"/>
    <w:rsid w:val="00603FEF"/>
    <w:rsid w:val="0060472C"/>
    <w:rsid w:val="00606F31"/>
    <w:rsid w:val="00607016"/>
    <w:rsid w:val="00610EBE"/>
    <w:rsid w:val="00612EED"/>
    <w:rsid w:val="00613324"/>
    <w:rsid w:val="00614412"/>
    <w:rsid w:val="00614927"/>
    <w:rsid w:val="006149BD"/>
    <w:rsid w:val="006159C9"/>
    <w:rsid w:val="006164E2"/>
    <w:rsid w:val="00617BFE"/>
    <w:rsid w:val="006200FA"/>
    <w:rsid w:val="00620481"/>
    <w:rsid w:val="00620CFC"/>
    <w:rsid w:val="00623C89"/>
    <w:rsid w:val="00624B53"/>
    <w:rsid w:val="00626AAC"/>
    <w:rsid w:val="0062756B"/>
    <w:rsid w:val="00627A89"/>
    <w:rsid w:val="00627D8A"/>
    <w:rsid w:val="00630252"/>
    <w:rsid w:val="00631554"/>
    <w:rsid w:val="006329CD"/>
    <w:rsid w:val="00633B45"/>
    <w:rsid w:val="00634ABD"/>
    <w:rsid w:val="00636254"/>
    <w:rsid w:val="006364B7"/>
    <w:rsid w:val="00636B2E"/>
    <w:rsid w:val="006406A2"/>
    <w:rsid w:val="00641159"/>
    <w:rsid w:val="0064150E"/>
    <w:rsid w:val="00641D7A"/>
    <w:rsid w:val="00642FD4"/>
    <w:rsid w:val="00643EBF"/>
    <w:rsid w:val="006449D6"/>
    <w:rsid w:val="00644D3C"/>
    <w:rsid w:val="00645614"/>
    <w:rsid w:val="006463A0"/>
    <w:rsid w:val="00651454"/>
    <w:rsid w:val="00653D9F"/>
    <w:rsid w:val="00653DAE"/>
    <w:rsid w:val="00654256"/>
    <w:rsid w:val="0065480B"/>
    <w:rsid w:val="00654AE7"/>
    <w:rsid w:val="0065507A"/>
    <w:rsid w:val="00655409"/>
    <w:rsid w:val="006554F9"/>
    <w:rsid w:val="00657559"/>
    <w:rsid w:val="0066049D"/>
    <w:rsid w:val="00661129"/>
    <w:rsid w:val="006620FD"/>
    <w:rsid w:val="006626BF"/>
    <w:rsid w:val="00664524"/>
    <w:rsid w:val="00665622"/>
    <w:rsid w:val="006657AD"/>
    <w:rsid w:val="006658B4"/>
    <w:rsid w:val="00666581"/>
    <w:rsid w:val="00666E16"/>
    <w:rsid w:val="00666F78"/>
    <w:rsid w:val="006678C7"/>
    <w:rsid w:val="00667B57"/>
    <w:rsid w:val="006701EF"/>
    <w:rsid w:val="0067035B"/>
    <w:rsid w:val="00670864"/>
    <w:rsid w:val="00672391"/>
    <w:rsid w:val="006725FF"/>
    <w:rsid w:val="0067272D"/>
    <w:rsid w:val="0067294A"/>
    <w:rsid w:val="00672B38"/>
    <w:rsid w:val="0067371C"/>
    <w:rsid w:val="00673D43"/>
    <w:rsid w:val="00674414"/>
    <w:rsid w:val="0067463D"/>
    <w:rsid w:val="006752C0"/>
    <w:rsid w:val="00676045"/>
    <w:rsid w:val="006760B1"/>
    <w:rsid w:val="006767B9"/>
    <w:rsid w:val="00677C20"/>
    <w:rsid w:val="00677DD5"/>
    <w:rsid w:val="00677F30"/>
    <w:rsid w:val="006801CA"/>
    <w:rsid w:val="00680298"/>
    <w:rsid w:val="00680697"/>
    <w:rsid w:val="00680CA5"/>
    <w:rsid w:val="0068183A"/>
    <w:rsid w:val="00681AEF"/>
    <w:rsid w:val="006830F5"/>
    <w:rsid w:val="0068488B"/>
    <w:rsid w:val="00685611"/>
    <w:rsid w:val="00685835"/>
    <w:rsid w:val="00685B79"/>
    <w:rsid w:val="0068680F"/>
    <w:rsid w:val="00686FA3"/>
    <w:rsid w:val="0068790B"/>
    <w:rsid w:val="00687D84"/>
    <w:rsid w:val="00690AF6"/>
    <w:rsid w:val="00690E9A"/>
    <w:rsid w:val="00690FD1"/>
    <w:rsid w:val="0069101B"/>
    <w:rsid w:val="0069125E"/>
    <w:rsid w:val="00692442"/>
    <w:rsid w:val="00692836"/>
    <w:rsid w:val="00692BC0"/>
    <w:rsid w:val="00692EB9"/>
    <w:rsid w:val="00695068"/>
    <w:rsid w:val="006966DB"/>
    <w:rsid w:val="00696979"/>
    <w:rsid w:val="00696AC3"/>
    <w:rsid w:val="00696DEF"/>
    <w:rsid w:val="0069770D"/>
    <w:rsid w:val="00697E51"/>
    <w:rsid w:val="006A18E2"/>
    <w:rsid w:val="006A3551"/>
    <w:rsid w:val="006B0E9B"/>
    <w:rsid w:val="006B1079"/>
    <w:rsid w:val="006B184A"/>
    <w:rsid w:val="006B1947"/>
    <w:rsid w:val="006B227F"/>
    <w:rsid w:val="006B26F4"/>
    <w:rsid w:val="006B293C"/>
    <w:rsid w:val="006B2C0B"/>
    <w:rsid w:val="006B617C"/>
    <w:rsid w:val="006B7871"/>
    <w:rsid w:val="006C1BA8"/>
    <w:rsid w:val="006C2232"/>
    <w:rsid w:val="006C3217"/>
    <w:rsid w:val="006C358F"/>
    <w:rsid w:val="006C402A"/>
    <w:rsid w:val="006C42EB"/>
    <w:rsid w:val="006C50F7"/>
    <w:rsid w:val="006C6AF0"/>
    <w:rsid w:val="006C7091"/>
    <w:rsid w:val="006C7316"/>
    <w:rsid w:val="006D016A"/>
    <w:rsid w:val="006D024D"/>
    <w:rsid w:val="006D0F37"/>
    <w:rsid w:val="006D11EA"/>
    <w:rsid w:val="006D17A3"/>
    <w:rsid w:val="006D2CD9"/>
    <w:rsid w:val="006D373A"/>
    <w:rsid w:val="006D39CD"/>
    <w:rsid w:val="006D44AE"/>
    <w:rsid w:val="006D589D"/>
    <w:rsid w:val="006D669F"/>
    <w:rsid w:val="006D6709"/>
    <w:rsid w:val="006D6A0D"/>
    <w:rsid w:val="006D7B25"/>
    <w:rsid w:val="006E0865"/>
    <w:rsid w:val="006E08B7"/>
    <w:rsid w:val="006E0EE0"/>
    <w:rsid w:val="006E2B64"/>
    <w:rsid w:val="006E4273"/>
    <w:rsid w:val="006E47BF"/>
    <w:rsid w:val="006E5A36"/>
    <w:rsid w:val="006E62C0"/>
    <w:rsid w:val="006E67FA"/>
    <w:rsid w:val="006F0C0F"/>
    <w:rsid w:val="006F0CA6"/>
    <w:rsid w:val="006F1974"/>
    <w:rsid w:val="006F1A51"/>
    <w:rsid w:val="006F25D5"/>
    <w:rsid w:val="006F31AC"/>
    <w:rsid w:val="006F33F2"/>
    <w:rsid w:val="006F3824"/>
    <w:rsid w:val="006F525E"/>
    <w:rsid w:val="006F651F"/>
    <w:rsid w:val="006F6689"/>
    <w:rsid w:val="006F721D"/>
    <w:rsid w:val="006F7613"/>
    <w:rsid w:val="006F76FB"/>
    <w:rsid w:val="00700977"/>
    <w:rsid w:val="00700AC2"/>
    <w:rsid w:val="00701F6B"/>
    <w:rsid w:val="00702754"/>
    <w:rsid w:val="007028CA"/>
    <w:rsid w:val="00703BC2"/>
    <w:rsid w:val="007042B7"/>
    <w:rsid w:val="00704937"/>
    <w:rsid w:val="00705532"/>
    <w:rsid w:val="00705DD3"/>
    <w:rsid w:val="00705EFA"/>
    <w:rsid w:val="00707B56"/>
    <w:rsid w:val="00707C62"/>
    <w:rsid w:val="0071050E"/>
    <w:rsid w:val="00710596"/>
    <w:rsid w:val="00710D13"/>
    <w:rsid w:val="00711ACB"/>
    <w:rsid w:val="00711B39"/>
    <w:rsid w:val="00711FE9"/>
    <w:rsid w:val="007134FD"/>
    <w:rsid w:val="007137AA"/>
    <w:rsid w:val="00714081"/>
    <w:rsid w:val="007140E6"/>
    <w:rsid w:val="00715412"/>
    <w:rsid w:val="0071633E"/>
    <w:rsid w:val="00717501"/>
    <w:rsid w:val="0071778D"/>
    <w:rsid w:val="00722103"/>
    <w:rsid w:val="00722751"/>
    <w:rsid w:val="00723F49"/>
    <w:rsid w:val="007247BE"/>
    <w:rsid w:val="00725177"/>
    <w:rsid w:val="007252C7"/>
    <w:rsid w:val="00725834"/>
    <w:rsid w:val="0072619D"/>
    <w:rsid w:val="007262C6"/>
    <w:rsid w:val="0072776E"/>
    <w:rsid w:val="00730BBE"/>
    <w:rsid w:val="00731547"/>
    <w:rsid w:val="00732CB2"/>
    <w:rsid w:val="00732FD5"/>
    <w:rsid w:val="00733B2E"/>
    <w:rsid w:val="00733BEA"/>
    <w:rsid w:val="00734D6B"/>
    <w:rsid w:val="00735BB7"/>
    <w:rsid w:val="00735F0F"/>
    <w:rsid w:val="00736154"/>
    <w:rsid w:val="00736FB6"/>
    <w:rsid w:val="0073705C"/>
    <w:rsid w:val="0073758A"/>
    <w:rsid w:val="007379C7"/>
    <w:rsid w:val="00737ACB"/>
    <w:rsid w:val="0074204B"/>
    <w:rsid w:val="007422E5"/>
    <w:rsid w:val="0074239E"/>
    <w:rsid w:val="00742AA4"/>
    <w:rsid w:val="00742BEC"/>
    <w:rsid w:val="0074441E"/>
    <w:rsid w:val="007446BE"/>
    <w:rsid w:val="00745B06"/>
    <w:rsid w:val="00746998"/>
    <w:rsid w:val="00750608"/>
    <w:rsid w:val="00751CD1"/>
    <w:rsid w:val="00753510"/>
    <w:rsid w:val="0075477C"/>
    <w:rsid w:val="0076038C"/>
    <w:rsid w:val="0076041A"/>
    <w:rsid w:val="00760F4F"/>
    <w:rsid w:val="00761D32"/>
    <w:rsid w:val="00762A73"/>
    <w:rsid w:val="00763297"/>
    <w:rsid w:val="007636A4"/>
    <w:rsid w:val="007649BF"/>
    <w:rsid w:val="00765653"/>
    <w:rsid w:val="00765C8C"/>
    <w:rsid w:val="0076612E"/>
    <w:rsid w:val="0076614C"/>
    <w:rsid w:val="00766597"/>
    <w:rsid w:val="00767D00"/>
    <w:rsid w:val="00772356"/>
    <w:rsid w:val="0077318C"/>
    <w:rsid w:val="0077386D"/>
    <w:rsid w:val="007746C1"/>
    <w:rsid w:val="007752B7"/>
    <w:rsid w:val="007778E3"/>
    <w:rsid w:val="00780092"/>
    <w:rsid w:val="007804B8"/>
    <w:rsid w:val="00780ED0"/>
    <w:rsid w:val="00781D5B"/>
    <w:rsid w:val="0078221A"/>
    <w:rsid w:val="00782DC4"/>
    <w:rsid w:val="00783DD6"/>
    <w:rsid w:val="00785049"/>
    <w:rsid w:val="00785294"/>
    <w:rsid w:val="00785566"/>
    <w:rsid w:val="00786130"/>
    <w:rsid w:val="007866D9"/>
    <w:rsid w:val="00786A97"/>
    <w:rsid w:val="007905A1"/>
    <w:rsid w:val="00791642"/>
    <w:rsid w:val="00793A5F"/>
    <w:rsid w:val="00794BFF"/>
    <w:rsid w:val="00794F7B"/>
    <w:rsid w:val="00795B35"/>
    <w:rsid w:val="007964D2"/>
    <w:rsid w:val="007A12D4"/>
    <w:rsid w:val="007A264A"/>
    <w:rsid w:val="007A277E"/>
    <w:rsid w:val="007A2DD1"/>
    <w:rsid w:val="007A3CFF"/>
    <w:rsid w:val="007A3E14"/>
    <w:rsid w:val="007A4152"/>
    <w:rsid w:val="007A4238"/>
    <w:rsid w:val="007A43E1"/>
    <w:rsid w:val="007A4438"/>
    <w:rsid w:val="007A461F"/>
    <w:rsid w:val="007A5466"/>
    <w:rsid w:val="007A6183"/>
    <w:rsid w:val="007A6FF3"/>
    <w:rsid w:val="007A7F98"/>
    <w:rsid w:val="007B03E1"/>
    <w:rsid w:val="007B0775"/>
    <w:rsid w:val="007B0AB9"/>
    <w:rsid w:val="007B21AA"/>
    <w:rsid w:val="007B336D"/>
    <w:rsid w:val="007B373B"/>
    <w:rsid w:val="007B4861"/>
    <w:rsid w:val="007B4917"/>
    <w:rsid w:val="007B56F1"/>
    <w:rsid w:val="007B6252"/>
    <w:rsid w:val="007B657E"/>
    <w:rsid w:val="007B6997"/>
    <w:rsid w:val="007B79B1"/>
    <w:rsid w:val="007C0686"/>
    <w:rsid w:val="007C202C"/>
    <w:rsid w:val="007C2164"/>
    <w:rsid w:val="007C24E0"/>
    <w:rsid w:val="007C3291"/>
    <w:rsid w:val="007C431F"/>
    <w:rsid w:val="007C573E"/>
    <w:rsid w:val="007C579B"/>
    <w:rsid w:val="007C6086"/>
    <w:rsid w:val="007C6674"/>
    <w:rsid w:val="007C6C67"/>
    <w:rsid w:val="007C6E33"/>
    <w:rsid w:val="007D06FA"/>
    <w:rsid w:val="007D1C24"/>
    <w:rsid w:val="007D434F"/>
    <w:rsid w:val="007D6069"/>
    <w:rsid w:val="007D7100"/>
    <w:rsid w:val="007D722B"/>
    <w:rsid w:val="007D7431"/>
    <w:rsid w:val="007D760A"/>
    <w:rsid w:val="007D7871"/>
    <w:rsid w:val="007E03DF"/>
    <w:rsid w:val="007E0B5D"/>
    <w:rsid w:val="007E0D5E"/>
    <w:rsid w:val="007E0F71"/>
    <w:rsid w:val="007E1465"/>
    <w:rsid w:val="007E3591"/>
    <w:rsid w:val="007E468A"/>
    <w:rsid w:val="007E52A4"/>
    <w:rsid w:val="007E5D95"/>
    <w:rsid w:val="007E639F"/>
    <w:rsid w:val="007E6EDC"/>
    <w:rsid w:val="007E753E"/>
    <w:rsid w:val="007E754C"/>
    <w:rsid w:val="007E7E63"/>
    <w:rsid w:val="007F0048"/>
    <w:rsid w:val="007F0FBE"/>
    <w:rsid w:val="007F1320"/>
    <w:rsid w:val="007F1520"/>
    <w:rsid w:val="007F220C"/>
    <w:rsid w:val="007F23E9"/>
    <w:rsid w:val="007F3040"/>
    <w:rsid w:val="007F4818"/>
    <w:rsid w:val="007F5A2E"/>
    <w:rsid w:val="007F5C43"/>
    <w:rsid w:val="007F5EDD"/>
    <w:rsid w:val="007F7228"/>
    <w:rsid w:val="008004D5"/>
    <w:rsid w:val="0080116D"/>
    <w:rsid w:val="008016F7"/>
    <w:rsid w:val="0080374F"/>
    <w:rsid w:val="008037B8"/>
    <w:rsid w:val="00803BC5"/>
    <w:rsid w:val="00803E97"/>
    <w:rsid w:val="00804010"/>
    <w:rsid w:val="0080469D"/>
    <w:rsid w:val="00805923"/>
    <w:rsid w:val="00805FE9"/>
    <w:rsid w:val="00806A48"/>
    <w:rsid w:val="00807D8B"/>
    <w:rsid w:val="008116D0"/>
    <w:rsid w:val="00812209"/>
    <w:rsid w:val="008124A2"/>
    <w:rsid w:val="0081469B"/>
    <w:rsid w:val="00814E23"/>
    <w:rsid w:val="00816494"/>
    <w:rsid w:val="00816FC5"/>
    <w:rsid w:val="008175FA"/>
    <w:rsid w:val="00820ECB"/>
    <w:rsid w:val="00820FC5"/>
    <w:rsid w:val="00821058"/>
    <w:rsid w:val="00821224"/>
    <w:rsid w:val="00821AAC"/>
    <w:rsid w:val="0082230C"/>
    <w:rsid w:val="00822F3F"/>
    <w:rsid w:val="0082315A"/>
    <w:rsid w:val="00823AD9"/>
    <w:rsid w:val="0082505D"/>
    <w:rsid w:val="00825BC5"/>
    <w:rsid w:val="00825D14"/>
    <w:rsid w:val="00825D30"/>
    <w:rsid w:val="0082618C"/>
    <w:rsid w:val="00826C88"/>
    <w:rsid w:val="00826E9B"/>
    <w:rsid w:val="00830DB6"/>
    <w:rsid w:val="008324BA"/>
    <w:rsid w:val="00833D91"/>
    <w:rsid w:val="00834D88"/>
    <w:rsid w:val="00836B9D"/>
    <w:rsid w:val="00840B40"/>
    <w:rsid w:val="00840CC5"/>
    <w:rsid w:val="00841B88"/>
    <w:rsid w:val="008441F5"/>
    <w:rsid w:val="0084442C"/>
    <w:rsid w:val="00844A5C"/>
    <w:rsid w:val="00845021"/>
    <w:rsid w:val="00845FEA"/>
    <w:rsid w:val="00847181"/>
    <w:rsid w:val="008505DF"/>
    <w:rsid w:val="00850A6C"/>
    <w:rsid w:val="00851391"/>
    <w:rsid w:val="008526A1"/>
    <w:rsid w:val="00853580"/>
    <w:rsid w:val="008546FA"/>
    <w:rsid w:val="00854C1B"/>
    <w:rsid w:val="00856D33"/>
    <w:rsid w:val="00856F54"/>
    <w:rsid w:val="00857F62"/>
    <w:rsid w:val="00860B75"/>
    <w:rsid w:val="00860CB5"/>
    <w:rsid w:val="008610EE"/>
    <w:rsid w:val="00861676"/>
    <w:rsid w:val="008635C4"/>
    <w:rsid w:val="0086646B"/>
    <w:rsid w:val="008670C3"/>
    <w:rsid w:val="00867790"/>
    <w:rsid w:val="00867B97"/>
    <w:rsid w:val="00870803"/>
    <w:rsid w:val="00871A32"/>
    <w:rsid w:val="00871CE8"/>
    <w:rsid w:val="00873089"/>
    <w:rsid w:val="00873346"/>
    <w:rsid w:val="00873E12"/>
    <w:rsid w:val="00873FD4"/>
    <w:rsid w:val="008743AD"/>
    <w:rsid w:val="00874644"/>
    <w:rsid w:val="00875550"/>
    <w:rsid w:val="0087556C"/>
    <w:rsid w:val="008759F4"/>
    <w:rsid w:val="00875FA8"/>
    <w:rsid w:val="00877425"/>
    <w:rsid w:val="0087796D"/>
    <w:rsid w:val="00880C52"/>
    <w:rsid w:val="00880EA1"/>
    <w:rsid w:val="008815F4"/>
    <w:rsid w:val="00881676"/>
    <w:rsid w:val="00881EF2"/>
    <w:rsid w:val="008820DE"/>
    <w:rsid w:val="00882B3D"/>
    <w:rsid w:val="008834A7"/>
    <w:rsid w:val="00883B3F"/>
    <w:rsid w:val="00886077"/>
    <w:rsid w:val="00886957"/>
    <w:rsid w:val="00886ADC"/>
    <w:rsid w:val="00887019"/>
    <w:rsid w:val="00887C55"/>
    <w:rsid w:val="00887E28"/>
    <w:rsid w:val="00887E36"/>
    <w:rsid w:val="00890B91"/>
    <w:rsid w:val="00891C08"/>
    <w:rsid w:val="00891F0F"/>
    <w:rsid w:val="0089235E"/>
    <w:rsid w:val="00893642"/>
    <w:rsid w:val="00895285"/>
    <w:rsid w:val="00895E3E"/>
    <w:rsid w:val="0089696D"/>
    <w:rsid w:val="008A1DE5"/>
    <w:rsid w:val="008A352A"/>
    <w:rsid w:val="008A3F5D"/>
    <w:rsid w:val="008A5057"/>
    <w:rsid w:val="008A59CC"/>
    <w:rsid w:val="008A59E4"/>
    <w:rsid w:val="008A78E0"/>
    <w:rsid w:val="008A7974"/>
    <w:rsid w:val="008B1E43"/>
    <w:rsid w:val="008B3A14"/>
    <w:rsid w:val="008B47F7"/>
    <w:rsid w:val="008B50BF"/>
    <w:rsid w:val="008B5234"/>
    <w:rsid w:val="008B530C"/>
    <w:rsid w:val="008B6563"/>
    <w:rsid w:val="008B66B7"/>
    <w:rsid w:val="008C0501"/>
    <w:rsid w:val="008C0DA1"/>
    <w:rsid w:val="008C0EB8"/>
    <w:rsid w:val="008C1935"/>
    <w:rsid w:val="008C321B"/>
    <w:rsid w:val="008C3FED"/>
    <w:rsid w:val="008C5D42"/>
    <w:rsid w:val="008C5F5A"/>
    <w:rsid w:val="008C60D3"/>
    <w:rsid w:val="008C6308"/>
    <w:rsid w:val="008C6431"/>
    <w:rsid w:val="008C7CB7"/>
    <w:rsid w:val="008D095F"/>
    <w:rsid w:val="008D1058"/>
    <w:rsid w:val="008D29D1"/>
    <w:rsid w:val="008D2C84"/>
    <w:rsid w:val="008D3C8A"/>
    <w:rsid w:val="008D4367"/>
    <w:rsid w:val="008D44AE"/>
    <w:rsid w:val="008D5DD3"/>
    <w:rsid w:val="008D6A93"/>
    <w:rsid w:val="008D77BF"/>
    <w:rsid w:val="008E03F6"/>
    <w:rsid w:val="008E0BDC"/>
    <w:rsid w:val="008E19B2"/>
    <w:rsid w:val="008E2E4F"/>
    <w:rsid w:val="008E311A"/>
    <w:rsid w:val="008E317E"/>
    <w:rsid w:val="008E32C7"/>
    <w:rsid w:val="008E4129"/>
    <w:rsid w:val="008E5C87"/>
    <w:rsid w:val="008E5E21"/>
    <w:rsid w:val="008E6D95"/>
    <w:rsid w:val="008E6DBB"/>
    <w:rsid w:val="008F05E5"/>
    <w:rsid w:val="008F11A6"/>
    <w:rsid w:val="008F2152"/>
    <w:rsid w:val="008F234F"/>
    <w:rsid w:val="008F2850"/>
    <w:rsid w:val="008F2D0C"/>
    <w:rsid w:val="008F4B25"/>
    <w:rsid w:val="008F5F04"/>
    <w:rsid w:val="008F6341"/>
    <w:rsid w:val="00900EEC"/>
    <w:rsid w:val="009024E6"/>
    <w:rsid w:val="00902B23"/>
    <w:rsid w:val="00903DD3"/>
    <w:rsid w:val="00904A8B"/>
    <w:rsid w:val="00904F7C"/>
    <w:rsid w:val="00906B86"/>
    <w:rsid w:val="00906C4D"/>
    <w:rsid w:val="00907F66"/>
    <w:rsid w:val="0091011F"/>
    <w:rsid w:val="009102B8"/>
    <w:rsid w:val="00911875"/>
    <w:rsid w:val="009126C2"/>
    <w:rsid w:val="009127C5"/>
    <w:rsid w:val="00915716"/>
    <w:rsid w:val="00916207"/>
    <w:rsid w:val="00916F87"/>
    <w:rsid w:val="009171F8"/>
    <w:rsid w:val="00917BE4"/>
    <w:rsid w:val="00917D8F"/>
    <w:rsid w:val="00920C38"/>
    <w:rsid w:val="00922241"/>
    <w:rsid w:val="00923146"/>
    <w:rsid w:val="009238F0"/>
    <w:rsid w:val="0092479A"/>
    <w:rsid w:val="00924956"/>
    <w:rsid w:val="009249A5"/>
    <w:rsid w:val="00925047"/>
    <w:rsid w:val="0092579E"/>
    <w:rsid w:val="00926B04"/>
    <w:rsid w:val="00927189"/>
    <w:rsid w:val="00930279"/>
    <w:rsid w:val="0093071B"/>
    <w:rsid w:val="00930A07"/>
    <w:rsid w:val="009326B0"/>
    <w:rsid w:val="009328D9"/>
    <w:rsid w:val="0093291B"/>
    <w:rsid w:val="00933360"/>
    <w:rsid w:val="00933921"/>
    <w:rsid w:val="009355F5"/>
    <w:rsid w:val="009373A4"/>
    <w:rsid w:val="00942525"/>
    <w:rsid w:val="009439DC"/>
    <w:rsid w:val="00945A8B"/>
    <w:rsid w:val="0094705E"/>
    <w:rsid w:val="0094717E"/>
    <w:rsid w:val="00947DE1"/>
    <w:rsid w:val="0095172B"/>
    <w:rsid w:val="00952C6B"/>
    <w:rsid w:val="009538DB"/>
    <w:rsid w:val="00955426"/>
    <w:rsid w:val="009556D1"/>
    <w:rsid w:val="00955E3E"/>
    <w:rsid w:val="009572FF"/>
    <w:rsid w:val="00960A26"/>
    <w:rsid w:val="00961115"/>
    <w:rsid w:val="0096121D"/>
    <w:rsid w:val="00962958"/>
    <w:rsid w:val="00962DE2"/>
    <w:rsid w:val="00963F8C"/>
    <w:rsid w:val="0096585E"/>
    <w:rsid w:val="0096651B"/>
    <w:rsid w:val="009673EF"/>
    <w:rsid w:val="00967DE0"/>
    <w:rsid w:val="009728E4"/>
    <w:rsid w:val="00973123"/>
    <w:rsid w:val="00974A50"/>
    <w:rsid w:val="00974AFF"/>
    <w:rsid w:val="00980276"/>
    <w:rsid w:val="009805FA"/>
    <w:rsid w:val="00980D15"/>
    <w:rsid w:val="00981354"/>
    <w:rsid w:val="0098184A"/>
    <w:rsid w:val="009829DF"/>
    <w:rsid w:val="00982BA0"/>
    <w:rsid w:val="00983470"/>
    <w:rsid w:val="009840D6"/>
    <w:rsid w:val="009864AD"/>
    <w:rsid w:val="009879F6"/>
    <w:rsid w:val="00987BCF"/>
    <w:rsid w:val="00987EDE"/>
    <w:rsid w:val="00990266"/>
    <w:rsid w:val="00992A39"/>
    <w:rsid w:val="00992B3F"/>
    <w:rsid w:val="00992E55"/>
    <w:rsid w:val="009942A1"/>
    <w:rsid w:val="0099457B"/>
    <w:rsid w:val="00994EEA"/>
    <w:rsid w:val="0099545A"/>
    <w:rsid w:val="00995C41"/>
    <w:rsid w:val="00996F3C"/>
    <w:rsid w:val="00997B73"/>
    <w:rsid w:val="00997F56"/>
    <w:rsid w:val="009A1C11"/>
    <w:rsid w:val="009A2284"/>
    <w:rsid w:val="009A4774"/>
    <w:rsid w:val="009A6B95"/>
    <w:rsid w:val="009A7294"/>
    <w:rsid w:val="009A76EB"/>
    <w:rsid w:val="009B0070"/>
    <w:rsid w:val="009B11D6"/>
    <w:rsid w:val="009B17DF"/>
    <w:rsid w:val="009B1D0F"/>
    <w:rsid w:val="009B2B5E"/>
    <w:rsid w:val="009B381A"/>
    <w:rsid w:val="009B3857"/>
    <w:rsid w:val="009B395F"/>
    <w:rsid w:val="009B3A87"/>
    <w:rsid w:val="009B3D7F"/>
    <w:rsid w:val="009B41FB"/>
    <w:rsid w:val="009B4968"/>
    <w:rsid w:val="009B5B07"/>
    <w:rsid w:val="009B65FD"/>
    <w:rsid w:val="009B6ACD"/>
    <w:rsid w:val="009B7929"/>
    <w:rsid w:val="009B7E8D"/>
    <w:rsid w:val="009C0091"/>
    <w:rsid w:val="009C5773"/>
    <w:rsid w:val="009C764E"/>
    <w:rsid w:val="009D1F1C"/>
    <w:rsid w:val="009D207C"/>
    <w:rsid w:val="009D2B71"/>
    <w:rsid w:val="009D2C6E"/>
    <w:rsid w:val="009D3091"/>
    <w:rsid w:val="009D522D"/>
    <w:rsid w:val="009D5ADB"/>
    <w:rsid w:val="009D5B5D"/>
    <w:rsid w:val="009D7346"/>
    <w:rsid w:val="009D77DB"/>
    <w:rsid w:val="009D7DFC"/>
    <w:rsid w:val="009E089E"/>
    <w:rsid w:val="009E159B"/>
    <w:rsid w:val="009E2040"/>
    <w:rsid w:val="009E358A"/>
    <w:rsid w:val="009E3920"/>
    <w:rsid w:val="009E4554"/>
    <w:rsid w:val="009E499A"/>
    <w:rsid w:val="009E5224"/>
    <w:rsid w:val="009E5CF9"/>
    <w:rsid w:val="009F2608"/>
    <w:rsid w:val="009F2A49"/>
    <w:rsid w:val="009F2EB5"/>
    <w:rsid w:val="009F3537"/>
    <w:rsid w:val="009F4197"/>
    <w:rsid w:val="009F4214"/>
    <w:rsid w:val="009F4412"/>
    <w:rsid w:val="009F4894"/>
    <w:rsid w:val="009F51F0"/>
    <w:rsid w:val="009F6C57"/>
    <w:rsid w:val="009F75AC"/>
    <w:rsid w:val="00A01181"/>
    <w:rsid w:val="00A0147E"/>
    <w:rsid w:val="00A01C35"/>
    <w:rsid w:val="00A01EEF"/>
    <w:rsid w:val="00A0504F"/>
    <w:rsid w:val="00A050C9"/>
    <w:rsid w:val="00A05E57"/>
    <w:rsid w:val="00A060B5"/>
    <w:rsid w:val="00A060EF"/>
    <w:rsid w:val="00A06155"/>
    <w:rsid w:val="00A0628A"/>
    <w:rsid w:val="00A0755D"/>
    <w:rsid w:val="00A0792B"/>
    <w:rsid w:val="00A10641"/>
    <w:rsid w:val="00A10BA9"/>
    <w:rsid w:val="00A111EB"/>
    <w:rsid w:val="00A118A8"/>
    <w:rsid w:val="00A118EC"/>
    <w:rsid w:val="00A119A2"/>
    <w:rsid w:val="00A13645"/>
    <w:rsid w:val="00A1392B"/>
    <w:rsid w:val="00A13D40"/>
    <w:rsid w:val="00A146AF"/>
    <w:rsid w:val="00A16B85"/>
    <w:rsid w:val="00A170DC"/>
    <w:rsid w:val="00A17621"/>
    <w:rsid w:val="00A22967"/>
    <w:rsid w:val="00A22ACC"/>
    <w:rsid w:val="00A237C0"/>
    <w:rsid w:val="00A23C3E"/>
    <w:rsid w:val="00A24E71"/>
    <w:rsid w:val="00A25A9D"/>
    <w:rsid w:val="00A265DC"/>
    <w:rsid w:val="00A26F54"/>
    <w:rsid w:val="00A27725"/>
    <w:rsid w:val="00A31B91"/>
    <w:rsid w:val="00A34203"/>
    <w:rsid w:val="00A36580"/>
    <w:rsid w:val="00A37946"/>
    <w:rsid w:val="00A407A8"/>
    <w:rsid w:val="00A41356"/>
    <w:rsid w:val="00A4201F"/>
    <w:rsid w:val="00A429D2"/>
    <w:rsid w:val="00A431CE"/>
    <w:rsid w:val="00A454BB"/>
    <w:rsid w:val="00A45C15"/>
    <w:rsid w:val="00A4791F"/>
    <w:rsid w:val="00A514CA"/>
    <w:rsid w:val="00A552DD"/>
    <w:rsid w:val="00A57309"/>
    <w:rsid w:val="00A5741B"/>
    <w:rsid w:val="00A60180"/>
    <w:rsid w:val="00A6062F"/>
    <w:rsid w:val="00A620E1"/>
    <w:rsid w:val="00A62573"/>
    <w:rsid w:val="00A63174"/>
    <w:rsid w:val="00A63E84"/>
    <w:rsid w:val="00A65A39"/>
    <w:rsid w:val="00A65C5C"/>
    <w:rsid w:val="00A66150"/>
    <w:rsid w:val="00A66509"/>
    <w:rsid w:val="00A669F0"/>
    <w:rsid w:val="00A66EEB"/>
    <w:rsid w:val="00A7073D"/>
    <w:rsid w:val="00A709B4"/>
    <w:rsid w:val="00A715C8"/>
    <w:rsid w:val="00A71DDE"/>
    <w:rsid w:val="00A72E2E"/>
    <w:rsid w:val="00A75C3B"/>
    <w:rsid w:val="00A76239"/>
    <w:rsid w:val="00A768A2"/>
    <w:rsid w:val="00A80445"/>
    <w:rsid w:val="00A80B53"/>
    <w:rsid w:val="00A80C22"/>
    <w:rsid w:val="00A81F16"/>
    <w:rsid w:val="00A8283F"/>
    <w:rsid w:val="00A82EE8"/>
    <w:rsid w:val="00A840A7"/>
    <w:rsid w:val="00A8480C"/>
    <w:rsid w:val="00A86A4D"/>
    <w:rsid w:val="00A90184"/>
    <w:rsid w:val="00A9206E"/>
    <w:rsid w:val="00A92616"/>
    <w:rsid w:val="00A92CCB"/>
    <w:rsid w:val="00A959A0"/>
    <w:rsid w:val="00A959A1"/>
    <w:rsid w:val="00A96C50"/>
    <w:rsid w:val="00A96D45"/>
    <w:rsid w:val="00AA105E"/>
    <w:rsid w:val="00AA2454"/>
    <w:rsid w:val="00AA323B"/>
    <w:rsid w:val="00AA37D8"/>
    <w:rsid w:val="00AA51C1"/>
    <w:rsid w:val="00AA5EC2"/>
    <w:rsid w:val="00AA6F2A"/>
    <w:rsid w:val="00AA739D"/>
    <w:rsid w:val="00AB204A"/>
    <w:rsid w:val="00AB2EE2"/>
    <w:rsid w:val="00AB31F5"/>
    <w:rsid w:val="00AB6BFD"/>
    <w:rsid w:val="00AC03C5"/>
    <w:rsid w:val="00AC2850"/>
    <w:rsid w:val="00AC48A1"/>
    <w:rsid w:val="00AC5BD3"/>
    <w:rsid w:val="00AC5DAD"/>
    <w:rsid w:val="00AC65EE"/>
    <w:rsid w:val="00AC6F80"/>
    <w:rsid w:val="00AC7431"/>
    <w:rsid w:val="00AD00E5"/>
    <w:rsid w:val="00AD09D9"/>
    <w:rsid w:val="00AD0E87"/>
    <w:rsid w:val="00AD18F8"/>
    <w:rsid w:val="00AD19DA"/>
    <w:rsid w:val="00AD1B57"/>
    <w:rsid w:val="00AD1EE6"/>
    <w:rsid w:val="00AD3091"/>
    <w:rsid w:val="00AD31F0"/>
    <w:rsid w:val="00AD5489"/>
    <w:rsid w:val="00AD7AE8"/>
    <w:rsid w:val="00AE29EF"/>
    <w:rsid w:val="00AE30DA"/>
    <w:rsid w:val="00AE3248"/>
    <w:rsid w:val="00AE356A"/>
    <w:rsid w:val="00AE40EA"/>
    <w:rsid w:val="00AE4626"/>
    <w:rsid w:val="00AE4B25"/>
    <w:rsid w:val="00AE4B74"/>
    <w:rsid w:val="00AE50A4"/>
    <w:rsid w:val="00AE600F"/>
    <w:rsid w:val="00AE62CD"/>
    <w:rsid w:val="00AE6A65"/>
    <w:rsid w:val="00AE7A48"/>
    <w:rsid w:val="00AE7BCD"/>
    <w:rsid w:val="00AF031E"/>
    <w:rsid w:val="00AF0AF0"/>
    <w:rsid w:val="00AF0B16"/>
    <w:rsid w:val="00AF17C3"/>
    <w:rsid w:val="00AF1C34"/>
    <w:rsid w:val="00AF2106"/>
    <w:rsid w:val="00AF26F9"/>
    <w:rsid w:val="00AF278E"/>
    <w:rsid w:val="00AF2EC2"/>
    <w:rsid w:val="00AF395A"/>
    <w:rsid w:val="00AF3EDB"/>
    <w:rsid w:val="00AF3F58"/>
    <w:rsid w:val="00AF5679"/>
    <w:rsid w:val="00AF5D5B"/>
    <w:rsid w:val="00AF5E6C"/>
    <w:rsid w:val="00B014A3"/>
    <w:rsid w:val="00B01E91"/>
    <w:rsid w:val="00B036BA"/>
    <w:rsid w:val="00B03EF9"/>
    <w:rsid w:val="00B052CF"/>
    <w:rsid w:val="00B05397"/>
    <w:rsid w:val="00B0589B"/>
    <w:rsid w:val="00B073FF"/>
    <w:rsid w:val="00B0759E"/>
    <w:rsid w:val="00B10585"/>
    <w:rsid w:val="00B10D2C"/>
    <w:rsid w:val="00B11624"/>
    <w:rsid w:val="00B1335E"/>
    <w:rsid w:val="00B1680D"/>
    <w:rsid w:val="00B1687F"/>
    <w:rsid w:val="00B2069D"/>
    <w:rsid w:val="00B210DD"/>
    <w:rsid w:val="00B22716"/>
    <w:rsid w:val="00B261BF"/>
    <w:rsid w:val="00B268AF"/>
    <w:rsid w:val="00B26EA1"/>
    <w:rsid w:val="00B2747E"/>
    <w:rsid w:val="00B2773F"/>
    <w:rsid w:val="00B316BB"/>
    <w:rsid w:val="00B32BF9"/>
    <w:rsid w:val="00B32F9C"/>
    <w:rsid w:val="00B3389A"/>
    <w:rsid w:val="00B33CA6"/>
    <w:rsid w:val="00B346F3"/>
    <w:rsid w:val="00B36042"/>
    <w:rsid w:val="00B364B5"/>
    <w:rsid w:val="00B3696B"/>
    <w:rsid w:val="00B36E3C"/>
    <w:rsid w:val="00B37ECA"/>
    <w:rsid w:val="00B40819"/>
    <w:rsid w:val="00B40C74"/>
    <w:rsid w:val="00B40CEA"/>
    <w:rsid w:val="00B41181"/>
    <w:rsid w:val="00B412F0"/>
    <w:rsid w:val="00B416F1"/>
    <w:rsid w:val="00B41C5B"/>
    <w:rsid w:val="00B41E74"/>
    <w:rsid w:val="00B42286"/>
    <w:rsid w:val="00B43675"/>
    <w:rsid w:val="00B4533E"/>
    <w:rsid w:val="00B46C15"/>
    <w:rsid w:val="00B46CDA"/>
    <w:rsid w:val="00B4797D"/>
    <w:rsid w:val="00B51B79"/>
    <w:rsid w:val="00B51FCC"/>
    <w:rsid w:val="00B5302F"/>
    <w:rsid w:val="00B53138"/>
    <w:rsid w:val="00B54078"/>
    <w:rsid w:val="00B545A5"/>
    <w:rsid w:val="00B54A6D"/>
    <w:rsid w:val="00B54CF1"/>
    <w:rsid w:val="00B55CB8"/>
    <w:rsid w:val="00B56197"/>
    <w:rsid w:val="00B56568"/>
    <w:rsid w:val="00B57015"/>
    <w:rsid w:val="00B60863"/>
    <w:rsid w:val="00B63BD8"/>
    <w:rsid w:val="00B64592"/>
    <w:rsid w:val="00B65162"/>
    <w:rsid w:val="00B653A2"/>
    <w:rsid w:val="00B653A3"/>
    <w:rsid w:val="00B6588F"/>
    <w:rsid w:val="00B66004"/>
    <w:rsid w:val="00B66431"/>
    <w:rsid w:val="00B669A0"/>
    <w:rsid w:val="00B66CF4"/>
    <w:rsid w:val="00B709CF"/>
    <w:rsid w:val="00B70B92"/>
    <w:rsid w:val="00B71352"/>
    <w:rsid w:val="00B7269A"/>
    <w:rsid w:val="00B72995"/>
    <w:rsid w:val="00B72AB7"/>
    <w:rsid w:val="00B73251"/>
    <w:rsid w:val="00B738C9"/>
    <w:rsid w:val="00B73B80"/>
    <w:rsid w:val="00B74463"/>
    <w:rsid w:val="00B74D17"/>
    <w:rsid w:val="00B757E3"/>
    <w:rsid w:val="00B80A7A"/>
    <w:rsid w:val="00B81773"/>
    <w:rsid w:val="00B82169"/>
    <w:rsid w:val="00B82FF1"/>
    <w:rsid w:val="00B85FA2"/>
    <w:rsid w:val="00B8632D"/>
    <w:rsid w:val="00B8660C"/>
    <w:rsid w:val="00B86EE6"/>
    <w:rsid w:val="00B87AA2"/>
    <w:rsid w:val="00B9009C"/>
    <w:rsid w:val="00B9116E"/>
    <w:rsid w:val="00B927AD"/>
    <w:rsid w:val="00B942B0"/>
    <w:rsid w:val="00B9453C"/>
    <w:rsid w:val="00B94C0A"/>
    <w:rsid w:val="00B961C5"/>
    <w:rsid w:val="00B965E2"/>
    <w:rsid w:val="00BA04CB"/>
    <w:rsid w:val="00BA193E"/>
    <w:rsid w:val="00BA2DE6"/>
    <w:rsid w:val="00BA3FA6"/>
    <w:rsid w:val="00BA3FF1"/>
    <w:rsid w:val="00BA479D"/>
    <w:rsid w:val="00BA4C68"/>
    <w:rsid w:val="00BA509D"/>
    <w:rsid w:val="00BA5D23"/>
    <w:rsid w:val="00BB051B"/>
    <w:rsid w:val="00BB1D75"/>
    <w:rsid w:val="00BB25BB"/>
    <w:rsid w:val="00BB3237"/>
    <w:rsid w:val="00BB3EF2"/>
    <w:rsid w:val="00BB42AA"/>
    <w:rsid w:val="00BB465B"/>
    <w:rsid w:val="00BB4CC6"/>
    <w:rsid w:val="00BB5243"/>
    <w:rsid w:val="00BB55A8"/>
    <w:rsid w:val="00BB5976"/>
    <w:rsid w:val="00BB6F00"/>
    <w:rsid w:val="00BC09BE"/>
    <w:rsid w:val="00BC0DCB"/>
    <w:rsid w:val="00BC178E"/>
    <w:rsid w:val="00BC27C5"/>
    <w:rsid w:val="00BC416B"/>
    <w:rsid w:val="00BC5959"/>
    <w:rsid w:val="00BC5B4C"/>
    <w:rsid w:val="00BC5EDB"/>
    <w:rsid w:val="00BC71E4"/>
    <w:rsid w:val="00BD19E5"/>
    <w:rsid w:val="00BD19EB"/>
    <w:rsid w:val="00BD1D3C"/>
    <w:rsid w:val="00BD23DB"/>
    <w:rsid w:val="00BD24E9"/>
    <w:rsid w:val="00BD2DAD"/>
    <w:rsid w:val="00BD42E4"/>
    <w:rsid w:val="00BD4FC5"/>
    <w:rsid w:val="00BD689F"/>
    <w:rsid w:val="00BD68DE"/>
    <w:rsid w:val="00BD693E"/>
    <w:rsid w:val="00BE0F83"/>
    <w:rsid w:val="00BE15C5"/>
    <w:rsid w:val="00BE17C3"/>
    <w:rsid w:val="00BE194A"/>
    <w:rsid w:val="00BE1CBE"/>
    <w:rsid w:val="00BE2ACF"/>
    <w:rsid w:val="00BE2B86"/>
    <w:rsid w:val="00BE67B7"/>
    <w:rsid w:val="00BE6D26"/>
    <w:rsid w:val="00BE7D5E"/>
    <w:rsid w:val="00BF0A68"/>
    <w:rsid w:val="00BF0D26"/>
    <w:rsid w:val="00BF1192"/>
    <w:rsid w:val="00BF2059"/>
    <w:rsid w:val="00BF2F7B"/>
    <w:rsid w:val="00BF615C"/>
    <w:rsid w:val="00BF6C82"/>
    <w:rsid w:val="00C016A7"/>
    <w:rsid w:val="00C016ED"/>
    <w:rsid w:val="00C01B2F"/>
    <w:rsid w:val="00C032E7"/>
    <w:rsid w:val="00C03964"/>
    <w:rsid w:val="00C04187"/>
    <w:rsid w:val="00C04755"/>
    <w:rsid w:val="00C04ADB"/>
    <w:rsid w:val="00C05460"/>
    <w:rsid w:val="00C06A8F"/>
    <w:rsid w:val="00C075F3"/>
    <w:rsid w:val="00C07BDA"/>
    <w:rsid w:val="00C07E8F"/>
    <w:rsid w:val="00C07F04"/>
    <w:rsid w:val="00C07F36"/>
    <w:rsid w:val="00C10002"/>
    <w:rsid w:val="00C10037"/>
    <w:rsid w:val="00C10879"/>
    <w:rsid w:val="00C121DF"/>
    <w:rsid w:val="00C1304C"/>
    <w:rsid w:val="00C13CA8"/>
    <w:rsid w:val="00C14683"/>
    <w:rsid w:val="00C14DFA"/>
    <w:rsid w:val="00C162FD"/>
    <w:rsid w:val="00C17075"/>
    <w:rsid w:val="00C17CBE"/>
    <w:rsid w:val="00C202FA"/>
    <w:rsid w:val="00C206E3"/>
    <w:rsid w:val="00C20CC2"/>
    <w:rsid w:val="00C20CEB"/>
    <w:rsid w:val="00C20FBD"/>
    <w:rsid w:val="00C21C81"/>
    <w:rsid w:val="00C21E8F"/>
    <w:rsid w:val="00C237AA"/>
    <w:rsid w:val="00C24ACD"/>
    <w:rsid w:val="00C24ADA"/>
    <w:rsid w:val="00C25020"/>
    <w:rsid w:val="00C25E0E"/>
    <w:rsid w:val="00C26823"/>
    <w:rsid w:val="00C26F35"/>
    <w:rsid w:val="00C270D8"/>
    <w:rsid w:val="00C30001"/>
    <w:rsid w:val="00C30FE9"/>
    <w:rsid w:val="00C33109"/>
    <w:rsid w:val="00C3347A"/>
    <w:rsid w:val="00C33D5F"/>
    <w:rsid w:val="00C34113"/>
    <w:rsid w:val="00C36944"/>
    <w:rsid w:val="00C4124A"/>
    <w:rsid w:val="00C41FBE"/>
    <w:rsid w:val="00C42CC4"/>
    <w:rsid w:val="00C433B4"/>
    <w:rsid w:val="00C43DE6"/>
    <w:rsid w:val="00C43FF6"/>
    <w:rsid w:val="00C464D6"/>
    <w:rsid w:val="00C46C23"/>
    <w:rsid w:val="00C51FFB"/>
    <w:rsid w:val="00C5242A"/>
    <w:rsid w:val="00C53E56"/>
    <w:rsid w:val="00C5485B"/>
    <w:rsid w:val="00C54F3F"/>
    <w:rsid w:val="00C5727A"/>
    <w:rsid w:val="00C6065D"/>
    <w:rsid w:val="00C60E79"/>
    <w:rsid w:val="00C6106F"/>
    <w:rsid w:val="00C621E5"/>
    <w:rsid w:val="00C64BA4"/>
    <w:rsid w:val="00C65E12"/>
    <w:rsid w:val="00C6734D"/>
    <w:rsid w:val="00C675D1"/>
    <w:rsid w:val="00C6771F"/>
    <w:rsid w:val="00C709FC"/>
    <w:rsid w:val="00C70CCF"/>
    <w:rsid w:val="00C7475E"/>
    <w:rsid w:val="00C75841"/>
    <w:rsid w:val="00C75E86"/>
    <w:rsid w:val="00C764D3"/>
    <w:rsid w:val="00C77A1D"/>
    <w:rsid w:val="00C80242"/>
    <w:rsid w:val="00C80A46"/>
    <w:rsid w:val="00C825BB"/>
    <w:rsid w:val="00C850E2"/>
    <w:rsid w:val="00C86021"/>
    <w:rsid w:val="00C9061D"/>
    <w:rsid w:val="00C90B47"/>
    <w:rsid w:val="00C91BA3"/>
    <w:rsid w:val="00C9291D"/>
    <w:rsid w:val="00C93031"/>
    <w:rsid w:val="00C94400"/>
    <w:rsid w:val="00C947C5"/>
    <w:rsid w:val="00C954B7"/>
    <w:rsid w:val="00C9618E"/>
    <w:rsid w:val="00C97445"/>
    <w:rsid w:val="00C97DF7"/>
    <w:rsid w:val="00CA106D"/>
    <w:rsid w:val="00CA38D4"/>
    <w:rsid w:val="00CA498E"/>
    <w:rsid w:val="00CA4A49"/>
    <w:rsid w:val="00CA59A2"/>
    <w:rsid w:val="00CA606F"/>
    <w:rsid w:val="00CA6085"/>
    <w:rsid w:val="00CA6B5F"/>
    <w:rsid w:val="00CA6F8E"/>
    <w:rsid w:val="00CA7320"/>
    <w:rsid w:val="00CA7B52"/>
    <w:rsid w:val="00CA7F8B"/>
    <w:rsid w:val="00CB06A4"/>
    <w:rsid w:val="00CB0881"/>
    <w:rsid w:val="00CB238A"/>
    <w:rsid w:val="00CB2D9A"/>
    <w:rsid w:val="00CB30C3"/>
    <w:rsid w:val="00CB323C"/>
    <w:rsid w:val="00CB60A1"/>
    <w:rsid w:val="00CB78FD"/>
    <w:rsid w:val="00CC050D"/>
    <w:rsid w:val="00CC1118"/>
    <w:rsid w:val="00CC171E"/>
    <w:rsid w:val="00CC176D"/>
    <w:rsid w:val="00CC3ADD"/>
    <w:rsid w:val="00CC3EC3"/>
    <w:rsid w:val="00CC4452"/>
    <w:rsid w:val="00CC56B9"/>
    <w:rsid w:val="00CC5B6E"/>
    <w:rsid w:val="00CC7562"/>
    <w:rsid w:val="00CD03D1"/>
    <w:rsid w:val="00CD14AD"/>
    <w:rsid w:val="00CD1FC5"/>
    <w:rsid w:val="00CD3041"/>
    <w:rsid w:val="00CD36C8"/>
    <w:rsid w:val="00CD3C9E"/>
    <w:rsid w:val="00CD3EFC"/>
    <w:rsid w:val="00CD496E"/>
    <w:rsid w:val="00CD4B2F"/>
    <w:rsid w:val="00CD6609"/>
    <w:rsid w:val="00CD69C5"/>
    <w:rsid w:val="00CD6B7A"/>
    <w:rsid w:val="00CD6E47"/>
    <w:rsid w:val="00CD700D"/>
    <w:rsid w:val="00CD74A6"/>
    <w:rsid w:val="00CE0905"/>
    <w:rsid w:val="00CE30E1"/>
    <w:rsid w:val="00CE35E2"/>
    <w:rsid w:val="00CE39DA"/>
    <w:rsid w:val="00CE4D12"/>
    <w:rsid w:val="00CE4F14"/>
    <w:rsid w:val="00CE5204"/>
    <w:rsid w:val="00CE5664"/>
    <w:rsid w:val="00CE6026"/>
    <w:rsid w:val="00CE7E7A"/>
    <w:rsid w:val="00CF0333"/>
    <w:rsid w:val="00CF0E77"/>
    <w:rsid w:val="00CF1395"/>
    <w:rsid w:val="00CF2038"/>
    <w:rsid w:val="00CF2780"/>
    <w:rsid w:val="00CF2B4E"/>
    <w:rsid w:val="00CF2CA8"/>
    <w:rsid w:val="00CF41D2"/>
    <w:rsid w:val="00CF6063"/>
    <w:rsid w:val="00CF6725"/>
    <w:rsid w:val="00CF7BA5"/>
    <w:rsid w:val="00D00360"/>
    <w:rsid w:val="00D0049A"/>
    <w:rsid w:val="00D006ED"/>
    <w:rsid w:val="00D013B9"/>
    <w:rsid w:val="00D0220B"/>
    <w:rsid w:val="00D029EF"/>
    <w:rsid w:val="00D02CFA"/>
    <w:rsid w:val="00D03226"/>
    <w:rsid w:val="00D03811"/>
    <w:rsid w:val="00D03E52"/>
    <w:rsid w:val="00D043AA"/>
    <w:rsid w:val="00D04D17"/>
    <w:rsid w:val="00D04FA8"/>
    <w:rsid w:val="00D05B43"/>
    <w:rsid w:val="00D07ECC"/>
    <w:rsid w:val="00D1113A"/>
    <w:rsid w:val="00D11950"/>
    <w:rsid w:val="00D12DB8"/>
    <w:rsid w:val="00D130FA"/>
    <w:rsid w:val="00D147B1"/>
    <w:rsid w:val="00D14EE5"/>
    <w:rsid w:val="00D14F86"/>
    <w:rsid w:val="00D217BA"/>
    <w:rsid w:val="00D21884"/>
    <w:rsid w:val="00D21A5F"/>
    <w:rsid w:val="00D21B76"/>
    <w:rsid w:val="00D2249E"/>
    <w:rsid w:val="00D22988"/>
    <w:rsid w:val="00D23164"/>
    <w:rsid w:val="00D27EA6"/>
    <w:rsid w:val="00D304F4"/>
    <w:rsid w:val="00D31500"/>
    <w:rsid w:val="00D336AB"/>
    <w:rsid w:val="00D346EF"/>
    <w:rsid w:val="00D36629"/>
    <w:rsid w:val="00D3678A"/>
    <w:rsid w:val="00D37052"/>
    <w:rsid w:val="00D40DF4"/>
    <w:rsid w:val="00D419FB"/>
    <w:rsid w:val="00D420F6"/>
    <w:rsid w:val="00D43D91"/>
    <w:rsid w:val="00D44234"/>
    <w:rsid w:val="00D44C5B"/>
    <w:rsid w:val="00D451FE"/>
    <w:rsid w:val="00D4638E"/>
    <w:rsid w:val="00D50CB8"/>
    <w:rsid w:val="00D515D4"/>
    <w:rsid w:val="00D52775"/>
    <w:rsid w:val="00D53943"/>
    <w:rsid w:val="00D54DAE"/>
    <w:rsid w:val="00D55175"/>
    <w:rsid w:val="00D605CD"/>
    <w:rsid w:val="00D60828"/>
    <w:rsid w:val="00D61E06"/>
    <w:rsid w:val="00D63A06"/>
    <w:rsid w:val="00D6512A"/>
    <w:rsid w:val="00D6524A"/>
    <w:rsid w:val="00D66B0D"/>
    <w:rsid w:val="00D66D6B"/>
    <w:rsid w:val="00D6785D"/>
    <w:rsid w:val="00D679DF"/>
    <w:rsid w:val="00D70605"/>
    <w:rsid w:val="00D7209D"/>
    <w:rsid w:val="00D722BE"/>
    <w:rsid w:val="00D72334"/>
    <w:rsid w:val="00D72A30"/>
    <w:rsid w:val="00D73D07"/>
    <w:rsid w:val="00D75544"/>
    <w:rsid w:val="00D75F42"/>
    <w:rsid w:val="00D7661D"/>
    <w:rsid w:val="00D768B5"/>
    <w:rsid w:val="00D76DE2"/>
    <w:rsid w:val="00D77538"/>
    <w:rsid w:val="00D778DD"/>
    <w:rsid w:val="00D77997"/>
    <w:rsid w:val="00D77E5C"/>
    <w:rsid w:val="00D80206"/>
    <w:rsid w:val="00D80EAA"/>
    <w:rsid w:val="00D8105F"/>
    <w:rsid w:val="00D833EA"/>
    <w:rsid w:val="00D875B5"/>
    <w:rsid w:val="00D904B8"/>
    <w:rsid w:val="00D91418"/>
    <w:rsid w:val="00D92414"/>
    <w:rsid w:val="00D93135"/>
    <w:rsid w:val="00D93521"/>
    <w:rsid w:val="00D93BB7"/>
    <w:rsid w:val="00D94805"/>
    <w:rsid w:val="00D9560A"/>
    <w:rsid w:val="00D956FF"/>
    <w:rsid w:val="00D966F5"/>
    <w:rsid w:val="00D96C2D"/>
    <w:rsid w:val="00D97586"/>
    <w:rsid w:val="00D978FC"/>
    <w:rsid w:val="00DA0290"/>
    <w:rsid w:val="00DA1B07"/>
    <w:rsid w:val="00DA212F"/>
    <w:rsid w:val="00DA350F"/>
    <w:rsid w:val="00DA3BC0"/>
    <w:rsid w:val="00DA3E21"/>
    <w:rsid w:val="00DA4C17"/>
    <w:rsid w:val="00DA4F48"/>
    <w:rsid w:val="00DA56A5"/>
    <w:rsid w:val="00DA6378"/>
    <w:rsid w:val="00DA69FC"/>
    <w:rsid w:val="00DA7138"/>
    <w:rsid w:val="00DA7A02"/>
    <w:rsid w:val="00DA7AED"/>
    <w:rsid w:val="00DB0400"/>
    <w:rsid w:val="00DB05F7"/>
    <w:rsid w:val="00DB1275"/>
    <w:rsid w:val="00DB21A0"/>
    <w:rsid w:val="00DB3363"/>
    <w:rsid w:val="00DB37D2"/>
    <w:rsid w:val="00DB43B3"/>
    <w:rsid w:val="00DB5783"/>
    <w:rsid w:val="00DB634F"/>
    <w:rsid w:val="00DB6DC6"/>
    <w:rsid w:val="00DB7787"/>
    <w:rsid w:val="00DB78DF"/>
    <w:rsid w:val="00DC02DF"/>
    <w:rsid w:val="00DC0A66"/>
    <w:rsid w:val="00DC0BDC"/>
    <w:rsid w:val="00DC13F1"/>
    <w:rsid w:val="00DC1C6C"/>
    <w:rsid w:val="00DC2FEA"/>
    <w:rsid w:val="00DC4790"/>
    <w:rsid w:val="00DC4B2A"/>
    <w:rsid w:val="00DC5B44"/>
    <w:rsid w:val="00DC6D4A"/>
    <w:rsid w:val="00DD1900"/>
    <w:rsid w:val="00DD2F8A"/>
    <w:rsid w:val="00DD3A07"/>
    <w:rsid w:val="00DD3C4F"/>
    <w:rsid w:val="00DD3D39"/>
    <w:rsid w:val="00DD41F3"/>
    <w:rsid w:val="00DD4441"/>
    <w:rsid w:val="00DD4A7D"/>
    <w:rsid w:val="00DD663F"/>
    <w:rsid w:val="00DD724D"/>
    <w:rsid w:val="00DD7936"/>
    <w:rsid w:val="00DE054A"/>
    <w:rsid w:val="00DE1B40"/>
    <w:rsid w:val="00DE4578"/>
    <w:rsid w:val="00DE4881"/>
    <w:rsid w:val="00DE5B82"/>
    <w:rsid w:val="00DE5DFC"/>
    <w:rsid w:val="00DE5EA5"/>
    <w:rsid w:val="00DE699D"/>
    <w:rsid w:val="00DE6C04"/>
    <w:rsid w:val="00DF0496"/>
    <w:rsid w:val="00DF20F1"/>
    <w:rsid w:val="00DF49CD"/>
    <w:rsid w:val="00DF4C00"/>
    <w:rsid w:val="00DF5000"/>
    <w:rsid w:val="00DF7859"/>
    <w:rsid w:val="00DF7BEA"/>
    <w:rsid w:val="00E002CA"/>
    <w:rsid w:val="00E00681"/>
    <w:rsid w:val="00E00783"/>
    <w:rsid w:val="00E00A3E"/>
    <w:rsid w:val="00E011C5"/>
    <w:rsid w:val="00E01204"/>
    <w:rsid w:val="00E0135C"/>
    <w:rsid w:val="00E017FA"/>
    <w:rsid w:val="00E02A32"/>
    <w:rsid w:val="00E03359"/>
    <w:rsid w:val="00E05395"/>
    <w:rsid w:val="00E05CF3"/>
    <w:rsid w:val="00E061A8"/>
    <w:rsid w:val="00E063B2"/>
    <w:rsid w:val="00E06C98"/>
    <w:rsid w:val="00E1284C"/>
    <w:rsid w:val="00E14C25"/>
    <w:rsid w:val="00E16BCC"/>
    <w:rsid w:val="00E20DDA"/>
    <w:rsid w:val="00E22A30"/>
    <w:rsid w:val="00E23A7C"/>
    <w:rsid w:val="00E24D7D"/>
    <w:rsid w:val="00E26518"/>
    <w:rsid w:val="00E2702D"/>
    <w:rsid w:val="00E27309"/>
    <w:rsid w:val="00E30949"/>
    <w:rsid w:val="00E31027"/>
    <w:rsid w:val="00E31539"/>
    <w:rsid w:val="00E319FC"/>
    <w:rsid w:val="00E31AFD"/>
    <w:rsid w:val="00E32E6D"/>
    <w:rsid w:val="00E34BA3"/>
    <w:rsid w:val="00E358EF"/>
    <w:rsid w:val="00E36565"/>
    <w:rsid w:val="00E4095C"/>
    <w:rsid w:val="00E427D9"/>
    <w:rsid w:val="00E4280C"/>
    <w:rsid w:val="00E42A10"/>
    <w:rsid w:val="00E4365E"/>
    <w:rsid w:val="00E43928"/>
    <w:rsid w:val="00E43DAA"/>
    <w:rsid w:val="00E4416F"/>
    <w:rsid w:val="00E4426A"/>
    <w:rsid w:val="00E47957"/>
    <w:rsid w:val="00E500DC"/>
    <w:rsid w:val="00E5017C"/>
    <w:rsid w:val="00E508B1"/>
    <w:rsid w:val="00E519FA"/>
    <w:rsid w:val="00E54B5D"/>
    <w:rsid w:val="00E5720C"/>
    <w:rsid w:val="00E61399"/>
    <w:rsid w:val="00E629E4"/>
    <w:rsid w:val="00E630A7"/>
    <w:rsid w:val="00E637DF"/>
    <w:rsid w:val="00E63D9E"/>
    <w:rsid w:val="00E63EE2"/>
    <w:rsid w:val="00E64109"/>
    <w:rsid w:val="00E641FE"/>
    <w:rsid w:val="00E64B03"/>
    <w:rsid w:val="00E65267"/>
    <w:rsid w:val="00E710C1"/>
    <w:rsid w:val="00E71AB9"/>
    <w:rsid w:val="00E7414B"/>
    <w:rsid w:val="00E74A3E"/>
    <w:rsid w:val="00E75AB3"/>
    <w:rsid w:val="00E808C9"/>
    <w:rsid w:val="00E82502"/>
    <w:rsid w:val="00E82CA7"/>
    <w:rsid w:val="00E84920"/>
    <w:rsid w:val="00E84B03"/>
    <w:rsid w:val="00E84BAE"/>
    <w:rsid w:val="00E86B70"/>
    <w:rsid w:val="00E870C7"/>
    <w:rsid w:val="00E91689"/>
    <w:rsid w:val="00E91E9F"/>
    <w:rsid w:val="00E92A42"/>
    <w:rsid w:val="00E92D23"/>
    <w:rsid w:val="00E93005"/>
    <w:rsid w:val="00E932F0"/>
    <w:rsid w:val="00E952E5"/>
    <w:rsid w:val="00E966E5"/>
    <w:rsid w:val="00EA0115"/>
    <w:rsid w:val="00EA0C46"/>
    <w:rsid w:val="00EA138D"/>
    <w:rsid w:val="00EA1E62"/>
    <w:rsid w:val="00EA325B"/>
    <w:rsid w:val="00EA3F42"/>
    <w:rsid w:val="00EA3F9D"/>
    <w:rsid w:val="00EA4061"/>
    <w:rsid w:val="00EA478A"/>
    <w:rsid w:val="00EA53EF"/>
    <w:rsid w:val="00EA7AA3"/>
    <w:rsid w:val="00EA7FA2"/>
    <w:rsid w:val="00EB0085"/>
    <w:rsid w:val="00EB1011"/>
    <w:rsid w:val="00EB13FD"/>
    <w:rsid w:val="00EB27E0"/>
    <w:rsid w:val="00EB3102"/>
    <w:rsid w:val="00EB34BC"/>
    <w:rsid w:val="00EB38B8"/>
    <w:rsid w:val="00EB4BC0"/>
    <w:rsid w:val="00EB4E5E"/>
    <w:rsid w:val="00EB75A8"/>
    <w:rsid w:val="00EC104E"/>
    <w:rsid w:val="00EC212F"/>
    <w:rsid w:val="00EC45A2"/>
    <w:rsid w:val="00EC47FD"/>
    <w:rsid w:val="00EC4C63"/>
    <w:rsid w:val="00EC4FC5"/>
    <w:rsid w:val="00EC5450"/>
    <w:rsid w:val="00EC5506"/>
    <w:rsid w:val="00EC7BCD"/>
    <w:rsid w:val="00EC7E1C"/>
    <w:rsid w:val="00ED0734"/>
    <w:rsid w:val="00ED07EB"/>
    <w:rsid w:val="00ED0806"/>
    <w:rsid w:val="00ED1115"/>
    <w:rsid w:val="00ED17A4"/>
    <w:rsid w:val="00ED2198"/>
    <w:rsid w:val="00ED34EB"/>
    <w:rsid w:val="00ED3748"/>
    <w:rsid w:val="00ED3C26"/>
    <w:rsid w:val="00ED566B"/>
    <w:rsid w:val="00ED5872"/>
    <w:rsid w:val="00ED78D0"/>
    <w:rsid w:val="00ED795C"/>
    <w:rsid w:val="00EE0C12"/>
    <w:rsid w:val="00EE198B"/>
    <w:rsid w:val="00EE2751"/>
    <w:rsid w:val="00EE36DA"/>
    <w:rsid w:val="00EE39DD"/>
    <w:rsid w:val="00EE3CD0"/>
    <w:rsid w:val="00EE41D5"/>
    <w:rsid w:val="00EE5716"/>
    <w:rsid w:val="00EE71F8"/>
    <w:rsid w:val="00EE798D"/>
    <w:rsid w:val="00EE7F30"/>
    <w:rsid w:val="00EF014C"/>
    <w:rsid w:val="00EF08AB"/>
    <w:rsid w:val="00EF0F57"/>
    <w:rsid w:val="00EF188B"/>
    <w:rsid w:val="00EF2800"/>
    <w:rsid w:val="00EF287E"/>
    <w:rsid w:val="00EF2FA2"/>
    <w:rsid w:val="00EF4ADF"/>
    <w:rsid w:val="00EF5A01"/>
    <w:rsid w:val="00EF60DB"/>
    <w:rsid w:val="00EF6E50"/>
    <w:rsid w:val="00EF72D1"/>
    <w:rsid w:val="00F00388"/>
    <w:rsid w:val="00F00683"/>
    <w:rsid w:val="00F02618"/>
    <w:rsid w:val="00F0283A"/>
    <w:rsid w:val="00F03283"/>
    <w:rsid w:val="00F032C3"/>
    <w:rsid w:val="00F03A00"/>
    <w:rsid w:val="00F04A72"/>
    <w:rsid w:val="00F077D6"/>
    <w:rsid w:val="00F07D92"/>
    <w:rsid w:val="00F10CD9"/>
    <w:rsid w:val="00F10E64"/>
    <w:rsid w:val="00F12E7B"/>
    <w:rsid w:val="00F15F11"/>
    <w:rsid w:val="00F1673E"/>
    <w:rsid w:val="00F167BC"/>
    <w:rsid w:val="00F168FB"/>
    <w:rsid w:val="00F202F4"/>
    <w:rsid w:val="00F205B6"/>
    <w:rsid w:val="00F21053"/>
    <w:rsid w:val="00F22183"/>
    <w:rsid w:val="00F2305C"/>
    <w:rsid w:val="00F238F2"/>
    <w:rsid w:val="00F24C59"/>
    <w:rsid w:val="00F253C9"/>
    <w:rsid w:val="00F2562A"/>
    <w:rsid w:val="00F25F7D"/>
    <w:rsid w:val="00F2614F"/>
    <w:rsid w:val="00F26721"/>
    <w:rsid w:val="00F26F18"/>
    <w:rsid w:val="00F272A5"/>
    <w:rsid w:val="00F276E1"/>
    <w:rsid w:val="00F30CE5"/>
    <w:rsid w:val="00F32374"/>
    <w:rsid w:val="00F323B5"/>
    <w:rsid w:val="00F32D5A"/>
    <w:rsid w:val="00F33389"/>
    <w:rsid w:val="00F34225"/>
    <w:rsid w:val="00F344EA"/>
    <w:rsid w:val="00F350B7"/>
    <w:rsid w:val="00F376F1"/>
    <w:rsid w:val="00F37AEF"/>
    <w:rsid w:val="00F40373"/>
    <w:rsid w:val="00F405EE"/>
    <w:rsid w:val="00F40B47"/>
    <w:rsid w:val="00F40DAF"/>
    <w:rsid w:val="00F42ED1"/>
    <w:rsid w:val="00F438C8"/>
    <w:rsid w:val="00F4413F"/>
    <w:rsid w:val="00F4466A"/>
    <w:rsid w:val="00F453ED"/>
    <w:rsid w:val="00F4569D"/>
    <w:rsid w:val="00F471B7"/>
    <w:rsid w:val="00F47AF6"/>
    <w:rsid w:val="00F47C3A"/>
    <w:rsid w:val="00F5040D"/>
    <w:rsid w:val="00F51170"/>
    <w:rsid w:val="00F517CA"/>
    <w:rsid w:val="00F51A52"/>
    <w:rsid w:val="00F52AF0"/>
    <w:rsid w:val="00F52D54"/>
    <w:rsid w:val="00F53BB2"/>
    <w:rsid w:val="00F5563F"/>
    <w:rsid w:val="00F55BCA"/>
    <w:rsid w:val="00F56F1F"/>
    <w:rsid w:val="00F575CC"/>
    <w:rsid w:val="00F5781C"/>
    <w:rsid w:val="00F61D1F"/>
    <w:rsid w:val="00F62959"/>
    <w:rsid w:val="00F634D0"/>
    <w:rsid w:val="00F63C11"/>
    <w:rsid w:val="00F64BEA"/>
    <w:rsid w:val="00F651B9"/>
    <w:rsid w:val="00F6689F"/>
    <w:rsid w:val="00F6713B"/>
    <w:rsid w:val="00F67B2E"/>
    <w:rsid w:val="00F70762"/>
    <w:rsid w:val="00F71873"/>
    <w:rsid w:val="00F722E5"/>
    <w:rsid w:val="00F72417"/>
    <w:rsid w:val="00F7298F"/>
    <w:rsid w:val="00F72BDF"/>
    <w:rsid w:val="00F72D1E"/>
    <w:rsid w:val="00F74AD6"/>
    <w:rsid w:val="00F75418"/>
    <w:rsid w:val="00F7659F"/>
    <w:rsid w:val="00F76999"/>
    <w:rsid w:val="00F76CEB"/>
    <w:rsid w:val="00F76D2E"/>
    <w:rsid w:val="00F775C2"/>
    <w:rsid w:val="00F775F0"/>
    <w:rsid w:val="00F7791B"/>
    <w:rsid w:val="00F77C4D"/>
    <w:rsid w:val="00F80A54"/>
    <w:rsid w:val="00F8159D"/>
    <w:rsid w:val="00F81A5D"/>
    <w:rsid w:val="00F81B51"/>
    <w:rsid w:val="00F81DE7"/>
    <w:rsid w:val="00F82F85"/>
    <w:rsid w:val="00F8422C"/>
    <w:rsid w:val="00F8459F"/>
    <w:rsid w:val="00F84B37"/>
    <w:rsid w:val="00F85730"/>
    <w:rsid w:val="00F86228"/>
    <w:rsid w:val="00F862C0"/>
    <w:rsid w:val="00F87E4A"/>
    <w:rsid w:val="00F903DA"/>
    <w:rsid w:val="00F90A52"/>
    <w:rsid w:val="00F91230"/>
    <w:rsid w:val="00F9148A"/>
    <w:rsid w:val="00F91747"/>
    <w:rsid w:val="00F963E2"/>
    <w:rsid w:val="00F96BC3"/>
    <w:rsid w:val="00F97877"/>
    <w:rsid w:val="00FA0A38"/>
    <w:rsid w:val="00FA1484"/>
    <w:rsid w:val="00FA192F"/>
    <w:rsid w:val="00FA1C05"/>
    <w:rsid w:val="00FA3E89"/>
    <w:rsid w:val="00FA4655"/>
    <w:rsid w:val="00FA54F1"/>
    <w:rsid w:val="00FA5E2F"/>
    <w:rsid w:val="00FA67D7"/>
    <w:rsid w:val="00FA7280"/>
    <w:rsid w:val="00FB0316"/>
    <w:rsid w:val="00FB1A91"/>
    <w:rsid w:val="00FB331D"/>
    <w:rsid w:val="00FB33C3"/>
    <w:rsid w:val="00FB4411"/>
    <w:rsid w:val="00FB4BFE"/>
    <w:rsid w:val="00FB5053"/>
    <w:rsid w:val="00FB6111"/>
    <w:rsid w:val="00FB7077"/>
    <w:rsid w:val="00FB7903"/>
    <w:rsid w:val="00FB7AA8"/>
    <w:rsid w:val="00FB7C49"/>
    <w:rsid w:val="00FC0853"/>
    <w:rsid w:val="00FC0CF7"/>
    <w:rsid w:val="00FC193A"/>
    <w:rsid w:val="00FC1D93"/>
    <w:rsid w:val="00FC2097"/>
    <w:rsid w:val="00FC21B5"/>
    <w:rsid w:val="00FC2D1F"/>
    <w:rsid w:val="00FC2DEA"/>
    <w:rsid w:val="00FC374E"/>
    <w:rsid w:val="00FC45B1"/>
    <w:rsid w:val="00FC5020"/>
    <w:rsid w:val="00FC72CB"/>
    <w:rsid w:val="00FC7323"/>
    <w:rsid w:val="00FC7644"/>
    <w:rsid w:val="00FC777D"/>
    <w:rsid w:val="00FD001D"/>
    <w:rsid w:val="00FD06AF"/>
    <w:rsid w:val="00FD1345"/>
    <w:rsid w:val="00FD1B4D"/>
    <w:rsid w:val="00FD2F82"/>
    <w:rsid w:val="00FD3EEF"/>
    <w:rsid w:val="00FD402E"/>
    <w:rsid w:val="00FD45DA"/>
    <w:rsid w:val="00FD4AC0"/>
    <w:rsid w:val="00FD4BF2"/>
    <w:rsid w:val="00FD4FF6"/>
    <w:rsid w:val="00FD5341"/>
    <w:rsid w:val="00FD5582"/>
    <w:rsid w:val="00FD5F77"/>
    <w:rsid w:val="00FD6210"/>
    <w:rsid w:val="00FD7012"/>
    <w:rsid w:val="00FD7532"/>
    <w:rsid w:val="00FD7D98"/>
    <w:rsid w:val="00FE2144"/>
    <w:rsid w:val="00FE2433"/>
    <w:rsid w:val="00FE296E"/>
    <w:rsid w:val="00FE3ADE"/>
    <w:rsid w:val="00FE72D1"/>
    <w:rsid w:val="00FE7398"/>
    <w:rsid w:val="00FE7708"/>
    <w:rsid w:val="00FE785B"/>
    <w:rsid w:val="00FE7B28"/>
    <w:rsid w:val="00FF0913"/>
    <w:rsid w:val="00FF284A"/>
    <w:rsid w:val="00FF3BDD"/>
    <w:rsid w:val="00FF44B0"/>
    <w:rsid w:val="00FF4556"/>
    <w:rsid w:val="00FF5178"/>
    <w:rsid w:val="00FF6DA2"/>
    <w:rsid w:val="00FF74C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41B2E11F"/>
  <w15:chartTrackingRefBased/>
  <w15:docId w15:val="{4896E93A-AC69-42D8-A2FC-F150D6775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iPriority="0"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6570"/>
    <w:pPr>
      <w:jc w:val="both"/>
    </w:pPr>
    <w:rPr>
      <w:rFonts w:ascii="Arial" w:hAnsi="Arial"/>
      <w:sz w:val="22"/>
      <w:szCs w:val="24"/>
      <w:lang w:val="fr-FR" w:eastAsia="es-ES"/>
    </w:rPr>
  </w:style>
  <w:style w:type="paragraph" w:styleId="Heading1">
    <w:name w:val="heading 1"/>
    <w:aliases w:val="Document Header1,Chapitre,TITRE 1,Titre 1 / I"/>
    <w:basedOn w:val="Normal"/>
    <w:next w:val="Normal"/>
    <w:link w:val="Heading1Char"/>
    <w:qFormat/>
    <w:rsid w:val="0077386D"/>
    <w:pPr>
      <w:keepNext/>
      <w:keepLines/>
      <w:numPr>
        <w:numId w:val="28"/>
      </w:numPr>
      <w:spacing w:before="240" w:after="240"/>
      <w:outlineLvl w:val="0"/>
    </w:pPr>
    <w:rPr>
      <w:rFonts w:ascii="Arial Bold" w:hAnsi="Arial Bold"/>
      <w:b/>
      <w:bCs/>
      <w:caps/>
      <w:sz w:val="28"/>
      <w:szCs w:val="32"/>
    </w:rPr>
  </w:style>
  <w:style w:type="paragraph" w:styleId="Heading2">
    <w:name w:val="heading 2"/>
    <w:aliases w:val="Title Header2,sous-chapitre,Sous-Titre"/>
    <w:basedOn w:val="Normal"/>
    <w:next w:val="Normal"/>
    <w:link w:val="Heading2Char"/>
    <w:autoRedefine/>
    <w:unhideWhenUsed/>
    <w:qFormat/>
    <w:rsid w:val="00CB0881"/>
    <w:pPr>
      <w:keepNext/>
      <w:keepLines/>
      <w:kinsoku w:val="0"/>
      <w:overflowPunct w:val="0"/>
      <w:spacing w:before="54" w:after="120"/>
      <w:ind w:right="30"/>
      <w:jc w:val="left"/>
      <w:outlineLvl w:val="1"/>
    </w:pPr>
    <w:rPr>
      <w:rFonts w:ascii="Arial Bold" w:hAnsi="Arial Bold" w:cs="Arial"/>
      <w:b/>
      <w:bCs/>
      <w:caps/>
      <w:spacing w:val="1"/>
      <w:sz w:val="24"/>
      <w:szCs w:val="22"/>
    </w:rPr>
  </w:style>
  <w:style w:type="paragraph" w:styleId="Heading3">
    <w:name w:val="heading 3"/>
    <w:aliases w:val="Sub-Clause Paragraph,Section Header3,Heading 3 Char1,Titre 3 / 1.1.,Titre 3 (1.1.1.),TITRE 3 (1.1.1.),InterTitre"/>
    <w:basedOn w:val="Normal"/>
    <w:next w:val="Normal"/>
    <w:link w:val="Heading3Char"/>
    <w:unhideWhenUsed/>
    <w:qFormat/>
    <w:rsid w:val="00F82F85"/>
    <w:pPr>
      <w:keepNext/>
      <w:keepLines/>
      <w:spacing w:before="40"/>
      <w:outlineLvl w:val="2"/>
    </w:pPr>
    <w:rPr>
      <w:b/>
      <w:sz w:val="24"/>
    </w:rPr>
  </w:style>
  <w:style w:type="paragraph" w:styleId="Heading4">
    <w:name w:val="heading 4"/>
    <w:aliases w:val="Sub-Clause Sub-paragraph,Sous-Section,Titre 4 / 1.1.1.,- 1ER RETRAIT,Sous-InterTitre"/>
    <w:basedOn w:val="Normal"/>
    <w:next w:val="Normal"/>
    <w:link w:val="Heading4Char"/>
    <w:unhideWhenUsed/>
    <w:qFormat/>
    <w:rsid w:val="00E47957"/>
    <w:pPr>
      <w:keepNext/>
      <w:numPr>
        <w:ilvl w:val="3"/>
        <w:numId w:val="28"/>
      </w:numPr>
      <w:spacing w:before="240" w:after="60"/>
      <w:outlineLvl w:val="3"/>
    </w:pPr>
    <w:rPr>
      <w:rFonts w:ascii="Calibri" w:hAnsi="Calibri"/>
      <w:b/>
      <w:bCs/>
      <w:sz w:val="28"/>
      <w:szCs w:val="28"/>
    </w:rPr>
  </w:style>
  <w:style w:type="paragraph" w:styleId="Heading5">
    <w:name w:val="heading 5"/>
    <w:basedOn w:val="Normal"/>
    <w:next w:val="Normal"/>
    <w:link w:val="Heading5Char"/>
    <w:unhideWhenUsed/>
    <w:qFormat/>
    <w:rsid w:val="00E82502"/>
    <w:pPr>
      <w:keepNext/>
      <w:keepLines/>
      <w:spacing w:before="40"/>
      <w:outlineLvl w:val="4"/>
    </w:pPr>
    <w:rPr>
      <w:rFonts w:ascii="Calibri Light" w:hAnsi="Calibri Light"/>
      <w:color w:val="2E74B5"/>
      <w:sz w:val="20"/>
      <w:szCs w:val="20"/>
      <w:lang w:eastAsia="en-US"/>
    </w:rPr>
  </w:style>
  <w:style w:type="paragraph" w:styleId="Heading6">
    <w:name w:val="heading 6"/>
    <w:basedOn w:val="Normal"/>
    <w:next w:val="Normal"/>
    <w:link w:val="Heading6Char"/>
    <w:unhideWhenUsed/>
    <w:qFormat/>
    <w:rsid w:val="000E2FAE"/>
    <w:pPr>
      <w:widowControl w:val="0"/>
      <w:autoSpaceDE w:val="0"/>
      <w:autoSpaceDN w:val="0"/>
      <w:adjustRightInd w:val="0"/>
      <w:spacing w:before="240" w:after="60"/>
      <w:ind w:left="1152" w:hanging="1152"/>
      <w:outlineLvl w:val="5"/>
    </w:pPr>
    <w:rPr>
      <w:rFonts w:ascii="Calibri" w:hAnsi="Calibri"/>
      <w:b/>
      <w:bCs/>
      <w:szCs w:val="22"/>
      <w:lang w:val="fr-CA" w:eastAsia="fr-CA"/>
    </w:rPr>
  </w:style>
  <w:style w:type="paragraph" w:styleId="Heading7">
    <w:name w:val="heading 7"/>
    <w:basedOn w:val="Normal"/>
    <w:next w:val="Normal"/>
    <w:link w:val="Heading7Char"/>
    <w:unhideWhenUsed/>
    <w:qFormat/>
    <w:rsid w:val="00E82502"/>
    <w:pPr>
      <w:spacing w:before="240" w:after="60"/>
      <w:outlineLvl w:val="6"/>
    </w:pPr>
    <w:rPr>
      <w:rFonts w:ascii="Calibri" w:hAnsi="Calibri"/>
      <w:sz w:val="24"/>
    </w:rPr>
  </w:style>
  <w:style w:type="paragraph" w:styleId="Heading8">
    <w:name w:val="heading 8"/>
    <w:basedOn w:val="Normal"/>
    <w:next w:val="Normal"/>
    <w:link w:val="Heading8Char"/>
    <w:unhideWhenUsed/>
    <w:qFormat/>
    <w:rsid w:val="000E2FAE"/>
    <w:pPr>
      <w:widowControl w:val="0"/>
      <w:autoSpaceDE w:val="0"/>
      <w:autoSpaceDN w:val="0"/>
      <w:adjustRightInd w:val="0"/>
      <w:spacing w:before="240" w:after="60"/>
      <w:ind w:left="1440" w:hanging="1440"/>
      <w:outlineLvl w:val="7"/>
    </w:pPr>
    <w:rPr>
      <w:rFonts w:ascii="Calibri" w:hAnsi="Calibri"/>
      <w:i/>
      <w:iCs/>
      <w:sz w:val="24"/>
      <w:lang w:val="fr-CA" w:eastAsia="fr-CA"/>
    </w:rPr>
  </w:style>
  <w:style w:type="paragraph" w:styleId="Heading9">
    <w:name w:val="heading 9"/>
    <w:basedOn w:val="Normal"/>
    <w:next w:val="Normal"/>
    <w:link w:val="Heading9Char"/>
    <w:unhideWhenUsed/>
    <w:qFormat/>
    <w:rsid w:val="000E2FAE"/>
    <w:pPr>
      <w:widowControl w:val="0"/>
      <w:autoSpaceDE w:val="0"/>
      <w:autoSpaceDN w:val="0"/>
      <w:adjustRightInd w:val="0"/>
      <w:spacing w:before="240" w:after="60"/>
      <w:ind w:left="1584" w:hanging="1584"/>
      <w:outlineLvl w:val="8"/>
    </w:pPr>
    <w:rPr>
      <w:rFonts w:ascii="Cambria" w:hAnsi="Cambria"/>
      <w:szCs w:val="22"/>
      <w:lang w:val="fr-CA" w:eastAsia="fr-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1,En-tête client"/>
    <w:basedOn w:val="Normal"/>
    <w:link w:val="HeaderChar"/>
    <w:uiPriority w:val="99"/>
    <w:unhideWhenUsed/>
    <w:rsid w:val="002A420A"/>
    <w:pPr>
      <w:tabs>
        <w:tab w:val="center" w:pos="4252"/>
        <w:tab w:val="right" w:pos="8504"/>
      </w:tabs>
    </w:pPr>
  </w:style>
  <w:style w:type="character" w:customStyle="1" w:styleId="HeaderChar">
    <w:name w:val="Header Char"/>
    <w:aliases w:val="h Char,Header1 Char,En-tête client Char"/>
    <w:basedOn w:val="DefaultParagraphFont"/>
    <w:link w:val="Header"/>
    <w:uiPriority w:val="99"/>
    <w:rsid w:val="002A420A"/>
  </w:style>
  <w:style w:type="paragraph" w:styleId="Footer">
    <w:name w:val="footer"/>
    <w:basedOn w:val="Normal"/>
    <w:link w:val="FooterChar"/>
    <w:uiPriority w:val="99"/>
    <w:unhideWhenUsed/>
    <w:rsid w:val="002A420A"/>
    <w:pPr>
      <w:tabs>
        <w:tab w:val="center" w:pos="4252"/>
        <w:tab w:val="right" w:pos="8504"/>
      </w:tabs>
    </w:pPr>
  </w:style>
  <w:style w:type="character" w:customStyle="1" w:styleId="FooterChar">
    <w:name w:val="Footer Char"/>
    <w:basedOn w:val="DefaultParagraphFont"/>
    <w:link w:val="Footer"/>
    <w:uiPriority w:val="99"/>
    <w:rsid w:val="002A420A"/>
  </w:style>
  <w:style w:type="paragraph" w:styleId="BalloonText">
    <w:name w:val="Balloon Text"/>
    <w:basedOn w:val="Normal"/>
    <w:link w:val="BalloonTextChar"/>
    <w:uiPriority w:val="99"/>
    <w:semiHidden/>
    <w:unhideWhenUsed/>
    <w:rsid w:val="002A420A"/>
    <w:rPr>
      <w:rFonts w:ascii="Lucida Grande" w:hAnsi="Lucida Grande" w:cs="Lucida Grande"/>
      <w:sz w:val="18"/>
      <w:szCs w:val="18"/>
    </w:rPr>
  </w:style>
  <w:style w:type="character" w:customStyle="1" w:styleId="BalloonTextChar">
    <w:name w:val="Balloon Text Char"/>
    <w:link w:val="BalloonText"/>
    <w:uiPriority w:val="99"/>
    <w:semiHidden/>
    <w:rsid w:val="002A420A"/>
    <w:rPr>
      <w:rFonts w:ascii="Lucida Grande" w:hAnsi="Lucida Grande" w:cs="Lucida Grande"/>
      <w:sz w:val="18"/>
      <w:szCs w:val="18"/>
    </w:rPr>
  </w:style>
  <w:style w:type="character" w:customStyle="1" w:styleId="Heading1Char">
    <w:name w:val="Heading 1 Char"/>
    <w:aliases w:val="Document Header1 Char,Chapitre Char,TITRE 1 Char,Titre 1 / I Char"/>
    <w:link w:val="Heading1"/>
    <w:rsid w:val="0077386D"/>
    <w:rPr>
      <w:rFonts w:ascii="Arial Bold" w:hAnsi="Arial Bold"/>
      <w:b/>
      <w:bCs/>
      <w:caps/>
      <w:sz w:val="28"/>
      <w:szCs w:val="32"/>
      <w:lang w:val="fr-FR" w:eastAsia="es-ES"/>
    </w:rPr>
  </w:style>
  <w:style w:type="character" w:customStyle="1" w:styleId="Heading2Char">
    <w:name w:val="Heading 2 Char"/>
    <w:aliases w:val="Title Header2 Char,sous-chapitre Char,Sous-Titre Char"/>
    <w:link w:val="Heading2"/>
    <w:rsid w:val="00CB0881"/>
    <w:rPr>
      <w:rFonts w:ascii="Arial Bold" w:hAnsi="Arial Bold" w:cs="Arial"/>
      <w:b/>
      <w:bCs/>
      <w:caps/>
      <w:spacing w:val="1"/>
      <w:sz w:val="24"/>
      <w:szCs w:val="22"/>
      <w:lang w:val="fr-FR" w:eastAsia="es-ES"/>
    </w:rPr>
  </w:style>
  <w:style w:type="paragraph" w:styleId="TOC1">
    <w:name w:val="toc 1"/>
    <w:basedOn w:val="Normal"/>
    <w:next w:val="Normal"/>
    <w:autoRedefine/>
    <w:uiPriority w:val="39"/>
    <w:unhideWhenUsed/>
    <w:qFormat/>
    <w:rsid w:val="003E1AC0"/>
    <w:pPr>
      <w:spacing w:before="120"/>
      <w:jc w:val="left"/>
    </w:pPr>
    <w:rPr>
      <w:rFonts w:ascii="Calibri" w:hAnsi="Calibri" w:cs="Calibri"/>
      <w:b/>
      <w:bCs/>
      <w:i/>
      <w:iCs/>
      <w:sz w:val="24"/>
    </w:rPr>
  </w:style>
  <w:style w:type="paragraph" w:styleId="TOC2">
    <w:name w:val="toc 2"/>
    <w:basedOn w:val="Normal"/>
    <w:next w:val="Normal"/>
    <w:autoRedefine/>
    <w:uiPriority w:val="39"/>
    <w:unhideWhenUsed/>
    <w:qFormat/>
    <w:rsid w:val="00B56197"/>
    <w:pPr>
      <w:spacing w:before="120"/>
      <w:ind w:left="220"/>
      <w:jc w:val="left"/>
    </w:pPr>
    <w:rPr>
      <w:rFonts w:ascii="Calibri" w:hAnsi="Calibri" w:cs="Calibri"/>
      <w:b/>
      <w:bCs/>
      <w:szCs w:val="22"/>
    </w:rPr>
  </w:style>
  <w:style w:type="paragraph" w:styleId="TOC3">
    <w:name w:val="toc 3"/>
    <w:basedOn w:val="Normal"/>
    <w:next w:val="Normal"/>
    <w:autoRedefine/>
    <w:uiPriority w:val="39"/>
    <w:unhideWhenUsed/>
    <w:qFormat/>
    <w:rsid w:val="003A418B"/>
    <w:pPr>
      <w:ind w:left="440"/>
      <w:jc w:val="left"/>
    </w:pPr>
    <w:rPr>
      <w:rFonts w:ascii="Calibri" w:hAnsi="Calibri" w:cs="Calibri"/>
      <w:sz w:val="20"/>
      <w:szCs w:val="20"/>
    </w:rPr>
  </w:style>
  <w:style w:type="paragraph" w:styleId="TOC4">
    <w:name w:val="toc 4"/>
    <w:basedOn w:val="Normal"/>
    <w:next w:val="Normal"/>
    <w:autoRedefine/>
    <w:uiPriority w:val="39"/>
    <w:unhideWhenUsed/>
    <w:rsid w:val="00B1335E"/>
    <w:pPr>
      <w:ind w:left="660"/>
      <w:jc w:val="left"/>
    </w:pPr>
    <w:rPr>
      <w:rFonts w:ascii="Calibri" w:hAnsi="Calibri" w:cs="Calibri"/>
      <w:sz w:val="20"/>
      <w:szCs w:val="20"/>
    </w:rPr>
  </w:style>
  <w:style w:type="paragraph" w:styleId="TOC5">
    <w:name w:val="toc 5"/>
    <w:basedOn w:val="Normal"/>
    <w:next w:val="Normal"/>
    <w:autoRedefine/>
    <w:uiPriority w:val="39"/>
    <w:unhideWhenUsed/>
    <w:rsid w:val="00B1335E"/>
    <w:pPr>
      <w:ind w:left="880"/>
      <w:jc w:val="left"/>
    </w:pPr>
    <w:rPr>
      <w:rFonts w:ascii="Calibri" w:hAnsi="Calibri" w:cs="Calibri"/>
      <w:sz w:val="20"/>
      <w:szCs w:val="20"/>
    </w:rPr>
  </w:style>
  <w:style w:type="paragraph" w:styleId="TOC6">
    <w:name w:val="toc 6"/>
    <w:basedOn w:val="Normal"/>
    <w:next w:val="Normal"/>
    <w:autoRedefine/>
    <w:uiPriority w:val="39"/>
    <w:unhideWhenUsed/>
    <w:rsid w:val="00B1335E"/>
    <w:pPr>
      <w:ind w:left="1100"/>
      <w:jc w:val="left"/>
    </w:pPr>
    <w:rPr>
      <w:rFonts w:ascii="Calibri" w:hAnsi="Calibri" w:cs="Calibri"/>
      <w:sz w:val="20"/>
      <w:szCs w:val="20"/>
    </w:rPr>
  </w:style>
  <w:style w:type="paragraph" w:styleId="TOC7">
    <w:name w:val="toc 7"/>
    <w:basedOn w:val="Normal"/>
    <w:next w:val="Normal"/>
    <w:autoRedefine/>
    <w:uiPriority w:val="39"/>
    <w:unhideWhenUsed/>
    <w:rsid w:val="00B1335E"/>
    <w:pPr>
      <w:ind w:left="1320"/>
      <w:jc w:val="left"/>
    </w:pPr>
    <w:rPr>
      <w:rFonts w:ascii="Calibri" w:hAnsi="Calibri" w:cs="Calibri"/>
      <w:sz w:val="20"/>
      <w:szCs w:val="20"/>
    </w:rPr>
  </w:style>
  <w:style w:type="paragraph" w:styleId="TOC8">
    <w:name w:val="toc 8"/>
    <w:basedOn w:val="Normal"/>
    <w:next w:val="Normal"/>
    <w:autoRedefine/>
    <w:uiPriority w:val="39"/>
    <w:unhideWhenUsed/>
    <w:rsid w:val="00B1335E"/>
    <w:pPr>
      <w:ind w:left="1540"/>
      <w:jc w:val="left"/>
    </w:pPr>
    <w:rPr>
      <w:rFonts w:ascii="Calibri" w:hAnsi="Calibri" w:cs="Calibri"/>
      <w:sz w:val="20"/>
      <w:szCs w:val="20"/>
    </w:rPr>
  </w:style>
  <w:style w:type="paragraph" w:styleId="TOC9">
    <w:name w:val="toc 9"/>
    <w:basedOn w:val="Normal"/>
    <w:next w:val="Normal"/>
    <w:autoRedefine/>
    <w:uiPriority w:val="39"/>
    <w:unhideWhenUsed/>
    <w:rsid w:val="00B1335E"/>
    <w:pPr>
      <w:ind w:left="1760"/>
      <w:jc w:val="left"/>
    </w:pPr>
    <w:rPr>
      <w:rFonts w:ascii="Calibri" w:hAnsi="Calibri" w:cs="Calibri"/>
      <w:sz w:val="20"/>
      <w:szCs w:val="20"/>
    </w:rPr>
  </w:style>
  <w:style w:type="paragraph" w:styleId="ListParagraph">
    <w:name w:val="List Paragraph"/>
    <w:basedOn w:val="Normal"/>
    <w:link w:val="ListParagraphChar"/>
    <w:uiPriority w:val="34"/>
    <w:qFormat/>
    <w:rsid w:val="00F862C0"/>
    <w:pPr>
      <w:ind w:left="720"/>
      <w:contextualSpacing/>
    </w:pPr>
  </w:style>
  <w:style w:type="table" w:styleId="TableGrid">
    <w:name w:val="Table Grid"/>
    <w:basedOn w:val="TableNormal"/>
    <w:uiPriority w:val="59"/>
    <w:rsid w:val="00D02C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Text">
    <w:name w:val="Report Text"/>
    <w:link w:val="ReportTextChar"/>
    <w:uiPriority w:val="99"/>
    <w:qFormat/>
    <w:rsid w:val="005D0AB5"/>
    <w:pPr>
      <w:spacing w:before="120" w:after="60"/>
      <w:jc w:val="both"/>
    </w:pPr>
    <w:rPr>
      <w:rFonts w:ascii="Calibri" w:hAnsi="Calibri"/>
      <w:sz w:val="22"/>
      <w:szCs w:val="22"/>
      <w:lang w:val="fr-FR"/>
    </w:rPr>
  </w:style>
  <w:style w:type="character" w:customStyle="1" w:styleId="ReportTextChar">
    <w:name w:val="Report Text Char"/>
    <w:link w:val="ReportText"/>
    <w:uiPriority w:val="99"/>
    <w:locked/>
    <w:rsid w:val="005D0AB5"/>
    <w:rPr>
      <w:rFonts w:ascii="Calibri" w:hAnsi="Calibri"/>
      <w:sz w:val="22"/>
      <w:szCs w:val="22"/>
      <w:lang w:val="fr-FR" w:eastAsia="en-US" w:bidi="ar-SA"/>
    </w:rPr>
  </w:style>
  <w:style w:type="character" w:styleId="Strong">
    <w:name w:val="Strong"/>
    <w:uiPriority w:val="22"/>
    <w:qFormat/>
    <w:rsid w:val="005D0AB5"/>
    <w:rPr>
      <w:rFonts w:ascii="Calibri" w:hAnsi="Calibri"/>
      <w:b/>
      <w:bCs/>
      <w:sz w:val="24"/>
    </w:rPr>
  </w:style>
  <w:style w:type="character" w:styleId="BookTitle">
    <w:name w:val="Book Title"/>
    <w:uiPriority w:val="33"/>
    <w:rsid w:val="005D0AB5"/>
    <w:rPr>
      <w:b/>
      <w:bCs/>
      <w:smallCaps/>
      <w:spacing w:val="5"/>
    </w:rPr>
  </w:style>
  <w:style w:type="character" w:styleId="CommentReference">
    <w:name w:val="annotation reference"/>
    <w:uiPriority w:val="99"/>
    <w:unhideWhenUsed/>
    <w:rsid w:val="003F0DB5"/>
    <w:rPr>
      <w:sz w:val="18"/>
      <w:szCs w:val="18"/>
    </w:rPr>
  </w:style>
  <w:style w:type="paragraph" w:styleId="CommentText">
    <w:name w:val="annotation text"/>
    <w:basedOn w:val="Normal"/>
    <w:link w:val="CommentTextChar"/>
    <w:uiPriority w:val="99"/>
    <w:unhideWhenUsed/>
    <w:rsid w:val="003F0DB5"/>
  </w:style>
  <w:style w:type="character" w:customStyle="1" w:styleId="CommentTextChar">
    <w:name w:val="Comment Text Char"/>
    <w:basedOn w:val="DefaultParagraphFont"/>
    <w:link w:val="CommentText"/>
    <w:uiPriority w:val="99"/>
    <w:rsid w:val="003F0DB5"/>
  </w:style>
  <w:style w:type="paragraph" w:styleId="CommentSubject">
    <w:name w:val="annotation subject"/>
    <w:basedOn w:val="CommentText"/>
    <w:next w:val="CommentText"/>
    <w:link w:val="CommentSubjectChar"/>
    <w:semiHidden/>
    <w:unhideWhenUsed/>
    <w:rsid w:val="003F0DB5"/>
    <w:rPr>
      <w:b/>
      <w:bCs/>
      <w:sz w:val="20"/>
      <w:szCs w:val="20"/>
    </w:rPr>
  </w:style>
  <w:style w:type="character" w:customStyle="1" w:styleId="CommentSubjectChar">
    <w:name w:val="Comment Subject Char"/>
    <w:link w:val="CommentSubject"/>
    <w:semiHidden/>
    <w:rsid w:val="003F0DB5"/>
    <w:rPr>
      <w:b/>
      <w:bCs/>
      <w:sz w:val="20"/>
      <w:szCs w:val="20"/>
    </w:rPr>
  </w:style>
  <w:style w:type="paragraph" w:customStyle="1" w:styleId="Default">
    <w:name w:val="Default"/>
    <w:rsid w:val="00690FD1"/>
    <w:pPr>
      <w:autoSpaceDE w:val="0"/>
      <w:autoSpaceDN w:val="0"/>
      <w:adjustRightInd w:val="0"/>
    </w:pPr>
    <w:rPr>
      <w:rFonts w:ascii="Times New Roman" w:hAnsi="Times New Roman"/>
      <w:color w:val="000000"/>
      <w:sz w:val="24"/>
      <w:szCs w:val="24"/>
    </w:rPr>
  </w:style>
  <w:style w:type="paragraph" w:styleId="Caption">
    <w:name w:val="caption"/>
    <w:basedOn w:val="Normal"/>
    <w:next w:val="Normal"/>
    <w:link w:val="CaptionChar"/>
    <w:unhideWhenUsed/>
    <w:qFormat/>
    <w:rsid w:val="0077386D"/>
    <w:pPr>
      <w:spacing w:before="120" w:after="320"/>
      <w:jc w:val="center"/>
    </w:pPr>
    <w:rPr>
      <w:bCs/>
      <w:i/>
      <w:sz w:val="18"/>
      <w:szCs w:val="18"/>
      <w:lang w:val="en-US" w:eastAsia="en-US"/>
    </w:rPr>
  </w:style>
  <w:style w:type="paragraph" w:styleId="FootnoteText">
    <w:name w:val="footnote text"/>
    <w:basedOn w:val="Normal"/>
    <w:link w:val="FootnoteTextChar"/>
    <w:unhideWhenUsed/>
    <w:rsid w:val="00B653A3"/>
  </w:style>
  <w:style w:type="character" w:customStyle="1" w:styleId="FootnoteTextChar">
    <w:name w:val="Footnote Text Char"/>
    <w:basedOn w:val="DefaultParagraphFont"/>
    <w:link w:val="FootnoteText"/>
    <w:rsid w:val="00B653A3"/>
  </w:style>
  <w:style w:type="character" w:styleId="FootnoteReference">
    <w:name w:val="footnote reference"/>
    <w:unhideWhenUsed/>
    <w:rsid w:val="00B653A3"/>
    <w:rPr>
      <w:vertAlign w:val="superscript"/>
    </w:rPr>
  </w:style>
  <w:style w:type="table" w:customStyle="1" w:styleId="TableGrid1">
    <w:name w:val="Table Grid1"/>
    <w:basedOn w:val="TableNormal"/>
    <w:next w:val="TableGrid"/>
    <w:uiPriority w:val="59"/>
    <w:rsid w:val="00DF20F1"/>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Sub-Clause Paragraph Char,Section Header3 Char,Heading 3 Char1 Char,Titre 3 / 1.1. Char,Titre 3 (1.1.1.) Char,TITRE 3 (1.1.1.) Char,InterTitre Char"/>
    <w:link w:val="Heading3"/>
    <w:rsid w:val="00F82F85"/>
    <w:rPr>
      <w:rFonts w:ascii="Arial" w:hAnsi="Arial"/>
      <w:b/>
      <w:sz w:val="24"/>
      <w:szCs w:val="24"/>
      <w:lang w:val="es-ES_tradnl" w:eastAsia="es-ES"/>
    </w:rPr>
  </w:style>
  <w:style w:type="character" w:styleId="Hyperlink">
    <w:name w:val="Hyperlink"/>
    <w:uiPriority w:val="99"/>
    <w:unhideWhenUsed/>
    <w:rsid w:val="000D3765"/>
    <w:rPr>
      <w:color w:val="0000FF"/>
      <w:u w:val="single"/>
    </w:rPr>
  </w:style>
  <w:style w:type="paragraph" w:styleId="NoSpacing">
    <w:name w:val="No Spacing"/>
    <w:link w:val="NoSpacingChar"/>
    <w:uiPriority w:val="1"/>
    <w:qFormat/>
    <w:rsid w:val="002B2AD2"/>
    <w:rPr>
      <w:sz w:val="24"/>
      <w:szCs w:val="24"/>
      <w:lang w:val="es-ES_tradnl" w:eastAsia="es-ES"/>
    </w:rPr>
  </w:style>
  <w:style w:type="table" w:customStyle="1" w:styleId="TableGrid2">
    <w:name w:val="Table Grid2"/>
    <w:basedOn w:val="TableNormal"/>
    <w:next w:val="TableGrid"/>
    <w:uiPriority w:val="39"/>
    <w:rsid w:val="005F3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5F365C"/>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017A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aliases w:val="Sub-Clause Sub-paragraph Char,Sous-Section Char,Titre 4 / 1.1.1. Char,- 1ER RETRAIT Char,Sous-InterTitre Char"/>
    <w:link w:val="Heading4"/>
    <w:rsid w:val="00E47957"/>
    <w:rPr>
      <w:rFonts w:ascii="Calibri" w:hAnsi="Calibri"/>
      <w:b/>
      <w:bCs/>
      <w:sz w:val="28"/>
      <w:szCs w:val="28"/>
      <w:lang w:val="fr-FR" w:eastAsia="es-ES"/>
    </w:rPr>
  </w:style>
  <w:style w:type="paragraph" w:customStyle="1" w:styleId="ListParagraph1">
    <w:name w:val="List Paragraph1"/>
    <w:basedOn w:val="Normal"/>
    <w:rsid w:val="00E47957"/>
    <w:pPr>
      <w:spacing w:after="200" w:line="276" w:lineRule="auto"/>
      <w:ind w:left="720"/>
    </w:pPr>
    <w:rPr>
      <w:rFonts w:ascii="Calibri" w:hAnsi="Calibri"/>
      <w:szCs w:val="22"/>
      <w:lang w:val="en-US" w:eastAsia="en-US"/>
    </w:rPr>
  </w:style>
  <w:style w:type="character" w:styleId="FollowedHyperlink">
    <w:name w:val="FollowedHyperlink"/>
    <w:uiPriority w:val="99"/>
    <w:unhideWhenUsed/>
    <w:rsid w:val="0015458D"/>
    <w:rPr>
      <w:color w:val="800080"/>
      <w:u w:val="single"/>
    </w:rPr>
  </w:style>
  <w:style w:type="paragraph" w:customStyle="1" w:styleId="xl63">
    <w:name w:val="xl63"/>
    <w:basedOn w:val="Normal"/>
    <w:rsid w:val="0015458D"/>
    <w:pPr>
      <w:spacing w:before="100" w:beforeAutospacing="1" w:after="100" w:afterAutospacing="1"/>
      <w:textAlignment w:val="center"/>
    </w:pPr>
    <w:rPr>
      <w:rFonts w:ascii="Times New Roman" w:hAnsi="Times New Roman"/>
      <w:sz w:val="24"/>
      <w:lang w:val="en-US" w:eastAsia="en-US"/>
    </w:rPr>
  </w:style>
  <w:style w:type="paragraph" w:customStyle="1" w:styleId="xl64">
    <w:name w:val="xl64"/>
    <w:basedOn w:val="Normal"/>
    <w:rsid w:val="0015458D"/>
    <w:pPr>
      <w:spacing w:before="100" w:beforeAutospacing="1" w:after="100" w:afterAutospacing="1"/>
      <w:textAlignment w:val="center"/>
    </w:pPr>
    <w:rPr>
      <w:rFonts w:ascii="Times New Roman" w:hAnsi="Times New Roman"/>
      <w:sz w:val="24"/>
      <w:lang w:val="en-US" w:eastAsia="en-US"/>
    </w:rPr>
  </w:style>
  <w:style w:type="paragraph" w:styleId="TableofFigures">
    <w:name w:val="table of figures"/>
    <w:basedOn w:val="Normal"/>
    <w:next w:val="Normal"/>
    <w:uiPriority w:val="99"/>
    <w:unhideWhenUsed/>
    <w:rsid w:val="003F50AF"/>
    <w:rPr>
      <w:rFonts w:ascii="Calibri" w:hAnsi="Calibri" w:cs="Calibri"/>
      <w:i/>
      <w:iCs/>
      <w:sz w:val="20"/>
      <w:szCs w:val="20"/>
    </w:rPr>
  </w:style>
  <w:style w:type="paragraph" w:styleId="BodyText">
    <w:name w:val="Body Text"/>
    <w:basedOn w:val="Normal"/>
    <w:link w:val="BodyTextChar"/>
    <w:uiPriority w:val="99"/>
    <w:qFormat/>
    <w:rsid w:val="00517DAE"/>
    <w:pPr>
      <w:widowControl w:val="0"/>
      <w:autoSpaceDE w:val="0"/>
      <w:autoSpaceDN w:val="0"/>
      <w:adjustRightInd w:val="0"/>
      <w:ind w:left="152"/>
    </w:pPr>
    <w:rPr>
      <w:szCs w:val="27"/>
      <w:lang w:val="en-US" w:eastAsia="en-US"/>
    </w:rPr>
  </w:style>
  <w:style w:type="character" w:customStyle="1" w:styleId="BodyTextChar">
    <w:name w:val="Body Text Char"/>
    <w:link w:val="BodyText"/>
    <w:uiPriority w:val="99"/>
    <w:rsid w:val="00517DAE"/>
    <w:rPr>
      <w:rFonts w:ascii="Arial" w:hAnsi="Arial"/>
      <w:sz w:val="22"/>
      <w:szCs w:val="27"/>
    </w:rPr>
  </w:style>
  <w:style w:type="character" w:customStyle="1" w:styleId="ListParagraphChar">
    <w:name w:val="List Paragraph Char"/>
    <w:link w:val="ListParagraph"/>
    <w:uiPriority w:val="34"/>
    <w:locked/>
    <w:rsid w:val="000A6BB6"/>
    <w:rPr>
      <w:rFonts w:ascii="Arial" w:hAnsi="Arial"/>
      <w:sz w:val="22"/>
      <w:szCs w:val="24"/>
      <w:lang w:val="es-ES_tradnl" w:eastAsia="es-ES"/>
    </w:rPr>
  </w:style>
  <w:style w:type="paragraph" w:styleId="ListBullet3">
    <w:name w:val="List Bullet 3"/>
    <w:basedOn w:val="Normal"/>
    <w:unhideWhenUsed/>
    <w:rsid w:val="000A6BB6"/>
    <w:pPr>
      <w:numPr>
        <w:numId w:val="2"/>
      </w:numPr>
      <w:spacing w:before="60" w:after="120" w:line="276" w:lineRule="auto"/>
      <w:contextualSpacing/>
    </w:pPr>
    <w:rPr>
      <w:rFonts w:ascii="Times New Roman" w:eastAsia="Calibri" w:hAnsi="Times New Roman"/>
      <w:szCs w:val="22"/>
      <w:lang w:val="fr-CA" w:eastAsia="en-US"/>
    </w:rPr>
  </w:style>
  <w:style w:type="paragraph" w:styleId="TOCHeading">
    <w:name w:val="TOC Heading"/>
    <w:basedOn w:val="Heading1"/>
    <w:next w:val="Normal"/>
    <w:uiPriority w:val="39"/>
    <w:unhideWhenUsed/>
    <w:qFormat/>
    <w:rsid w:val="00183840"/>
    <w:pPr>
      <w:numPr>
        <w:numId w:val="0"/>
      </w:numPr>
      <w:spacing w:before="480" w:after="0" w:line="276" w:lineRule="auto"/>
      <w:outlineLvl w:val="9"/>
    </w:pPr>
    <w:rPr>
      <w:rFonts w:ascii="Calibri" w:hAnsi="Calibri"/>
      <w:color w:val="365F91"/>
      <w:szCs w:val="28"/>
      <w:lang w:val="en-US" w:eastAsia="en-US"/>
    </w:rPr>
  </w:style>
  <w:style w:type="character" w:styleId="PlaceholderText">
    <w:name w:val="Placeholder Text"/>
    <w:uiPriority w:val="99"/>
    <w:semiHidden/>
    <w:rsid w:val="00183840"/>
    <w:rPr>
      <w:color w:val="808080"/>
    </w:rPr>
  </w:style>
  <w:style w:type="paragraph" w:customStyle="1" w:styleId="Deuximeniveau">
    <w:name w:val="Deuxième niveau"/>
    <w:basedOn w:val="Normal"/>
    <w:rsid w:val="00183840"/>
    <w:pPr>
      <w:tabs>
        <w:tab w:val="num" w:pos="720"/>
      </w:tabs>
      <w:suppressAutoHyphens/>
      <w:ind w:left="720" w:hanging="720"/>
    </w:pPr>
    <w:rPr>
      <w:rFonts w:ascii="Times New Roman" w:hAnsi="Times New Roman"/>
      <w:lang w:val="fr-CA" w:eastAsia="ar-SA"/>
    </w:rPr>
  </w:style>
  <w:style w:type="paragraph" w:customStyle="1" w:styleId="TableParagraph">
    <w:name w:val="Table Paragraph"/>
    <w:basedOn w:val="Normal"/>
    <w:uiPriority w:val="1"/>
    <w:qFormat/>
    <w:rsid w:val="00183840"/>
    <w:pPr>
      <w:widowControl w:val="0"/>
      <w:autoSpaceDE w:val="0"/>
      <w:autoSpaceDN w:val="0"/>
      <w:adjustRightInd w:val="0"/>
    </w:pPr>
    <w:rPr>
      <w:rFonts w:ascii="Times New Roman" w:hAnsi="Times New Roman"/>
      <w:lang w:val="en-US" w:eastAsia="en-US"/>
    </w:rPr>
  </w:style>
  <w:style w:type="paragraph" w:customStyle="1" w:styleId="CM32">
    <w:name w:val="CM32"/>
    <w:basedOn w:val="Default"/>
    <w:next w:val="Default"/>
    <w:uiPriority w:val="99"/>
    <w:rsid w:val="00183840"/>
    <w:pPr>
      <w:widowControl w:val="0"/>
      <w:spacing w:after="130"/>
    </w:pPr>
    <w:rPr>
      <w:rFonts w:ascii="Trebuchet MS" w:hAnsi="Trebuchet MS"/>
      <w:color w:val="auto"/>
      <w:lang w:val="fr-CA" w:eastAsia="fr-CA"/>
    </w:rPr>
  </w:style>
  <w:style w:type="paragraph" w:customStyle="1" w:styleId="CM27">
    <w:name w:val="CM27"/>
    <w:basedOn w:val="Default"/>
    <w:next w:val="Default"/>
    <w:uiPriority w:val="99"/>
    <w:rsid w:val="00183840"/>
    <w:pPr>
      <w:widowControl w:val="0"/>
      <w:spacing w:after="405"/>
    </w:pPr>
    <w:rPr>
      <w:rFonts w:ascii="Trebuchet MS" w:hAnsi="Trebuchet MS"/>
      <w:color w:val="auto"/>
      <w:lang w:val="fr-CA" w:eastAsia="fr-CA"/>
    </w:rPr>
  </w:style>
  <w:style w:type="paragraph" w:customStyle="1" w:styleId="CM36">
    <w:name w:val="CM36"/>
    <w:basedOn w:val="Default"/>
    <w:next w:val="Default"/>
    <w:uiPriority w:val="99"/>
    <w:rsid w:val="00183840"/>
    <w:pPr>
      <w:widowControl w:val="0"/>
      <w:spacing w:after="245"/>
    </w:pPr>
    <w:rPr>
      <w:rFonts w:ascii="Trebuchet MS" w:hAnsi="Trebuchet MS"/>
      <w:color w:val="auto"/>
      <w:lang w:val="fr-CA" w:eastAsia="fr-CA"/>
    </w:rPr>
  </w:style>
  <w:style w:type="paragraph" w:customStyle="1" w:styleId="CM37">
    <w:name w:val="CM37"/>
    <w:basedOn w:val="Default"/>
    <w:next w:val="Default"/>
    <w:uiPriority w:val="99"/>
    <w:rsid w:val="00183840"/>
    <w:pPr>
      <w:widowControl w:val="0"/>
      <w:spacing w:after="665"/>
    </w:pPr>
    <w:rPr>
      <w:rFonts w:ascii="Trebuchet MS" w:hAnsi="Trebuchet MS"/>
      <w:color w:val="auto"/>
      <w:lang w:val="fr-CA" w:eastAsia="fr-CA"/>
    </w:rPr>
  </w:style>
  <w:style w:type="paragraph" w:customStyle="1" w:styleId="CM39">
    <w:name w:val="CM39"/>
    <w:basedOn w:val="Default"/>
    <w:next w:val="Default"/>
    <w:uiPriority w:val="99"/>
    <w:rsid w:val="00183840"/>
    <w:pPr>
      <w:widowControl w:val="0"/>
      <w:spacing w:after="188"/>
    </w:pPr>
    <w:rPr>
      <w:rFonts w:ascii="Trebuchet MS" w:hAnsi="Trebuchet MS"/>
      <w:color w:val="auto"/>
      <w:lang w:val="fr-CA" w:eastAsia="fr-CA"/>
    </w:rPr>
  </w:style>
  <w:style w:type="paragraph" w:styleId="NormalWeb">
    <w:name w:val="Normal (Web)"/>
    <w:basedOn w:val="Normal"/>
    <w:uiPriority w:val="99"/>
    <w:unhideWhenUsed/>
    <w:rsid w:val="00183840"/>
    <w:pPr>
      <w:spacing w:before="100" w:beforeAutospacing="1" w:after="100" w:afterAutospacing="1"/>
    </w:pPr>
    <w:rPr>
      <w:rFonts w:ascii="Times New Roman" w:hAnsi="Times New Roman"/>
      <w:lang w:val="fr-CA" w:eastAsia="fr-CA"/>
    </w:rPr>
  </w:style>
  <w:style w:type="paragraph" w:customStyle="1" w:styleId="StyleJustifi">
    <w:name w:val="Style Justifié"/>
    <w:basedOn w:val="Normal"/>
    <w:rsid w:val="00183840"/>
    <w:rPr>
      <w:szCs w:val="20"/>
      <w:lang w:eastAsia="fr-FR"/>
    </w:rPr>
  </w:style>
  <w:style w:type="paragraph" w:customStyle="1" w:styleId="puces">
    <w:name w:val="puces"/>
    <w:basedOn w:val="Normal"/>
    <w:rsid w:val="00183840"/>
    <w:pPr>
      <w:numPr>
        <w:numId w:val="3"/>
      </w:numPr>
      <w:autoSpaceDN w:val="0"/>
      <w:spacing w:before="60" w:after="60"/>
    </w:pPr>
    <w:rPr>
      <w:lang w:val="fr-CA" w:eastAsia="en-US"/>
    </w:rPr>
  </w:style>
  <w:style w:type="numbering" w:customStyle="1" w:styleId="NoList1">
    <w:name w:val="No List1"/>
    <w:next w:val="NoList"/>
    <w:uiPriority w:val="99"/>
    <w:semiHidden/>
    <w:unhideWhenUsed/>
    <w:rsid w:val="00183840"/>
  </w:style>
  <w:style w:type="table" w:customStyle="1" w:styleId="TableGrid4">
    <w:name w:val="Table Grid4"/>
    <w:basedOn w:val="TableNormal"/>
    <w:next w:val="TableGrid"/>
    <w:uiPriority w:val="5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18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
    <w:name w:val="Table Grid41"/>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183840"/>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6">
    <w:name w:val="xl66"/>
    <w:basedOn w:val="Normal"/>
    <w:rsid w:val="00183840"/>
    <w:pPr>
      <w:spacing w:before="100" w:beforeAutospacing="1" w:after="100" w:afterAutospacing="1"/>
      <w:textAlignment w:val="center"/>
    </w:pPr>
    <w:rPr>
      <w:rFonts w:ascii="Times New Roman" w:hAnsi="Times New Roman"/>
      <w:sz w:val="24"/>
      <w:lang w:val="en-US" w:eastAsia="en-US"/>
    </w:rPr>
  </w:style>
  <w:style w:type="paragraph" w:customStyle="1" w:styleId="xl67">
    <w:name w:val="xl67"/>
    <w:basedOn w:val="Normal"/>
    <w:rsid w:val="00183840"/>
    <w:pPr>
      <w:pBdr>
        <w:top w:val="single" w:sz="8" w:space="0" w:color="000000"/>
        <w:left w:val="single" w:sz="8" w:space="0" w:color="000000"/>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68">
    <w:name w:val="xl68"/>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69">
    <w:name w:val="xl69"/>
    <w:basedOn w:val="Normal"/>
    <w:rsid w:val="00183840"/>
    <w:pPr>
      <w:pBdr>
        <w:top w:val="single" w:sz="8" w:space="0" w:color="000000"/>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0">
    <w:name w:val="xl70"/>
    <w:basedOn w:val="Normal"/>
    <w:rsid w:val="00183840"/>
    <w:pPr>
      <w:pBdr>
        <w:top w:val="single" w:sz="8" w:space="0" w:color="000000"/>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1">
    <w:name w:val="xl71"/>
    <w:basedOn w:val="Normal"/>
    <w:rsid w:val="00183840"/>
    <w:pPr>
      <w:pBdr>
        <w:top w:val="single" w:sz="8" w:space="0" w:color="000000"/>
        <w:left w:val="single" w:sz="8" w:space="0" w:color="000000"/>
        <w:bottom w:val="single" w:sz="8" w:space="0" w:color="000000"/>
        <w:right w:val="single" w:sz="12" w:space="0" w:color="auto"/>
      </w:pBdr>
      <w:shd w:val="clear" w:color="000000" w:fill="969696"/>
      <w:spacing w:before="100" w:beforeAutospacing="1" w:after="100" w:afterAutospacing="1"/>
    </w:pPr>
    <w:rPr>
      <w:rFonts w:cs="Arial"/>
      <w:color w:val="C0C0C0"/>
      <w:sz w:val="24"/>
      <w:lang w:val="en-US" w:eastAsia="en-US"/>
    </w:rPr>
  </w:style>
  <w:style w:type="paragraph" w:customStyle="1" w:styleId="xl72">
    <w:name w:val="xl72"/>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sz w:val="24"/>
      <w:lang w:val="en-US" w:eastAsia="en-US"/>
    </w:rPr>
  </w:style>
  <w:style w:type="paragraph" w:customStyle="1" w:styleId="xl73">
    <w:name w:val="xl73"/>
    <w:basedOn w:val="Normal"/>
    <w:rsid w:val="00183840"/>
    <w:pPr>
      <w:pBdr>
        <w:top w:val="single" w:sz="8" w:space="0" w:color="000000"/>
        <w:left w:val="single" w:sz="8" w:space="0" w:color="000000"/>
        <w:bottom w:val="single" w:sz="8" w:space="0" w:color="000000"/>
        <w:right w:val="single" w:sz="12" w:space="0" w:color="auto"/>
      </w:pBdr>
      <w:shd w:val="clear" w:color="000000" w:fill="FFFFFF"/>
      <w:spacing w:before="100" w:beforeAutospacing="1" w:after="100" w:afterAutospacing="1"/>
    </w:pPr>
    <w:rPr>
      <w:rFonts w:cs="Arial"/>
      <w:color w:val="C0C0C0"/>
      <w:sz w:val="24"/>
      <w:lang w:val="en-US" w:eastAsia="en-US"/>
    </w:rPr>
  </w:style>
  <w:style w:type="paragraph" w:customStyle="1" w:styleId="xl74">
    <w:name w:val="xl74"/>
    <w:basedOn w:val="Normal"/>
    <w:rsid w:val="00183840"/>
    <w:pPr>
      <w:pBdr>
        <w:top w:val="single" w:sz="8" w:space="0" w:color="000000"/>
        <w:left w:val="single" w:sz="8" w:space="0" w:color="000000"/>
        <w:bottom w:val="single" w:sz="8" w:space="0" w:color="000000"/>
        <w:right w:val="single" w:sz="12" w:space="0" w:color="auto"/>
      </w:pBdr>
      <w:spacing w:before="100" w:beforeAutospacing="1" w:after="100" w:afterAutospacing="1"/>
    </w:pPr>
    <w:rPr>
      <w:rFonts w:cs="Arial"/>
      <w:color w:val="C0C0C0"/>
      <w:sz w:val="24"/>
      <w:lang w:val="en-US" w:eastAsia="en-US"/>
    </w:rPr>
  </w:style>
  <w:style w:type="paragraph" w:customStyle="1" w:styleId="xl75">
    <w:name w:val="xl75"/>
    <w:basedOn w:val="Normal"/>
    <w:rsid w:val="00183840"/>
    <w:pPr>
      <w:pBdr>
        <w:top w:val="single" w:sz="8" w:space="0" w:color="000000"/>
        <w:left w:val="single" w:sz="12" w:space="0" w:color="auto"/>
        <w:bottom w:val="single" w:sz="8" w:space="0" w:color="000000"/>
        <w:right w:val="single" w:sz="8"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76">
    <w:name w:val="xl76"/>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sz w:val="24"/>
      <w:lang w:val="en-US" w:eastAsia="en-US"/>
    </w:rPr>
  </w:style>
  <w:style w:type="paragraph" w:customStyle="1" w:styleId="xl77">
    <w:name w:val="xl77"/>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color w:val="C0C0C0"/>
      <w:sz w:val="24"/>
      <w:lang w:val="en-US" w:eastAsia="en-US"/>
    </w:rPr>
  </w:style>
  <w:style w:type="paragraph" w:customStyle="1" w:styleId="xl78">
    <w:name w:val="xl78"/>
    <w:basedOn w:val="Normal"/>
    <w:rsid w:val="00183840"/>
    <w:pPr>
      <w:pBdr>
        <w:top w:val="single" w:sz="8" w:space="0" w:color="000000"/>
        <w:left w:val="single" w:sz="12" w:space="0" w:color="auto"/>
        <w:bottom w:val="single" w:sz="8" w:space="0" w:color="000000"/>
        <w:right w:val="single" w:sz="8" w:space="0" w:color="000000"/>
      </w:pBdr>
      <w:spacing w:before="100" w:beforeAutospacing="1" w:after="100" w:afterAutospacing="1"/>
    </w:pPr>
    <w:rPr>
      <w:rFonts w:cs="Arial"/>
      <w:color w:val="C0C0C0"/>
      <w:sz w:val="24"/>
      <w:lang w:val="en-US" w:eastAsia="en-US"/>
    </w:rPr>
  </w:style>
  <w:style w:type="paragraph" w:customStyle="1" w:styleId="xl79">
    <w:name w:val="xl79"/>
    <w:basedOn w:val="Normal"/>
    <w:rsid w:val="00183840"/>
    <w:pPr>
      <w:pBdr>
        <w:top w:val="single" w:sz="8" w:space="0" w:color="000000"/>
        <w:left w:val="single" w:sz="12" w:space="0" w:color="auto"/>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80">
    <w:name w:val="xl80"/>
    <w:basedOn w:val="Normal"/>
    <w:rsid w:val="00183840"/>
    <w:pPr>
      <w:pBdr>
        <w:top w:val="double" w:sz="6" w:space="0" w:color="auto"/>
        <w:left w:val="double" w:sz="6" w:space="0" w:color="auto"/>
        <w:bottom w:val="single" w:sz="4" w:space="0" w:color="auto"/>
        <w:right w:val="single" w:sz="4" w:space="0" w:color="auto"/>
      </w:pBdr>
      <w:spacing w:before="100" w:beforeAutospacing="1" w:after="100" w:afterAutospacing="1"/>
      <w:jc w:val="center"/>
    </w:pPr>
    <w:rPr>
      <w:rFonts w:cs="Arial"/>
      <w:b/>
      <w:bCs/>
      <w:sz w:val="18"/>
      <w:szCs w:val="18"/>
      <w:lang w:val="en-US" w:eastAsia="en-US"/>
    </w:rPr>
  </w:style>
  <w:style w:type="paragraph" w:customStyle="1" w:styleId="xl81">
    <w:name w:val="xl81"/>
    <w:basedOn w:val="Normal"/>
    <w:rsid w:val="00183840"/>
    <w:pPr>
      <w:pBdr>
        <w:top w:val="double" w:sz="6" w:space="0" w:color="auto"/>
        <w:right w:val="single" w:sz="12" w:space="0" w:color="auto"/>
      </w:pBdr>
      <w:spacing w:before="100" w:beforeAutospacing="1" w:after="100" w:afterAutospacing="1"/>
      <w:jc w:val="center"/>
    </w:pPr>
    <w:rPr>
      <w:rFonts w:cs="Arial"/>
      <w:sz w:val="24"/>
      <w:lang w:val="en-US" w:eastAsia="en-US"/>
    </w:rPr>
  </w:style>
  <w:style w:type="paragraph" w:customStyle="1" w:styleId="xl82">
    <w:name w:val="xl82"/>
    <w:basedOn w:val="Normal"/>
    <w:rsid w:val="00183840"/>
    <w:pPr>
      <w:pBdr>
        <w:left w:val="double" w:sz="6" w:space="0" w:color="auto"/>
        <w:bottom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3">
    <w:name w:val="xl83"/>
    <w:basedOn w:val="Normal"/>
    <w:rsid w:val="00183840"/>
    <w:pPr>
      <w:pBdr>
        <w:top w:val="single" w:sz="8" w:space="0" w:color="000000"/>
        <w:left w:val="single" w:sz="8" w:space="0" w:color="000000"/>
        <w:bottom w:val="single" w:sz="8" w:space="0" w:color="000000"/>
        <w:right w:val="double" w:sz="6" w:space="0" w:color="auto"/>
      </w:pBdr>
      <w:spacing w:before="100" w:beforeAutospacing="1" w:after="100" w:afterAutospacing="1"/>
    </w:pPr>
    <w:rPr>
      <w:rFonts w:cs="Arial"/>
      <w:sz w:val="24"/>
      <w:lang w:val="en-US" w:eastAsia="en-US"/>
    </w:rPr>
  </w:style>
  <w:style w:type="paragraph" w:customStyle="1" w:styleId="xl84">
    <w:name w:val="xl84"/>
    <w:basedOn w:val="Normal"/>
    <w:rsid w:val="00183840"/>
    <w:pPr>
      <w:pBdr>
        <w:top w:val="single" w:sz="8" w:space="0" w:color="000000"/>
        <w:left w:val="double" w:sz="6" w:space="0" w:color="auto"/>
        <w:bottom w:val="single" w:sz="8" w:space="0" w:color="000000"/>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85">
    <w:name w:val="xl85"/>
    <w:basedOn w:val="Normal"/>
    <w:rsid w:val="00183840"/>
    <w:pPr>
      <w:pBdr>
        <w:top w:val="single" w:sz="8" w:space="0" w:color="000000"/>
        <w:left w:val="double" w:sz="6" w:space="0" w:color="auto"/>
        <w:bottom w:val="single" w:sz="8" w:space="0" w:color="000000"/>
        <w:right w:val="single" w:sz="8" w:space="0" w:color="000000"/>
      </w:pBdr>
      <w:shd w:val="clear" w:color="000000" w:fill="00B050"/>
      <w:spacing w:before="100" w:beforeAutospacing="1" w:after="100" w:afterAutospacing="1"/>
      <w:textAlignment w:val="center"/>
    </w:pPr>
    <w:rPr>
      <w:rFonts w:cs="Arial"/>
      <w:color w:val="FFFFFF"/>
      <w:sz w:val="18"/>
      <w:szCs w:val="18"/>
      <w:lang w:val="en-US" w:eastAsia="en-US"/>
    </w:rPr>
  </w:style>
  <w:style w:type="paragraph" w:customStyle="1" w:styleId="xl86">
    <w:name w:val="xl86"/>
    <w:basedOn w:val="Normal"/>
    <w:rsid w:val="00183840"/>
    <w:pPr>
      <w:pBdr>
        <w:top w:val="single" w:sz="8" w:space="0" w:color="000000"/>
        <w:left w:val="single" w:sz="8" w:space="0" w:color="000000"/>
        <w:bottom w:val="single" w:sz="8" w:space="0" w:color="000000"/>
        <w:right w:val="double" w:sz="6" w:space="0" w:color="auto"/>
      </w:pBdr>
      <w:shd w:val="clear" w:color="000000" w:fill="969696"/>
      <w:spacing w:before="100" w:beforeAutospacing="1" w:after="100" w:afterAutospacing="1"/>
    </w:pPr>
    <w:rPr>
      <w:rFonts w:cs="Arial"/>
      <w:color w:val="C0C0C0"/>
      <w:sz w:val="24"/>
      <w:lang w:val="en-US" w:eastAsia="en-US"/>
    </w:rPr>
  </w:style>
  <w:style w:type="paragraph" w:customStyle="1" w:styleId="xl87">
    <w:name w:val="xl87"/>
    <w:basedOn w:val="Normal"/>
    <w:rsid w:val="00183840"/>
    <w:pPr>
      <w:pBdr>
        <w:top w:val="single" w:sz="8" w:space="0" w:color="000000"/>
        <w:left w:val="single" w:sz="8" w:space="0" w:color="000000"/>
        <w:bottom w:val="single" w:sz="8" w:space="0" w:color="000000"/>
        <w:right w:val="double" w:sz="6" w:space="0" w:color="auto"/>
      </w:pBdr>
      <w:shd w:val="clear" w:color="000000" w:fill="FFFFFF"/>
      <w:spacing w:before="100" w:beforeAutospacing="1" w:after="100" w:afterAutospacing="1"/>
    </w:pPr>
    <w:rPr>
      <w:rFonts w:cs="Arial"/>
      <w:color w:val="C0C0C0"/>
      <w:sz w:val="24"/>
      <w:lang w:val="en-US" w:eastAsia="en-US"/>
    </w:rPr>
  </w:style>
  <w:style w:type="paragraph" w:customStyle="1" w:styleId="xl88">
    <w:name w:val="xl88"/>
    <w:basedOn w:val="Normal"/>
    <w:rsid w:val="00183840"/>
    <w:pPr>
      <w:pBdr>
        <w:top w:val="single" w:sz="8" w:space="0" w:color="000000"/>
        <w:left w:val="double" w:sz="6" w:space="0" w:color="auto"/>
        <w:bottom w:val="single" w:sz="8" w:space="0" w:color="000000"/>
        <w:right w:val="single" w:sz="8" w:space="0" w:color="000000"/>
      </w:pBdr>
      <w:shd w:val="clear" w:color="000000" w:fill="BEBEBE"/>
      <w:spacing w:before="100" w:beforeAutospacing="1" w:after="100" w:afterAutospacing="1"/>
      <w:textAlignment w:val="center"/>
    </w:pPr>
    <w:rPr>
      <w:rFonts w:cs="Arial"/>
      <w:sz w:val="18"/>
      <w:szCs w:val="18"/>
      <w:lang w:val="en-US" w:eastAsia="en-US"/>
    </w:rPr>
  </w:style>
  <w:style w:type="paragraph" w:customStyle="1" w:styleId="xl89">
    <w:name w:val="xl89"/>
    <w:basedOn w:val="Normal"/>
    <w:rsid w:val="00183840"/>
    <w:pPr>
      <w:pBdr>
        <w:top w:val="single" w:sz="8" w:space="0" w:color="000000"/>
        <w:left w:val="double" w:sz="6" w:space="0" w:color="auto"/>
        <w:bottom w:val="single" w:sz="8" w:space="0" w:color="000000"/>
        <w:right w:val="single" w:sz="8" w:space="0" w:color="000000"/>
      </w:pBdr>
      <w:shd w:val="clear" w:color="000000" w:fill="92D050"/>
      <w:spacing w:before="100" w:beforeAutospacing="1" w:after="100" w:afterAutospacing="1"/>
      <w:textAlignment w:val="center"/>
    </w:pPr>
    <w:rPr>
      <w:rFonts w:cs="Arial"/>
      <w:color w:val="FFFFFF"/>
      <w:sz w:val="18"/>
      <w:szCs w:val="18"/>
      <w:lang w:val="en-US" w:eastAsia="en-US"/>
    </w:rPr>
  </w:style>
  <w:style w:type="paragraph" w:customStyle="1" w:styleId="xl90">
    <w:name w:val="xl90"/>
    <w:basedOn w:val="Normal"/>
    <w:rsid w:val="00183840"/>
    <w:pPr>
      <w:pBdr>
        <w:top w:val="single" w:sz="8" w:space="0" w:color="000000"/>
        <w:left w:val="double" w:sz="6" w:space="0" w:color="auto"/>
        <w:bottom w:val="double" w:sz="6" w:space="0" w:color="auto"/>
        <w:right w:val="single" w:sz="8" w:space="0" w:color="000000"/>
      </w:pBdr>
      <w:spacing w:before="100" w:beforeAutospacing="1" w:after="100" w:afterAutospacing="1"/>
      <w:textAlignment w:val="center"/>
    </w:pPr>
    <w:rPr>
      <w:rFonts w:cs="Arial"/>
      <w:sz w:val="18"/>
      <w:szCs w:val="18"/>
      <w:lang w:val="en-US" w:eastAsia="en-US"/>
    </w:rPr>
  </w:style>
  <w:style w:type="paragraph" w:customStyle="1" w:styleId="xl91">
    <w:name w:val="xl91"/>
    <w:basedOn w:val="Normal"/>
    <w:rsid w:val="00183840"/>
    <w:pPr>
      <w:pBdr>
        <w:top w:val="single" w:sz="8" w:space="0" w:color="000000"/>
        <w:left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2">
    <w:name w:val="xl92"/>
    <w:basedOn w:val="Normal"/>
    <w:rsid w:val="00183840"/>
    <w:pPr>
      <w:pBdr>
        <w:top w:val="single" w:sz="8" w:space="0" w:color="000000"/>
        <w:left w:val="single" w:sz="8" w:space="0" w:color="000000"/>
        <w:bottom w:val="double" w:sz="6" w:space="0" w:color="auto"/>
        <w:right w:val="single" w:sz="12" w:space="0" w:color="auto"/>
      </w:pBdr>
      <w:spacing w:before="100" w:beforeAutospacing="1" w:after="100" w:afterAutospacing="1"/>
    </w:pPr>
    <w:rPr>
      <w:rFonts w:cs="Arial"/>
      <w:sz w:val="24"/>
      <w:lang w:val="en-US" w:eastAsia="en-US"/>
    </w:rPr>
  </w:style>
  <w:style w:type="paragraph" w:customStyle="1" w:styleId="xl93">
    <w:name w:val="xl93"/>
    <w:basedOn w:val="Normal"/>
    <w:rsid w:val="00183840"/>
    <w:pPr>
      <w:pBdr>
        <w:top w:val="single" w:sz="8" w:space="0" w:color="000000"/>
        <w:left w:val="single" w:sz="12" w:space="0" w:color="auto"/>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4">
    <w:name w:val="xl94"/>
    <w:basedOn w:val="Normal"/>
    <w:rsid w:val="00183840"/>
    <w:pPr>
      <w:pBdr>
        <w:top w:val="single" w:sz="8" w:space="0" w:color="000000"/>
        <w:bottom w:val="double" w:sz="6" w:space="0" w:color="auto"/>
        <w:right w:val="single" w:sz="8" w:space="0" w:color="000000"/>
      </w:pBdr>
      <w:spacing w:before="100" w:beforeAutospacing="1" w:after="100" w:afterAutospacing="1"/>
    </w:pPr>
    <w:rPr>
      <w:rFonts w:cs="Arial"/>
      <w:sz w:val="24"/>
      <w:lang w:val="en-US" w:eastAsia="en-US"/>
    </w:rPr>
  </w:style>
  <w:style w:type="paragraph" w:customStyle="1" w:styleId="xl95">
    <w:name w:val="xl95"/>
    <w:basedOn w:val="Normal"/>
    <w:rsid w:val="00183840"/>
    <w:pPr>
      <w:pBdr>
        <w:top w:val="single" w:sz="8" w:space="0" w:color="000000"/>
        <w:left w:val="single" w:sz="8" w:space="0" w:color="000000"/>
        <w:bottom w:val="double" w:sz="6" w:space="0" w:color="auto"/>
        <w:right w:val="double" w:sz="6" w:space="0" w:color="auto"/>
      </w:pBdr>
      <w:spacing w:before="100" w:beforeAutospacing="1" w:after="100" w:afterAutospacing="1"/>
    </w:pPr>
    <w:rPr>
      <w:rFonts w:cs="Arial"/>
      <w:sz w:val="24"/>
      <w:lang w:val="en-US" w:eastAsia="en-US"/>
    </w:rPr>
  </w:style>
  <w:style w:type="paragraph" w:customStyle="1" w:styleId="xl96">
    <w:name w:val="xl96"/>
    <w:basedOn w:val="Normal"/>
    <w:rsid w:val="00183840"/>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cs="Arial"/>
      <w:sz w:val="24"/>
      <w:lang w:val="en-US" w:eastAsia="en-US"/>
    </w:rPr>
  </w:style>
  <w:style w:type="paragraph" w:customStyle="1" w:styleId="xl97">
    <w:name w:val="xl97"/>
    <w:basedOn w:val="Normal"/>
    <w:rsid w:val="0018384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pPr>
    <w:rPr>
      <w:rFonts w:cs="Arial"/>
      <w:sz w:val="24"/>
      <w:lang w:val="en-US" w:eastAsia="en-US"/>
    </w:rPr>
  </w:style>
  <w:style w:type="paragraph" w:customStyle="1" w:styleId="xl98">
    <w:name w:val="xl98"/>
    <w:basedOn w:val="Normal"/>
    <w:rsid w:val="00183840"/>
    <w:pPr>
      <w:pBdr>
        <w:top w:val="single" w:sz="8" w:space="0" w:color="000000"/>
        <w:left w:val="double" w:sz="6" w:space="0" w:color="auto"/>
        <w:bottom w:val="single" w:sz="8" w:space="0" w:color="000000"/>
        <w:right w:val="single" w:sz="8" w:space="0" w:color="000000"/>
      </w:pBdr>
      <w:shd w:val="clear" w:color="000000" w:fill="FFFFFF"/>
      <w:spacing w:before="100" w:beforeAutospacing="1" w:after="100" w:afterAutospacing="1"/>
      <w:textAlignment w:val="center"/>
    </w:pPr>
    <w:rPr>
      <w:rFonts w:cs="Arial"/>
      <w:sz w:val="18"/>
      <w:szCs w:val="18"/>
      <w:lang w:val="en-US" w:eastAsia="en-US"/>
    </w:rPr>
  </w:style>
  <w:style w:type="paragraph" w:customStyle="1" w:styleId="xl99">
    <w:name w:val="xl99"/>
    <w:basedOn w:val="Normal"/>
    <w:rsid w:val="00183840"/>
    <w:pPr>
      <w:pBdr>
        <w:top w:val="single" w:sz="8" w:space="0" w:color="000000"/>
        <w:left w:val="single" w:sz="8" w:space="0" w:color="000000"/>
        <w:bottom w:val="single" w:sz="8" w:space="0" w:color="000000"/>
        <w:right w:val="double" w:sz="6" w:space="0" w:color="000000"/>
      </w:pBdr>
      <w:spacing w:before="100" w:beforeAutospacing="1" w:after="100" w:afterAutospacing="1"/>
    </w:pPr>
    <w:rPr>
      <w:rFonts w:cs="Arial"/>
      <w:sz w:val="24"/>
      <w:lang w:val="en-US" w:eastAsia="en-US"/>
    </w:rPr>
  </w:style>
  <w:style w:type="paragraph" w:customStyle="1" w:styleId="xl100">
    <w:name w:val="xl100"/>
    <w:basedOn w:val="Normal"/>
    <w:rsid w:val="00183840"/>
    <w:pPr>
      <w:pBdr>
        <w:top w:val="single" w:sz="8" w:space="0" w:color="000000"/>
        <w:left w:val="single" w:sz="8" w:space="0" w:color="000000"/>
        <w:bottom w:val="single" w:sz="8" w:space="0" w:color="000000"/>
        <w:right w:val="double" w:sz="6" w:space="0" w:color="000000"/>
      </w:pBdr>
      <w:shd w:val="clear" w:color="000000" w:fill="969696"/>
      <w:spacing w:before="100" w:beforeAutospacing="1" w:after="100" w:afterAutospacing="1"/>
    </w:pPr>
    <w:rPr>
      <w:rFonts w:cs="Arial"/>
      <w:color w:val="C0C0C0"/>
      <w:sz w:val="24"/>
      <w:lang w:val="en-US" w:eastAsia="en-US"/>
    </w:rPr>
  </w:style>
  <w:style w:type="paragraph" w:customStyle="1" w:styleId="xl101">
    <w:name w:val="xl101"/>
    <w:basedOn w:val="Normal"/>
    <w:rsid w:val="00183840"/>
    <w:pPr>
      <w:pBdr>
        <w:top w:val="double" w:sz="6" w:space="0" w:color="auto"/>
        <w:left w:val="single" w:sz="12" w:space="0" w:color="auto"/>
      </w:pBdr>
      <w:spacing w:before="100" w:beforeAutospacing="1" w:after="100" w:afterAutospacing="1"/>
      <w:jc w:val="center"/>
    </w:pPr>
    <w:rPr>
      <w:rFonts w:cs="Arial"/>
      <w:sz w:val="24"/>
      <w:lang w:val="en-US" w:eastAsia="en-US"/>
    </w:rPr>
  </w:style>
  <w:style w:type="paragraph" w:customStyle="1" w:styleId="xl102">
    <w:name w:val="xl102"/>
    <w:basedOn w:val="Normal"/>
    <w:rsid w:val="00183840"/>
    <w:pPr>
      <w:pBdr>
        <w:top w:val="double" w:sz="6" w:space="0" w:color="auto"/>
      </w:pBdr>
      <w:spacing w:before="100" w:beforeAutospacing="1" w:after="100" w:afterAutospacing="1"/>
      <w:jc w:val="center"/>
    </w:pPr>
    <w:rPr>
      <w:rFonts w:cs="Arial"/>
      <w:sz w:val="24"/>
      <w:lang w:val="en-US" w:eastAsia="en-US"/>
    </w:rPr>
  </w:style>
  <w:style w:type="paragraph" w:customStyle="1" w:styleId="xl103">
    <w:name w:val="xl103"/>
    <w:basedOn w:val="Normal"/>
    <w:rsid w:val="00183840"/>
    <w:pPr>
      <w:pBdr>
        <w:top w:val="double" w:sz="6" w:space="0" w:color="auto"/>
        <w:left w:val="single" w:sz="4"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4">
    <w:name w:val="xl104"/>
    <w:basedOn w:val="Normal"/>
    <w:rsid w:val="00183840"/>
    <w:pPr>
      <w:pBdr>
        <w:top w:val="double" w:sz="6" w:space="0" w:color="auto"/>
        <w:bottom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5">
    <w:name w:val="xl105"/>
    <w:basedOn w:val="Normal"/>
    <w:rsid w:val="00183840"/>
    <w:pPr>
      <w:pBdr>
        <w:top w:val="double" w:sz="6" w:space="0" w:color="auto"/>
        <w:bottom w:val="double" w:sz="6" w:space="0" w:color="auto"/>
        <w:right w:val="double" w:sz="6" w:space="0" w:color="auto"/>
      </w:pBdr>
      <w:spacing w:before="100" w:beforeAutospacing="1" w:after="100" w:afterAutospacing="1"/>
      <w:jc w:val="center"/>
      <w:textAlignment w:val="center"/>
    </w:pPr>
    <w:rPr>
      <w:rFonts w:cs="Arial"/>
      <w:b/>
      <w:bCs/>
      <w:sz w:val="24"/>
      <w:lang w:val="en-US" w:eastAsia="en-US"/>
    </w:rPr>
  </w:style>
  <w:style w:type="paragraph" w:customStyle="1" w:styleId="xl106">
    <w:name w:val="xl106"/>
    <w:basedOn w:val="Normal"/>
    <w:rsid w:val="00183840"/>
    <w:pPr>
      <w:pBdr>
        <w:top w:val="double" w:sz="6" w:space="0" w:color="auto"/>
        <w:left w:val="single" w:sz="4" w:space="0" w:color="auto"/>
      </w:pBdr>
      <w:spacing w:before="100" w:beforeAutospacing="1" w:after="100" w:afterAutospacing="1"/>
      <w:jc w:val="center"/>
    </w:pPr>
    <w:rPr>
      <w:rFonts w:cs="Arial"/>
      <w:sz w:val="24"/>
      <w:lang w:val="en-US" w:eastAsia="en-US"/>
    </w:rPr>
  </w:style>
  <w:style w:type="paragraph" w:customStyle="1" w:styleId="xl107">
    <w:name w:val="xl107"/>
    <w:basedOn w:val="Normal"/>
    <w:rsid w:val="00183840"/>
    <w:pPr>
      <w:pBdr>
        <w:top w:val="double" w:sz="6" w:space="0" w:color="auto"/>
        <w:right w:val="double" w:sz="6" w:space="0" w:color="auto"/>
      </w:pBdr>
      <w:spacing w:before="100" w:beforeAutospacing="1" w:after="100" w:afterAutospacing="1"/>
      <w:jc w:val="center"/>
    </w:pPr>
    <w:rPr>
      <w:rFonts w:cs="Arial"/>
      <w:sz w:val="24"/>
      <w:lang w:val="en-US" w:eastAsia="en-US"/>
    </w:rPr>
  </w:style>
  <w:style w:type="paragraph" w:customStyle="1" w:styleId="Texte">
    <w:name w:val="Texte"/>
    <w:basedOn w:val="Normal"/>
    <w:rsid w:val="00183840"/>
    <w:pPr>
      <w:suppressAutoHyphens/>
      <w:overflowPunct w:val="0"/>
      <w:autoSpaceDE w:val="0"/>
      <w:autoSpaceDN w:val="0"/>
      <w:adjustRightInd w:val="0"/>
      <w:spacing w:before="120" w:after="120"/>
      <w:textAlignment w:val="baseline"/>
    </w:pPr>
    <w:rPr>
      <w:sz w:val="24"/>
      <w:szCs w:val="20"/>
      <w:lang w:eastAsia="en-US"/>
    </w:rPr>
  </w:style>
  <w:style w:type="paragraph" w:customStyle="1" w:styleId="font5">
    <w:name w:val="font5"/>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6">
    <w:name w:val="font6"/>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7">
    <w:name w:val="font7"/>
    <w:basedOn w:val="Normal"/>
    <w:rsid w:val="00183840"/>
    <w:pPr>
      <w:spacing w:before="100" w:beforeAutospacing="1" w:after="100" w:afterAutospacing="1"/>
    </w:pPr>
    <w:rPr>
      <w:rFonts w:ascii="Zurich Cn BT" w:hAnsi="Zurich Cn BT"/>
      <w:color w:val="000000"/>
      <w:sz w:val="20"/>
      <w:szCs w:val="20"/>
      <w:lang w:val="en-US" w:eastAsia="en-US"/>
    </w:rPr>
  </w:style>
  <w:style w:type="paragraph" w:customStyle="1" w:styleId="font8">
    <w:name w:val="font8"/>
    <w:basedOn w:val="Normal"/>
    <w:rsid w:val="00183840"/>
    <w:pPr>
      <w:spacing w:before="100" w:beforeAutospacing="1" w:after="100" w:afterAutospacing="1"/>
    </w:pPr>
    <w:rPr>
      <w:rFonts w:ascii="Calibri" w:hAnsi="Calibri" w:cs="Calibri"/>
      <w:color w:val="000000"/>
      <w:szCs w:val="22"/>
      <w:lang w:val="en-US" w:eastAsia="en-US"/>
    </w:rPr>
  </w:style>
  <w:style w:type="paragraph" w:customStyle="1" w:styleId="font9">
    <w:name w:val="font9"/>
    <w:basedOn w:val="Normal"/>
    <w:rsid w:val="00183840"/>
    <w:pPr>
      <w:spacing w:before="100" w:beforeAutospacing="1" w:after="100" w:afterAutospacing="1"/>
    </w:pPr>
    <w:rPr>
      <w:rFonts w:ascii="Zurich Cn BT" w:hAnsi="Zurich Cn BT"/>
      <w:b/>
      <w:bCs/>
      <w:color w:val="000000"/>
      <w:szCs w:val="22"/>
      <w:lang w:val="en-US" w:eastAsia="en-US"/>
    </w:rPr>
  </w:style>
  <w:style w:type="paragraph" w:customStyle="1" w:styleId="font10">
    <w:name w:val="font10"/>
    <w:basedOn w:val="Normal"/>
    <w:rsid w:val="00183840"/>
    <w:pPr>
      <w:spacing w:before="100" w:beforeAutospacing="1" w:after="100" w:afterAutospacing="1"/>
    </w:pPr>
    <w:rPr>
      <w:rFonts w:ascii="Zurich Cn BT" w:hAnsi="Zurich Cn BT"/>
      <w:b/>
      <w:bCs/>
      <w:color w:val="FF0000"/>
      <w:sz w:val="20"/>
      <w:szCs w:val="20"/>
      <w:lang w:val="en-US" w:eastAsia="en-US"/>
    </w:rPr>
  </w:style>
  <w:style w:type="paragraph" w:customStyle="1" w:styleId="font11">
    <w:name w:val="font11"/>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font12">
    <w:name w:val="font12"/>
    <w:basedOn w:val="Normal"/>
    <w:rsid w:val="00183840"/>
    <w:pPr>
      <w:spacing w:before="100" w:beforeAutospacing="1" w:after="100" w:afterAutospacing="1"/>
    </w:pPr>
    <w:rPr>
      <w:rFonts w:ascii="Zurich Cn BT" w:hAnsi="Zurich Cn BT"/>
      <w:sz w:val="20"/>
      <w:szCs w:val="20"/>
      <w:lang w:val="en-US" w:eastAsia="en-US"/>
    </w:rPr>
  </w:style>
  <w:style w:type="paragraph" w:customStyle="1" w:styleId="xl108">
    <w:name w:val="xl108"/>
    <w:basedOn w:val="Normal"/>
    <w:rsid w:val="00183840"/>
    <w:pPr>
      <w:pBdr>
        <w:left w:val="single" w:sz="4"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09">
    <w:name w:val="xl10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0">
    <w:name w:val="xl110"/>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11">
    <w:name w:val="xl111"/>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2">
    <w:name w:val="xl112"/>
    <w:basedOn w:val="Normal"/>
    <w:rsid w:val="00183840"/>
    <w:pPr>
      <w:pBdr>
        <w:top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13">
    <w:name w:val="xl113"/>
    <w:basedOn w:val="Normal"/>
    <w:rsid w:val="00183840"/>
    <w:pPr>
      <w:spacing w:before="100" w:beforeAutospacing="1" w:after="100" w:afterAutospacing="1"/>
    </w:pPr>
    <w:rPr>
      <w:rFonts w:ascii="Zurich Cn BT" w:hAnsi="Zurich Cn BT"/>
      <w:b/>
      <w:bCs/>
      <w:sz w:val="20"/>
      <w:szCs w:val="20"/>
      <w:lang w:val="en-US" w:eastAsia="en-US"/>
    </w:rPr>
  </w:style>
  <w:style w:type="paragraph" w:customStyle="1" w:styleId="xl114">
    <w:name w:val="xl114"/>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sz w:val="24"/>
      <w:lang w:val="en-US" w:eastAsia="en-US"/>
    </w:rPr>
  </w:style>
  <w:style w:type="paragraph" w:customStyle="1" w:styleId="xl115">
    <w:name w:val="xl115"/>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6">
    <w:name w:val="xl116"/>
    <w:basedOn w:val="Normal"/>
    <w:rsid w:val="00183840"/>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17">
    <w:name w:val="xl117"/>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18">
    <w:name w:val="xl118"/>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pPr>
    <w:rPr>
      <w:rFonts w:ascii="Zurich Cn BT" w:hAnsi="Zurich Cn BT"/>
      <w:b/>
      <w:bCs/>
      <w:sz w:val="20"/>
      <w:szCs w:val="20"/>
      <w:lang w:val="en-US" w:eastAsia="en-US"/>
    </w:rPr>
  </w:style>
  <w:style w:type="paragraph" w:customStyle="1" w:styleId="xl119">
    <w:name w:val="xl11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0">
    <w:name w:val="xl120"/>
    <w:basedOn w:val="Normal"/>
    <w:rsid w:val="00183840"/>
    <w:pPr>
      <w:pBdr>
        <w:top w:val="single" w:sz="4" w:space="0" w:color="auto"/>
        <w:left w:val="single" w:sz="4" w:space="0" w:color="auto"/>
        <w:bottom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1">
    <w:name w:val="xl121"/>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22">
    <w:name w:val="xl122"/>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3">
    <w:name w:val="xl123"/>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4">
    <w:name w:val="xl124"/>
    <w:basedOn w:val="Normal"/>
    <w:rsid w:val="00183840"/>
    <w:pPr>
      <w:pBdr>
        <w:top w:val="single" w:sz="4" w:space="0" w:color="auto"/>
        <w:lef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5">
    <w:name w:val="xl125"/>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0"/>
      <w:szCs w:val="20"/>
      <w:lang w:val="en-US" w:eastAsia="en-US"/>
    </w:rPr>
  </w:style>
  <w:style w:type="paragraph" w:customStyle="1" w:styleId="xl126">
    <w:name w:val="xl126"/>
    <w:basedOn w:val="Normal"/>
    <w:rsid w:val="00183840"/>
    <w:pPr>
      <w:pBdr>
        <w:top w:val="single" w:sz="4" w:space="0" w:color="auto"/>
        <w:left w:val="single" w:sz="4" w:space="0" w:color="auto"/>
        <w:right w:val="single" w:sz="4" w:space="0" w:color="auto"/>
      </w:pBdr>
      <w:spacing w:before="100" w:beforeAutospacing="1" w:after="100" w:afterAutospacing="1"/>
      <w:textAlignment w:val="center"/>
    </w:pPr>
    <w:rPr>
      <w:rFonts w:ascii="Zurich Cn BT" w:hAnsi="Zurich Cn BT"/>
      <w:sz w:val="20"/>
      <w:szCs w:val="20"/>
      <w:lang w:val="en-US" w:eastAsia="en-US"/>
    </w:rPr>
  </w:style>
  <w:style w:type="paragraph" w:customStyle="1" w:styleId="xl127">
    <w:name w:val="xl127"/>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8">
    <w:name w:val="xl128"/>
    <w:basedOn w:val="Normal"/>
    <w:rsid w:val="00183840"/>
    <w:pPr>
      <w:pBdr>
        <w:top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29">
    <w:name w:val="xl129"/>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Zurich Cn BT" w:hAnsi="Zurich Cn BT"/>
      <w:b/>
      <w:bCs/>
      <w:sz w:val="20"/>
      <w:szCs w:val="20"/>
      <w:lang w:val="en-US" w:eastAsia="en-US"/>
    </w:rPr>
  </w:style>
  <w:style w:type="paragraph" w:customStyle="1" w:styleId="xl130">
    <w:name w:val="xl130"/>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1">
    <w:name w:val="xl131"/>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2">
    <w:name w:val="xl132"/>
    <w:basedOn w:val="Normal"/>
    <w:rsid w:val="00183840"/>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3">
    <w:name w:val="xl133"/>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textAlignment w:val="center"/>
    </w:pPr>
    <w:rPr>
      <w:rFonts w:ascii="Zurich Cn BT" w:hAnsi="Zurich Cn BT"/>
      <w:b/>
      <w:bCs/>
      <w:sz w:val="24"/>
      <w:lang w:val="en-US" w:eastAsia="en-US"/>
    </w:rPr>
  </w:style>
  <w:style w:type="paragraph" w:customStyle="1" w:styleId="xl134">
    <w:name w:val="xl134"/>
    <w:basedOn w:val="Normal"/>
    <w:rsid w:val="00183840"/>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35">
    <w:name w:val="xl135"/>
    <w:basedOn w:val="Normal"/>
    <w:rsid w:val="0018384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Zurich Cn BT" w:hAnsi="Zurich Cn BT"/>
      <w:sz w:val="20"/>
      <w:szCs w:val="20"/>
      <w:lang w:val="en-US" w:eastAsia="en-US"/>
    </w:rPr>
  </w:style>
  <w:style w:type="paragraph" w:customStyle="1" w:styleId="xl136">
    <w:name w:val="xl136"/>
    <w:basedOn w:val="Normal"/>
    <w:rsid w:val="00183840"/>
    <w:pPr>
      <w:pBdr>
        <w:top w:val="single" w:sz="8" w:space="0" w:color="auto"/>
        <w:left w:val="single" w:sz="8"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7">
    <w:name w:val="xl137"/>
    <w:basedOn w:val="Normal"/>
    <w:rsid w:val="00183840"/>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paragraph" w:customStyle="1" w:styleId="xl138">
    <w:name w:val="xl138"/>
    <w:basedOn w:val="Normal"/>
    <w:rsid w:val="00183840"/>
    <w:pPr>
      <w:pBdr>
        <w:top w:val="single" w:sz="8" w:space="0" w:color="auto"/>
        <w:left w:val="single" w:sz="4"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Zurich Cn BT" w:hAnsi="Zurich Cn BT"/>
      <w:b/>
      <w:bCs/>
      <w:color w:val="FFFFFF"/>
      <w:sz w:val="20"/>
      <w:szCs w:val="20"/>
      <w:lang w:val="en-US" w:eastAsia="en-US"/>
    </w:rPr>
  </w:style>
  <w:style w:type="paragraph" w:customStyle="1" w:styleId="xl139">
    <w:name w:val="xl139"/>
    <w:basedOn w:val="Normal"/>
    <w:rsid w:val="00183840"/>
    <w:pPr>
      <w:pBdr>
        <w:top w:val="single" w:sz="4" w:space="0" w:color="auto"/>
        <w:bottom w:val="single" w:sz="4" w:space="0" w:color="auto"/>
      </w:pBdr>
      <w:spacing w:before="100" w:beforeAutospacing="1" w:after="100" w:afterAutospacing="1"/>
      <w:jc w:val="center"/>
      <w:textAlignment w:val="center"/>
    </w:pPr>
    <w:rPr>
      <w:rFonts w:cs="Arial"/>
      <w:color w:val="000000"/>
      <w:sz w:val="18"/>
      <w:szCs w:val="18"/>
      <w:lang w:val="en-US" w:eastAsia="en-US"/>
    </w:rPr>
  </w:style>
  <w:style w:type="paragraph" w:customStyle="1" w:styleId="xl140">
    <w:name w:val="xl140"/>
    <w:basedOn w:val="Normal"/>
    <w:rsid w:val="00183840"/>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1">
    <w:name w:val="xl141"/>
    <w:basedOn w:val="Normal"/>
    <w:rsid w:val="00183840"/>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2">
    <w:name w:val="xl142"/>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3">
    <w:name w:val="xl143"/>
    <w:basedOn w:val="Normal"/>
    <w:rsid w:val="00183840"/>
    <w:pPr>
      <w:pBdr>
        <w:top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4">
    <w:name w:val="xl144"/>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5">
    <w:name w:val="xl145"/>
    <w:basedOn w:val="Normal"/>
    <w:rsid w:val="00183840"/>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6">
    <w:name w:val="xl146"/>
    <w:basedOn w:val="Normal"/>
    <w:rsid w:val="00183840"/>
    <w:pPr>
      <w:pBdr>
        <w:top w:val="single" w:sz="8" w:space="0" w:color="auto"/>
        <w:left w:val="single" w:sz="8" w:space="0" w:color="auto"/>
        <w:bottom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7">
    <w:name w:val="xl147"/>
    <w:basedOn w:val="Normal"/>
    <w:rsid w:val="00183840"/>
    <w:pPr>
      <w:pBdr>
        <w:top w:val="single" w:sz="8"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48">
    <w:name w:val="xl148"/>
    <w:basedOn w:val="Normal"/>
    <w:rsid w:val="00183840"/>
    <w:pPr>
      <w:pBdr>
        <w:top w:val="single" w:sz="8" w:space="0" w:color="auto"/>
        <w:left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49">
    <w:name w:val="xl149"/>
    <w:basedOn w:val="Normal"/>
    <w:rsid w:val="00183840"/>
    <w:pPr>
      <w:pBdr>
        <w:top w:val="single" w:sz="8" w:space="0" w:color="auto"/>
        <w:bottom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0">
    <w:name w:val="xl150"/>
    <w:basedOn w:val="Normal"/>
    <w:rsid w:val="00183840"/>
    <w:pPr>
      <w:pBdr>
        <w:top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Zurich Cn BT" w:hAnsi="Zurich Cn BT"/>
      <w:b/>
      <w:bCs/>
      <w:sz w:val="24"/>
      <w:lang w:val="en-US" w:eastAsia="en-US"/>
    </w:rPr>
  </w:style>
  <w:style w:type="paragraph" w:customStyle="1" w:styleId="xl151">
    <w:name w:val="xl151"/>
    <w:basedOn w:val="Normal"/>
    <w:rsid w:val="00183840"/>
    <w:pPr>
      <w:pBdr>
        <w:top w:val="single" w:sz="4" w:space="0" w:color="auto"/>
        <w:left w:val="single" w:sz="8"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2">
    <w:name w:val="xl152"/>
    <w:basedOn w:val="Normal"/>
    <w:rsid w:val="00183840"/>
    <w:pPr>
      <w:pBdr>
        <w:top w:val="single" w:sz="4" w:space="0" w:color="auto"/>
        <w:bottom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3">
    <w:name w:val="xl153"/>
    <w:basedOn w:val="Normal"/>
    <w:rsid w:val="00183840"/>
    <w:pPr>
      <w:pBdr>
        <w:top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4">
    <w:name w:val="xl154"/>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5">
    <w:name w:val="xl155"/>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6">
    <w:name w:val="xl156"/>
    <w:basedOn w:val="Normal"/>
    <w:rsid w:val="0018384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7">
    <w:name w:val="xl157"/>
    <w:basedOn w:val="Normal"/>
    <w:rsid w:val="0018384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8">
    <w:name w:val="xl158"/>
    <w:basedOn w:val="Normal"/>
    <w:rsid w:val="00183840"/>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59">
    <w:name w:val="xl159"/>
    <w:basedOn w:val="Normal"/>
    <w:rsid w:val="00183840"/>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0">
    <w:name w:val="xl160"/>
    <w:basedOn w:val="Normal"/>
    <w:rsid w:val="002E2C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1">
    <w:name w:val="xl161"/>
    <w:basedOn w:val="Normal"/>
    <w:rsid w:val="002E2CB6"/>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2">
    <w:name w:val="xl162"/>
    <w:basedOn w:val="Normal"/>
    <w:rsid w:val="002E2CB6"/>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3">
    <w:name w:val="xl163"/>
    <w:basedOn w:val="Normal"/>
    <w:rsid w:val="00680697"/>
    <w:pPr>
      <w:pBdr>
        <w:top w:val="single" w:sz="4" w:space="0" w:color="auto"/>
        <w:left w:val="single" w:sz="8"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4">
    <w:name w:val="xl164"/>
    <w:basedOn w:val="Normal"/>
    <w:rsid w:val="00680697"/>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5">
    <w:name w:val="xl165"/>
    <w:basedOn w:val="Normal"/>
    <w:rsid w:val="00680697"/>
    <w:pPr>
      <w:pBdr>
        <w:top w:val="single" w:sz="8" w:space="0" w:color="auto"/>
        <w:left w:val="single" w:sz="4" w:space="0" w:color="auto"/>
        <w:bottom w:val="single" w:sz="8" w:space="0" w:color="auto"/>
        <w:right w:val="single" w:sz="4" w:space="0" w:color="auto"/>
      </w:pBdr>
      <w:shd w:val="clear" w:color="000000" w:fill="92D050"/>
      <w:spacing w:before="100" w:beforeAutospacing="1" w:after="100" w:afterAutospacing="1"/>
      <w:jc w:val="center"/>
      <w:textAlignment w:val="center"/>
    </w:pPr>
    <w:rPr>
      <w:rFonts w:ascii="Zurich Cn BT" w:hAnsi="Zurich Cn BT"/>
      <w:b/>
      <w:bCs/>
      <w:color w:val="FFFFFF"/>
      <w:sz w:val="24"/>
      <w:lang w:val="en-US" w:eastAsia="en-US"/>
    </w:rPr>
  </w:style>
  <w:style w:type="character" w:customStyle="1" w:styleId="Heading5Char">
    <w:name w:val="Heading 5 Char"/>
    <w:link w:val="Heading5"/>
    <w:rsid w:val="00E82502"/>
    <w:rPr>
      <w:rFonts w:ascii="Calibri Light" w:hAnsi="Calibri Light"/>
      <w:color w:val="2E74B5"/>
      <w:lang w:val="fr-FR"/>
    </w:rPr>
  </w:style>
  <w:style w:type="character" w:customStyle="1" w:styleId="Heading7Char">
    <w:name w:val="Heading 7 Char"/>
    <w:link w:val="Heading7"/>
    <w:rsid w:val="00E82502"/>
    <w:rPr>
      <w:rFonts w:ascii="Calibri" w:hAnsi="Calibri"/>
      <w:sz w:val="24"/>
      <w:szCs w:val="24"/>
      <w:lang w:val="es-ES_tradnl" w:eastAsia="es-ES"/>
    </w:rPr>
  </w:style>
  <w:style w:type="paragraph" w:styleId="BodyText2">
    <w:name w:val="Body Text 2"/>
    <w:basedOn w:val="Normal"/>
    <w:link w:val="BodyText2Char"/>
    <w:unhideWhenUsed/>
    <w:rsid w:val="00E82502"/>
    <w:pPr>
      <w:spacing w:after="120" w:line="480" w:lineRule="auto"/>
    </w:pPr>
    <w:rPr>
      <w:rFonts w:ascii="Times New Roman" w:hAnsi="Times New Roman"/>
      <w:sz w:val="20"/>
      <w:szCs w:val="20"/>
      <w:lang w:eastAsia="en-US"/>
    </w:rPr>
  </w:style>
  <w:style w:type="character" w:customStyle="1" w:styleId="BodyText2Char">
    <w:name w:val="Body Text 2 Char"/>
    <w:link w:val="BodyText2"/>
    <w:rsid w:val="00E82502"/>
    <w:rPr>
      <w:rFonts w:ascii="Times New Roman" w:hAnsi="Times New Roman"/>
      <w:lang w:val="fr-FR"/>
    </w:rPr>
  </w:style>
  <w:style w:type="table" w:customStyle="1" w:styleId="MediumShading1-Accent11">
    <w:name w:val="Medium Shading 1 - Accent 11"/>
    <w:basedOn w:val="TableNormal"/>
    <w:uiPriority w:val="63"/>
    <w:rsid w:val="001D49DA"/>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styleId="LineNumber">
    <w:name w:val="line number"/>
    <w:uiPriority w:val="99"/>
    <w:semiHidden/>
    <w:unhideWhenUsed/>
    <w:rsid w:val="00A66150"/>
  </w:style>
  <w:style w:type="character" w:customStyle="1" w:styleId="NoSpacingChar">
    <w:name w:val="No Spacing Char"/>
    <w:link w:val="NoSpacing"/>
    <w:uiPriority w:val="1"/>
    <w:rsid w:val="00A66150"/>
    <w:rPr>
      <w:sz w:val="24"/>
      <w:szCs w:val="24"/>
      <w:lang w:val="es-ES_tradnl" w:eastAsia="es-ES"/>
    </w:rPr>
  </w:style>
  <w:style w:type="character" w:customStyle="1" w:styleId="CaptionChar">
    <w:name w:val="Caption Char"/>
    <w:link w:val="Caption"/>
    <w:locked/>
    <w:rsid w:val="0077386D"/>
    <w:rPr>
      <w:rFonts w:ascii="Arial" w:hAnsi="Arial"/>
      <w:bCs/>
      <w:i/>
      <w:sz w:val="18"/>
      <w:szCs w:val="18"/>
    </w:rPr>
  </w:style>
  <w:style w:type="character" w:styleId="PageNumber">
    <w:name w:val="page number"/>
    <w:rsid w:val="003C53D4"/>
  </w:style>
  <w:style w:type="character" w:customStyle="1" w:styleId="Heading6Char">
    <w:name w:val="Heading 6 Char"/>
    <w:link w:val="Heading6"/>
    <w:rsid w:val="000E2FAE"/>
    <w:rPr>
      <w:rFonts w:ascii="Calibri" w:hAnsi="Calibri"/>
      <w:b/>
      <w:bCs/>
      <w:sz w:val="22"/>
      <w:szCs w:val="22"/>
      <w:lang w:val="fr-CA" w:eastAsia="fr-CA"/>
    </w:rPr>
  </w:style>
  <w:style w:type="character" w:customStyle="1" w:styleId="Heading8Char">
    <w:name w:val="Heading 8 Char"/>
    <w:link w:val="Heading8"/>
    <w:rsid w:val="000E2FAE"/>
    <w:rPr>
      <w:rFonts w:ascii="Calibri" w:hAnsi="Calibri"/>
      <w:i/>
      <w:iCs/>
      <w:sz w:val="24"/>
      <w:szCs w:val="24"/>
      <w:lang w:val="fr-CA" w:eastAsia="fr-CA"/>
    </w:rPr>
  </w:style>
  <w:style w:type="character" w:customStyle="1" w:styleId="Heading9Char">
    <w:name w:val="Heading 9 Char"/>
    <w:link w:val="Heading9"/>
    <w:rsid w:val="000E2FAE"/>
    <w:rPr>
      <w:sz w:val="22"/>
      <w:szCs w:val="22"/>
      <w:lang w:val="fr-CA" w:eastAsia="fr-CA"/>
    </w:rPr>
  </w:style>
  <w:style w:type="paragraph" w:customStyle="1" w:styleId="xl166">
    <w:name w:val="xl166"/>
    <w:basedOn w:val="Normal"/>
    <w:rsid w:val="00816FC5"/>
    <w:pPr>
      <w:pBdr>
        <w:top w:val="single" w:sz="4" w:space="0" w:color="auto"/>
        <w:left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67">
    <w:name w:val="xl167"/>
    <w:basedOn w:val="Normal"/>
    <w:rsid w:val="00816FC5"/>
    <w:pPr>
      <w:pBdr>
        <w:top w:val="single" w:sz="8" w:space="0" w:color="auto"/>
        <w:lef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8">
    <w:name w:val="xl168"/>
    <w:basedOn w:val="Normal"/>
    <w:rsid w:val="00816FC5"/>
    <w:pPr>
      <w:pBdr>
        <w:top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69">
    <w:name w:val="xl169"/>
    <w:basedOn w:val="Normal"/>
    <w:rsid w:val="00816FC5"/>
    <w:pPr>
      <w:pBdr>
        <w:top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0">
    <w:name w:val="xl170"/>
    <w:basedOn w:val="Normal"/>
    <w:rsid w:val="00816FC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1">
    <w:name w:val="xl171"/>
    <w:basedOn w:val="Normal"/>
    <w:rsid w:val="00816FC5"/>
    <w:pPr>
      <w:pBdr>
        <w:left w:val="single" w:sz="4" w:space="0" w:color="auto"/>
        <w:bottom w:val="single" w:sz="8" w:space="0" w:color="auto"/>
        <w:right w:val="single" w:sz="4" w:space="0" w:color="auto"/>
      </w:pBdr>
      <w:spacing w:before="100" w:beforeAutospacing="1" w:after="100" w:afterAutospacing="1"/>
      <w:jc w:val="left"/>
    </w:pPr>
    <w:rPr>
      <w:rFonts w:ascii="Zurich Cn BT" w:hAnsi="Zurich Cn BT"/>
      <w:sz w:val="20"/>
      <w:szCs w:val="20"/>
      <w:lang w:val="en-US" w:eastAsia="en-US"/>
    </w:rPr>
  </w:style>
  <w:style w:type="paragraph" w:customStyle="1" w:styleId="xl172">
    <w:name w:val="xl172"/>
    <w:basedOn w:val="Normal"/>
    <w:rsid w:val="00816FC5"/>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Zurich Cn BT" w:hAnsi="Zurich Cn BT"/>
      <w:b/>
      <w:bCs/>
      <w:sz w:val="24"/>
      <w:lang w:val="en-US" w:eastAsia="en-US"/>
    </w:rPr>
  </w:style>
  <w:style w:type="paragraph" w:customStyle="1" w:styleId="xl173">
    <w:name w:val="xl173"/>
    <w:basedOn w:val="Normal"/>
    <w:rsid w:val="00816FC5"/>
    <w:pPr>
      <w:pBdr>
        <w:top w:val="single" w:sz="8" w:space="0" w:color="auto"/>
        <w:left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4">
    <w:name w:val="xl174"/>
    <w:basedOn w:val="Normal"/>
    <w:rsid w:val="00816FC5"/>
    <w:pPr>
      <w:pBdr>
        <w:top w:val="single" w:sz="8" w:space="0" w:color="auto"/>
        <w:bottom w:val="single" w:sz="8" w:space="0" w:color="auto"/>
        <w:right w:val="single" w:sz="8" w:space="0" w:color="auto"/>
      </w:pBd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5">
    <w:name w:val="xl175"/>
    <w:basedOn w:val="Normal"/>
    <w:rsid w:val="00816FC5"/>
    <w:pPr>
      <w:shd w:val="clear" w:color="000000" w:fill="D9D9D9"/>
      <w:spacing w:before="100" w:beforeAutospacing="1" w:after="100" w:afterAutospacing="1"/>
      <w:jc w:val="left"/>
      <w:textAlignment w:val="center"/>
    </w:pPr>
    <w:rPr>
      <w:rFonts w:ascii="Zurich Cn BT" w:hAnsi="Zurich Cn BT"/>
      <w:b/>
      <w:bCs/>
      <w:sz w:val="24"/>
      <w:lang w:val="en-US" w:eastAsia="en-US"/>
    </w:rPr>
  </w:style>
  <w:style w:type="paragraph" w:customStyle="1" w:styleId="xl176">
    <w:name w:val="xl176"/>
    <w:basedOn w:val="Normal"/>
    <w:rsid w:val="00816FC5"/>
    <w:pPr>
      <w:pBdr>
        <w:left w:val="single" w:sz="4" w:space="0" w:color="auto"/>
        <w:bottom w:val="single" w:sz="4" w:space="0" w:color="auto"/>
        <w:right w:val="single" w:sz="4" w:space="0" w:color="auto"/>
      </w:pBdr>
      <w:spacing w:before="100" w:beforeAutospacing="1" w:after="100" w:afterAutospacing="1"/>
      <w:jc w:val="center"/>
      <w:textAlignment w:val="center"/>
    </w:pPr>
    <w:rPr>
      <w:rFonts w:ascii="Zurich Cn BT" w:hAnsi="Zurich Cn BT"/>
      <w:sz w:val="20"/>
      <w:szCs w:val="20"/>
      <w:lang w:val="en-US" w:eastAsia="en-US"/>
    </w:rPr>
  </w:style>
  <w:style w:type="paragraph" w:customStyle="1" w:styleId="xl177">
    <w:name w:val="xl177"/>
    <w:basedOn w:val="Normal"/>
    <w:rsid w:val="00816FC5"/>
    <w:pPr>
      <w:pBdr>
        <w:top w:val="single" w:sz="4" w:space="0" w:color="auto"/>
        <w:left w:val="single" w:sz="4" w:space="0" w:color="auto"/>
        <w:right w:val="single" w:sz="4" w:space="0" w:color="auto"/>
      </w:pBdr>
      <w:spacing w:before="100" w:beforeAutospacing="1" w:after="100" w:afterAutospacing="1"/>
      <w:jc w:val="center"/>
    </w:pPr>
    <w:rPr>
      <w:rFonts w:ascii="Times New Roman" w:hAnsi="Times New Roman"/>
      <w:sz w:val="24"/>
      <w:lang w:val="en-US" w:eastAsia="en-US"/>
    </w:rPr>
  </w:style>
  <w:style w:type="paragraph" w:styleId="ListBullet">
    <w:name w:val="List Bullet"/>
    <w:basedOn w:val="Normal"/>
    <w:unhideWhenUsed/>
    <w:rsid w:val="006658B4"/>
    <w:pPr>
      <w:widowControl w:val="0"/>
      <w:numPr>
        <w:numId w:val="5"/>
      </w:numPr>
      <w:autoSpaceDE w:val="0"/>
      <w:autoSpaceDN w:val="0"/>
      <w:adjustRightInd w:val="0"/>
      <w:contextualSpacing/>
    </w:pPr>
    <w:rPr>
      <w:rFonts w:eastAsia="MS Mincho"/>
      <w:lang w:val="fr-CA" w:eastAsia="fr-CA"/>
    </w:rPr>
  </w:style>
  <w:style w:type="numbering" w:customStyle="1" w:styleId="Style11">
    <w:name w:val="Style11"/>
    <w:rsid w:val="00D778DD"/>
    <w:pPr>
      <w:numPr>
        <w:numId w:val="1"/>
      </w:numPr>
    </w:pPr>
  </w:style>
  <w:style w:type="numbering" w:customStyle="1" w:styleId="NoList2">
    <w:name w:val="No List2"/>
    <w:next w:val="NoList"/>
    <w:uiPriority w:val="99"/>
    <w:semiHidden/>
    <w:unhideWhenUsed/>
    <w:rsid w:val="00D76DE2"/>
  </w:style>
  <w:style w:type="table" w:customStyle="1" w:styleId="TableGrid6">
    <w:name w:val="Table Grid6"/>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D76DE2"/>
    <w:rPr>
      <w:rFonts w:eastAsia="Cambria"/>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76DE2"/>
  </w:style>
  <w:style w:type="table" w:customStyle="1" w:styleId="TableGrid42">
    <w:name w:val="Table Grid42"/>
    <w:basedOn w:val="TableNormal"/>
    <w:next w:val="TableGrid"/>
    <w:uiPriority w:val="5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D76DE2"/>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ediumShading1-Accent111">
    <w:name w:val="Medium Shading 1 - Accent 111"/>
    <w:basedOn w:val="TableNormal"/>
    <w:uiPriority w:val="63"/>
    <w:rsid w:val="00D76DE2"/>
    <w:rPr>
      <w:rFonts w:eastAsia="MS Mincho"/>
      <w:sz w:val="24"/>
      <w:szCs w:val="24"/>
      <w:lang w:val="es-ES_tradnl"/>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NoList21">
    <w:name w:val="No List21"/>
    <w:next w:val="NoList"/>
    <w:uiPriority w:val="99"/>
    <w:semiHidden/>
    <w:unhideWhenUsed/>
    <w:rsid w:val="00D76DE2"/>
  </w:style>
  <w:style w:type="paragraph" w:styleId="Quote">
    <w:name w:val="Quote"/>
    <w:basedOn w:val="Normal"/>
    <w:next w:val="Normal"/>
    <w:link w:val="QuoteChar"/>
    <w:uiPriority w:val="29"/>
    <w:qFormat/>
    <w:rsid w:val="00D76DE2"/>
    <w:pPr>
      <w:spacing w:before="200" w:after="160"/>
      <w:ind w:left="864" w:right="864"/>
      <w:jc w:val="center"/>
    </w:pPr>
    <w:rPr>
      <w:i/>
      <w:iCs/>
      <w:color w:val="404040"/>
    </w:rPr>
  </w:style>
  <w:style w:type="character" w:customStyle="1" w:styleId="QuoteChar">
    <w:name w:val="Quote Char"/>
    <w:link w:val="Quote"/>
    <w:uiPriority w:val="29"/>
    <w:rsid w:val="00D76DE2"/>
    <w:rPr>
      <w:rFonts w:ascii="Arial" w:hAnsi="Arial"/>
      <w:i/>
      <w:iCs/>
      <w:color w:val="404040"/>
      <w:sz w:val="22"/>
      <w:szCs w:val="24"/>
      <w:lang w:val="es-ES_tradnl" w:eastAsia="es-ES"/>
    </w:rPr>
  </w:style>
  <w:style w:type="table" w:customStyle="1" w:styleId="TableGrid61">
    <w:name w:val="Table Grid61"/>
    <w:basedOn w:val="TableNormal"/>
    <w:next w:val="TableGrid"/>
    <w:rsid w:val="00D76DE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D76DE2"/>
    <w:pPr>
      <w:pBdr>
        <w:bottom w:val="single" w:sz="8" w:space="4" w:color="4F81BD"/>
      </w:pBdr>
      <w:spacing w:before="60" w:after="300"/>
      <w:contextualSpacing/>
      <w:jc w:val="center"/>
    </w:pPr>
    <w:rPr>
      <w:rFonts w:ascii="Times New Roman" w:hAnsi="Times New Roman"/>
      <w:color w:val="17365D"/>
      <w:spacing w:val="5"/>
      <w:kern w:val="28"/>
      <w:sz w:val="52"/>
      <w:szCs w:val="52"/>
      <w:lang w:val="x-none" w:eastAsia="x-none"/>
    </w:rPr>
  </w:style>
  <w:style w:type="character" w:customStyle="1" w:styleId="TitleChar">
    <w:name w:val="Title Char"/>
    <w:link w:val="Title"/>
    <w:rsid w:val="00D76DE2"/>
    <w:rPr>
      <w:rFonts w:ascii="Times New Roman" w:hAnsi="Times New Roman"/>
      <w:color w:val="17365D"/>
      <w:spacing w:val="5"/>
      <w:kern w:val="28"/>
      <w:sz w:val="52"/>
      <w:szCs w:val="52"/>
      <w:lang w:val="x-none" w:eastAsia="x-none"/>
    </w:rPr>
  </w:style>
  <w:style w:type="paragraph" w:styleId="Bibliography">
    <w:name w:val="Bibliography"/>
    <w:basedOn w:val="Normal"/>
    <w:next w:val="Normal"/>
    <w:uiPriority w:val="37"/>
    <w:unhideWhenUsed/>
    <w:rsid w:val="00D76DE2"/>
    <w:pPr>
      <w:spacing w:before="60" w:after="120" w:line="276" w:lineRule="auto"/>
    </w:pPr>
    <w:rPr>
      <w:rFonts w:ascii="Times New Roman" w:eastAsia="Calibri" w:hAnsi="Times New Roman"/>
      <w:sz w:val="24"/>
      <w:szCs w:val="22"/>
      <w:lang w:val="fr-CA" w:eastAsia="en-US"/>
    </w:rPr>
  </w:style>
  <w:style w:type="table" w:customStyle="1" w:styleId="Ombrageclair1">
    <w:name w:val="Ombrage clair1"/>
    <w:basedOn w:val="TableNormal"/>
    <w:uiPriority w:val="60"/>
    <w:rsid w:val="00D76DE2"/>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MediumGrid3-Accent1">
    <w:name w:val="Medium Grid 3 Accent 1"/>
    <w:basedOn w:val="TableNormal"/>
    <w:uiPriority w:val="69"/>
    <w:rsid w:val="00D76DE2"/>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
    <w:name w:val="Liste moyenne 1 - Accent 11"/>
    <w:basedOn w:val="TableNormal"/>
    <w:uiPriority w:val="65"/>
    <w:rsid w:val="00D76DE2"/>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
    <w:name w:val="Trame claire - Accent 11"/>
    <w:basedOn w:val="TableNormal"/>
    <w:uiPriority w:val="60"/>
    <w:rsid w:val="00D76DE2"/>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
    <w:name w:val="Trame moyenne 1 - Accent 11"/>
    <w:basedOn w:val="TableNormal"/>
    <w:uiPriority w:val="63"/>
    <w:rsid w:val="00D76DE2"/>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PlainText">
    <w:name w:val="Plain Text"/>
    <w:basedOn w:val="Normal"/>
    <w:link w:val="PlainTextChar"/>
    <w:unhideWhenUsed/>
    <w:rsid w:val="00D76DE2"/>
    <w:pPr>
      <w:spacing w:before="60"/>
    </w:pPr>
    <w:rPr>
      <w:rFonts w:ascii="Consolas" w:eastAsia="Calibri" w:hAnsi="Consolas"/>
      <w:sz w:val="21"/>
      <w:szCs w:val="21"/>
      <w:lang w:val="x-none" w:eastAsia="x-none"/>
    </w:rPr>
  </w:style>
  <w:style w:type="character" w:customStyle="1" w:styleId="PlainTextChar">
    <w:name w:val="Plain Text Char"/>
    <w:link w:val="PlainText"/>
    <w:rsid w:val="00D76DE2"/>
    <w:rPr>
      <w:rFonts w:ascii="Consolas" w:eastAsia="Calibri" w:hAnsi="Consolas"/>
      <w:sz w:val="21"/>
      <w:szCs w:val="21"/>
      <w:lang w:val="x-none" w:eastAsia="x-none"/>
    </w:rPr>
  </w:style>
  <w:style w:type="paragraph" w:customStyle="1" w:styleId="text">
    <w:name w:val="text"/>
    <w:rsid w:val="00D76DE2"/>
    <w:pPr>
      <w:spacing w:before="120" w:after="120"/>
      <w:jc w:val="both"/>
    </w:pPr>
    <w:rPr>
      <w:rFonts w:ascii="Times New Roman" w:hAnsi="Times New Roman"/>
      <w:sz w:val="24"/>
    </w:rPr>
  </w:style>
  <w:style w:type="paragraph" w:styleId="EndnoteText">
    <w:name w:val="endnote text"/>
    <w:basedOn w:val="Normal"/>
    <w:link w:val="EndnoteTextChar"/>
    <w:uiPriority w:val="99"/>
    <w:semiHidden/>
    <w:unhideWhenUsed/>
    <w:rsid w:val="00D76DE2"/>
    <w:pPr>
      <w:spacing w:before="60"/>
    </w:pPr>
    <w:rPr>
      <w:rFonts w:ascii="Times New Roman" w:eastAsia="Calibri" w:hAnsi="Times New Roman"/>
      <w:sz w:val="20"/>
      <w:szCs w:val="20"/>
      <w:lang w:val="x-none" w:eastAsia="x-none"/>
    </w:rPr>
  </w:style>
  <w:style w:type="character" w:customStyle="1" w:styleId="EndnoteTextChar">
    <w:name w:val="Endnote Text Char"/>
    <w:link w:val="EndnoteText"/>
    <w:uiPriority w:val="99"/>
    <w:semiHidden/>
    <w:rsid w:val="00D76DE2"/>
    <w:rPr>
      <w:rFonts w:ascii="Times New Roman" w:eastAsia="Calibri" w:hAnsi="Times New Roman"/>
      <w:lang w:val="x-none" w:eastAsia="x-none"/>
    </w:rPr>
  </w:style>
  <w:style w:type="character" w:styleId="EndnoteReference">
    <w:name w:val="endnote reference"/>
    <w:uiPriority w:val="99"/>
    <w:semiHidden/>
    <w:unhideWhenUsed/>
    <w:rsid w:val="00D76DE2"/>
    <w:rPr>
      <w:vertAlign w:val="superscript"/>
    </w:rPr>
  </w:style>
  <w:style w:type="character" w:styleId="Emphasis">
    <w:name w:val="Emphasis"/>
    <w:uiPriority w:val="20"/>
    <w:qFormat/>
    <w:rsid w:val="00D76DE2"/>
    <w:rPr>
      <w:i/>
      <w:iCs/>
    </w:rPr>
  </w:style>
  <w:style w:type="paragraph" w:customStyle="1" w:styleId="SimpleLista">
    <w:name w:val="Simple List (a)"/>
    <w:link w:val="SimpleListaChar"/>
    <w:rsid w:val="00D76DE2"/>
    <w:pPr>
      <w:spacing w:before="60" w:after="60"/>
    </w:pPr>
    <w:rPr>
      <w:rFonts w:ascii="Times New Roman" w:eastAsia="SimSun" w:hAnsi="Times New Roman"/>
      <w:sz w:val="24"/>
      <w:szCs w:val="28"/>
      <w:lang w:val="en-GB" w:eastAsia="zh-CN"/>
    </w:rPr>
  </w:style>
  <w:style w:type="character" w:customStyle="1" w:styleId="SimpleListaChar">
    <w:name w:val="Simple List (a) Char"/>
    <w:link w:val="SimpleLista"/>
    <w:rsid w:val="00D76DE2"/>
    <w:rPr>
      <w:rFonts w:ascii="Times New Roman" w:eastAsia="SimSun" w:hAnsi="Times New Roman"/>
      <w:sz w:val="24"/>
      <w:szCs w:val="28"/>
      <w:lang w:val="en-GB" w:eastAsia="zh-CN"/>
    </w:rPr>
  </w:style>
  <w:style w:type="character" w:customStyle="1" w:styleId="seriesgroupdisplayserieslabelvalue">
    <w:name w:val="seriesgroupdisplayserieslabelvalue"/>
    <w:rsid w:val="00D76DE2"/>
  </w:style>
  <w:style w:type="character" w:customStyle="1" w:styleId="seriesgroupdisplayseriesdescriptionlabel">
    <w:name w:val="seriesgroupdisplayseriesdescriptionlabel"/>
    <w:rsid w:val="00D76DE2"/>
  </w:style>
  <w:style w:type="character" w:customStyle="1" w:styleId="seriesgroupdisplayseriesdescriptionvalue">
    <w:name w:val="seriesgroupdisplayseriesdescriptionvalue"/>
    <w:rsid w:val="00D76DE2"/>
  </w:style>
  <w:style w:type="paragraph" w:styleId="Subtitle">
    <w:name w:val="Subtitle"/>
    <w:basedOn w:val="Normal"/>
    <w:next w:val="Normal"/>
    <w:link w:val="SubtitleChar"/>
    <w:qFormat/>
    <w:rsid w:val="00D76DE2"/>
    <w:pPr>
      <w:spacing w:before="60" w:after="60"/>
      <w:ind w:left="360" w:hanging="360"/>
      <w:jc w:val="center"/>
      <w:outlineLvl w:val="1"/>
    </w:pPr>
    <w:rPr>
      <w:b/>
      <w:sz w:val="24"/>
      <w:u w:val="single"/>
      <w:lang w:val="en-CA" w:eastAsia="x-none"/>
    </w:rPr>
  </w:style>
  <w:style w:type="character" w:customStyle="1" w:styleId="SubtitleChar">
    <w:name w:val="Subtitle Char"/>
    <w:link w:val="Subtitle"/>
    <w:rsid w:val="00D76DE2"/>
    <w:rPr>
      <w:rFonts w:ascii="Arial" w:hAnsi="Arial"/>
      <w:b/>
      <w:sz w:val="24"/>
      <w:szCs w:val="24"/>
      <w:u w:val="single"/>
      <w:lang w:val="en-CA" w:eastAsia="x-none"/>
    </w:rPr>
  </w:style>
  <w:style w:type="paragraph" w:styleId="Revision">
    <w:name w:val="Revision"/>
    <w:hidden/>
    <w:uiPriority w:val="99"/>
    <w:semiHidden/>
    <w:rsid w:val="00D76DE2"/>
    <w:rPr>
      <w:rFonts w:ascii="Arial" w:hAnsi="Arial"/>
      <w:sz w:val="22"/>
      <w:szCs w:val="24"/>
      <w:lang w:val="en-CA"/>
    </w:rPr>
  </w:style>
  <w:style w:type="character" w:styleId="HTMLCite">
    <w:name w:val="HTML Cite"/>
    <w:uiPriority w:val="99"/>
    <w:unhideWhenUsed/>
    <w:rsid w:val="00D76DE2"/>
    <w:rPr>
      <w:i/>
      <w:iCs/>
    </w:rPr>
  </w:style>
  <w:style w:type="paragraph" w:customStyle="1" w:styleId="CM2">
    <w:name w:val="CM2"/>
    <w:basedOn w:val="Default"/>
    <w:next w:val="Default"/>
    <w:uiPriority w:val="99"/>
    <w:rsid w:val="00D76DE2"/>
    <w:pPr>
      <w:widowControl w:val="0"/>
      <w:spacing w:line="398" w:lineRule="atLeast"/>
    </w:pPr>
    <w:rPr>
      <w:rFonts w:ascii="Trebuchet MS" w:hAnsi="Trebuchet MS"/>
      <w:color w:val="auto"/>
      <w:lang w:val="fr-CA" w:eastAsia="fr-CA"/>
    </w:rPr>
  </w:style>
  <w:style w:type="paragraph" w:customStyle="1" w:styleId="CM33">
    <w:name w:val="CM33"/>
    <w:basedOn w:val="Default"/>
    <w:next w:val="Default"/>
    <w:uiPriority w:val="99"/>
    <w:rsid w:val="00D76DE2"/>
    <w:pPr>
      <w:widowControl w:val="0"/>
      <w:spacing w:after="373"/>
    </w:pPr>
    <w:rPr>
      <w:rFonts w:ascii="Trebuchet MS" w:hAnsi="Trebuchet MS"/>
      <w:color w:val="auto"/>
      <w:lang w:val="fr-CA" w:eastAsia="fr-CA"/>
    </w:rPr>
  </w:style>
  <w:style w:type="paragraph" w:customStyle="1" w:styleId="CM34">
    <w:name w:val="CM34"/>
    <w:basedOn w:val="Default"/>
    <w:next w:val="Default"/>
    <w:uiPriority w:val="99"/>
    <w:rsid w:val="00D76DE2"/>
    <w:pPr>
      <w:widowControl w:val="0"/>
      <w:spacing w:after="73"/>
    </w:pPr>
    <w:rPr>
      <w:rFonts w:ascii="Trebuchet MS" w:hAnsi="Trebuchet MS"/>
      <w:color w:val="auto"/>
      <w:lang w:val="fr-CA" w:eastAsia="fr-CA"/>
    </w:rPr>
  </w:style>
  <w:style w:type="character" w:customStyle="1" w:styleId="st">
    <w:name w:val="st"/>
    <w:rsid w:val="00D76DE2"/>
  </w:style>
  <w:style w:type="paragraph" w:customStyle="1" w:styleId="Texte1">
    <w:name w:val="Texte1"/>
    <w:basedOn w:val="Normal"/>
    <w:rsid w:val="00D76DE2"/>
    <w:pPr>
      <w:overflowPunct w:val="0"/>
      <w:autoSpaceDE w:val="0"/>
      <w:autoSpaceDN w:val="0"/>
      <w:adjustRightInd w:val="0"/>
      <w:spacing w:before="60"/>
    </w:pPr>
    <w:rPr>
      <w:rFonts w:cs="Arial"/>
      <w:sz w:val="24"/>
      <w:szCs w:val="22"/>
      <w:lang w:eastAsia="fr-FR"/>
    </w:rPr>
  </w:style>
  <w:style w:type="paragraph" w:customStyle="1" w:styleId="Paragrapheretrait">
    <w:name w:val="Paragraphe retrait"/>
    <w:basedOn w:val="Normal"/>
    <w:rsid w:val="00D76DE2"/>
    <w:pPr>
      <w:suppressAutoHyphens/>
      <w:spacing w:before="60"/>
      <w:ind w:left="360" w:hanging="360"/>
    </w:pPr>
    <w:rPr>
      <w:sz w:val="24"/>
      <w:lang w:eastAsia="fr-FR"/>
    </w:rPr>
  </w:style>
  <w:style w:type="paragraph" w:customStyle="1" w:styleId="AAtitre1">
    <w:name w:val="AAtitre1"/>
    <w:basedOn w:val="Normal"/>
    <w:rsid w:val="00D76DE2"/>
    <w:pPr>
      <w:spacing w:before="60" w:line="360" w:lineRule="auto"/>
    </w:pPr>
    <w:rPr>
      <w:rFonts w:ascii="Arial Narrow" w:hAnsi="Arial Narrow"/>
      <w:b/>
      <w:color w:val="008080"/>
      <w:sz w:val="24"/>
      <w:lang w:eastAsia="fr-FR"/>
    </w:rPr>
  </w:style>
  <w:style w:type="paragraph" w:customStyle="1" w:styleId="AAtitre3">
    <w:name w:val="AAtitre3"/>
    <w:basedOn w:val="Normal"/>
    <w:rsid w:val="00D76DE2"/>
    <w:pPr>
      <w:spacing w:before="60" w:line="360" w:lineRule="auto"/>
    </w:pPr>
    <w:rPr>
      <w:rFonts w:ascii="Arial Narrow" w:hAnsi="Arial Narrow"/>
      <w:color w:val="008080"/>
      <w:sz w:val="24"/>
      <w:lang w:eastAsia="fr-FR"/>
    </w:rPr>
  </w:style>
  <w:style w:type="paragraph" w:customStyle="1" w:styleId="AAtitre2CarCarCarCar">
    <w:name w:val="AAtitre2 Car Car Car Car"/>
    <w:basedOn w:val="Normal"/>
    <w:rsid w:val="00D76DE2"/>
    <w:pPr>
      <w:spacing w:before="60" w:line="360" w:lineRule="auto"/>
    </w:pPr>
    <w:rPr>
      <w:rFonts w:ascii="Arial Narrow" w:hAnsi="Arial Narrow"/>
      <w:b/>
      <w:color w:val="008080"/>
      <w:sz w:val="24"/>
      <w:lang w:eastAsia="fr-FR"/>
    </w:rPr>
  </w:style>
  <w:style w:type="paragraph" w:styleId="BodyText3">
    <w:name w:val="Body Text 3"/>
    <w:basedOn w:val="Normal"/>
    <w:link w:val="BodyText3Char"/>
    <w:unhideWhenUsed/>
    <w:rsid w:val="00D76DE2"/>
    <w:pPr>
      <w:spacing w:before="60" w:after="120"/>
    </w:pPr>
    <w:rPr>
      <w:rFonts w:ascii="Times New Roman" w:hAnsi="Times New Roman"/>
      <w:sz w:val="16"/>
      <w:szCs w:val="16"/>
      <w:lang w:eastAsia="fr-FR"/>
    </w:rPr>
  </w:style>
  <w:style w:type="character" w:customStyle="1" w:styleId="BodyText3Char">
    <w:name w:val="Body Text 3 Char"/>
    <w:link w:val="BodyText3"/>
    <w:rsid w:val="00D76DE2"/>
    <w:rPr>
      <w:rFonts w:ascii="Times New Roman" w:hAnsi="Times New Roman"/>
      <w:sz w:val="16"/>
      <w:szCs w:val="16"/>
      <w:lang w:val="fr-FR" w:eastAsia="fr-FR"/>
    </w:rPr>
  </w:style>
  <w:style w:type="paragraph" w:customStyle="1" w:styleId="AAtitre2">
    <w:name w:val="AAtitre2"/>
    <w:basedOn w:val="Normal"/>
    <w:rsid w:val="00D76DE2"/>
    <w:pPr>
      <w:spacing w:before="60" w:line="360" w:lineRule="auto"/>
    </w:pPr>
    <w:rPr>
      <w:rFonts w:ascii="Arial Narrow" w:hAnsi="Arial Narrow"/>
      <w:b/>
      <w:color w:val="008080"/>
      <w:sz w:val="24"/>
      <w:lang w:eastAsia="fr-FR"/>
    </w:rPr>
  </w:style>
  <w:style w:type="paragraph" w:customStyle="1" w:styleId="82Legendefigure">
    <w:name w:val="8.2 Legende figure"/>
    <w:basedOn w:val="Normal"/>
    <w:next w:val="Normal"/>
    <w:rsid w:val="00D76DE2"/>
    <w:pPr>
      <w:widowControl w:val="0"/>
      <w:spacing w:before="120"/>
      <w:ind w:left="360" w:hanging="360"/>
    </w:pPr>
    <w:rPr>
      <w:sz w:val="24"/>
      <w:szCs w:val="20"/>
      <w:lang w:eastAsia="fr-FR"/>
    </w:rPr>
  </w:style>
  <w:style w:type="paragraph" w:customStyle="1" w:styleId="TEXTE0">
    <w:name w:val="TEXTE"/>
    <w:basedOn w:val="Normal"/>
    <w:rsid w:val="00D76DE2"/>
    <w:pPr>
      <w:spacing w:before="60"/>
      <w:ind w:left="567"/>
    </w:pPr>
    <w:rPr>
      <w:rFonts w:ascii="Times New Roman" w:hAnsi="Times New Roman"/>
      <w:sz w:val="24"/>
      <w:szCs w:val="22"/>
      <w:lang w:eastAsia="fr-FR"/>
    </w:rPr>
  </w:style>
  <w:style w:type="numbering" w:customStyle="1" w:styleId="Aucuneliste1">
    <w:name w:val="Aucune liste1"/>
    <w:next w:val="NoList"/>
    <w:uiPriority w:val="99"/>
    <w:semiHidden/>
    <w:unhideWhenUsed/>
    <w:rsid w:val="00D76DE2"/>
  </w:style>
  <w:style w:type="numbering" w:customStyle="1" w:styleId="Aucuneliste2">
    <w:name w:val="Aucune liste2"/>
    <w:next w:val="NoList"/>
    <w:uiPriority w:val="99"/>
    <w:semiHidden/>
    <w:unhideWhenUsed/>
    <w:rsid w:val="00D76DE2"/>
  </w:style>
  <w:style w:type="paragraph" w:styleId="BodyTextIndent">
    <w:name w:val="Body Text Indent"/>
    <w:basedOn w:val="Normal"/>
    <w:link w:val="BodyTextIndentChar"/>
    <w:semiHidden/>
    <w:unhideWhenUsed/>
    <w:rsid w:val="00D76DE2"/>
    <w:pPr>
      <w:spacing w:before="60" w:after="120" w:line="276" w:lineRule="auto"/>
      <w:ind w:left="283"/>
    </w:pPr>
    <w:rPr>
      <w:rFonts w:ascii="Times New Roman" w:eastAsia="Calibri" w:hAnsi="Times New Roman"/>
      <w:sz w:val="20"/>
      <w:szCs w:val="20"/>
      <w:lang w:val="x-none" w:eastAsia="x-none"/>
    </w:rPr>
  </w:style>
  <w:style w:type="character" w:customStyle="1" w:styleId="BodyTextIndentChar">
    <w:name w:val="Body Text Indent Char"/>
    <w:link w:val="BodyTextIndent"/>
    <w:semiHidden/>
    <w:rsid w:val="00D76DE2"/>
    <w:rPr>
      <w:rFonts w:ascii="Times New Roman" w:eastAsia="Calibri" w:hAnsi="Times New Roman"/>
      <w:lang w:val="x-none" w:eastAsia="x-none"/>
    </w:rPr>
  </w:style>
  <w:style w:type="paragraph" w:styleId="BodyTextFirstIndent2">
    <w:name w:val="Body Text First Indent 2"/>
    <w:basedOn w:val="BodyTextIndent"/>
    <w:link w:val="BodyTextFirstIndent2Char"/>
    <w:unhideWhenUsed/>
    <w:rsid w:val="00D76DE2"/>
    <w:pPr>
      <w:spacing w:after="200"/>
      <w:ind w:left="360" w:firstLine="360"/>
    </w:pPr>
  </w:style>
  <w:style w:type="character" w:customStyle="1" w:styleId="BodyTextFirstIndent2Char">
    <w:name w:val="Body Text First Indent 2 Char"/>
    <w:basedOn w:val="BodyTextIndentChar"/>
    <w:link w:val="BodyTextFirstIndent2"/>
    <w:rsid w:val="00D76DE2"/>
    <w:rPr>
      <w:rFonts w:ascii="Times New Roman" w:eastAsia="Calibri" w:hAnsi="Times New Roman"/>
      <w:lang w:val="x-none" w:eastAsia="x-none"/>
    </w:rPr>
  </w:style>
  <w:style w:type="paragraph" w:customStyle="1" w:styleId="pucestexte">
    <w:name w:val="puces_texte"/>
    <w:basedOn w:val="Normal"/>
    <w:uiPriority w:val="99"/>
    <w:rsid w:val="00D76DE2"/>
    <w:pPr>
      <w:spacing w:before="120" w:after="120"/>
    </w:pPr>
    <w:rPr>
      <w:rFonts w:cs="Arial"/>
      <w:sz w:val="24"/>
      <w:szCs w:val="22"/>
      <w:lang w:eastAsia="fr-CA"/>
    </w:rPr>
  </w:style>
  <w:style w:type="paragraph" w:customStyle="1" w:styleId="Style1Tableaux">
    <w:name w:val="Style1 Tableaux"/>
    <w:basedOn w:val="Caption"/>
    <w:link w:val="Style1TableauxCar"/>
    <w:qFormat/>
    <w:rsid w:val="00D76DE2"/>
    <w:pPr>
      <w:spacing w:before="240" w:after="60" w:line="276" w:lineRule="auto"/>
    </w:pPr>
    <w:rPr>
      <w:rFonts w:ascii="Times New Roman" w:eastAsia="Calibri" w:hAnsi="Times New Roman"/>
      <w:bCs w:val="0"/>
      <w:i w:val="0"/>
      <w:color w:val="4F81BD"/>
      <w:lang w:val="x-none" w:eastAsia="x-none"/>
    </w:rPr>
  </w:style>
  <w:style w:type="character" w:customStyle="1" w:styleId="Style1TableauxCar">
    <w:name w:val="Style1 Tableaux Car"/>
    <w:link w:val="Style1Tableaux"/>
    <w:rsid w:val="00D76DE2"/>
    <w:rPr>
      <w:rFonts w:ascii="Times New Roman" w:eastAsia="Calibri" w:hAnsi="Times New Roman"/>
      <w:color w:val="4F81BD"/>
      <w:sz w:val="18"/>
      <w:szCs w:val="18"/>
      <w:lang w:val="x-none" w:eastAsia="x-none"/>
    </w:rPr>
  </w:style>
  <w:style w:type="character" w:customStyle="1" w:styleId="HeaderChar1">
    <w:name w:val="Header Char1"/>
    <w:aliases w:val="h Char1,Header1 Char1,En-tête client Char1"/>
    <w:uiPriority w:val="99"/>
    <w:semiHidden/>
    <w:rsid w:val="00D76DE2"/>
    <w:rPr>
      <w:rFonts w:ascii="Times New Roman" w:eastAsia="Times New Roman" w:hAnsi="Times New Roman" w:cs="Times New Roman"/>
      <w:sz w:val="24"/>
      <w:szCs w:val="24"/>
      <w:lang w:val="en-CA"/>
    </w:rPr>
  </w:style>
  <w:style w:type="table" w:customStyle="1" w:styleId="TableNormal1">
    <w:name w:val="Table Normal1"/>
    <w:uiPriority w:val="2"/>
    <w:semiHidden/>
    <w:qFormat/>
    <w:rsid w:val="00D76DE2"/>
    <w:pPr>
      <w:widowControl w:val="0"/>
    </w:pPr>
    <w:rPr>
      <w:rFonts w:ascii="Calibri" w:eastAsia="Calibri" w:hAnsi="Calibri"/>
      <w:sz w:val="22"/>
      <w:szCs w:val="22"/>
    </w:rPr>
    <w:tblPr>
      <w:tblCellMar>
        <w:top w:w="0" w:type="dxa"/>
        <w:left w:w="0" w:type="dxa"/>
        <w:bottom w:w="0" w:type="dxa"/>
        <w:right w:w="0" w:type="dxa"/>
      </w:tblCellMar>
    </w:tblPr>
  </w:style>
  <w:style w:type="paragraph" w:customStyle="1" w:styleId="xl178">
    <w:name w:val="xl178"/>
    <w:basedOn w:val="Normal"/>
    <w:rsid w:val="00D76DE2"/>
    <w:pPr>
      <w:pBdr>
        <w:top w:val="single" w:sz="4" w:space="0" w:color="auto"/>
        <w:left w:val="single" w:sz="4" w:space="0" w:color="auto"/>
        <w:bottom w:val="single" w:sz="4" w:space="0" w:color="auto"/>
        <w:right w:val="single" w:sz="4" w:space="0" w:color="auto"/>
      </w:pBdr>
      <w:shd w:val="clear" w:color="000000" w:fill="D99795"/>
      <w:spacing w:before="100" w:beforeAutospacing="1" w:after="100" w:afterAutospacing="1"/>
      <w:jc w:val="center"/>
    </w:pPr>
    <w:rPr>
      <w:rFonts w:cs="Arial"/>
      <w:sz w:val="18"/>
      <w:szCs w:val="18"/>
      <w:lang w:val="fr-CA" w:eastAsia="fr-CA"/>
    </w:rPr>
  </w:style>
  <w:style w:type="paragraph" w:customStyle="1" w:styleId="xl179">
    <w:name w:val="xl179"/>
    <w:basedOn w:val="Normal"/>
    <w:rsid w:val="00D76DE2"/>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cs="Arial"/>
      <w:sz w:val="18"/>
      <w:szCs w:val="18"/>
      <w:lang w:val="fr-CA" w:eastAsia="fr-CA"/>
    </w:rPr>
  </w:style>
  <w:style w:type="paragraph" w:customStyle="1" w:styleId="xl180">
    <w:name w:val="xl180"/>
    <w:basedOn w:val="Normal"/>
    <w:rsid w:val="00D76DE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pPr>
    <w:rPr>
      <w:rFonts w:cs="Arial"/>
      <w:sz w:val="18"/>
      <w:szCs w:val="18"/>
      <w:lang w:val="fr-CA" w:eastAsia="fr-CA"/>
    </w:rPr>
  </w:style>
  <w:style w:type="paragraph" w:customStyle="1" w:styleId="xl181">
    <w:name w:val="xl18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FF0000"/>
      <w:sz w:val="18"/>
      <w:szCs w:val="18"/>
      <w:lang w:val="fr-CA" w:eastAsia="fr-CA"/>
    </w:rPr>
  </w:style>
  <w:style w:type="paragraph" w:customStyle="1" w:styleId="xl182">
    <w:name w:val="xl182"/>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3">
    <w:name w:val="xl183"/>
    <w:basedOn w:val="Normal"/>
    <w:rsid w:val="00D76DE2"/>
    <w:pPr>
      <w:pBdr>
        <w:top w:val="single" w:sz="4" w:space="0" w:color="auto"/>
        <w:left w:val="single" w:sz="4" w:space="0" w:color="auto"/>
        <w:bottom w:val="single" w:sz="4" w:space="0" w:color="auto"/>
        <w:right w:val="single" w:sz="4" w:space="0" w:color="auto"/>
      </w:pBdr>
      <w:shd w:val="clear" w:color="000000" w:fill="B2A1C7"/>
      <w:spacing w:before="100" w:beforeAutospacing="1" w:after="100" w:afterAutospacing="1"/>
      <w:jc w:val="center"/>
      <w:textAlignment w:val="center"/>
    </w:pPr>
    <w:rPr>
      <w:rFonts w:cs="Arial"/>
      <w:sz w:val="18"/>
      <w:szCs w:val="18"/>
      <w:lang w:val="fr-CA" w:eastAsia="fr-CA"/>
    </w:rPr>
  </w:style>
  <w:style w:type="paragraph" w:customStyle="1" w:styleId="xl184">
    <w:name w:val="xl184"/>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5">
    <w:name w:val="xl185"/>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cs="Arial"/>
      <w:sz w:val="18"/>
      <w:szCs w:val="18"/>
      <w:lang w:val="fr-CA" w:eastAsia="fr-CA"/>
    </w:rPr>
  </w:style>
  <w:style w:type="paragraph" w:customStyle="1" w:styleId="xl186">
    <w:name w:val="xl186"/>
    <w:basedOn w:val="Normal"/>
    <w:rsid w:val="00D76DE2"/>
    <w:pPr>
      <w:pBdr>
        <w:top w:val="single" w:sz="4"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fr-CA" w:eastAsia="fr-CA"/>
    </w:rPr>
  </w:style>
  <w:style w:type="paragraph" w:customStyle="1" w:styleId="xl187">
    <w:name w:val="xl187"/>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88">
    <w:name w:val="xl188"/>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color w:val="7030A0"/>
      <w:sz w:val="18"/>
      <w:szCs w:val="18"/>
      <w:lang w:val="fr-CA" w:eastAsia="fr-CA"/>
    </w:rPr>
  </w:style>
  <w:style w:type="paragraph" w:customStyle="1" w:styleId="xl189">
    <w:name w:val="xl189"/>
    <w:basedOn w:val="Normal"/>
    <w:rsid w:val="00D76DE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b/>
      <w:bCs/>
      <w:color w:val="7030A0"/>
      <w:sz w:val="18"/>
      <w:szCs w:val="18"/>
      <w:lang w:val="fr-CA" w:eastAsia="fr-CA"/>
    </w:rPr>
  </w:style>
  <w:style w:type="paragraph" w:customStyle="1" w:styleId="xl190">
    <w:name w:val="xl190"/>
    <w:basedOn w:val="Normal"/>
    <w:rsid w:val="00D76DE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cs="Arial"/>
      <w:sz w:val="18"/>
      <w:szCs w:val="18"/>
      <w:lang w:val="fr-CA" w:eastAsia="fr-CA"/>
    </w:rPr>
  </w:style>
  <w:style w:type="paragraph" w:customStyle="1" w:styleId="xl191">
    <w:name w:val="xl191"/>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color w:val="FF0000"/>
      <w:sz w:val="18"/>
      <w:szCs w:val="18"/>
      <w:lang w:val="fr-CA" w:eastAsia="fr-CA"/>
    </w:rPr>
  </w:style>
  <w:style w:type="paragraph" w:customStyle="1" w:styleId="xl192">
    <w:name w:val="xl192"/>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sz w:val="18"/>
      <w:szCs w:val="18"/>
      <w:lang w:val="fr-CA" w:eastAsia="fr-CA"/>
    </w:rPr>
  </w:style>
  <w:style w:type="paragraph" w:customStyle="1" w:styleId="xl193">
    <w:name w:val="xl193"/>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pPr>
    <w:rPr>
      <w:rFonts w:cs="Arial"/>
      <w:color w:val="FF0000"/>
      <w:sz w:val="18"/>
      <w:szCs w:val="18"/>
      <w:lang w:val="fr-CA" w:eastAsia="fr-CA"/>
    </w:rPr>
  </w:style>
  <w:style w:type="paragraph" w:customStyle="1" w:styleId="xl194">
    <w:name w:val="xl194"/>
    <w:basedOn w:val="Normal"/>
    <w:rsid w:val="00D76DE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5">
    <w:name w:val="xl195"/>
    <w:basedOn w:val="Normal"/>
    <w:rsid w:val="00D76DE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Times New Roman" w:hAnsi="Times New Roman"/>
      <w:sz w:val="18"/>
      <w:szCs w:val="18"/>
      <w:lang w:val="fr-CA" w:eastAsia="fr-CA"/>
    </w:rPr>
  </w:style>
  <w:style w:type="paragraph" w:customStyle="1" w:styleId="xl196">
    <w:name w:val="xl196"/>
    <w:basedOn w:val="Normal"/>
    <w:rsid w:val="00D76DE2"/>
    <w:pPr>
      <w:pBdr>
        <w:top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color w:val="7030A0"/>
      <w:sz w:val="18"/>
      <w:szCs w:val="18"/>
      <w:lang w:val="fr-CA" w:eastAsia="fr-CA"/>
    </w:rPr>
  </w:style>
  <w:style w:type="paragraph" w:customStyle="1" w:styleId="xl197">
    <w:name w:val="xl197"/>
    <w:basedOn w:val="Normal"/>
    <w:rsid w:val="00D76DE2"/>
    <w:pPr>
      <w:pBdr>
        <w:top w:val="single" w:sz="4" w:space="0" w:color="auto"/>
        <w:left w:val="single" w:sz="4" w:space="0" w:color="auto"/>
        <w:bottom w:val="single" w:sz="4" w:space="0" w:color="auto"/>
        <w:right w:val="single" w:sz="4" w:space="0" w:color="auto"/>
      </w:pBdr>
      <w:shd w:val="clear" w:color="000000" w:fill="E6B9B8"/>
      <w:spacing w:before="100" w:beforeAutospacing="1" w:after="100" w:afterAutospacing="1"/>
      <w:jc w:val="center"/>
      <w:textAlignment w:val="center"/>
    </w:pPr>
    <w:rPr>
      <w:rFonts w:cs="Arial"/>
      <w:sz w:val="18"/>
      <w:szCs w:val="18"/>
      <w:lang w:val="fr-CA" w:eastAsia="fr-CA"/>
    </w:rPr>
  </w:style>
  <w:style w:type="paragraph" w:customStyle="1" w:styleId="xl198">
    <w:name w:val="xl198"/>
    <w:basedOn w:val="Normal"/>
    <w:rsid w:val="00D76DE2"/>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pPr>
    <w:rPr>
      <w:rFonts w:cs="Arial"/>
      <w:b/>
      <w:bCs/>
      <w:sz w:val="18"/>
      <w:szCs w:val="18"/>
      <w:lang w:val="fr-CA" w:eastAsia="fr-CA"/>
    </w:rPr>
  </w:style>
  <w:style w:type="character" w:customStyle="1" w:styleId="hps">
    <w:name w:val="hps"/>
    <w:rsid w:val="00D76DE2"/>
  </w:style>
  <w:style w:type="paragraph" w:styleId="DocumentMap">
    <w:name w:val="Document Map"/>
    <w:basedOn w:val="Normal"/>
    <w:link w:val="DocumentMapChar"/>
    <w:semiHidden/>
    <w:unhideWhenUsed/>
    <w:rsid w:val="00D76DE2"/>
    <w:rPr>
      <w:rFonts w:ascii="Tahoma" w:eastAsia="Calibri" w:hAnsi="Tahoma"/>
      <w:sz w:val="16"/>
      <w:szCs w:val="16"/>
      <w:lang w:val="en-US" w:eastAsia="en-US"/>
    </w:rPr>
  </w:style>
  <w:style w:type="character" w:customStyle="1" w:styleId="DocumentMapChar">
    <w:name w:val="Document Map Char"/>
    <w:link w:val="DocumentMap"/>
    <w:semiHidden/>
    <w:rsid w:val="00D76DE2"/>
    <w:rPr>
      <w:rFonts w:ascii="Tahoma" w:eastAsia="Calibri" w:hAnsi="Tahoma"/>
      <w:sz w:val="16"/>
      <w:szCs w:val="16"/>
      <w:lang w:val="en-US" w:eastAsia="en-US"/>
    </w:rPr>
  </w:style>
  <w:style w:type="paragraph" w:customStyle="1" w:styleId="1TITRE">
    <w:name w:val="1. TITRE"/>
    <w:basedOn w:val="Normal"/>
    <w:rsid w:val="00D76DE2"/>
    <w:pPr>
      <w:tabs>
        <w:tab w:val="left" w:pos="540"/>
      </w:tabs>
    </w:pPr>
    <w:rPr>
      <w:rFonts w:ascii="Times New Roman" w:hAnsi="Times New Roman"/>
      <w:b/>
      <w:bCs/>
      <w:sz w:val="20"/>
      <w:lang w:eastAsia="en-US"/>
    </w:rPr>
  </w:style>
  <w:style w:type="character" w:customStyle="1" w:styleId="watch-title">
    <w:name w:val="watch-title"/>
    <w:rsid w:val="00D76DE2"/>
  </w:style>
  <w:style w:type="character" w:customStyle="1" w:styleId="apple-converted-space">
    <w:name w:val="apple-converted-space"/>
    <w:rsid w:val="00D76DE2"/>
  </w:style>
  <w:style w:type="paragraph" w:customStyle="1" w:styleId="Sub-ClauseText">
    <w:name w:val="Sub-Clause Text"/>
    <w:basedOn w:val="Normal"/>
    <w:rsid w:val="00D76DE2"/>
    <w:pPr>
      <w:overflowPunct w:val="0"/>
      <w:autoSpaceDE w:val="0"/>
      <w:autoSpaceDN w:val="0"/>
      <w:adjustRightInd w:val="0"/>
      <w:spacing w:before="120" w:after="120"/>
    </w:pPr>
    <w:rPr>
      <w:rFonts w:ascii="Times New Roman" w:hAnsi="Times New Roman"/>
      <w:spacing w:val="-4"/>
      <w:sz w:val="24"/>
      <w:szCs w:val="20"/>
      <w:lang w:val="en-US" w:eastAsia="fr-FR"/>
    </w:rPr>
  </w:style>
  <w:style w:type="paragraph" w:styleId="HTMLAddress">
    <w:name w:val="HTML Address"/>
    <w:basedOn w:val="Normal"/>
    <w:link w:val="HTMLAddressChar"/>
    <w:semiHidden/>
    <w:unhideWhenUsed/>
    <w:rsid w:val="00D76DE2"/>
    <w:pPr>
      <w:suppressAutoHyphens/>
      <w:overflowPunct w:val="0"/>
      <w:autoSpaceDE w:val="0"/>
      <w:autoSpaceDN w:val="0"/>
      <w:adjustRightInd w:val="0"/>
    </w:pPr>
    <w:rPr>
      <w:rFonts w:ascii="Times New Roman" w:hAnsi="Times New Roman"/>
      <w:i/>
      <w:sz w:val="24"/>
      <w:szCs w:val="20"/>
      <w:lang w:val="x-none" w:eastAsia="fr-FR"/>
    </w:rPr>
  </w:style>
  <w:style w:type="character" w:customStyle="1" w:styleId="HTMLAddressChar">
    <w:name w:val="HTML Address Char"/>
    <w:link w:val="HTMLAddress"/>
    <w:semiHidden/>
    <w:rsid w:val="00D76DE2"/>
    <w:rPr>
      <w:rFonts w:ascii="Times New Roman" w:hAnsi="Times New Roman"/>
      <w:i/>
      <w:sz w:val="24"/>
      <w:lang w:val="x-none" w:eastAsia="fr-FR"/>
    </w:rPr>
  </w:style>
  <w:style w:type="character" w:customStyle="1" w:styleId="Heading1Char1">
    <w:name w:val="Heading 1 Char1"/>
    <w:aliases w:val="Document Header1 Char1,Chapitre Char1,TITRE 1 Char1,Titre 1 / I Char1"/>
    <w:rsid w:val="00D76DE2"/>
    <w:rPr>
      <w:rFonts w:ascii="Cambria" w:eastAsia="Times New Roman" w:hAnsi="Cambria" w:cs="Times New Roman"/>
      <w:b/>
      <w:bCs/>
      <w:color w:val="365F91"/>
      <w:sz w:val="28"/>
      <w:szCs w:val="28"/>
      <w:lang w:eastAsia="fr-FR"/>
    </w:rPr>
  </w:style>
  <w:style w:type="character" w:customStyle="1" w:styleId="Heading2Char1">
    <w:name w:val="Heading 2 Char1"/>
    <w:aliases w:val="Title Header2 Char1,sous-chapitre Char1,Sous-Titre Char1"/>
    <w:semiHidden/>
    <w:rsid w:val="00D76DE2"/>
    <w:rPr>
      <w:rFonts w:ascii="Cambria" w:eastAsia="Times New Roman" w:hAnsi="Cambria" w:cs="Times New Roman"/>
      <w:b/>
      <w:bCs/>
      <w:color w:val="4F81BD"/>
      <w:sz w:val="26"/>
      <w:szCs w:val="26"/>
      <w:lang w:eastAsia="fr-FR"/>
    </w:rPr>
  </w:style>
  <w:style w:type="character" w:customStyle="1" w:styleId="Heading3Char2">
    <w:name w:val="Heading 3 Char2"/>
    <w:aliases w:val="Sub-Clause Paragraph Char1,Section Header3 Char1,Heading 3 Char1 Char1,Titre 3 / 1.1. Char1,Titre 3 (1.1.1.) Char1,TITRE 3 (1.1.1.) Char1,InterTitre Char1"/>
    <w:semiHidden/>
    <w:rsid w:val="00D76DE2"/>
    <w:rPr>
      <w:rFonts w:ascii="Cambria" w:eastAsia="Times New Roman" w:hAnsi="Cambria" w:cs="Times New Roman" w:hint="default"/>
      <w:b/>
      <w:bCs/>
      <w:color w:val="4F81BD"/>
      <w:sz w:val="22"/>
      <w:szCs w:val="22"/>
    </w:rPr>
  </w:style>
  <w:style w:type="paragraph" w:styleId="HTMLPreformatted">
    <w:name w:val="HTML Preformatted"/>
    <w:basedOn w:val="Normal"/>
    <w:link w:val="HTMLPreformattedChar"/>
    <w:uiPriority w:val="99"/>
    <w:semiHidden/>
    <w:unhideWhenUsed/>
    <w:rsid w:val="00D76D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overflowPunct w:val="0"/>
      <w:autoSpaceDE w:val="0"/>
      <w:autoSpaceDN w:val="0"/>
      <w:adjustRightInd w:val="0"/>
    </w:pPr>
    <w:rPr>
      <w:rFonts w:ascii="Courier New" w:hAnsi="Courier New"/>
      <w:sz w:val="20"/>
      <w:szCs w:val="20"/>
      <w:lang w:val="x-none" w:eastAsia="fr-FR"/>
    </w:rPr>
  </w:style>
  <w:style w:type="character" w:customStyle="1" w:styleId="HTMLPreformattedChar">
    <w:name w:val="HTML Preformatted Char"/>
    <w:link w:val="HTMLPreformatted"/>
    <w:uiPriority w:val="99"/>
    <w:semiHidden/>
    <w:rsid w:val="00D76DE2"/>
    <w:rPr>
      <w:rFonts w:ascii="Courier New" w:hAnsi="Courier New"/>
      <w:lang w:val="x-none" w:eastAsia="fr-FR"/>
    </w:rPr>
  </w:style>
  <w:style w:type="paragraph" w:styleId="Index1">
    <w:name w:val="index 1"/>
    <w:basedOn w:val="Normal"/>
    <w:next w:val="Normal"/>
    <w:autoRedefine/>
    <w:semiHidden/>
    <w:unhideWhenUsed/>
    <w:rsid w:val="00D76DE2"/>
    <w:pPr>
      <w:autoSpaceDN w:val="0"/>
      <w:ind w:left="240" w:hanging="240"/>
    </w:pPr>
    <w:rPr>
      <w:rFonts w:ascii="Times New Roman" w:hAnsi="Times New Roman"/>
      <w:sz w:val="24"/>
      <w:lang w:val="fr-BE" w:eastAsia="fr-FR"/>
    </w:rPr>
  </w:style>
  <w:style w:type="paragraph" w:styleId="Index2">
    <w:name w:val="index 2"/>
    <w:basedOn w:val="Normal"/>
    <w:next w:val="Normal"/>
    <w:autoRedefine/>
    <w:semiHidden/>
    <w:unhideWhenUsed/>
    <w:rsid w:val="00D76DE2"/>
    <w:pPr>
      <w:autoSpaceDN w:val="0"/>
      <w:ind w:left="480" w:hanging="240"/>
    </w:pPr>
    <w:rPr>
      <w:rFonts w:ascii="Times New Roman" w:hAnsi="Times New Roman"/>
      <w:sz w:val="24"/>
      <w:lang w:val="fr-BE" w:eastAsia="fr-FR"/>
    </w:rPr>
  </w:style>
  <w:style w:type="paragraph" w:styleId="Index3">
    <w:name w:val="index 3"/>
    <w:basedOn w:val="Normal"/>
    <w:next w:val="Normal"/>
    <w:autoRedefine/>
    <w:semiHidden/>
    <w:unhideWhenUsed/>
    <w:rsid w:val="00D76DE2"/>
    <w:pPr>
      <w:autoSpaceDN w:val="0"/>
      <w:ind w:left="720" w:hanging="240"/>
    </w:pPr>
    <w:rPr>
      <w:rFonts w:ascii="Times New Roman" w:hAnsi="Times New Roman"/>
      <w:sz w:val="24"/>
      <w:lang w:val="fr-BE" w:eastAsia="fr-FR"/>
    </w:rPr>
  </w:style>
  <w:style w:type="paragraph" w:styleId="Index4">
    <w:name w:val="index 4"/>
    <w:basedOn w:val="Normal"/>
    <w:next w:val="Normal"/>
    <w:autoRedefine/>
    <w:semiHidden/>
    <w:unhideWhenUsed/>
    <w:rsid w:val="00D76DE2"/>
    <w:pPr>
      <w:autoSpaceDN w:val="0"/>
      <w:ind w:left="960" w:hanging="240"/>
    </w:pPr>
    <w:rPr>
      <w:rFonts w:ascii="Times New Roman" w:hAnsi="Times New Roman"/>
      <w:sz w:val="24"/>
      <w:lang w:val="fr-BE" w:eastAsia="fr-FR"/>
    </w:rPr>
  </w:style>
  <w:style w:type="paragraph" w:styleId="Index5">
    <w:name w:val="index 5"/>
    <w:basedOn w:val="Normal"/>
    <w:next w:val="Normal"/>
    <w:autoRedefine/>
    <w:semiHidden/>
    <w:unhideWhenUsed/>
    <w:rsid w:val="00D76DE2"/>
    <w:pPr>
      <w:autoSpaceDN w:val="0"/>
      <w:ind w:left="1200" w:hanging="240"/>
    </w:pPr>
    <w:rPr>
      <w:rFonts w:ascii="Times New Roman" w:hAnsi="Times New Roman"/>
      <w:sz w:val="24"/>
      <w:lang w:val="fr-BE" w:eastAsia="fr-FR"/>
    </w:rPr>
  </w:style>
  <w:style w:type="paragraph" w:styleId="Index6">
    <w:name w:val="index 6"/>
    <w:basedOn w:val="Normal"/>
    <w:next w:val="Normal"/>
    <w:autoRedefine/>
    <w:semiHidden/>
    <w:unhideWhenUsed/>
    <w:rsid w:val="00D76DE2"/>
    <w:pPr>
      <w:autoSpaceDN w:val="0"/>
      <w:ind w:left="1440" w:hanging="240"/>
    </w:pPr>
    <w:rPr>
      <w:rFonts w:ascii="Times New Roman" w:hAnsi="Times New Roman"/>
      <w:sz w:val="24"/>
      <w:lang w:val="fr-BE" w:eastAsia="fr-FR"/>
    </w:rPr>
  </w:style>
  <w:style w:type="paragraph" w:styleId="Index7">
    <w:name w:val="index 7"/>
    <w:basedOn w:val="Normal"/>
    <w:next w:val="Normal"/>
    <w:autoRedefine/>
    <w:semiHidden/>
    <w:unhideWhenUsed/>
    <w:rsid w:val="00D76DE2"/>
    <w:pPr>
      <w:autoSpaceDN w:val="0"/>
      <w:ind w:left="1680" w:hanging="240"/>
    </w:pPr>
    <w:rPr>
      <w:rFonts w:ascii="Times New Roman" w:hAnsi="Times New Roman"/>
      <w:sz w:val="24"/>
      <w:lang w:val="fr-BE" w:eastAsia="fr-FR"/>
    </w:rPr>
  </w:style>
  <w:style w:type="paragraph" w:styleId="Index8">
    <w:name w:val="index 8"/>
    <w:basedOn w:val="Normal"/>
    <w:next w:val="Normal"/>
    <w:autoRedefine/>
    <w:semiHidden/>
    <w:unhideWhenUsed/>
    <w:rsid w:val="00D76DE2"/>
    <w:pPr>
      <w:autoSpaceDN w:val="0"/>
      <w:ind w:left="1920" w:hanging="240"/>
    </w:pPr>
    <w:rPr>
      <w:rFonts w:ascii="Times New Roman" w:hAnsi="Times New Roman"/>
      <w:sz w:val="24"/>
      <w:lang w:val="fr-BE" w:eastAsia="fr-FR"/>
    </w:rPr>
  </w:style>
  <w:style w:type="paragraph" w:styleId="Index9">
    <w:name w:val="index 9"/>
    <w:basedOn w:val="Normal"/>
    <w:next w:val="Normal"/>
    <w:autoRedefine/>
    <w:semiHidden/>
    <w:unhideWhenUsed/>
    <w:rsid w:val="00D76DE2"/>
    <w:pPr>
      <w:autoSpaceDN w:val="0"/>
      <w:ind w:left="2160" w:hanging="240"/>
    </w:pPr>
    <w:rPr>
      <w:rFonts w:ascii="Times New Roman" w:hAnsi="Times New Roman"/>
      <w:sz w:val="24"/>
      <w:lang w:val="fr-BE" w:eastAsia="fr-FR"/>
    </w:rPr>
  </w:style>
  <w:style w:type="paragraph" w:styleId="NormalIndent">
    <w:name w:val="Normal Indent"/>
    <w:basedOn w:val="Normal"/>
    <w:semiHidden/>
    <w:unhideWhenUsed/>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styleId="IndexHeading">
    <w:name w:val="index heading"/>
    <w:basedOn w:val="Normal"/>
    <w:next w:val="Index1"/>
    <w:semiHidden/>
    <w:unhideWhenUsed/>
    <w:rsid w:val="00D76DE2"/>
    <w:pPr>
      <w:autoSpaceDN w:val="0"/>
    </w:pPr>
    <w:rPr>
      <w:rFonts w:ascii="Times New Roman" w:hAnsi="Times New Roman"/>
      <w:sz w:val="24"/>
      <w:lang w:val="fr-BE" w:eastAsia="fr-FR"/>
    </w:rPr>
  </w:style>
  <w:style w:type="paragraph" w:styleId="EnvelopeAddress">
    <w:name w:val="envelope address"/>
    <w:basedOn w:val="Normal"/>
    <w:semiHidden/>
    <w:unhideWhenUsed/>
    <w:rsid w:val="00D76DE2"/>
    <w:pPr>
      <w:framePr w:w="7920" w:h="1980" w:hSpace="180" w:wrap="auto" w:hAnchor="page" w:xAlign="center" w:yAlign="bottom"/>
      <w:suppressAutoHyphens/>
      <w:overflowPunct w:val="0"/>
      <w:autoSpaceDE w:val="0"/>
      <w:autoSpaceDN w:val="0"/>
      <w:adjustRightInd w:val="0"/>
      <w:ind w:left="2880"/>
    </w:pPr>
    <w:rPr>
      <w:sz w:val="24"/>
      <w:szCs w:val="20"/>
      <w:lang w:val="en-US" w:eastAsia="fr-FR"/>
    </w:rPr>
  </w:style>
  <w:style w:type="paragraph" w:styleId="EnvelopeReturn">
    <w:name w:val="envelope return"/>
    <w:basedOn w:val="Normal"/>
    <w:semiHidden/>
    <w:unhideWhenUsed/>
    <w:rsid w:val="00D76DE2"/>
    <w:pPr>
      <w:suppressAutoHyphens/>
      <w:overflowPunct w:val="0"/>
      <w:autoSpaceDE w:val="0"/>
      <w:autoSpaceDN w:val="0"/>
      <w:adjustRightInd w:val="0"/>
    </w:pPr>
    <w:rPr>
      <w:sz w:val="20"/>
      <w:szCs w:val="20"/>
      <w:lang w:val="en-US" w:eastAsia="fr-FR"/>
    </w:rPr>
  </w:style>
  <w:style w:type="paragraph" w:styleId="TOAHeading">
    <w:name w:val="toa heading"/>
    <w:basedOn w:val="Normal"/>
    <w:next w:val="Normal"/>
    <w:semiHidden/>
    <w:unhideWhenUsed/>
    <w:rsid w:val="00D76DE2"/>
    <w:pPr>
      <w:tabs>
        <w:tab w:val="left" w:pos="9000"/>
        <w:tab w:val="right" w:pos="9360"/>
      </w:tabs>
      <w:suppressAutoHyphens/>
      <w:overflowPunct w:val="0"/>
      <w:autoSpaceDE w:val="0"/>
      <w:autoSpaceDN w:val="0"/>
      <w:adjustRightInd w:val="0"/>
    </w:pPr>
    <w:rPr>
      <w:rFonts w:ascii="Times New Roman" w:hAnsi="Times New Roman"/>
      <w:sz w:val="24"/>
      <w:szCs w:val="20"/>
      <w:lang w:val="en-US" w:eastAsia="fr-FR"/>
    </w:rPr>
  </w:style>
  <w:style w:type="paragraph" w:styleId="List">
    <w:name w:val="List"/>
    <w:aliases w:val="1. List"/>
    <w:basedOn w:val="Normal"/>
    <w:semiHidden/>
    <w:unhideWhenUsed/>
    <w:rsid w:val="00D76DE2"/>
    <w:pPr>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Number">
    <w:name w:val="List Number"/>
    <w:basedOn w:val="Normal"/>
    <w:semiHidden/>
    <w:unhideWhenUsed/>
    <w:rsid w:val="00D76DE2"/>
    <w:pPr>
      <w:tabs>
        <w:tab w:val="left" w:pos="360"/>
      </w:tabs>
      <w:suppressAutoHyphens/>
      <w:overflowPunct w:val="0"/>
      <w:autoSpaceDE w:val="0"/>
      <w:autoSpaceDN w:val="0"/>
      <w:adjustRightInd w:val="0"/>
      <w:ind w:left="360" w:hanging="360"/>
    </w:pPr>
    <w:rPr>
      <w:rFonts w:ascii="Times New Roman" w:hAnsi="Times New Roman"/>
      <w:sz w:val="24"/>
      <w:szCs w:val="20"/>
      <w:lang w:val="en-US" w:eastAsia="fr-FR"/>
    </w:rPr>
  </w:style>
  <w:style w:type="paragraph" w:styleId="List2">
    <w:name w:val="List 2"/>
    <w:basedOn w:val="Normal"/>
    <w:semiHidden/>
    <w:unhideWhenUsed/>
    <w:rsid w:val="00D76DE2"/>
    <w:pPr>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3">
    <w:name w:val="List 3"/>
    <w:basedOn w:val="Normal"/>
    <w:semiHidden/>
    <w:unhideWhenUsed/>
    <w:rsid w:val="00D76DE2"/>
    <w:pPr>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4">
    <w:name w:val="List 4"/>
    <w:basedOn w:val="Normal"/>
    <w:semiHidden/>
    <w:unhideWhenUsed/>
    <w:rsid w:val="00D76DE2"/>
    <w:pPr>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5">
    <w:name w:val="List 5"/>
    <w:basedOn w:val="Normal"/>
    <w:semiHidden/>
    <w:unhideWhenUsed/>
    <w:rsid w:val="00D76DE2"/>
    <w:pPr>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Bullet2">
    <w:name w:val="List Bullet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Bullet4">
    <w:name w:val="List Bullet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Bullet5">
    <w:name w:val="List Bullet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ListNumber2">
    <w:name w:val="List Number 2"/>
    <w:basedOn w:val="Normal"/>
    <w:semiHidden/>
    <w:unhideWhenUsed/>
    <w:rsid w:val="00D76DE2"/>
    <w:pPr>
      <w:tabs>
        <w:tab w:val="left" w:pos="720"/>
      </w:tabs>
      <w:suppressAutoHyphens/>
      <w:overflowPunct w:val="0"/>
      <w:autoSpaceDE w:val="0"/>
      <w:autoSpaceDN w:val="0"/>
      <w:adjustRightInd w:val="0"/>
      <w:ind w:left="720" w:hanging="360"/>
    </w:pPr>
    <w:rPr>
      <w:rFonts w:ascii="Times New Roman" w:hAnsi="Times New Roman"/>
      <w:sz w:val="24"/>
      <w:szCs w:val="20"/>
      <w:lang w:val="en-US" w:eastAsia="fr-FR"/>
    </w:rPr>
  </w:style>
  <w:style w:type="paragraph" w:styleId="ListNumber3">
    <w:name w:val="List Number 3"/>
    <w:basedOn w:val="Normal"/>
    <w:semiHidden/>
    <w:unhideWhenUsed/>
    <w:rsid w:val="00D76DE2"/>
    <w:pPr>
      <w:tabs>
        <w:tab w:val="left" w:pos="1080"/>
      </w:tabs>
      <w:suppressAutoHyphens/>
      <w:overflowPunct w:val="0"/>
      <w:autoSpaceDE w:val="0"/>
      <w:autoSpaceDN w:val="0"/>
      <w:adjustRightInd w:val="0"/>
      <w:ind w:left="1080" w:hanging="360"/>
    </w:pPr>
    <w:rPr>
      <w:rFonts w:ascii="Times New Roman" w:hAnsi="Times New Roman"/>
      <w:sz w:val="24"/>
      <w:szCs w:val="20"/>
      <w:lang w:val="en-US" w:eastAsia="fr-FR"/>
    </w:rPr>
  </w:style>
  <w:style w:type="paragraph" w:styleId="ListNumber4">
    <w:name w:val="List Number 4"/>
    <w:basedOn w:val="Normal"/>
    <w:semiHidden/>
    <w:unhideWhenUsed/>
    <w:rsid w:val="00D76DE2"/>
    <w:pPr>
      <w:tabs>
        <w:tab w:val="left" w:pos="1440"/>
      </w:tabs>
      <w:suppressAutoHyphens/>
      <w:overflowPunct w:val="0"/>
      <w:autoSpaceDE w:val="0"/>
      <w:autoSpaceDN w:val="0"/>
      <w:adjustRightInd w:val="0"/>
      <w:ind w:left="1440" w:hanging="360"/>
    </w:pPr>
    <w:rPr>
      <w:rFonts w:ascii="Times New Roman" w:hAnsi="Times New Roman"/>
      <w:sz w:val="24"/>
      <w:szCs w:val="20"/>
      <w:lang w:val="en-US" w:eastAsia="fr-FR"/>
    </w:rPr>
  </w:style>
  <w:style w:type="paragraph" w:styleId="ListNumber5">
    <w:name w:val="List Number 5"/>
    <w:basedOn w:val="Normal"/>
    <w:semiHidden/>
    <w:unhideWhenUsed/>
    <w:rsid w:val="00D76DE2"/>
    <w:pPr>
      <w:tabs>
        <w:tab w:val="left" w:pos="1800"/>
      </w:tabs>
      <w:suppressAutoHyphens/>
      <w:overflowPunct w:val="0"/>
      <w:autoSpaceDE w:val="0"/>
      <w:autoSpaceDN w:val="0"/>
      <w:adjustRightInd w:val="0"/>
      <w:ind w:left="1800" w:hanging="360"/>
    </w:pPr>
    <w:rPr>
      <w:rFonts w:ascii="Times New Roman" w:hAnsi="Times New Roman"/>
      <w:sz w:val="24"/>
      <w:szCs w:val="20"/>
      <w:lang w:val="en-US" w:eastAsia="fr-FR"/>
    </w:rPr>
  </w:style>
  <w:style w:type="paragraph" w:styleId="Closing">
    <w:name w:val="Closing"/>
    <w:basedOn w:val="Normal"/>
    <w:link w:val="Closing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ClosingChar">
    <w:name w:val="Closing Char"/>
    <w:link w:val="Closing"/>
    <w:semiHidden/>
    <w:rsid w:val="00D76DE2"/>
    <w:rPr>
      <w:rFonts w:ascii="Times New Roman" w:hAnsi="Times New Roman"/>
      <w:sz w:val="24"/>
      <w:lang w:val="x-none" w:eastAsia="fr-FR"/>
    </w:rPr>
  </w:style>
  <w:style w:type="paragraph" w:styleId="Signature">
    <w:name w:val="Signature"/>
    <w:basedOn w:val="Normal"/>
    <w:link w:val="SignatureChar"/>
    <w:semiHidden/>
    <w:unhideWhenUsed/>
    <w:rsid w:val="00D76DE2"/>
    <w:pPr>
      <w:suppressAutoHyphens/>
      <w:overflowPunct w:val="0"/>
      <w:autoSpaceDE w:val="0"/>
      <w:autoSpaceDN w:val="0"/>
      <w:adjustRightInd w:val="0"/>
      <w:ind w:left="4320"/>
    </w:pPr>
    <w:rPr>
      <w:rFonts w:ascii="Times New Roman" w:hAnsi="Times New Roman"/>
      <w:sz w:val="24"/>
      <w:szCs w:val="20"/>
      <w:lang w:val="x-none" w:eastAsia="fr-FR"/>
    </w:rPr>
  </w:style>
  <w:style w:type="character" w:customStyle="1" w:styleId="SignatureChar">
    <w:name w:val="Signature Char"/>
    <w:link w:val="Signature"/>
    <w:semiHidden/>
    <w:rsid w:val="00D76DE2"/>
    <w:rPr>
      <w:rFonts w:ascii="Times New Roman" w:hAnsi="Times New Roman"/>
      <w:sz w:val="24"/>
      <w:lang w:val="x-none" w:eastAsia="fr-FR"/>
    </w:rPr>
  </w:style>
  <w:style w:type="paragraph" w:styleId="ListContinue">
    <w:name w:val="List Continue"/>
    <w:basedOn w:val="Normal"/>
    <w:semiHidden/>
    <w:unhideWhenUsed/>
    <w:rsid w:val="00D76DE2"/>
    <w:pPr>
      <w:suppressAutoHyphens/>
      <w:overflowPunct w:val="0"/>
      <w:autoSpaceDE w:val="0"/>
      <w:autoSpaceDN w:val="0"/>
      <w:adjustRightInd w:val="0"/>
      <w:spacing w:after="120"/>
      <w:ind w:left="360"/>
    </w:pPr>
    <w:rPr>
      <w:rFonts w:ascii="Times New Roman" w:hAnsi="Times New Roman"/>
      <w:sz w:val="24"/>
      <w:szCs w:val="20"/>
      <w:lang w:val="en-US" w:eastAsia="fr-FR"/>
    </w:rPr>
  </w:style>
  <w:style w:type="paragraph" w:styleId="ListContinue2">
    <w:name w:val="List Continue 2"/>
    <w:basedOn w:val="Normal"/>
    <w:semiHidden/>
    <w:unhideWhenUsed/>
    <w:rsid w:val="00D76DE2"/>
    <w:pPr>
      <w:suppressAutoHyphens/>
      <w:overflowPunct w:val="0"/>
      <w:autoSpaceDE w:val="0"/>
      <w:autoSpaceDN w:val="0"/>
      <w:adjustRightInd w:val="0"/>
      <w:spacing w:after="120"/>
      <w:ind w:left="720"/>
    </w:pPr>
    <w:rPr>
      <w:rFonts w:ascii="Times New Roman" w:hAnsi="Times New Roman"/>
      <w:sz w:val="24"/>
      <w:szCs w:val="20"/>
      <w:lang w:val="en-US" w:eastAsia="fr-FR"/>
    </w:rPr>
  </w:style>
  <w:style w:type="paragraph" w:styleId="ListContinue3">
    <w:name w:val="List Continue 3"/>
    <w:basedOn w:val="Normal"/>
    <w:semiHidden/>
    <w:unhideWhenUsed/>
    <w:rsid w:val="00D76DE2"/>
    <w:pPr>
      <w:suppressAutoHyphens/>
      <w:overflowPunct w:val="0"/>
      <w:autoSpaceDE w:val="0"/>
      <w:autoSpaceDN w:val="0"/>
      <w:adjustRightInd w:val="0"/>
      <w:spacing w:after="120"/>
      <w:ind w:left="1080"/>
    </w:pPr>
    <w:rPr>
      <w:rFonts w:ascii="Times New Roman" w:hAnsi="Times New Roman"/>
      <w:sz w:val="24"/>
      <w:szCs w:val="20"/>
      <w:lang w:val="en-US" w:eastAsia="fr-FR"/>
    </w:rPr>
  </w:style>
  <w:style w:type="paragraph" w:styleId="ListContinue4">
    <w:name w:val="List Continue 4"/>
    <w:basedOn w:val="Normal"/>
    <w:semiHidden/>
    <w:unhideWhenUsed/>
    <w:rsid w:val="00D76DE2"/>
    <w:pPr>
      <w:suppressAutoHyphens/>
      <w:overflowPunct w:val="0"/>
      <w:autoSpaceDE w:val="0"/>
      <w:autoSpaceDN w:val="0"/>
      <w:adjustRightInd w:val="0"/>
      <w:spacing w:after="120"/>
      <w:ind w:left="1440"/>
    </w:pPr>
    <w:rPr>
      <w:rFonts w:ascii="Times New Roman" w:hAnsi="Times New Roman"/>
      <w:sz w:val="24"/>
      <w:szCs w:val="20"/>
      <w:lang w:val="en-US" w:eastAsia="fr-FR"/>
    </w:rPr>
  </w:style>
  <w:style w:type="paragraph" w:styleId="ListContinue5">
    <w:name w:val="List Continue 5"/>
    <w:basedOn w:val="Normal"/>
    <w:semiHidden/>
    <w:unhideWhenUsed/>
    <w:rsid w:val="00D76DE2"/>
    <w:pPr>
      <w:suppressAutoHyphens/>
      <w:overflowPunct w:val="0"/>
      <w:autoSpaceDE w:val="0"/>
      <w:autoSpaceDN w:val="0"/>
      <w:adjustRightInd w:val="0"/>
      <w:spacing w:after="120"/>
      <w:ind w:left="1800"/>
    </w:pPr>
    <w:rPr>
      <w:rFonts w:ascii="Times New Roman" w:hAnsi="Times New Roman"/>
      <w:sz w:val="24"/>
      <w:szCs w:val="20"/>
      <w:lang w:val="en-US" w:eastAsia="fr-FR"/>
    </w:rPr>
  </w:style>
  <w:style w:type="paragraph" w:styleId="MessageHeader">
    <w:name w:val="Message Header"/>
    <w:basedOn w:val="Normal"/>
    <w:link w:val="MessageHeaderChar"/>
    <w:semiHidden/>
    <w:unhideWhenUsed/>
    <w:rsid w:val="00D76DE2"/>
    <w:pPr>
      <w:pBdr>
        <w:top w:val="single" w:sz="6" w:space="1" w:color="auto"/>
        <w:left w:val="single" w:sz="6" w:space="1" w:color="auto"/>
        <w:bottom w:val="single" w:sz="6" w:space="1" w:color="auto"/>
        <w:right w:val="single" w:sz="6" w:space="1" w:color="auto"/>
      </w:pBdr>
      <w:shd w:val="pct20" w:color="auto" w:fill="auto"/>
      <w:suppressAutoHyphens/>
      <w:overflowPunct w:val="0"/>
      <w:autoSpaceDE w:val="0"/>
      <w:autoSpaceDN w:val="0"/>
      <w:adjustRightInd w:val="0"/>
      <w:ind w:left="1080" w:hanging="1080"/>
    </w:pPr>
    <w:rPr>
      <w:sz w:val="24"/>
      <w:szCs w:val="20"/>
      <w:lang w:val="x-none" w:eastAsia="fr-FR"/>
    </w:rPr>
  </w:style>
  <w:style w:type="character" w:customStyle="1" w:styleId="MessageHeaderChar">
    <w:name w:val="Message Header Char"/>
    <w:link w:val="MessageHeader"/>
    <w:semiHidden/>
    <w:rsid w:val="00D76DE2"/>
    <w:rPr>
      <w:rFonts w:ascii="Arial" w:hAnsi="Arial"/>
      <w:sz w:val="24"/>
      <w:shd w:val="pct20" w:color="auto" w:fill="auto"/>
      <w:lang w:val="x-none" w:eastAsia="fr-FR"/>
    </w:rPr>
  </w:style>
  <w:style w:type="paragraph" w:styleId="Salutation">
    <w:name w:val="Salutation"/>
    <w:basedOn w:val="Normal"/>
    <w:next w:val="Normal"/>
    <w:link w:val="Salutation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SalutationChar">
    <w:name w:val="Salutation Char"/>
    <w:link w:val="Salutation"/>
    <w:semiHidden/>
    <w:rsid w:val="00D76DE2"/>
    <w:rPr>
      <w:rFonts w:ascii="Times New Roman" w:hAnsi="Times New Roman"/>
      <w:sz w:val="24"/>
      <w:lang w:val="x-none" w:eastAsia="fr-FR"/>
    </w:rPr>
  </w:style>
  <w:style w:type="paragraph" w:styleId="Date">
    <w:name w:val="Date"/>
    <w:basedOn w:val="Normal"/>
    <w:next w:val="Normal"/>
    <w:link w:val="Dat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DateChar">
    <w:name w:val="Date Char"/>
    <w:link w:val="Date"/>
    <w:semiHidden/>
    <w:rsid w:val="00D76DE2"/>
    <w:rPr>
      <w:rFonts w:ascii="Times New Roman" w:hAnsi="Times New Roman"/>
      <w:sz w:val="24"/>
      <w:lang w:val="x-none" w:eastAsia="fr-FR"/>
    </w:rPr>
  </w:style>
  <w:style w:type="paragraph" w:styleId="BodyTextFirstIndent">
    <w:name w:val="Body Text First Indent"/>
    <w:basedOn w:val="BodyText"/>
    <w:link w:val="BodyTextFirstIndentChar"/>
    <w:semiHidden/>
    <w:unhideWhenUsed/>
    <w:rsid w:val="00D76DE2"/>
    <w:pPr>
      <w:widowControl/>
      <w:suppressAutoHyphens/>
      <w:overflowPunct w:val="0"/>
      <w:spacing w:after="120"/>
      <w:ind w:left="0" w:firstLine="210"/>
    </w:pPr>
    <w:rPr>
      <w:rFonts w:ascii="Times New Roman" w:hAnsi="Times New Roman"/>
      <w:sz w:val="24"/>
      <w:szCs w:val="24"/>
      <w:lang w:val="x-none" w:eastAsia="fr-FR"/>
    </w:rPr>
  </w:style>
  <w:style w:type="character" w:customStyle="1" w:styleId="BodyTextFirstIndentChar">
    <w:name w:val="Body Text First Indent Char"/>
    <w:link w:val="BodyTextFirstIndent"/>
    <w:semiHidden/>
    <w:rsid w:val="00D76DE2"/>
    <w:rPr>
      <w:rFonts w:ascii="Times New Roman" w:hAnsi="Times New Roman"/>
      <w:sz w:val="24"/>
      <w:szCs w:val="24"/>
      <w:lang w:val="x-none" w:eastAsia="fr-FR"/>
    </w:rPr>
  </w:style>
  <w:style w:type="paragraph" w:styleId="NoteHeading">
    <w:name w:val="Note Heading"/>
    <w:basedOn w:val="Normal"/>
    <w:next w:val="Normal"/>
    <w:link w:val="NoteHeading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NoteHeadingChar">
    <w:name w:val="Note Heading Char"/>
    <w:link w:val="NoteHeading"/>
    <w:semiHidden/>
    <w:rsid w:val="00D76DE2"/>
    <w:rPr>
      <w:rFonts w:ascii="Times New Roman" w:hAnsi="Times New Roman"/>
      <w:sz w:val="24"/>
      <w:lang w:val="x-none" w:eastAsia="fr-FR"/>
    </w:rPr>
  </w:style>
  <w:style w:type="paragraph" w:styleId="BodyTextIndent2">
    <w:name w:val="Body Text Indent 2"/>
    <w:basedOn w:val="Normal"/>
    <w:link w:val="BodyTextIndent2Char"/>
    <w:semiHidden/>
    <w:unhideWhenUsed/>
    <w:rsid w:val="00D76DE2"/>
    <w:pPr>
      <w:widowControl w:val="0"/>
      <w:tabs>
        <w:tab w:val="left" w:pos="540"/>
      </w:tabs>
      <w:suppressAutoHyphens/>
      <w:overflowPunct w:val="0"/>
      <w:autoSpaceDE w:val="0"/>
      <w:autoSpaceDN w:val="0"/>
      <w:adjustRightInd w:val="0"/>
      <w:spacing w:after="240"/>
      <w:ind w:left="547" w:hanging="547"/>
    </w:pPr>
    <w:rPr>
      <w:rFonts w:ascii="Times New Roman" w:hAnsi="Times New Roman"/>
      <w:sz w:val="24"/>
      <w:szCs w:val="20"/>
      <w:lang w:eastAsia="fr-FR"/>
    </w:rPr>
  </w:style>
  <w:style w:type="character" w:customStyle="1" w:styleId="BodyTextIndent2Char">
    <w:name w:val="Body Text Indent 2 Char"/>
    <w:link w:val="BodyTextIndent2"/>
    <w:semiHidden/>
    <w:rsid w:val="00D76DE2"/>
    <w:rPr>
      <w:rFonts w:ascii="Times New Roman" w:hAnsi="Times New Roman"/>
      <w:sz w:val="24"/>
      <w:lang w:val="fr-FR" w:eastAsia="fr-FR"/>
    </w:rPr>
  </w:style>
  <w:style w:type="paragraph" w:styleId="BodyTextIndent3">
    <w:name w:val="Body Text Indent 3"/>
    <w:basedOn w:val="Normal"/>
    <w:link w:val="BodyTextIndent3Char"/>
    <w:semiHidden/>
    <w:unhideWhenUsed/>
    <w:rsid w:val="00D76DE2"/>
    <w:pPr>
      <w:tabs>
        <w:tab w:val="left" w:pos="540"/>
      </w:tabs>
      <w:suppressAutoHyphens/>
      <w:overflowPunct w:val="0"/>
      <w:autoSpaceDE w:val="0"/>
      <w:autoSpaceDN w:val="0"/>
      <w:adjustRightInd w:val="0"/>
      <w:spacing w:after="200"/>
      <w:ind w:left="540" w:hanging="540"/>
    </w:pPr>
    <w:rPr>
      <w:rFonts w:ascii="Times New Roman" w:hAnsi="Times New Roman"/>
      <w:sz w:val="24"/>
      <w:szCs w:val="20"/>
      <w:lang w:val="x-none" w:eastAsia="fr-FR"/>
    </w:rPr>
  </w:style>
  <w:style w:type="character" w:customStyle="1" w:styleId="BodyTextIndent3Char">
    <w:name w:val="Body Text Indent 3 Char"/>
    <w:link w:val="BodyTextIndent3"/>
    <w:semiHidden/>
    <w:rsid w:val="00D76DE2"/>
    <w:rPr>
      <w:rFonts w:ascii="Times New Roman" w:hAnsi="Times New Roman"/>
      <w:sz w:val="24"/>
      <w:lang w:val="x-none" w:eastAsia="fr-FR"/>
    </w:rPr>
  </w:style>
  <w:style w:type="paragraph" w:styleId="BlockText">
    <w:name w:val="Block Text"/>
    <w:basedOn w:val="Normal"/>
    <w:semiHidden/>
    <w:unhideWhenUsed/>
    <w:rsid w:val="00D76DE2"/>
    <w:pPr>
      <w:tabs>
        <w:tab w:val="left" w:pos="1080"/>
      </w:tabs>
      <w:suppressAutoHyphens/>
      <w:overflowPunct w:val="0"/>
      <w:autoSpaceDE w:val="0"/>
      <w:autoSpaceDN w:val="0"/>
      <w:adjustRightInd w:val="0"/>
      <w:spacing w:after="200"/>
      <w:ind w:left="1080" w:right="-72" w:hanging="540"/>
    </w:pPr>
    <w:rPr>
      <w:rFonts w:ascii="Times New Roman" w:hAnsi="Times New Roman"/>
      <w:sz w:val="24"/>
      <w:szCs w:val="20"/>
      <w:lang w:eastAsia="fr-FR"/>
    </w:rPr>
  </w:style>
  <w:style w:type="paragraph" w:styleId="E-mailSignature">
    <w:name w:val="E-mail Signature"/>
    <w:basedOn w:val="Normal"/>
    <w:link w:val="E-mailSignatureChar"/>
    <w:semiHidden/>
    <w:unhideWhenUsed/>
    <w:rsid w:val="00D76DE2"/>
    <w:pPr>
      <w:suppressAutoHyphens/>
      <w:overflowPunct w:val="0"/>
      <w:autoSpaceDE w:val="0"/>
      <w:autoSpaceDN w:val="0"/>
      <w:adjustRightInd w:val="0"/>
    </w:pPr>
    <w:rPr>
      <w:rFonts w:ascii="Times New Roman" w:hAnsi="Times New Roman"/>
      <w:sz w:val="24"/>
      <w:szCs w:val="20"/>
      <w:lang w:val="x-none" w:eastAsia="fr-FR"/>
    </w:rPr>
  </w:style>
  <w:style w:type="character" w:customStyle="1" w:styleId="E-mailSignatureChar">
    <w:name w:val="E-mail Signature Char"/>
    <w:link w:val="E-mailSignature"/>
    <w:semiHidden/>
    <w:rsid w:val="00D76DE2"/>
    <w:rPr>
      <w:rFonts w:ascii="Times New Roman" w:hAnsi="Times New Roman"/>
      <w:sz w:val="24"/>
      <w:lang w:val="x-none" w:eastAsia="fr-FR"/>
    </w:rPr>
  </w:style>
  <w:style w:type="paragraph" w:customStyle="1" w:styleId="Technical4">
    <w:name w:val="Technical 4"/>
    <w:rsid w:val="00D76DE2"/>
    <w:pPr>
      <w:tabs>
        <w:tab w:val="left" w:pos="-720"/>
      </w:tabs>
      <w:suppressAutoHyphens/>
      <w:overflowPunct w:val="0"/>
      <w:autoSpaceDE w:val="0"/>
      <w:autoSpaceDN w:val="0"/>
      <w:adjustRightInd w:val="0"/>
    </w:pPr>
    <w:rPr>
      <w:rFonts w:ascii="Times New Roman" w:hAnsi="Times New Roman"/>
      <w:b/>
      <w:lang w:eastAsia="fr-FR"/>
    </w:rPr>
  </w:style>
  <w:style w:type="paragraph" w:customStyle="1" w:styleId="Technical5">
    <w:name w:val="Technical 5"/>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6">
    <w:name w:val="Technical 6"/>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7">
    <w:name w:val="Technical 7"/>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Technical8">
    <w:name w:val="Technical 8"/>
    <w:rsid w:val="00D76DE2"/>
    <w:pPr>
      <w:tabs>
        <w:tab w:val="left" w:pos="-720"/>
      </w:tabs>
      <w:suppressAutoHyphens/>
      <w:overflowPunct w:val="0"/>
      <w:autoSpaceDE w:val="0"/>
      <w:autoSpaceDN w:val="0"/>
      <w:adjustRightInd w:val="0"/>
      <w:ind w:firstLine="720"/>
    </w:pPr>
    <w:rPr>
      <w:rFonts w:ascii="Times New Roman" w:hAnsi="Times New Roman"/>
      <w:b/>
      <w:lang w:eastAsia="fr-FR"/>
    </w:rPr>
  </w:style>
  <w:style w:type="paragraph" w:customStyle="1" w:styleId="Document1">
    <w:name w:val="Document 1"/>
    <w:rsid w:val="00D76DE2"/>
    <w:pPr>
      <w:keepNext/>
      <w:keepLines/>
      <w:tabs>
        <w:tab w:val="left" w:pos="-720"/>
      </w:tabs>
      <w:suppressAutoHyphens/>
      <w:overflowPunct w:val="0"/>
      <w:autoSpaceDE w:val="0"/>
      <w:autoSpaceDN w:val="0"/>
      <w:adjustRightInd w:val="0"/>
    </w:pPr>
    <w:rPr>
      <w:rFonts w:ascii="Times New Roman" w:hAnsi="Times New Roman"/>
      <w:lang w:eastAsia="fr-FR"/>
    </w:rPr>
  </w:style>
  <w:style w:type="paragraph" w:customStyle="1" w:styleId="Pleading">
    <w:name w:val="Pleading"/>
    <w:rsid w:val="00D76DE2"/>
    <w:pPr>
      <w:tabs>
        <w:tab w:val="left" w:pos="-720"/>
      </w:tabs>
      <w:suppressAutoHyphens/>
      <w:overflowPunct w:val="0"/>
      <w:autoSpaceDE w:val="0"/>
      <w:autoSpaceDN w:val="0"/>
      <w:adjustRightInd w:val="0"/>
      <w:spacing w:line="240" w:lineRule="exact"/>
    </w:pPr>
    <w:rPr>
      <w:rFonts w:ascii="Times New Roman" w:hAnsi="Times New Roman"/>
      <w:lang w:eastAsia="fr-FR"/>
    </w:rPr>
  </w:style>
  <w:style w:type="paragraph" w:customStyle="1" w:styleId="BHead">
    <w:name w:val="B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CHead">
    <w:name w:val="C Head"/>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SecNoHe">
    <w:name w:val="Sec No. &amp; He"/>
    <w:rsid w:val="00D76DE2"/>
    <w:pPr>
      <w:tabs>
        <w:tab w:val="left" w:pos="-720"/>
      </w:tabs>
      <w:suppressAutoHyphens/>
      <w:overflowPunct w:val="0"/>
      <w:autoSpaceDE w:val="0"/>
      <w:autoSpaceDN w:val="0"/>
      <w:adjustRightInd w:val="0"/>
    </w:pPr>
    <w:rPr>
      <w:rFonts w:ascii="Times New Roman" w:hAnsi="Times New Roman"/>
      <w:lang w:eastAsia="fr-FR"/>
    </w:rPr>
  </w:style>
  <w:style w:type="paragraph" w:customStyle="1" w:styleId="RightPar1">
    <w:name w:val="Right Par[1]"/>
    <w:rsid w:val="00D76DE2"/>
    <w:pPr>
      <w:tabs>
        <w:tab w:val="left" w:pos="-720"/>
        <w:tab w:val="left" w:pos="0"/>
        <w:tab w:val="decimal" w:pos="720"/>
      </w:tabs>
      <w:suppressAutoHyphens/>
      <w:overflowPunct w:val="0"/>
      <w:autoSpaceDE w:val="0"/>
      <w:autoSpaceDN w:val="0"/>
      <w:adjustRightInd w:val="0"/>
      <w:ind w:firstLine="720"/>
    </w:pPr>
    <w:rPr>
      <w:rFonts w:ascii="CG Times" w:hAnsi="CG Times"/>
      <w:b/>
      <w:i/>
      <w:sz w:val="24"/>
      <w:lang w:eastAsia="fr-FR"/>
    </w:rPr>
  </w:style>
  <w:style w:type="paragraph" w:customStyle="1" w:styleId="RightPar2">
    <w:name w:val="Right Par[2]"/>
    <w:rsid w:val="00D76DE2"/>
    <w:pPr>
      <w:tabs>
        <w:tab w:val="left" w:pos="-720"/>
        <w:tab w:val="left" w:pos="0"/>
        <w:tab w:val="left" w:pos="720"/>
        <w:tab w:val="decimal" w:pos="1440"/>
      </w:tabs>
      <w:suppressAutoHyphens/>
      <w:overflowPunct w:val="0"/>
      <w:autoSpaceDE w:val="0"/>
      <w:autoSpaceDN w:val="0"/>
      <w:adjustRightInd w:val="0"/>
      <w:ind w:firstLine="1440"/>
    </w:pPr>
    <w:rPr>
      <w:rFonts w:ascii="CG Times" w:hAnsi="CG Times"/>
      <w:b/>
      <w:i/>
      <w:sz w:val="24"/>
      <w:lang w:eastAsia="fr-FR"/>
    </w:rPr>
  </w:style>
  <w:style w:type="paragraph" w:customStyle="1" w:styleId="RightPar3">
    <w:name w:val="Right Par[3]"/>
    <w:rsid w:val="00D76DE2"/>
    <w:pPr>
      <w:tabs>
        <w:tab w:val="left" w:pos="-720"/>
        <w:tab w:val="left" w:pos="0"/>
        <w:tab w:val="left" w:pos="720"/>
        <w:tab w:val="left" w:pos="1440"/>
        <w:tab w:val="decimal" w:pos="2160"/>
      </w:tabs>
      <w:suppressAutoHyphens/>
      <w:overflowPunct w:val="0"/>
      <w:autoSpaceDE w:val="0"/>
      <w:autoSpaceDN w:val="0"/>
      <w:adjustRightInd w:val="0"/>
      <w:ind w:firstLine="2160"/>
    </w:pPr>
    <w:rPr>
      <w:rFonts w:ascii="CG Times" w:hAnsi="CG Times"/>
      <w:b/>
      <w:i/>
      <w:sz w:val="24"/>
      <w:lang w:eastAsia="fr-FR"/>
    </w:rPr>
  </w:style>
  <w:style w:type="paragraph" w:customStyle="1" w:styleId="RightPar4">
    <w:name w:val="Right Par[4]"/>
    <w:rsid w:val="00D76DE2"/>
    <w:pPr>
      <w:tabs>
        <w:tab w:val="left" w:pos="-720"/>
        <w:tab w:val="left" w:pos="0"/>
        <w:tab w:val="left" w:pos="720"/>
        <w:tab w:val="left" w:pos="1440"/>
        <w:tab w:val="left" w:pos="2160"/>
        <w:tab w:val="decimal" w:pos="2880"/>
      </w:tabs>
      <w:suppressAutoHyphens/>
      <w:overflowPunct w:val="0"/>
      <w:autoSpaceDE w:val="0"/>
      <w:autoSpaceDN w:val="0"/>
      <w:adjustRightInd w:val="0"/>
      <w:ind w:firstLine="2880"/>
    </w:pPr>
    <w:rPr>
      <w:rFonts w:ascii="CG Times" w:hAnsi="CG Times"/>
      <w:b/>
      <w:i/>
      <w:sz w:val="24"/>
      <w:lang w:eastAsia="fr-FR"/>
    </w:rPr>
  </w:style>
  <w:style w:type="paragraph" w:customStyle="1" w:styleId="RightPar5">
    <w:name w:val="Right Par[5]"/>
    <w:rsid w:val="00D76DE2"/>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pPr>
    <w:rPr>
      <w:rFonts w:ascii="CG Times" w:hAnsi="CG Times"/>
      <w:b/>
      <w:i/>
      <w:sz w:val="24"/>
      <w:lang w:eastAsia="fr-FR"/>
    </w:rPr>
  </w:style>
  <w:style w:type="paragraph" w:customStyle="1" w:styleId="RightPar6">
    <w:name w:val="Right Par[6]"/>
    <w:rsid w:val="00D76DE2"/>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pPr>
    <w:rPr>
      <w:rFonts w:ascii="CG Times" w:hAnsi="CG Times"/>
      <w:b/>
      <w:i/>
      <w:sz w:val="24"/>
      <w:lang w:eastAsia="fr-FR"/>
    </w:rPr>
  </w:style>
  <w:style w:type="paragraph" w:customStyle="1" w:styleId="RightPar7">
    <w:name w:val="Right Par[7]"/>
    <w:rsid w:val="00D76DE2"/>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pPr>
    <w:rPr>
      <w:rFonts w:ascii="CG Times" w:hAnsi="CG Times"/>
      <w:b/>
      <w:i/>
      <w:sz w:val="24"/>
      <w:lang w:eastAsia="fr-FR"/>
    </w:rPr>
  </w:style>
  <w:style w:type="paragraph" w:customStyle="1" w:styleId="RightPar8">
    <w:name w:val="Right Par[8]"/>
    <w:rsid w:val="00D76DE2"/>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pPr>
    <w:rPr>
      <w:rFonts w:ascii="CG Times" w:hAnsi="CG Times"/>
      <w:b/>
      <w:i/>
      <w:sz w:val="24"/>
      <w:lang w:eastAsia="fr-FR"/>
    </w:rPr>
  </w:style>
  <w:style w:type="paragraph" w:customStyle="1" w:styleId="Head21">
    <w:name w:val="Head 2.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22">
    <w:name w:val="Head 2.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Head41">
    <w:name w:val="Head 4.1"/>
    <w:basedOn w:val="Normal"/>
    <w:rsid w:val="00D76DE2"/>
    <w:pPr>
      <w:suppressAutoHyphens/>
      <w:overflowPunct w:val="0"/>
      <w:autoSpaceDE w:val="0"/>
      <w:autoSpaceDN w:val="0"/>
      <w:adjustRightInd w:val="0"/>
      <w:jc w:val="center"/>
    </w:pPr>
    <w:rPr>
      <w:rFonts w:ascii="Times New Roman" w:hAnsi="Times New Roman"/>
      <w:b/>
      <w:sz w:val="28"/>
      <w:szCs w:val="20"/>
      <w:lang w:val="en-US" w:eastAsia="fr-FR"/>
    </w:rPr>
  </w:style>
  <w:style w:type="paragraph" w:customStyle="1" w:styleId="Head42">
    <w:name w:val="Head 4.2"/>
    <w:basedOn w:val="Normal"/>
    <w:rsid w:val="00D76DE2"/>
    <w:pPr>
      <w:tabs>
        <w:tab w:val="left" w:pos="360"/>
      </w:tabs>
      <w:suppressAutoHyphens/>
      <w:overflowPunct w:val="0"/>
      <w:autoSpaceDE w:val="0"/>
      <w:autoSpaceDN w:val="0"/>
      <w:adjustRightInd w:val="0"/>
      <w:ind w:left="360" w:hanging="360"/>
    </w:pPr>
    <w:rPr>
      <w:rFonts w:ascii="Times New Roman" w:hAnsi="Times New Roman"/>
      <w:b/>
      <w:sz w:val="24"/>
      <w:szCs w:val="20"/>
      <w:lang w:val="en-US" w:eastAsia="fr-FR"/>
    </w:rPr>
  </w:style>
  <w:style w:type="paragraph" w:customStyle="1" w:styleId="BankNormal">
    <w:name w:val="BankNormal"/>
    <w:basedOn w:val="Normal"/>
    <w:rsid w:val="00D76DE2"/>
    <w:pPr>
      <w:overflowPunct w:val="0"/>
      <w:autoSpaceDE w:val="0"/>
      <w:autoSpaceDN w:val="0"/>
      <w:adjustRightInd w:val="0"/>
      <w:spacing w:after="240"/>
    </w:pPr>
    <w:rPr>
      <w:rFonts w:ascii="Times New Roman" w:hAnsi="Times New Roman"/>
      <w:sz w:val="24"/>
      <w:szCs w:val="20"/>
      <w:lang w:val="en-US" w:eastAsia="fr-FR"/>
    </w:rPr>
  </w:style>
  <w:style w:type="paragraph" w:customStyle="1" w:styleId="SectionVHeader">
    <w:name w:val="Section V. Header"/>
    <w:basedOn w:val="Normal"/>
    <w:rsid w:val="00D76DE2"/>
    <w:pPr>
      <w:overflowPunct w:val="0"/>
      <w:autoSpaceDE w:val="0"/>
      <w:autoSpaceDN w:val="0"/>
      <w:adjustRightInd w:val="0"/>
      <w:jc w:val="center"/>
    </w:pPr>
    <w:rPr>
      <w:rFonts w:ascii="Times New Roman" w:hAnsi="Times New Roman"/>
      <w:b/>
      <w:sz w:val="36"/>
      <w:szCs w:val="20"/>
      <w:lang w:val="en-US" w:eastAsia="fr-FR"/>
    </w:rPr>
  </w:style>
  <w:style w:type="paragraph" w:customStyle="1" w:styleId="Outline">
    <w:name w:val="Outline"/>
    <w:basedOn w:val="Normal"/>
    <w:rsid w:val="00D76DE2"/>
    <w:pPr>
      <w:overflowPunct w:val="0"/>
      <w:autoSpaceDE w:val="0"/>
      <w:autoSpaceDN w:val="0"/>
      <w:adjustRightInd w:val="0"/>
      <w:spacing w:before="240"/>
    </w:pPr>
    <w:rPr>
      <w:rFonts w:ascii="Times New Roman" w:hAnsi="Times New Roman"/>
      <w:kern w:val="28"/>
      <w:sz w:val="24"/>
      <w:szCs w:val="20"/>
      <w:lang w:val="en-US" w:eastAsia="fr-FR"/>
    </w:rPr>
  </w:style>
  <w:style w:type="paragraph" w:customStyle="1" w:styleId="Outline2">
    <w:name w:val="Outline2"/>
    <w:basedOn w:val="Normal"/>
    <w:rsid w:val="00D76DE2"/>
    <w:pPr>
      <w:tabs>
        <w:tab w:val="left" w:pos="864"/>
      </w:tabs>
      <w:overflowPunct w:val="0"/>
      <w:autoSpaceDE w:val="0"/>
      <w:autoSpaceDN w:val="0"/>
      <w:adjustRightInd w:val="0"/>
      <w:spacing w:before="240"/>
      <w:ind w:left="864" w:hanging="504"/>
    </w:pPr>
    <w:rPr>
      <w:rFonts w:ascii="Times New Roman" w:hAnsi="Times New Roman"/>
      <w:kern w:val="28"/>
      <w:sz w:val="24"/>
      <w:szCs w:val="20"/>
      <w:lang w:val="en-US" w:eastAsia="fr-FR"/>
    </w:rPr>
  </w:style>
  <w:style w:type="paragraph" w:customStyle="1" w:styleId="Outline1">
    <w:name w:val="Outline1"/>
    <w:basedOn w:val="Outline"/>
    <w:next w:val="Outline2"/>
    <w:rsid w:val="00D76DE2"/>
    <w:pPr>
      <w:keepNext/>
      <w:tabs>
        <w:tab w:val="left" w:pos="360"/>
      </w:tabs>
      <w:ind w:left="360" w:hanging="360"/>
    </w:pPr>
  </w:style>
  <w:style w:type="paragraph" w:customStyle="1" w:styleId="Outline3">
    <w:name w:val="Outline3"/>
    <w:basedOn w:val="Normal"/>
    <w:rsid w:val="00D76DE2"/>
    <w:pPr>
      <w:tabs>
        <w:tab w:val="left" w:pos="1368"/>
      </w:tabs>
      <w:overflowPunct w:val="0"/>
      <w:autoSpaceDE w:val="0"/>
      <w:autoSpaceDN w:val="0"/>
      <w:adjustRightInd w:val="0"/>
      <w:spacing w:before="240"/>
      <w:ind w:left="1368" w:hanging="504"/>
    </w:pPr>
    <w:rPr>
      <w:rFonts w:ascii="Times New Roman" w:hAnsi="Times New Roman"/>
      <w:kern w:val="28"/>
      <w:sz w:val="24"/>
      <w:szCs w:val="20"/>
      <w:lang w:val="en-US" w:eastAsia="fr-FR"/>
    </w:rPr>
  </w:style>
  <w:style w:type="paragraph" w:customStyle="1" w:styleId="TOCNumber1">
    <w:name w:val="TOC Number1"/>
    <w:basedOn w:val="Heading4"/>
    <w:rsid w:val="00D76DE2"/>
    <w:pPr>
      <w:keepNext w:val="0"/>
      <w:overflowPunct w:val="0"/>
      <w:autoSpaceDE w:val="0"/>
      <w:autoSpaceDN w:val="0"/>
      <w:adjustRightInd w:val="0"/>
      <w:spacing w:before="120" w:after="120" w:afterAutospacing="1"/>
      <w:outlineLvl w:val="9"/>
    </w:pPr>
    <w:rPr>
      <w:rFonts w:ascii="Times New Roman" w:eastAsia="Arial" w:hAnsi="Times New Roman"/>
      <w:bCs w:val="0"/>
      <w:snapToGrid w:val="0"/>
      <w:sz w:val="24"/>
      <w:szCs w:val="20"/>
      <w:u w:val="single" w:color="000000"/>
      <w:lang w:eastAsia="fr-FR"/>
    </w:rPr>
  </w:style>
  <w:style w:type="paragraph" w:customStyle="1" w:styleId="xl26">
    <w:name w:val="xl26"/>
    <w:basedOn w:val="Normal"/>
    <w:rsid w:val="00D76DE2"/>
    <w:pPr>
      <w:overflowPunct w:val="0"/>
      <w:autoSpaceDE w:val="0"/>
      <w:autoSpaceDN w:val="0"/>
      <w:adjustRightInd w:val="0"/>
      <w:spacing w:before="100" w:after="100"/>
    </w:pPr>
    <w:rPr>
      <w:rFonts w:ascii="Times New Roman" w:hAnsi="Times New Roman"/>
      <w:b/>
      <w:sz w:val="24"/>
      <w:szCs w:val="20"/>
      <w:lang w:val="it-IT" w:eastAsia="fr-FR"/>
    </w:rPr>
  </w:style>
  <w:style w:type="paragraph" w:customStyle="1" w:styleId="iAutoList">
    <w:name w:val="(i) AutoList"/>
    <w:basedOn w:val="Normal"/>
    <w:next w:val="Normal"/>
    <w:rsid w:val="00D76DE2"/>
    <w:pPr>
      <w:tabs>
        <w:tab w:val="left" w:pos="792"/>
      </w:tabs>
      <w:overflowPunct w:val="0"/>
      <w:autoSpaceDE w:val="0"/>
      <w:autoSpaceDN w:val="0"/>
      <w:adjustRightInd w:val="0"/>
      <w:spacing w:before="120" w:after="120"/>
      <w:ind w:left="792" w:hanging="360"/>
    </w:pPr>
    <w:rPr>
      <w:rFonts w:ascii="Times New Roman" w:hAnsi="Times New Roman"/>
      <w:sz w:val="24"/>
      <w:szCs w:val="20"/>
      <w:lang w:eastAsia="fr-FR"/>
    </w:rPr>
  </w:style>
  <w:style w:type="paragraph" w:customStyle="1" w:styleId="A1-Heading4">
    <w:name w:val="A1-Heading 4"/>
    <w:basedOn w:val="Heading4"/>
    <w:rsid w:val="00D76DE2"/>
    <w:pPr>
      <w:keepNext w:val="0"/>
      <w:tabs>
        <w:tab w:val="left" w:pos="720"/>
        <w:tab w:val="left" w:pos="1062"/>
        <w:tab w:val="right" w:leader="dot" w:pos="8640"/>
      </w:tabs>
      <w:overflowPunct w:val="0"/>
      <w:autoSpaceDE w:val="0"/>
      <w:autoSpaceDN w:val="0"/>
      <w:adjustRightInd w:val="0"/>
      <w:spacing w:before="0" w:after="100" w:afterAutospacing="1"/>
      <w:ind w:left="1062" w:hanging="720"/>
      <w:outlineLvl w:val="9"/>
    </w:pPr>
    <w:rPr>
      <w:rFonts w:ascii="Times New Roman" w:eastAsia="Arial" w:hAnsi="Times New Roman"/>
      <w:bCs w:val="0"/>
      <w:snapToGrid w:val="0"/>
      <w:sz w:val="24"/>
      <w:szCs w:val="20"/>
      <w:u w:val="single" w:color="000000"/>
      <w:lang w:eastAsia="fr-FR"/>
    </w:rPr>
  </w:style>
  <w:style w:type="paragraph" w:customStyle="1" w:styleId="41Autolist4">
    <w:name w:val="4.1 Autolist4"/>
    <w:basedOn w:val="Normal"/>
    <w:next w:val="Normal"/>
    <w:rsid w:val="00D76DE2"/>
    <w:pPr>
      <w:keepNext/>
      <w:overflowPunct w:val="0"/>
      <w:autoSpaceDE w:val="0"/>
      <w:autoSpaceDN w:val="0"/>
      <w:adjustRightInd w:val="0"/>
      <w:spacing w:before="120" w:after="120"/>
    </w:pPr>
    <w:rPr>
      <w:rFonts w:ascii="Times New Roman" w:hAnsi="Times New Roman"/>
      <w:sz w:val="24"/>
      <w:szCs w:val="20"/>
      <w:lang w:val="en-US" w:eastAsia="fr-FR"/>
    </w:rPr>
  </w:style>
  <w:style w:type="paragraph" w:customStyle="1" w:styleId="Subtitulos">
    <w:name w:val="Subtitulos"/>
    <w:basedOn w:val="Heading2"/>
    <w:rsid w:val="00D76DE2"/>
    <w:pPr>
      <w:keepLines w:val="0"/>
      <w:tabs>
        <w:tab w:val="left" w:pos="564"/>
      </w:tabs>
      <w:kinsoku/>
      <w:autoSpaceDE w:val="0"/>
      <w:autoSpaceDN w:val="0"/>
      <w:adjustRightInd w:val="0"/>
      <w:spacing w:before="120" w:afterAutospacing="1"/>
      <w:ind w:left="860" w:right="0" w:hanging="576"/>
      <w:jc w:val="both"/>
      <w:outlineLvl w:val="9"/>
    </w:pPr>
    <w:rPr>
      <w:rFonts w:ascii="Times New Roman Bold" w:hAnsi="Times New Roman Bold" w:cs="Times New Roman"/>
      <w:snapToGrid w:val="0"/>
      <w:spacing w:val="0"/>
      <w:szCs w:val="20"/>
      <w:lang w:val="es-ES_tradnl" w:eastAsia="fr-FR"/>
    </w:rPr>
  </w:style>
  <w:style w:type="paragraph" w:customStyle="1" w:styleId="Clauses">
    <w:name w:val="Clauses"/>
    <w:basedOn w:val="Normal"/>
    <w:rsid w:val="00D76DE2"/>
    <w:pPr>
      <w:keepLines/>
      <w:overflowPunct w:val="0"/>
      <w:autoSpaceDE w:val="0"/>
      <w:autoSpaceDN w:val="0"/>
      <w:adjustRightInd w:val="0"/>
      <w:spacing w:after="120"/>
    </w:pPr>
    <w:rPr>
      <w:rFonts w:ascii="Times New Roman Bold" w:hAnsi="Times New Roman Bold"/>
      <w:b/>
      <w:sz w:val="24"/>
      <w:szCs w:val="20"/>
      <w:lang w:eastAsia="fr-FR"/>
    </w:rPr>
  </w:style>
  <w:style w:type="paragraph" w:customStyle="1" w:styleId="Normala">
    <w:name w:val="Normal(a)"/>
    <w:basedOn w:val="Normal"/>
    <w:rsid w:val="00D76DE2"/>
    <w:pPr>
      <w:keepLines/>
      <w:tabs>
        <w:tab w:val="left" w:pos="1418"/>
      </w:tabs>
      <w:overflowPunct w:val="0"/>
      <w:autoSpaceDE w:val="0"/>
      <w:autoSpaceDN w:val="0"/>
      <w:adjustRightInd w:val="0"/>
      <w:spacing w:after="120"/>
    </w:pPr>
    <w:rPr>
      <w:rFonts w:ascii="Times New Roman" w:hAnsi="Times New Roman"/>
      <w:sz w:val="24"/>
      <w:szCs w:val="20"/>
      <w:lang w:val="en-GB" w:eastAsia="fr-FR"/>
    </w:rPr>
  </w:style>
  <w:style w:type="paragraph" w:customStyle="1" w:styleId="Normali">
    <w:name w:val="Normal(i)"/>
    <w:basedOn w:val="Normala"/>
    <w:rsid w:val="00D76DE2"/>
    <w:pPr>
      <w:tabs>
        <w:tab w:val="clear" w:pos="1418"/>
        <w:tab w:val="left" w:pos="1843"/>
      </w:tabs>
    </w:pPr>
  </w:style>
  <w:style w:type="paragraph" w:customStyle="1" w:styleId="Textedebulles1">
    <w:name w:val="Texte de bulles1"/>
    <w:basedOn w:val="Normal"/>
    <w:semiHidden/>
    <w:rsid w:val="00D76DE2"/>
    <w:pPr>
      <w:suppressAutoHyphens/>
      <w:overflowPunct w:val="0"/>
      <w:autoSpaceDE w:val="0"/>
      <w:autoSpaceDN w:val="0"/>
      <w:adjustRightInd w:val="0"/>
    </w:pPr>
    <w:rPr>
      <w:rFonts w:ascii="Tahoma" w:hAnsi="Tahoma" w:cs="Tahoma"/>
      <w:sz w:val="16"/>
      <w:szCs w:val="16"/>
      <w:lang w:val="en-US" w:eastAsia="fr-FR"/>
    </w:rPr>
  </w:style>
  <w:style w:type="paragraph" w:customStyle="1" w:styleId="AutoNumpara">
    <w:name w:val="AutoNumpara"/>
    <w:basedOn w:val="BodyTextIndent"/>
    <w:rsid w:val="00D76DE2"/>
    <w:pPr>
      <w:autoSpaceDN w:val="0"/>
      <w:spacing w:before="120" w:line="240" w:lineRule="auto"/>
      <w:ind w:left="0"/>
    </w:pPr>
    <w:rPr>
      <w:rFonts w:eastAsia="Times New Roman"/>
      <w:noProof/>
      <w:spacing w:val="-2"/>
    </w:rPr>
  </w:style>
  <w:style w:type="paragraph" w:customStyle="1" w:styleId="RomanParagraph">
    <w:name w:val="RomanParagraph"/>
    <w:rsid w:val="00D76DE2"/>
    <w:pPr>
      <w:autoSpaceDN w:val="0"/>
      <w:spacing w:before="120" w:after="120"/>
      <w:jc w:val="both"/>
    </w:pPr>
    <w:rPr>
      <w:rFonts w:ascii="Times New Roman" w:hAnsi="Times New Roman"/>
      <w:noProof/>
      <w:sz w:val="24"/>
    </w:rPr>
  </w:style>
  <w:style w:type="paragraph" w:customStyle="1" w:styleId="Paragrapha">
    <w:name w:val="Paragraph a"/>
    <w:basedOn w:val="Normal"/>
    <w:rsid w:val="00D76DE2"/>
    <w:pPr>
      <w:numPr>
        <w:numId w:val="7"/>
      </w:numPr>
      <w:autoSpaceDN w:val="0"/>
      <w:spacing w:before="120" w:after="120"/>
    </w:pPr>
    <w:rPr>
      <w:rFonts w:ascii="Times New Roman" w:hAnsi="Times New Roman"/>
      <w:spacing w:val="-3"/>
      <w:sz w:val="24"/>
      <w:szCs w:val="20"/>
      <w:lang w:val="en-US" w:eastAsia="en-US"/>
    </w:rPr>
  </w:style>
  <w:style w:type="paragraph" w:customStyle="1" w:styleId="BodyText21">
    <w:name w:val="Body Text 21"/>
    <w:basedOn w:val="Normal"/>
    <w:rsid w:val="00D76DE2"/>
    <w:pPr>
      <w:overflowPunct w:val="0"/>
      <w:autoSpaceDE w:val="0"/>
      <w:autoSpaceDN w:val="0"/>
      <w:adjustRightInd w:val="0"/>
      <w:spacing w:before="120" w:after="120"/>
      <w:jc w:val="center"/>
    </w:pPr>
    <w:rPr>
      <w:rFonts w:ascii="Times New Roman" w:hAnsi="Times New Roman" w:cs="Arial"/>
      <w:b/>
      <w:sz w:val="28"/>
      <w:lang w:eastAsia="fr-FR"/>
    </w:rPr>
  </w:style>
  <w:style w:type="paragraph" w:customStyle="1" w:styleId="SectionIXHeading">
    <w:name w:val="Section IX Heading"/>
    <w:basedOn w:val="Normal"/>
    <w:rsid w:val="00D76DE2"/>
    <w:pPr>
      <w:suppressAutoHyphens/>
      <w:overflowPunct w:val="0"/>
      <w:autoSpaceDE w:val="0"/>
      <w:autoSpaceDN w:val="0"/>
      <w:adjustRightInd w:val="0"/>
      <w:spacing w:before="240" w:after="240"/>
      <w:jc w:val="center"/>
    </w:pPr>
    <w:rPr>
      <w:rFonts w:ascii="Times New Roman" w:hAnsi="Times New Roman" w:cs="Arial"/>
      <w:b/>
      <w:sz w:val="32"/>
      <w:lang w:eastAsia="fr-FR"/>
    </w:rPr>
  </w:style>
  <w:style w:type="paragraph" w:customStyle="1" w:styleId="Puce10">
    <w:name w:val="Puce 1"/>
    <w:basedOn w:val="Normal"/>
    <w:rsid w:val="00D76DE2"/>
    <w:pPr>
      <w:numPr>
        <w:numId w:val="8"/>
      </w:numPr>
      <w:autoSpaceDN w:val="0"/>
    </w:pPr>
    <w:rPr>
      <w:rFonts w:ascii="Tahoma" w:hAnsi="Tahoma"/>
      <w:sz w:val="20"/>
      <w:szCs w:val="20"/>
      <w:lang w:eastAsia="fr-FR"/>
    </w:rPr>
  </w:style>
  <w:style w:type="paragraph" w:customStyle="1" w:styleId="LOGOBOURGOIS">
    <w:name w:val="LOGO BOURGOIS"/>
    <w:rsid w:val="00D76DE2"/>
    <w:pPr>
      <w:autoSpaceDN w:val="0"/>
    </w:pPr>
    <w:rPr>
      <w:rFonts w:ascii="Times New Roman" w:hAnsi="Times New Roman"/>
      <w:lang w:val="fr-FR" w:eastAsia="fr-FR"/>
    </w:rPr>
  </w:style>
  <w:style w:type="paragraph" w:customStyle="1" w:styleId="Title1">
    <w:name w:val="Title 1"/>
    <w:basedOn w:val="Title"/>
    <w:autoRedefine/>
    <w:rsid w:val="00D76DE2"/>
    <w:pPr>
      <w:numPr>
        <w:numId w:val="9"/>
      </w:numPr>
      <w:pBdr>
        <w:bottom w:val="none" w:sz="0" w:space="0" w:color="auto"/>
      </w:pBdr>
      <w:autoSpaceDN w:val="0"/>
      <w:spacing w:before="0" w:after="0"/>
      <w:contextualSpacing w:val="0"/>
      <w:jc w:val="left"/>
    </w:pPr>
    <w:rPr>
      <w:b/>
      <w:bCs/>
      <w:color w:val="auto"/>
      <w:spacing w:val="0"/>
      <w:kern w:val="0"/>
      <w:sz w:val="24"/>
      <w:szCs w:val="20"/>
      <w:lang w:eastAsia="fr-FR"/>
    </w:rPr>
  </w:style>
  <w:style w:type="paragraph" w:customStyle="1" w:styleId="Paragraphedeliste1">
    <w:name w:val="Paragraphe de liste1"/>
    <w:basedOn w:val="Normal"/>
    <w:qFormat/>
    <w:rsid w:val="00D76DE2"/>
    <w:pPr>
      <w:autoSpaceDN w:val="0"/>
      <w:ind w:left="720"/>
      <w:contextualSpacing/>
      <w:jc w:val="center"/>
    </w:pPr>
    <w:rPr>
      <w:rFonts w:ascii="Times New Roman" w:hAnsi="Times New Roman"/>
      <w:sz w:val="24"/>
      <w:lang w:val="en-US" w:eastAsia="en-US"/>
    </w:rPr>
  </w:style>
  <w:style w:type="paragraph" w:customStyle="1" w:styleId="p11">
    <w:name w:val="p11"/>
    <w:basedOn w:val="Normal"/>
    <w:rsid w:val="00D76DE2"/>
    <w:pPr>
      <w:tabs>
        <w:tab w:val="left" w:pos="720"/>
      </w:tabs>
      <w:autoSpaceDN w:val="0"/>
      <w:spacing w:line="240" w:lineRule="atLeast"/>
      <w:ind w:left="864"/>
    </w:pPr>
    <w:rPr>
      <w:rFonts w:ascii="Times New Roman" w:eastAsia="MS Mincho" w:hAnsi="Times New Roman"/>
      <w:sz w:val="24"/>
      <w:lang w:eastAsia="fr-FR"/>
    </w:rPr>
  </w:style>
  <w:style w:type="paragraph" w:customStyle="1" w:styleId="Listeno1">
    <w:name w:val="Liste à no 1"/>
    <w:basedOn w:val="Normal"/>
    <w:rsid w:val="00D76DE2"/>
    <w:pPr>
      <w:numPr>
        <w:numId w:val="10"/>
      </w:numPr>
      <w:autoSpaceDN w:val="0"/>
      <w:spacing w:before="120"/>
    </w:pPr>
    <w:rPr>
      <w:rFonts w:ascii="Times New Roman" w:eastAsia="MS Mincho" w:hAnsi="Times New Roman"/>
      <w:sz w:val="24"/>
      <w:szCs w:val="20"/>
      <w:lang w:eastAsia="en-US"/>
    </w:rPr>
  </w:style>
  <w:style w:type="paragraph" w:customStyle="1" w:styleId="Subtitle2">
    <w:name w:val="Subtitle 2"/>
    <w:basedOn w:val="Footer"/>
    <w:rsid w:val="00D76DE2"/>
    <w:pPr>
      <w:tabs>
        <w:tab w:val="clear" w:pos="4252"/>
        <w:tab w:val="clear" w:pos="8504"/>
      </w:tabs>
      <w:overflowPunct w:val="0"/>
      <w:autoSpaceDE w:val="0"/>
      <w:autoSpaceDN w:val="0"/>
      <w:adjustRightInd w:val="0"/>
      <w:spacing w:before="120"/>
      <w:jc w:val="center"/>
    </w:pPr>
    <w:rPr>
      <w:rFonts w:ascii="Times New Roman" w:hAnsi="Times New Roman"/>
      <w:b/>
      <w:sz w:val="32"/>
      <w:lang w:val="en-US" w:eastAsia="fr-FR"/>
    </w:rPr>
  </w:style>
  <w:style w:type="paragraph" w:customStyle="1" w:styleId="Head2">
    <w:name w:val="Head 2"/>
    <w:basedOn w:val="Heading9"/>
    <w:rsid w:val="00D76DE2"/>
    <w:pPr>
      <w:keepNext/>
      <w:suppressAutoHyphens/>
      <w:overflowPunct w:val="0"/>
      <w:spacing w:before="0" w:after="0"/>
      <w:outlineLvl w:val="9"/>
    </w:pPr>
    <w:rPr>
      <w:rFonts w:ascii="Times New Roman Bold" w:hAnsi="Times New Roman Bold"/>
      <w:spacing w:val="-4"/>
      <w:sz w:val="32"/>
      <w:szCs w:val="24"/>
      <w:lang w:val="x-none" w:eastAsia="fr-FR"/>
    </w:rPr>
  </w:style>
  <w:style w:type="paragraph" w:customStyle="1" w:styleId="titulo">
    <w:name w:val="titulo"/>
    <w:basedOn w:val="Heading5"/>
    <w:rsid w:val="00D76DE2"/>
    <w:pPr>
      <w:keepNext w:val="0"/>
      <w:keepLines w:val="0"/>
      <w:overflowPunct w:val="0"/>
      <w:autoSpaceDE w:val="0"/>
      <w:autoSpaceDN w:val="0"/>
      <w:adjustRightInd w:val="0"/>
      <w:spacing w:before="0" w:after="240"/>
      <w:ind w:left="1008" w:hanging="1008"/>
      <w:jc w:val="center"/>
      <w:outlineLvl w:val="9"/>
    </w:pPr>
    <w:rPr>
      <w:rFonts w:ascii="Times New Roman Bold" w:hAnsi="Times New Roman Bold"/>
      <w:b/>
      <w:color w:val="auto"/>
      <w:sz w:val="24"/>
      <w:szCs w:val="24"/>
      <w:lang w:val="x-none" w:eastAsia="fr-FR"/>
    </w:rPr>
  </w:style>
  <w:style w:type="paragraph" w:customStyle="1" w:styleId="SectionIVHeader">
    <w:name w:val="Section IV Header"/>
    <w:basedOn w:val="SectionVHeader"/>
    <w:rsid w:val="00D76DE2"/>
    <w:rPr>
      <w:rFonts w:cs="Arial"/>
      <w:szCs w:val="24"/>
      <w:lang w:val="fr-FR"/>
    </w:rPr>
  </w:style>
  <w:style w:type="character" w:customStyle="1" w:styleId="ebCarCar">
    <w:name w:val="eb Car Car"/>
    <w:link w:val="eb"/>
    <w:locked/>
    <w:rsid w:val="00D76DE2"/>
    <w:rPr>
      <w:rFonts w:ascii="Arial" w:hAnsi="Arial"/>
      <w:sz w:val="24"/>
      <w:lang w:val="fr-FR" w:eastAsia="fr-FR"/>
    </w:rPr>
  </w:style>
  <w:style w:type="paragraph" w:customStyle="1" w:styleId="eb">
    <w:name w:val="eb"/>
    <w:basedOn w:val="Normal"/>
    <w:link w:val="ebCarCar"/>
    <w:autoRedefine/>
    <w:rsid w:val="00D76DE2"/>
    <w:pPr>
      <w:keepLines/>
      <w:numPr>
        <w:numId w:val="11"/>
      </w:numPr>
      <w:tabs>
        <w:tab w:val="left" w:pos="680"/>
      </w:tabs>
      <w:autoSpaceDN w:val="0"/>
      <w:spacing w:before="60"/>
    </w:pPr>
    <w:rPr>
      <w:sz w:val="24"/>
      <w:szCs w:val="20"/>
      <w:lang w:eastAsia="fr-FR"/>
    </w:rPr>
  </w:style>
  <w:style w:type="character" w:customStyle="1" w:styleId="psCar1">
    <w:name w:val="ps Car1"/>
    <w:link w:val="ps"/>
    <w:locked/>
    <w:rsid w:val="00D76DE2"/>
    <w:rPr>
      <w:rFonts w:ascii="Arial" w:hAnsi="Arial" w:cs="Arial"/>
      <w:lang w:val="fr-FR" w:eastAsia="fr-FR"/>
    </w:rPr>
  </w:style>
  <w:style w:type="paragraph" w:customStyle="1" w:styleId="ps">
    <w:name w:val="ps"/>
    <w:basedOn w:val="Normal"/>
    <w:link w:val="psCar1"/>
    <w:rsid w:val="00D76DE2"/>
    <w:pPr>
      <w:keepLines/>
      <w:autoSpaceDN w:val="0"/>
      <w:spacing w:before="240"/>
    </w:pPr>
    <w:rPr>
      <w:rFonts w:cs="Arial"/>
      <w:sz w:val="20"/>
      <w:szCs w:val="20"/>
      <w:lang w:eastAsia="fr-FR"/>
    </w:rPr>
  </w:style>
  <w:style w:type="paragraph" w:customStyle="1" w:styleId="ps08">
    <w:name w:val="ps08"/>
    <w:basedOn w:val="Normal"/>
    <w:rsid w:val="00D76DE2"/>
    <w:pPr>
      <w:keepLines/>
      <w:numPr>
        <w:numId w:val="12"/>
      </w:numPr>
      <w:autoSpaceDN w:val="0"/>
      <w:spacing w:before="160"/>
      <w:ind w:left="0" w:firstLine="0"/>
    </w:pPr>
    <w:rPr>
      <w:rFonts w:ascii="Times New Roman" w:hAnsi="Times New Roman"/>
      <w:sz w:val="24"/>
      <w:lang w:eastAsia="fr-FR"/>
    </w:rPr>
  </w:style>
  <w:style w:type="character" w:customStyle="1" w:styleId="ps06Car">
    <w:name w:val="ps06 Car"/>
    <w:link w:val="ps06"/>
    <w:locked/>
    <w:rsid w:val="00D76DE2"/>
    <w:rPr>
      <w:b/>
      <w:bCs/>
      <w:sz w:val="24"/>
      <w:szCs w:val="24"/>
      <w:lang w:val="fr-FR" w:eastAsia="fr-FR"/>
    </w:rPr>
  </w:style>
  <w:style w:type="paragraph" w:customStyle="1" w:styleId="ps06">
    <w:name w:val="ps06"/>
    <w:basedOn w:val="Normal"/>
    <w:link w:val="ps06Car"/>
    <w:rsid w:val="00D76DE2"/>
    <w:pPr>
      <w:keepLines/>
      <w:autoSpaceDN w:val="0"/>
      <w:spacing w:before="120"/>
    </w:pPr>
    <w:rPr>
      <w:rFonts w:ascii="Cambria" w:hAnsi="Cambria"/>
      <w:b/>
      <w:bCs/>
      <w:sz w:val="24"/>
      <w:lang w:eastAsia="fr-FR"/>
    </w:rPr>
  </w:style>
  <w:style w:type="character" w:customStyle="1" w:styleId="eaCar1">
    <w:name w:val="ea Car1"/>
    <w:link w:val="ea"/>
    <w:locked/>
    <w:rsid w:val="00D76DE2"/>
    <w:rPr>
      <w:sz w:val="24"/>
      <w:szCs w:val="24"/>
      <w:lang w:val="fr-FR" w:eastAsia="fr-FR"/>
    </w:rPr>
  </w:style>
  <w:style w:type="paragraph" w:customStyle="1" w:styleId="ea">
    <w:name w:val="ea"/>
    <w:basedOn w:val="Normal"/>
    <w:link w:val="eaCar1"/>
    <w:rsid w:val="00D76DE2"/>
    <w:pPr>
      <w:keepLines/>
      <w:tabs>
        <w:tab w:val="num" w:pos="360"/>
      </w:tabs>
      <w:autoSpaceDN w:val="0"/>
      <w:spacing w:before="120"/>
      <w:ind w:left="340" w:hanging="340"/>
    </w:pPr>
    <w:rPr>
      <w:rFonts w:ascii="Cambria" w:hAnsi="Cambria"/>
      <w:sz w:val="24"/>
      <w:lang w:eastAsia="fr-FR"/>
    </w:rPr>
  </w:style>
  <w:style w:type="character" w:customStyle="1" w:styleId="ea03Car">
    <w:name w:val="ea03 Car"/>
    <w:link w:val="ea03"/>
    <w:locked/>
    <w:rsid w:val="00D76DE2"/>
    <w:rPr>
      <w:rFonts w:ascii="Times New Roman" w:hAnsi="Times New Roman"/>
      <w:sz w:val="24"/>
      <w:szCs w:val="24"/>
      <w:lang w:val="fr-FR" w:eastAsia="fr-FR"/>
    </w:rPr>
  </w:style>
  <w:style w:type="paragraph" w:customStyle="1" w:styleId="ea03">
    <w:name w:val="ea03"/>
    <w:basedOn w:val="Normal"/>
    <w:link w:val="ea03Car"/>
    <w:rsid w:val="00D76DE2"/>
    <w:pPr>
      <w:keepLines/>
      <w:numPr>
        <w:numId w:val="13"/>
      </w:numPr>
      <w:autoSpaceDN w:val="0"/>
      <w:spacing w:before="60"/>
      <w:ind w:left="340" w:hanging="340"/>
    </w:pPr>
    <w:rPr>
      <w:rFonts w:ascii="Times New Roman" w:hAnsi="Times New Roman"/>
      <w:sz w:val="24"/>
      <w:lang w:eastAsia="fr-FR"/>
    </w:rPr>
  </w:style>
  <w:style w:type="paragraph" w:customStyle="1" w:styleId="ec">
    <w:name w:val="ec"/>
    <w:basedOn w:val="Normal"/>
    <w:autoRedefine/>
    <w:rsid w:val="00D76DE2"/>
    <w:pPr>
      <w:keepLines/>
      <w:numPr>
        <w:numId w:val="14"/>
      </w:numPr>
      <w:tabs>
        <w:tab w:val="left" w:pos="1038"/>
      </w:tabs>
      <w:autoSpaceDN w:val="0"/>
      <w:ind w:left="1020" w:hanging="340"/>
    </w:pPr>
    <w:rPr>
      <w:rFonts w:cs="Arial"/>
      <w:sz w:val="20"/>
      <w:szCs w:val="20"/>
      <w:lang w:eastAsia="fr-FR"/>
    </w:rPr>
  </w:style>
  <w:style w:type="paragraph" w:customStyle="1" w:styleId="cg">
    <w:name w:val="cg"/>
    <w:basedOn w:val="Normal"/>
    <w:rsid w:val="00D76DE2"/>
    <w:pPr>
      <w:keepLines/>
      <w:autoSpaceDN w:val="0"/>
      <w:spacing w:before="80" w:after="80"/>
    </w:pPr>
    <w:rPr>
      <w:rFonts w:cs="Arial"/>
      <w:sz w:val="20"/>
      <w:szCs w:val="20"/>
      <w:lang w:eastAsia="fr-FR"/>
    </w:rPr>
  </w:style>
  <w:style w:type="character" w:customStyle="1" w:styleId="ps00Car1">
    <w:name w:val="ps00 Car1"/>
    <w:link w:val="ps00"/>
    <w:locked/>
    <w:rsid w:val="00D76DE2"/>
    <w:rPr>
      <w:rFonts w:ascii="Arial" w:hAnsi="Arial" w:cs="Arial"/>
      <w:lang w:val="fr-FR" w:eastAsia="fr-FR"/>
    </w:rPr>
  </w:style>
  <w:style w:type="paragraph" w:customStyle="1" w:styleId="ps00">
    <w:name w:val="ps00"/>
    <w:basedOn w:val="ps"/>
    <w:link w:val="ps00Car1"/>
    <w:rsid w:val="00D76DE2"/>
    <w:pPr>
      <w:spacing w:before="0"/>
    </w:pPr>
  </w:style>
  <w:style w:type="paragraph" w:customStyle="1" w:styleId="eas">
    <w:name w:val="eas"/>
    <w:basedOn w:val="ea"/>
    <w:rsid w:val="00D76DE2"/>
    <w:pPr>
      <w:tabs>
        <w:tab w:val="num" w:pos="1800"/>
      </w:tabs>
      <w:spacing w:before="60"/>
      <w:ind w:firstLine="0"/>
    </w:pPr>
    <w:rPr>
      <w:rFonts w:ascii="Arial" w:hAnsi="Arial" w:cs="Arial"/>
      <w:sz w:val="20"/>
      <w:szCs w:val="20"/>
    </w:rPr>
  </w:style>
  <w:style w:type="paragraph" w:customStyle="1" w:styleId="e1">
    <w:name w:val="e1"/>
    <w:basedOn w:val="Normal"/>
    <w:rsid w:val="00D76DE2"/>
    <w:pPr>
      <w:numPr>
        <w:numId w:val="15"/>
      </w:numPr>
      <w:autoSpaceDN w:val="0"/>
    </w:pPr>
    <w:rPr>
      <w:sz w:val="20"/>
      <w:szCs w:val="20"/>
      <w:lang w:eastAsia="fr-FR"/>
    </w:rPr>
  </w:style>
  <w:style w:type="paragraph" w:customStyle="1" w:styleId="e2">
    <w:name w:val="e2"/>
    <w:basedOn w:val="Normal"/>
    <w:rsid w:val="00D76DE2"/>
    <w:pPr>
      <w:keepLines/>
      <w:numPr>
        <w:numId w:val="16"/>
      </w:numPr>
      <w:tabs>
        <w:tab w:val="clear" w:pos="360"/>
        <w:tab w:val="left" w:pos="680"/>
      </w:tabs>
      <w:autoSpaceDN w:val="0"/>
      <w:spacing w:before="60"/>
      <w:ind w:left="680" w:hanging="340"/>
    </w:pPr>
    <w:rPr>
      <w:sz w:val="20"/>
      <w:szCs w:val="20"/>
      <w:lang w:eastAsia="fr-FR"/>
    </w:rPr>
  </w:style>
  <w:style w:type="paragraph" w:customStyle="1" w:styleId="T1">
    <w:name w:val="T1"/>
    <w:basedOn w:val="Normal"/>
    <w:next w:val="ps"/>
    <w:rsid w:val="00D76DE2"/>
    <w:pPr>
      <w:keepNext/>
      <w:keepLines/>
      <w:autoSpaceDN w:val="0"/>
      <w:spacing w:before="360"/>
    </w:pPr>
    <w:rPr>
      <w:rFonts w:ascii="Helvetica-Narrow" w:hAnsi="Helvetica-Narrow" w:cs="Arial"/>
      <w:smallCaps/>
      <w:sz w:val="26"/>
      <w:szCs w:val="26"/>
      <w:lang w:eastAsia="fr-FR"/>
    </w:rPr>
  </w:style>
  <w:style w:type="paragraph" w:customStyle="1" w:styleId="ebs">
    <w:name w:val="ebs"/>
    <w:basedOn w:val="eb"/>
    <w:rsid w:val="00D76DE2"/>
    <w:pPr>
      <w:numPr>
        <w:numId w:val="0"/>
      </w:numPr>
      <w:tabs>
        <w:tab w:val="clear" w:pos="680"/>
      </w:tabs>
      <w:spacing w:before="0"/>
      <w:ind w:left="680"/>
    </w:pPr>
  </w:style>
  <w:style w:type="paragraph" w:customStyle="1" w:styleId="Car1">
    <w:name w:val="Car1"/>
    <w:basedOn w:val="Normal"/>
    <w:rsid w:val="00D76DE2"/>
    <w:pPr>
      <w:autoSpaceDN w:val="0"/>
      <w:spacing w:after="160" w:line="240" w:lineRule="exact"/>
    </w:pPr>
    <w:rPr>
      <w:rFonts w:ascii="Verdana" w:hAnsi="Verdana"/>
      <w:sz w:val="20"/>
      <w:szCs w:val="20"/>
      <w:lang w:val="fr-HT" w:eastAsia="en-US"/>
    </w:rPr>
  </w:style>
  <w:style w:type="paragraph" w:customStyle="1" w:styleId="1">
    <w:name w:val="1"/>
    <w:basedOn w:val="Normal"/>
    <w:semiHidden/>
    <w:rsid w:val="00D76DE2"/>
    <w:pPr>
      <w:autoSpaceDN w:val="0"/>
      <w:spacing w:after="160" w:line="240" w:lineRule="exact"/>
      <w:ind w:left="1418"/>
    </w:pPr>
    <w:rPr>
      <w:rFonts w:ascii="Verdana" w:hAnsi="Verdana"/>
      <w:sz w:val="20"/>
      <w:szCs w:val="20"/>
      <w:lang w:val="en-US" w:eastAsia="en-US"/>
    </w:rPr>
  </w:style>
  <w:style w:type="paragraph" w:customStyle="1" w:styleId="Header1-Clauses">
    <w:name w:val="Header 1 - Clauses"/>
    <w:basedOn w:val="Normal"/>
    <w:rsid w:val="00D76DE2"/>
    <w:pPr>
      <w:tabs>
        <w:tab w:val="left" w:pos="432"/>
      </w:tabs>
      <w:overflowPunct w:val="0"/>
      <w:autoSpaceDE w:val="0"/>
      <w:autoSpaceDN w:val="0"/>
      <w:adjustRightInd w:val="0"/>
      <w:ind w:left="432" w:hanging="432"/>
    </w:pPr>
    <w:rPr>
      <w:rFonts w:ascii="Times New Roman" w:hAnsi="Times New Roman" w:cs="Arial"/>
      <w:b/>
      <w:sz w:val="24"/>
      <w:lang w:eastAsia="fr-FR"/>
    </w:rPr>
  </w:style>
  <w:style w:type="character" w:customStyle="1" w:styleId="NormalISChar">
    <w:name w:val="Normal IS Char"/>
    <w:link w:val="NormalIS"/>
    <w:locked/>
    <w:rsid w:val="00D76DE2"/>
    <w:rPr>
      <w:sz w:val="24"/>
      <w:lang w:eastAsia="fr-FR"/>
    </w:rPr>
  </w:style>
  <w:style w:type="paragraph" w:customStyle="1" w:styleId="NormalIS">
    <w:name w:val="Normal IS"/>
    <w:basedOn w:val="Normal"/>
    <w:link w:val="NormalISChar"/>
    <w:rsid w:val="00D76DE2"/>
    <w:pPr>
      <w:keepNext/>
      <w:autoSpaceDN w:val="0"/>
      <w:spacing w:before="60" w:after="120"/>
      <w:ind w:left="720" w:right="-57" w:hanging="720"/>
    </w:pPr>
    <w:rPr>
      <w:rFonts w:ascii="Cambria" w:hAnsi="Cambria"/>
      <w:sz w:val="24"/>
      <w:szCs w:val="20"/>
      <w:lang w:val="en-029" w:eastAsia="fr-FR"/>
    </w:rPr>
  </w:style>
  <w:style w:type="paragraph" w:customStyle="1" w:styleId="Annexetitre">
    <w:name w:val="Annexe titre"/>
    <w:basedOn w:val="Heading1"/>
    <w:rsid w:val="00D76DE2"/>
    <w:pPr>
      <w:widowControl w:val="0"/>
      <w:numPr>
        <w:numId w:val="17"/>
      </w:numPr>
      <w:tabs>
        <w:tab w:val="num" w:pos="1492"/>
      </w:tabs>
      <w:autoSpaceDN w:val="0"/>
      <w:ind w:left="1492" w:hanging="360"/>
      <w:jc w:val="center"/>
    </w:pPr>
    <w:rPr>
      <w:rFonts w:ascii="Times New Roman" w:hAnsi="Times New Roman"/>
      <w:bCs w:val="0"/>
      <w:caps w:val="0"/>
      <w:sz w:val="32"/>
      <w:lang w:eastAsia="x-none"/>
    </w:rPr>
  </w:style>
  <w:style w:type="character" w:customStyle="1" w:styleId="ListeiChar">
    <w:name w:val="Liste i) Char"/>
    <w:link w:val="Listei"/>
    <w:locked/>
    <w:rsid w:val="00D76DE2"/>
    <w:rPr>
      <w:sz w:val="24"/>
      <w:lang w:eastAsia="fr-FR"/>
    </w:rPr>
  </w:style>
  <w:style w:type="paragraph" w:customStyle="1" w:styleId="Listei">
    <w:name w:val="Liste i)"/>
    <w:basedOn w:val="Normal"/>
    <w:link w:val="ListeiChar"/>
    <w:rsid w:val="00D76DE2"/>
    <w:pPr>
      <w:keepNext/>
      <w:autoSpaceDN w:val="0"/>
      <w:spacing w:after="60"/>
      <w:ind w:left="1701" w:right="-57" w:hanging="567"/>
    </w:pPr>
    <w:rPr>
      <w:rFonts w:ascii="Cambria" w:hAnsi="Cambria"/>
      <w:sz w:val="24"/>
      <w:szCs w:val="20"/>
      <w:lang w:val="en-029" w:eastAsia="fr-FR"/>
    </w:rPr>
  </w:style>
  <w:style w:type="paragraph" w:customStyle="1" w:styleId="xl27">
    <w:name w:val="xl27"/>
    <w:basedOn w:val="Normal"/>
    <w:rsid w:val="00D76DE2"/>
    <w:pPr>
      <w:autoSpaceDN w:val="0"/>
      <w:spacing w:before="100" w:after="100"/>
    </w:pPr>
    <w:rPr>
      <w:rFonts w:ascii="Times New Roman" w:hAnsi="Times New Roman"/>
      <w:sz w:val="24"/>
      <w:lang w:eastAsia="fr-FR"/>
    </w:rPr>
  </w:style>
  <w:style w:type="paragraph" w:customStyle="1" w:styleId="xl29">
    <w:name w:val="xl29"/>
    <w:basedOn w:val="Normal"/>
    <w:rsid w:val="00D76DE2"/>
    <w:pPr>
      <w:autoSpaceDN w:val="0"/>
      <w:spacing w:before="100" w:after="100"/>
    </w:pPr>
    <w:rPr>
      <w:rFonts w:ascii="Times New Roman" w:hAnsi="Times New Roman"/>
      <w:sz w:val="24"/>
      <w:lang w:eastAsia="fr-FR"/>
    </w:rPr>
  </w:style>
  <w:style w:type="paragraph" w:customStyle="1" w:styleId="SubTitle20">
    <w:name w:val="SubTitle 2"/>
    <w:basedOn w:val="Normal"/>
    <w:rsid w:val="00D76DE2"/>
    <w:pPr>
      <w:autoSpaceDN w:val="0"/>
      <w:spacing w:after="240"/>
      <w:jc w:val="center"/>
    </w:pPr>
    <w:rPr>
      <w:rFonts w:ascii="Times New Roman" w:hAnsi="Times New Roman"/>
      <w:b/>
      <w:sz w:val="32"/>
      <w:szCs w:val="20"/>
      <w:lang w:val="en-GB" w:eastAsia="fr-FR"/>
    </w:rPr>
  </w:style>
  <w:style w:type="paragraph" w:customStyle="1" w:styleId="oddl-nadpis">
    <w:name w:val="oddíl-nadpis"/>
    <w:basedOn w:val="Normal"/>
    <w:rsid w:val="00D76DE2"/>
    <w:pPr>
      <w:keepNext/>
      <w:widowControl w:val="0"/>
      <w:tabs>
        <w:tab w:val="left" w:pos="567"/>
      </w:tabs>
      <w:autoSpaceDN w:val="0"/>
      <w:spacing w:before="240" w:line="240" w:lineRule="exact"/>
    </w:pPr>
    <w:rPr>
      <w:b/>
      <w:sz w:val="24"/>
      <w:szCs w:val="20"/>
      <w:lang w:val="cs-CZ" w:eastAsia="en-GB"/>
    </w:rPr>
  </w:style>
  <w:style w:type="paragraph" w:customStyle="1" w:styleId="text-3mezera">
    <w:name w:val="text - 3 mezera"/>
    <w:basedOn w:val="Normal"/>
    <w:rsid w:val="00D76DE2"/>
    <w:pPr>
      <w:widowControl w:val="0"/>
      <w:autoSpaceDN w:val="0"/>
      <w:spacing w:before="60" w:line="240" w:lineRule="exact"/>
    </w:pPr>
    <w:rPr>
      <w:sz w:val="24"/>
      <w:szCs w:val="20"/>
      <w:lang w:val="cs-CZ" w:eastAsia="en-GB"/>
    </w:rPr>
  </w:style>
  <w:style w:type="paragraph" w:customStyle="1" w:styleId="1zanoren">
    <w:name w:val="1.zanorení"/>
    <w:basedOn w:val="text-3mezera"/>
    <w:rsid w:val="00D76DE2"/>
    <w:pPr>
      <w:ind w:left="2127" w:hanging="1418"/>
    </w:pPr>
  </w:style>
  <w:style w:type="paragraph" w:customStyle="1" w:styleId="2zanoren">
    <w:name w:val="2.zanorení"/>
    <w:basedOn w:val="text-3mezera"/>
    <w:rsid w:val="00D76DE2"/>
    <w:pPr>
      <w:ind w:left="3402" w:hanging="1278"/>
    </w:pPr>
  </w:style>
  <w:style w:type="paragraph" w:customStyle="1" w:styleId="bulletsub">
    <w:name w:val="bullet_sub"/>
    <w:basedOn w:val="Normal"/>
    <w:rsid w:val="00D76DE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autoSpaceDN w:val="0"/>
      <w:spacing w:before="240"/>
      <w:ind w:left="2912" w:hanging="360"/>
    </w:pPr>
    <w:rPr>
      <w:sz w:val="24"/>
      <w:szCs w:val="20"/>
      <w:lang w:eastAsia="en-GB"/>
    </w:rPr>
  </w:style>
  <w:style w:type="paragraph" w:customStyle="1" w:styleId="bullet-3">
    <w:name w:val="bullet-3"/>
    <w:basedOn w:val="Normal"/>
    <w:rsid w:val="00D76DE2"/>
    <w:pPr>
      <w:widowControl w:val="0"/>
      <w:autoSpaceDN w:val="0"/>
      <w:spacing w:before="240" w:line="240" w:lineRule="exact"/>
      <w:ind w:left="2212" w:hanging="284"/>
    </w:pPr>
    <w:rPr>
      <w:sz w:val="24"/>
      <w:szCs w:val="20"/>
      <w:lang w:val="cs-CZ" w:eastAsia="en-GB"/>
    </w:rPr>
  </w:style>
  <w:style w:type="paragraph" w:customStyle="1" w:styleId="tabulka">
    <w:name w:val="tabulka"/>
    <w:basedOn w:val="text-3mezera"/>
    <w:rsid w:val="00D76DE2"/>
    <w:pPr>
      <w:spacing w:before="120"/>
      <w:jc w:val="center"/>
    </w:pPr>
    <w:rPr>
      <w:sz w:val="20"/>
    </w:rPr>
  </w:style>
  <w:style w:type="paragraph" w:customStyle="1" w:styleId="textcslovan">
    <w:name w:val="text císlovaný"/>
    <w:basedOn w:val="text"/>
    <w:rsid w:val="00D76DE2"/>
    <w:pPr>
      <w:widowControl w:val="0"/>
      <w:autoSpaceDN w:val="0"/>
      <w:spacing w:before="240" w:after="0" w:line="240" w:lineRule="exact"/>
      <w:ind w:left="567" w:hanging="567"/>
    </w:pPr>
    <w:rPr>
      <w:rFonts w:ascii="Arial" w:hAnsi="Arial"/>
      <w:lang w:val="cs-CZ" w:eastAsia="en-GB"/>
    </w:rPr>
  </w:style>
  <w:style w:type="paragraph" w:customStyle="1" w:styleId="Volume">
    <w:name w:val="Volume"/>
    <w:basedOn w:val="Normal"/>
    <w:rsid w:val="00D76DE2"/>
    <w:pPr>
      <w:suppressAutoHyphens/>
      <w:overflowPunct w:val="0"/>
      <w:autoSpaceDE w:val="0"/>
      <w:autoSpaceDN w:val="0"/>
      <w:adjustRightInd w:val="0"/>
    </w:pPr>
    <w:rPr>
      <w:rFonts w:ascii="Times New Roman" w:hAnsi="Times New Roman"/>
      <w:sz w:val="24"/>
      <w:szCs w:val="20"/>
      <w:lang w:val="en-US" w:eastAsia="fr-FR"/>
    </w:rPr>
  </w:style>
  <w:style w:type="paragraph" w:customStyle="1" w:styleId="Nadpis-STRANA">
    <w:name w:val="Nadpis - STRANA"/>
    <w:basedOn w:val="text"/>
    <w:next w:val="Volume"/>
    <w:rsid w:val="00D76DE2"/>
    <w:pPr>
      <w:pageBreakBefore/>
      <w:widowControl w:val="0"/>
      <w:autoSpaceDN w:val="0"/>
      <w:spacing w:before="5040" w:after="0" w:line="520" w:lineRule="exact"/>
      <w:jc w:val="center"/>
    </w:pPr>
    <w:rPr>
      <w:rFonts w:ascii="Arial" w:hAnsi="Arial"/>
      <w:b/>
      <w:sz w:val="36"/>
      <w:lang w:val="cs-CZ" w:eastAsia="en-GB"/>
    </w:rPr>
  </w:style>
  <w:style w:type="paragraph" w:customStyle="1" w:styleId="Blockquote">
    <w:name w:val="Blockquote"/>
    <w:basedOn w:val="Normal"/>
    <w:rsid w:val="00D76DE2"/>
    <w:pPr>
      <w:widowControl w:val="0"/>
      <w:autoSpaceDN w:val="0"/>
      <w:snapToGrid w:val="0"/>
      <w:spacing w:before="100" w:after="100"/>
      <w:ind w:left="360" w:right="360"/>
    </w:pPr>
    <w:rPr>
      <w:rFonts w:ascii="Times New Roman" w:hAnsi="Times New Roman"/>
      <w:sz w:val="24"/>
      <w:szCs w:val="20"/>
      <w:lang w:eastAsia="en-GB"/>
    </w:rPr>
  </w:style>
  <w:style w:type="paragraph" w:customStyle="1" w:styleId="Text1">
    <w:name w:val="Text 1"/>
    <w:basedOn w:val="Normal"/>
    <w:rsid w:val="00D76DE2"/>
    <w:pPr>
      <w:autoSpaceDN w:val="0"/>
      <w:spacing w:before="120" w:after="120"/>
      <w:ind w:left="851"/>
    </w:pPr>
    <w:rPr>
      <w:rFonts w:ascii="Times New Roman" w:hAnsi="Times New Roman"/>
      <w:sz w:val="24"/>
      <w:szCs w:val="20"/>
      <w:lang w:eastAsia="en-GB"/>
    </w:rPr>
  </w:style>
  <w:style w:type="paragraph" w:customStyle="1" w:styleId="ManualNumPar1">
    <w:name w:val="Manual NumPar 1"/>
    <w:basedOn w:val="Normal"/>
    <w:next w:val="Text1"/>
    <w:rsid w:val="00D76DE2"/>
    <w:pPr>
      <w:autoSpaceDN w:val="0"/>
      <w:spacing w:before="120" w:after="120"/>
      <w:ind w:left="851" w:hanging="851"/>
    </w:pPr>
    <w:rPr>
      <w:rFonts w:ascii="Times New Roman" w:hAnsi="Times New Roman"/>
      <w:sz w:val="24"/>
      <w:szCs w:val="20"/>
      <w:lang w:eastAsia="en-GB"/>
    </w:rPr>
  </w:style>
  <w:style w:type="paragraph" w:customStyle="1" w:styleId="Point1">
    <w:name w:val="Point 1"/>
    <w:basedOn w:val="Normal"/>
    <w:rsid w:val="00D76DE2"/>
    <w:pPr>
      <w:autoSpaceDN w:val="0"/>
      <w:spacing w:before="120" w:after="120"/>
      <w:ind w:left="1418" w:hanging="567"/>
    </w:pPr>
    <w:rPr>
      <w:rFonts w:ascii="Times New Roman" w:hAnsi="Times New Roman"/>
      <w:sz w:val="24"/>
      <w:szCs w:val="20"/>
      <w:lang w:eastAsia="en-GB"/>
    </w:rPr>
  </w:style>
  <w:style w:type="paragraph" w:customStyle="1" w:styleId="titre4">
    <w:name w:val="titre4"/>
    <w:basedOn w:val="Normal"/>
    <w:rsid w:val="00D76DE2"/>
    <w:pPr>
      <w:numPr>
        <w:numId w:val="18"/>
      </w:numPr>
      <w:tabs>
        <w:tab w:val="left" w:pos="851"/>
      </w:tabs>
      <w:autoSpaceDN w:val="0"/>
    </w:pPr>
    <w:rPr>
      <w:b/>
      <w:sz w:val="24"/>
      <w:szCs w:val="20"/>
      <w:lang w:eastAsia="en-GB"/>
    </w:rPr>
  </w:style>
  <w:style w:type="paragraph" w:customStyle="1" w:styleId="DefaultTabs">
    <w:name w:val="DefaultTabs"/>
    <w:rsid w:val="00D76DE2"/>
    <w:pPr>
      <w:tabs>
        <w:tab w:val="left" w:pos="-1440"/>
        <w:tab w:val="left" w:pos="-720"/>
      </w:tabs>
      <w:suppressAutoHyphens/>
      <w:autoSpaceDN w:val="0"/>
    </w:pPr>
    <w:rPr>
      <w:rFonts w:ascii="Courier" w:hAnsi="Courier"/>
      <w:sz w:val="24"/>
      <w:lang w:eastAsia="en-GB"/>
    </w:rPr>
  </w:style>
  <w:style w:type="paragraph" w:customStyle="1" w:styleId="xl39">
    <w:name w:val="xl39"/>
    <w:basedOn w:val="Normal"/>
    <w:rsid w:val="00D76DE2"/>
    <w:pPr>
      <w:autoSpaceDN w:val="0"/>
      <w:spacing w:before="100" w:beforeAutospacing="1" w:after="100" w:afterAutospacing="1"/>
      <w:jc w:val="center"/>
    </w:pPr>
    <w:rPr>
      <w:rFonts w:ascii="Arial Unicode MS" w:eastAsia="Arial Unicode MS" w:hAnsi="Arial Unicode MS" w:cs="Arial Unicode MS"/>
      <w:sz w:val="24"/>
      <w:lang w:val="en-US" w:eastAsia="en-US"/>
    </w:rPr>
  </w:style>
  <w:style w:type="paragraph" w:customStyle="1" w:styleId="figure">
    <w:name w:val="figure"/>
    <w:basedOn w:val="Normal"/>
    <w:autoRedefine/>
    <w:rsid w:val="00D76DE2"/>
    <w:pPr>
      <w:tabs>
        <w:tab w:val="left" w:pos="7875"/>
      </w:tabs>
      <w:autoSpaceDN w:val="0"/>
      <w:ind w:left="576" w:hanging="14"/>
      <w:jc w:val="center"/>
    </w:pPr>
    <w:rPr>
      <w:rFonts w:ascii="Times New Roman" w:hAnsi="Times New Roman" w:cs="Arial"/>
      <w:b/>
      <w:bCs/>
      <w:sz w:val="24"/>
      <w:szCs w:val="22"/>
      <w:lang w:eastAsia="en-US"/>
    </w:rPr>
  </w:style>
  <w:style w:type="paragraph" w:customStyle="1" w:styleId="1Titre0">
    <w:name w:val="1. Titre"/>
    <w:basedOn w:val="Normal"/>
    <w:autoRedefine/>
    <w:rsid w:val="00D76DE2"/>
    <w:pPr>
      <w:autoSpaceDN w:val="0"/>
      <w:spacing w:before="240" w:after="240"/>
      <w:ind w:left="1080"/>
    </w:pPr>
    <w:rPr>
      <w:rFonts w:ascii="Times New Roman" w:hAnsi="Times New Roman"/>
      <w:b/>
      <w:sz w:val="32"/>
      <w:lang w:val="fr-BE" w:eastAsia="fr-FR"/>
    </w:rPr>
  </w:style>
  <w:style w:type="paragraph" w:customStyle="1" w:styleId="FR-proc2sty">
    <w:name w:val="FR-proc2.sty"/>
    <w:rsid w:val="00D76DE2"/>
    <w:pPr>
      <w:widowControl w:val="0"/>
      <w:tabs>
        <w:tab w:val="left" w:pos="-720"/>
      </w:tabs>
      <w:suppressAutoHyphens/>
      <w:overflowPunct w:val="0"/>
      <w:autoSpaceDE w:val="0"/>
      <w:autoSpaceDN w:val="0"/>
      <w:adjustRightInd w:val="0"/>
    </w:pPr>
    <w:rPr>
      <w:rFonts w:ascii="Times New Roman" w:hAnsi="Times New Roman"/>
      <w:sz w:val="24"/>
    </w:rPr>
  </w:style>
  <w:style w:type="paragraph" w:customStyle="1" w:styleId="bullet1">
    <w:name w:val="bullet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Listeapuce1">
    <w:name w:val="Liste a puce 1"/>
    <w:basedOn w:val="Normal"/>
    <w:rsid w:val="00D76DE2"/>
    <w:pPr>
      <w:tabs>
        <w:tab w:val="num" w:pos="1148"/>
      </w:tabs>
      <w:autoSpaceDN w:val="0"/>
      <w:spacing w:before="120" w:after="120"/>
      <w:ind w:left="1148" w:right="-504" w:hanging="522"/>
    </w:pPr>
    <w:rPr>
      <w:rFonts w:eastAsia="MS Mincho"/>
      <w:sz w:val="24"/>
      <w:szCs w:val="20"/>
      <w:lang w:val="fr-CA" w:eastAsia="fr-FR"/>
    </w:rPr>
  </w:style>
  <w:style w:type="paragraph" w:customStyle="1" w:styleId="Normaldevis">
    <w:name w:val="Normal devis"/>
    <w:basedOn w:val="Normal"/>
    <w:rsid w:val="00D76DE2"/>
    <w:pPr>
      <w:autoSpaceDN w:val="0"/>
      <w:snapToGrid w:val="0"/>
      <w:spacing w:before="120" w:after="120"/>
      <w:ind w:left="629" w:right="-561"/>
    </w:pPr>
    <w:rPr>
      <w:sz w:val="24"/>
      <w:szCs w:val="20"/>
      <w:lang w:val="fr-CA" w:eastAsia="fr-FR"/>
    </w:rPr>
  </w:style>
  <w:style w:type="paragraph" w:customStyle="1" w:styleId="Paragraphedeliste2">
    <w:name w:val="Paragraphe de liste2"/>
    <w:basedOn w:val="Normal"/>
    <w:qFormat/>
    <w:rsid w:val="00D76DE2"/>
    <w:pPr>
      <w:suppressAutoHyphens/>
      <w:overflowPunct w:val="0"/>
      <w:autoSpaceDE w:val="0"/>
      <w:autoSpaceDN w:val="0"/>
      <w:adjustRightInd w:val="0"/>
      <w:ind w:left="720"/>
    </w:pPr>
    <w:rPr>
      <w:rFonts w:ascii="Times New Roman" w:hAnsi="Times New Roman"/>
      <w:sz w:val="24"/>
      <w:szCs w:val="20"/>
      <w:lang w:val="en-US" w:eastAsia="fr-FR"/>
    </w:rPr>
  </w:style>
  <w:style w:type="paragraph" w:customStyle="1" w:styleId="PARAGRAPHE">
    <w:name w:val="PARAGRAPHE"/>
    <w:rsid w:val="00D76DE2"/>
    <w:pPr>
      <w:overflowPunct w:val="0"/>
      <w:autoSpaceDE w:val="0"/>
      <w:autoSpaceDN w:val="0"/>
      <w:adjustRightInd w:val="0"/>
      <w:spacing w:after="600" w:line="240" w:lineRule="exact"/>
      <w:ind w:firstLine="1701"/>
      <w:jc w:val="both"/>
    </w:pPr>
    <w:rPr>
      <w:rFonts w:ascii="Courier" w:hAnsi="Courier"/>
      <w:sz w:val="24"/>
      <w:lang w:val="fr-FR" w:eastAsia="fr-FR"/>
    </w:rPr>
  </w:style>
  <w:style w:type="paragraph" w:customStyle="1" w:styleId="enum1">
    <w:name w:val="enum1"/>
    <w:basedOn w:val="Normal"/>
    <w:rsid w:val="00D76DE2"/>
    <w:pPr>
      <w:autoSpaceDN w:val="0"/>
      <w:spacing w:after="200"/>
    </w:pPr>
    <w:rPr>
      <w:rFonts w:ascii="Book Antiqua" w:hAnsi="Book Antiqua"/>
      <w:sz w:val="24"/>
      <w:szCs w:val="20"/>
      <w:lang w:eastAsia="fr-FR"/>
    </w:rPr>
  </w:style>
  <w:style w:type="paragraph" w:customStyle="1" w:styleId="Listepuce1">
    <w:name w:val="Liste à puce 1"/>
    <w:basedOn w:val="Normal"/>
    <w:rsid w:val="00D76DE2"/>
    <w:pPr>
      <w:tabs>
        <w:tab w:val="left" w:pos="1232"/>
      </w:tabs>
      <w:autoSpaceDN w:val="0"/>
      <w:spacing w:before="120" w:after="120"/>
      <w:ind w:left="1246" w:right="-136" w:hanging="644"/>
    </w:pPr>
    <w:rPr>
      <w:rFonts w:eastAsia="MS Mincho"/>
      <w:sz w:val="24"/>
      <w:szCs w:val="20"/>
      <w:lang w:val="fr-CA" w:eastAsia="fr-FR"/>
    </w:rPr>
  </w:style>
  <w:style w:type="paragraph" w:customStyle="1" w:styleId="Listepuce2">
    <w:name w:val="Liste à puce 2"/>
    <w:basedOn w:val="Normal"/>
    <w:rsid w:val="00D76DE2"/>
    <w:pPr>
      <w:widowControl w:val="0"/>
      <w:numPr>
        <w:numId w:val="19"/>
      </w:numPr>
      <w:autoSpaceDN w:val="0"/>
      <w:snapToGrid w:val="0"/>
      <w:spacing w:before="60" w:after="60"/>
    </w:pPr>
    <w:rPr>
      <w:sz w:val="24"/>
      <w:szCs w:val="20"/>
      <w:lang w:val="fr-CA" w:eastAsia="fr-FR"/>
    </w:rPr>
  </w:style>
  <w:style w:type="paragraph" w:customStyle="1" w:styleId="Chapter">
    <w:name w:val="Chapter"/>
    <w:basedOn w:val="Normal"/>
    <w:next w:val="Normal"/>
    <w:rsid w:val="00D76DE2"/>
    <w:pPr>
      <w:numPr>
        <w:numId w:val="20"/>
      </w:numPr>
      <w:tabs>
        <w:tab w:val="clear" w:pos="360"/>
        <w:tab w:val="num" w:pos="576"/>
        <w:tab w:val="left" w:pos="1440"/>
      </w:tabs>
      <w:autoSpaceDN w:val="0"/>
      <w:spacing w:before="240" w:after="240"/>
      <w:ind w:left="576" w:hanging="576"/>
      <w:jc w:val="center"/>
    </w:pPr>
    <w:rPr>
      <w:rFonts w:ascii="Times New Roman" w:hAnsi="Times New Roman"/>
      <w:b/>
      <w:smallCaps/>
      <w:noProof/>
      <w:sz w:val="24"/>
      <w:szCs w:val="20"/>
      <w:lang w:val="en-US" w:eastAsia="en-US"/>
    </w:rPr>
  </w:style>
  <w:style w:type="paragraph" w:customStyle="1" w:styleId="Paragraph">
    <w:name w:val="Paragraph"/>
    <w:basedOn w:val="BodyTextIndent"/>
    <w:rsid w:val="00D76DE2"/>
    <w:pPr>
      <w:tabs>
        <w:tab w:val="num" w:pos="936"/>
      </w:tabs>
      <w:autoSpaceDN w:val="0"/>
      <w:spacing w:before="120" w:line="240" w:lineRule="auto"/>
      <w:ind w:left="864" w:hanging="288"/>
      <w:outlineLvl w:val="1"/>
    </w:pPr>
    <w:rPr>
      <w:rFonts w:eastAsia="Times New Roman"/>
    </w:rPr>
  </w:style>
  <w:style w:type="paragraph" w:customStyle="1" w:styleId="subpar">
    <w:name w:val="subpar"/>
    <w:basedOn w:val="BodyTextIndent3"/>
    <w:rsid w:val="00D76DE2"/>
    <w:pPr>
      <w:tabs>
        <w:tab w:val="clear" w:pos="540"/>
        <w:tab w:val="num" w:pos="360"/>
      </w:tabs>
      <w:suppressAutoHyphens w:val="0"/>
      <w:overflowPunct/>
      <w:autoSpaceDE/>
      <w:adjustRightInd/>
      <w:spacing w:before="120" w:after="120"/>
      <w:ind w:left="0" w:firstLine="0"/>
      <w:outlineLvl w:val="2"/>
    </w:pPr>
    <w:rPr>
      <w:lang w:eastAsia="en-US"/>
    </w:rPr>
  </w:style>
  <w:style w:type="paragraph" w:customStyle="1" w:styleId="SubSubPar">
    <w:name w:val="SubSubPar"/>
    <w:basedOn w:val="subpar"/>
    <w:rsid w:val="00D76DE2"/>
    <w:pPr>
      <w:tabs>
        <w:tab w:val="clear" w:pos="360"/>
        <w:tab w:val="left" w:pos="0"/>
        <w:tab w:val="num" w:pos="2880"/>
      </w:tabs>
      <w:ind w:left="2880" w:hanging="360"/>
    </w:pPr>
  </w:style>
  <w:style w:type="paragraph" w:customStyle="1" w:styleId="Tibitoc">
    <w:name w:val="Tibitoc"/>
    <w:basedOn w:val="Normal"/>
    <w:rsid w:val="00D76DE2"/>
    <w:pPr>
      <w:autoSpaceDN w:val="0"/>
    </w:pPr>
    <w:rPr>
      <w:sz w:val="24"/>
      <w:szCs w:val="20"/>
    </w:rPr>
  </w:style>
  <w:style w:type="paragraph" w:customStyle="1" w:styleId="Sangra2det">
    <w:name w:val="Sangr’a 2 de t"/>
    <w:aliases w:val="independiente"/>
    <w:basedOn w:val="Normal"/>
    <w:rsid w:val="00D76DE2"/>
    <w:pPr>
      <w:overflowPunct w:val="0"/>
      <w:autoSpaceDE w:val="0"/>
      <w:autoSpaceDN w:val="0"/>
      <w:adjustRightInd w:val="0"/>
      <w:ind w:left="708"/>
    </w:pPr>
    <w:rPr>
      <w:rFonts w:ascii="Times New Roman" w:hAnsi="Times New Roman"/>
      <w:i/>
      <w:sz w:val="24"/>
      <w:szCs w:val="20"/>
      <w:lang w:val="es-ES"/>
    </w:rPr>
  </w:style>
  <w:style w:type="paragraph" w:customStyle="1" w:styleId="Fuentedeprrafopredet">
    <w:name w:val="Fuente de párrafo predet"/>
    <w:next w:val="Normal"/>
    <w:rsid w:val="00D76DE2"/>
    <w:pPr>
      <w:autoSpaceDN w:val="0"/>
    </w:pPr>
    <w:rPr>
      <w:rFonts w:ascii="Tms Rmn" w:hAnsi="Tms Rmn"/>
      <w:lang w:eastAsia="es-ES"/>
    </w:rPr>
  </w:style>
  <w:style w:type="paragraph" w:customStyle="1" w:styleId="dcsparr">
    <w:name w:val="dcsparr"/>
    <w:basedOn w:val="Normal"/>
    <w:rsid w:val="00D76DE2"/>
    <w:pPr>
      <w:autoSpaceDN w:val="0"/>
      <w:spacing w:after="225" w:line="312" w:lineRule="auto"/>
      <w:ind w:left="225" w:right="75" w:firstLine="300"/>
    </w:pPr>
    <w:rPr>
      <w:rFonts w:ascii="Georgia" w:hAnsi="Georgia"/>
      <w:color w:val="333333"/>
      <w:sz w:val="20"/>
      <w:szCs w:val="20"/>
      <w:lang w:val="en-US" w:eastAsia="en-US"/>
    </w:rPr>
  </w:style>
  <w:style w:type="paragraph" w:customStyle="1" w:styleId="dcssubtit1">
    <w:name w:val="dcssubtit1"/>
    <w:basedOn w:val="Normal"/>
    <w:rsid w:val="00D76DE2"/>
    <w:pPr>
      <w:pBdr>
        <w:top w:val="single" w:sz="4" w:space="2" w:color="CCCCCC"/>
        <w:bottom w:val="single" w:sz="4" w:space="2" w:color="CCCCCC"/>
      </w:pBdr>
      <w:autoSpaceDN w:val="0"/>
      <w:spacing w:before="100" w:beforeAutospacing="1" w:after="100" w:afterAutospacing="1"/>
      <w:ind w:left="150" w:right="150"/>
    </w:pPr>
    <w:rPr>
      <w:rFonts w:ascii="Georgia" w:hAnsi="Georgia"/>
      <w:b/>
      <w:bCs/>
      <w:color w:val="999999"/>
      <w:sz w:val="24"/>
      <w:lang w:val="en-US" w:eastAsia="en-US"/>
    </w:rPr>
  </w:style>
  <w:style w:type="paragraph" w:customStyle="1" w:styleId="CHAPITRE">
    <w:name w:val="CHAPITRE"/>
    <w:rsid w:val="00D76DE2"/>
    <w:pPr>
      <w:overflowPunct w:val="0"/>
      <w:autoSpaceDE w:val="0"/>
      <w:autoSpaceDN w:val="0"/>
      <w:adjustRightInd w:val="0"/>
      <w:spacing w:before="960" w:after="360" w:line="240" w:lineRule="exact"/>
    </w:pPr>
    <w:rPr>
      <w:rFonts w:ascii="Courier" w:hAnsi="Courier"/>
      <w:sz w:val="24"/>
      <w:lang w:val="fr-FR" w:eastAsia="fr-FR"/>
    </w:rPr>
  </w:style>
  <w:style w:type="paragraph" w:customStyle="1" w:styleId="ARTICLEGRASSOULIGN">
    <w:name w:val="ARTICLE.GRAS.SOULIGN"/>
    <w:rsid w:val="00D76DE2"/>
    <w:pPr>
      <w:overflowPunct w:val="0"/>
      <w:autoSpaceDE w:val="0"/>
      <w:autoSpaceDN w:val="0"/>
      <w:adjustRightInd w:val="0"/>
      <w:spacing w:before="720" w:after="720" w:line="240" w:lineRule="exact"/>
    </w:pPr>
    <w:rPr>
      <w:rFonts w:ascii="script d" w:hAnsi="script d"/>
      <w:sz w:val="28"/>
      <w:u w:val="single"/>
      <w:lang w:val="fr-FR" w:eastAsia="fr-FR"/>
    </w:rPr>
  </w:style>
  <w:style w:type="paragraph" w:customStyle="1" w:styleId="COTEACOTEA4">
    <w:name w:val="COTE A COTE A 4"/>
    <w:rsid w:val="00D76DE2"/>
    <w:pPr>
      <w:overflowPunct w:val="0"/>
      <w:autoSpaceDE w:val="0"/>
      <w:autoSpaceDN w:val="0"/>
      <w:adjustRightInd w:val="0"/>
      <w:spacing w:after="360" w:line="240" w:lineRule="exact"/>
      <w:ind w:left="576"/>
      <w:jc w:val="both"/>
    </w:pPr>
    <w:rPr>
      <w:rFonts w:ascii="Courier" w:hAnsi="Courier"/>
      <w:sz w:val="24"/>
      <w:lang w:val="fr-FR" w:eastAsia="fr-FR"/>
    </w:rPr>
  </w:style>
  <w:style w:type="paragraph" w:customStyle="1" w:styleId="StyleLatinArialLatin9ptJustifiAprs05cm">
    <w:name w:val="Style (Latin) Arial (Latin) 9 pt Justifié Après : 05 cm"/>
    <w:basedOn w:val="Normal"/>
    <w:rsid w:val="00D76DE2"/>
    <w:pPr>
      <w:autoSpaceDN w:val="0"/>
      <w:ind w:right="283"/>
    </w:pPr>
    <w:rPr>
      <w:rFonts w:ascii="Times New Roman" w:hAnsi="Times New Roman"/>
      <w:sz w:val="24"/>
      <w:szCs w:val="20"/>
      <w:lang w:eastAsia="fr-FR"/>
    </w:rPr>
  </w:style>
  <w:style w:type="paragraph" w:customStyle="1" w:styleId="StylePARAGRAPHELatinArialLatin9ptPremireligne0">
    <w:name w:val="Style PARAGRAPHE + (Latin) Arial (Latin) 9 pt Première ligne : 0 ..."/>
    <w:basedOn w:val="Normal"/>
    <w:rsid w:val="00D76DE2"/>
    <w:pPr>
      <w:autoSpaceDN w:val="0"/>
      <w:spacing w:before="120"/>
    </w:pPr>
    <w:rPr>
      <w:rFonts w:ascii="Times New Roman" w:hAnsi="Times New Roman"/>
      <w:sz w:val="24"/>
      <w:szCs w:val="20"/>
      <w:lang w:eastAsia="fr-FR"/>
    </w:rPr>
  </w:style>
  <w:style w:type="paragraph" w:customStyle="1" w:styleId="StyleJustifiAvant05cmSuspendu05cmAprs05cm">
    <w:name w:val="Style Justifié Avant : 05 cm Suspendu : 05 cm Après : 05 cm"/>
    <w:basedOn w:val="Normal"/>
    <w:rsid w:val="00D76DE2"/>
    <w:pPr>
      <w:autoSpaceDN w:val="0"/>
      <w:ind w:left="567" w:right="283" w:hanging="283"/>
    </w:pPr>
    <w:rPr>
      <w:rFonts w:ascii="Times New Roman" w:hAnsi="Times New Roman"/>
      <w:sz w:val="24"/>
      <w:szCs w:val="20"/>
      <w:lang w:eastAsia="fr-FR"/>
    </w:rPr>
  </w:style>
  <w:style w:type="paragraph" w:customStyle="1" w:styleId="StyleJustifiAprs085cm3">
    <w:name w:val="Style Justifié Après : 085 cm3"/>
    <w:basedOn w:val="Normal"/>
    <w:rsid w:val="00D76DE2"/>
    <w:pPr>
      <w:autoSpaceDN w:val="0"/>
      <w:ind w:right="484"/>
    </w:pPr>
    <w:rPr>
      <w:rFonts w:ascii="Times New Roman" w:hAnsi="Times New Roman"/>
      <w:sz w:val="24"/>
      <w:szCs w:val="20"/>
      <w:lang w:eastAsia="fr-FR"/>
    </w:rPr>
  </w:style>
  <w:style w:type="paragraph" w:customStyle="1" w:styleId="texteflche">
    <w:name w:val="texte flèche"/>
    <w:basedOn w:val="Normal"/>
    <w:next w:val="Normal"/>
    <w:autoRedefine/>
    <w:rsid w:val="00D76DE2"/>
    <w:pPr>
      <w:numPr>
        <w:numId w:val="21"/>
      </w:numPr>
      <w:autoSpaceDN w:val="0"/>
      <w:outlineLvl w:val="0"/>
    </w:pPr>
    <w:rPr>
      <w:rFonts w:ascii="Times New Roman" w:eastAsia="Times" w:hAnsi="Times New Roman"/>
      <w:sz w:val="24"/>
      <w:lang w:eastAsia="fr-FR"/>
    </w:rPr>
  </w:style>
  <w:style w:type="paragraph" w:customStyle="1" w:styleId="StyleJustifiAprs085cm6">
    <w:name w:val="Style Justifié Après : 085 cm6"/>
    <w:basedOn w:val="Normal"/>
    <w:rsid w:val="00D76DE2"/>
    <w:pPr>
      <w:autoSpaceDN w:val="0"/>
      <w:ind w:right="484"/>
    </w:pPr>
    <w:rPr>
      <w:rFonts w:ascii="Times New Roman" w:hAnsi="Times New Roman"/>
      <w:sz w:val="24"/>
      <w:szCs w:val="20"/>
      <w:lang w:eastAsia="fr-FR"/>
    </w:rPr>
  </w:style>
  <w:style w:type="paragraph" w:customStyle="1" w:styleId="StyleTitre4HelvLatin9ptNonLatinGrasNonsoulign">
    <w:name w:val="Style Titre 4 + Helv (Latin) 9 pt Non (Latin) Gras Non souligné..."/>
    <w:basedOn w:val="Heading4"/>
    <w:rsid w:val="00D76DE2"/>
    <w:pPr>
      <w:keepNext w:val="0"/>
      <w:autoSpaceDN w:val="0"/>
      <w:spacing w:before="120" w:after="100" w:afterAutospacing="1"/>
      <w:ind w:left="354"/>
    </w:pPr>
    <w:rPr>
      <w:rFonts w:ascii="Times New Roman" w:eastAsia="Arial" w:hAnsi="Times New Roman"/>
      <w:bCs w:val="0"/>
      <w:snapToGrid w:val="0"/>
      <w:sz w:val="24"/>
      <w:szCs w:val="20"/>
      <w:u w:val="single" w:color="000000"/>
      <w:lang w:eastAsia="fr-FR"/>
    </w:rPr>
  </w:style>
  <w:style w:type="paragraph" w:customStyle="1" w:styleId="PARAGRAPHECarCar">
    <w:name w:val="PARAGRAPHE Car Car"/>
    <w:rsid w:val="00D76DE2"/>
    <w:pPr>
      <w:autoSpaceDN w:val="0"/>
      <w:spacing w:after="600" w:line="240" w:lineRule="exact"/>
      <w:ind w:firstLine="1701"/>
      <w:jc w:val="both"/>
    </w:pPr>
    <w:rPr>
      <w:rFonts w:ascii="Courier" w:hAnsi="Courier"/>
      <w:sz w:val="24"/>
      <w:lang w:val="fr-FR" w:eastAsia="fr-FR"/>
    </w:rPr>
  </w:style>
  <w:style w:type="paragraph" w:customStyle="1" w:styleId="AJfincontrat">
    <w:name w:val="AJfincontrat"/>
    <w:rsid w:val="00D76DE2"/>
    <w:pPr>
      <w:widowControl w:val="0"/>
      <w:autoSpaceDE w:val="0"/>
      <w:autoSpaceDN w:val="0"/>
      <w:adjustRightInd w:val="0"/>
      <w:spacing w:before="440"/>
    </w:pPr>
    <w:rPr>
      <w:rFonts w:ascii="Times New Roman" w:hAnsi="Times New Roman"/>
      <w:sz w:val="22"/>
      <w:szCs w:val="22"/>
      <w:lang w:val="fr-FR" w:eastAsia="fr-FR"/>
    </w:rPr>
  </w:style>
  <w:style w:type="paragraph" w:customStyle="1" w:styleId="Liste1">
    <w:name w:val="Liste1"/>
    <w:basedOn w:val="Normal"/>
    <w:rsid w:val="00D76DE2"/>
    <w:pPr>
      <w:tabs>
        <w:tab w:val="num" w:pos="360"/>
      </w:tabs>
      <w:autoSpaceDN w:val="0"/>
      <w:spacing w:before="120"/>
      <w:ind w:left="425" w:hanging="425"/>
    </w:pPr>
    <w:rPr>
      <w:rFonts w:ascii="Times New Roman" w:hAnsi="Times New Roman"/>
      <w:sz w:val="20"/>
      <w:szCs w:val="20"/>
      <w:lang w:val="en-GB" w:eastAsia="fr-FR"/>
    </w:rPr>
  </w:style>
  <w:style w:type="paragraph" w:customStyle="1" w:styleId="Niveau4">
    <w:name w:val="Niveau 4"/>
    <w:basedOn w:val="Normal"/>
    <w:rsid w:val="00D76DE2"/>
    <w:pPr>
      <w:autoSpaceDN w:val="0"/>
      <w:spacing w:before="200" w:after="200"/>
    </w:pPr>
    <w:rPr>
      <w:rFonts w:ascii="Book Antiqua" w:hAnsi="Book Antiqua"/>
      <w:b/>
      <w:sz w:val="24"/>
      <w:szCs w:val="20"/>
      <w:lang w:eastAsia="fr-FR"/>
    </w:rPr>
  </w:style>
  <w:style w:type="paragraph" w:customStyle="1" w:styleId="CM121">
    <w:name w:val="CM121"/>
    <w:basedOn w:val="Default"/>
    <w:next w:val="Default"/>
    <w:rsid w:val="00D76DE2"/>
    <w:rPr>
      <w:rFonts w:ascii="NKXSBT+TTE2880248t00" w:hAnsi="NKXSBT+TTE2880248t00"/>
      <w:color w:val="auto"/>
      <w:lang w:val="pt-BR" w:eastAsia="pt-BR"/>
    </w:rPr>
  </w:style>
  <w:style w:type="paragraph" w:customStyle="1" w:styleId="Puce2">
    <w:name w:val="Puce2"/>
    <w:basedOn w:val="BodyText"/>
    <w:rsid w:val="00D76DE2"/>
    <w:pPr>
      <w:widowControl/>
      <w:numPr>
        <w:numId w:val="22"/>
      </w:numPr>
      <w:tabs>
        <w:tab w:val="clear" w:pos="77"/>
        <w:tab w:val="num" w:pos="851"/>
      </w:tabs>
      <w:overflowPunct w:val="0"/>
      <w:spacing w:before="60" w:after="60"/>
      <w:ind w:left="567" w:right="482" w:firstLine="0"/>
    </w:pPr>
    <w:rPr>
      <w:rFonts w:ascii="Times New Roman" w:hAnsi="Times New Roman"/>
      <w:noProof/>
      <w:sz w:val="24"/>
      <w:szCs w:val="22"/>
      <w:lang w:val="fr-FR" w:eastAsia="fr-FR"/>
    </w:rPr>
  </w:style>
  <w:style w:type="paragraph" w:customStyle="1" w:styleId="Puce3">
    <w:name w:val="Puce3"/>
    <w:basedOn w:val="BodyText"/>
    <w:rsid w:val="00D76DE2"/>
    <w:pPr>
      <w:widowControl/>
      <w:numPr>
        <w:numId w:val="23"/>
      </w:numPr>
      <w:overflowPunct w:val="0"/>
      <w:spacing w:before="120" w:after="120"/>
      <w:ind w:right="482"/>
    </w:pPr>
    <w:rPr>
      <w:rFonts w:ascii="Times New Roman" w:hAnsi="Times New Roman"/>
      <w:noProof/>
      <w:sz w:val="24"/>
      <w:szCs w:val="24"/>
      <w:lang w:val="fr-FR" w:eastAsia="fr-FR"/>
    </w:rPr>
  </w:style>
  <w:style w:type="paragraph" w:customStyle="1" w:styleId="Pucetableau">
    <w:name w:val="Puce tableau"/>
    <w:basedOn w:val="Normal"/>
    <w:rsid w:val="00D76DE2"/>
    <w:pPr>
      <w:numPr>
        <w:numId w:val="24"/>
      </w:numPr>
      <w:autoSpaceDN w:val="0"/>
    </w:pPr>
    <w:rPr>
      <w:rFonts w:ascii="Times New Roman" w:hAnsi="Times New Roman"/>
      <w:sz w:val="24"/>
      <w:szCs w:val="20"/>
      <w:lang w:eastAsia="fr-FR"/>
    </w:rPr>
  </w:style>
  <w:style w:type="paragraph" w:customStyle="1" w:styleId="Puce1">
    <w:name w:val="Puce1"/>
    <w:basedOn w:val="BodyText"/>
    <w:rsid w:val="00D76DE2"/>
    <w:pPr>
      <w:widowControl/>
      <w:numPr>
        <w:numId w:val="25"/>
      </w:numPr>
      <w:overflowPunct w:val="0"/>
      <w:snapToGrid w:val="0"/>
      <w:spacing w:before="120" w:after="120"/>
      <w:ind w:right="482"/>
    </w:pPr>
    <w:rPr>
      <w:rFonts w:ascii="Times New Roman" w:hAnsi="Times New Roman"/>
      <w:noProof/>
      <w:sz w:val="24"/>
      <w:szCs w:val="24"/>
      <w:lang w:val="fr-FR" w:eastAsia="fr-FR"/>
    </w:rPr>
  </w:style>
  <w:style w:type="paragraph" w:customStyle="1" w:styleId="Para1">
    <w:name w:val="Para1"/>
    <w:basedOn w:val="Normal"/>
    <w:rsid w:val="00D76DE2"/>
    <w:pPr>
      <w:overflowPunct w:val="0"/>
      <w:autoSpaceDE w:val="0"/>
      <w:autoSpaceDN w:val="0"/>
      <w:adjustRightInd w:val="0"/>
      <w:spacing w:before="120" w:after="120"/>
      <w:ind w:left="567"/>
    </w:pPr>
    <w:rPr>
      <w:sz w:val="24"/>
      <w:szCs w:val="20"/>
      <w:lang w:val="fr-CA" w:eastAsia="en-US"/>
    </w:rPr>
  </w:style>
  <w:style w:type="paragraph" w:customStyle="1" w:styleId="Rvision2">
    <w:name w:val="Révision2"/>
    <w:uiPriority w:val="99"/>
    <w:semiHidden/>
    <w:rsid w:val="00D76DE2"/>
    <w:pPr>
      <w:autoSpaceDN w:val="0"/>
    </w:pPr>
    <w:rPr>
      <w:rFonts w:ascii="Times New Roman" w:hAnsi="Times New Roman"/>
      <w:sz w:val="24"/>
      <w:lang w:eastAsia="fr-FR"/>
    </w:rPr>
  </w:style>
  <w:style w:type="paragraph" w:customStyle="1" w:styleId="Stylesection1">
    <w:name w:val="Style section 1"/>
    <w:basedOn w:val="Head22"/>
    <w:qFormat/>
    <w:rsid w:val="00D76DE2"/>
    <w:pPr>
      <w:widowControl w:val="0"/>
      <w:tabs>
        <w:tab w:val="clear" w:pos="360"/>
        <w:tab w:val="left" w:pos="450"/>
      </w:tabs>
      <w:ind w:left="450" w:hanging="450"/>
    </w:pPr>
    <w:rPr>
      <w:lang w:val="fr-FR"/>
    </w:rPr>
  </w:style>
  <w:style w:type="character" w:customStyle="1" w:styleId="Stylesection10Car">
    <w:name w:val="Style section 1.0 Car"/>
    <w:link w:val="Stylesection10"/>
    <w:locked/>
    <w:rsid w:val="00D76DE2"/>
    <w:rPr>
      <w:b/>
      <w:sz w:val="28"/>
      <w:lang w:val="fr-FR" w:eastAsia="fr-FR"/>
    </w:rPr>
  </w:style>
  <w:style w:type="paragraph" w:customStyle="1" w:styleId="Stylesection10">
    <w:name w:val="Style section 1.0"/>
    <w:basedOn w:val="Head21"/>
    <w:link w:val="Stylesection10Car"/>
    <w:qFormat/>
    <w:rsid w:val="00D76DE2"/>
    <w:rPr>
      <w:rFonts w:ascii="Cambria" w:hAnsi="Cambria"/>
      <w:lang w:val="fr-FR"/>
    </w:rPr>
  </w:style>
  <w:style w:type="paragraph" w:customStyle="1" w:styleId="Date1">
    <w:name w:val="Date1"/>
    <w:basedOn w:val="Normal"/>
    <w:next w:val="Normal"/>
    <w:rsid w:val="00D76DE2"/>
    <w:pPr>
      <w:widowControl w:val="0"/>
      <w:suppressAutoHyphens/>
      <w:overflowPunct w:val="0"/>
      <w:autoSpaceDE w:val="0"/>
    </w:pPr>
    <w:rPr>
      <w:rFonts w:ascii="Times New Roman" w:hAnsi="Times New Roman"/>
      <w:sz w:val="24"/>
      <w:lang w:val="en-US" w:eastAsia="en-US" w:bidi="en-US"/>
    </w:rPr>
  </w:style>
  <w:style w:type="paragraph" w:customStyle="1" w:styleId="WW-BodyTextIndent2">
    <w:name w:val="WW-Body Text Indent 2"/>
    <w:basedOn w:val="Normal"/>
    <w:rsid w:val="00D76DE2"/>
    <w:pPr>
      <w:widowControl w:val="0"/>
      <w:tabs>
        <w:tab w:val="left" w:pos="0"/>
      </w:tabs>
      <w:suppressAutoHyphens/>
      <w:overflowPunct w:val="0"/>
      <w:autoSpaceDE w:val="0"/>
      <w:spacing w:after="240"/>
      <w:ind w:left="547" w:hanging="547"/>
    </w:pPr>
    <w:rPr>
      <w:rFonts w:ascii="Times New Roman" w:hAnsi="Times New Roman"/>
      <w:sz w:val="24"/>
      <w:lang w:eastAsia="en-US" w:bidi="en-US"/>
    </w:rPr>
  </w:style>
  <w:style w:type="paragraph" w:customStyle="1" w:styleId="Style6">
    <w:name w:val="Style 6"/>
    <w:uiPriority w:val="99"/>
    <w:rsid w:val="00D76DE2"/>
    <w:pPr>
      <w:widowControl w:val="0"/>
      <w:autoSpaceDE w:val="0"/>
      <w:autoSpaceDN w:val="0"/>
      <w:spacing w:line="312" w:lineRule="auto"/>
    </w:pPr>
    <w:rPr>
      <w:rFonts w:ascii="Tahoma" w:hAnsi="Tahoma" w:cs="Tahoma"/>
      <w:sz w:val="18"/>
      <w:szCs w:val="18"/>
    </w:rPr>
  </w:style>
  <w:style w:type="paragraph" w:customStyle="1" w:styleId="Style7">
    <w:name w:val="Style 7"/>
    <w:uiPriority w:val="99"/>
    <w:rsid w:val="00D76DE2"/>
    <w:pPr>
      <w:widowControl w:val="0"/>
      <w:autoSpaceDE w:val="0"/>
      <w:autoSpaceDN w:val="0"/>
      <w:adjustRightInd w:val="0"/>
    </w:pPr>
    <w:rPr>
      <w:rFonts w:ascii="Times New Roman" w:hAnsi="Times New Roman"/>
    </w:rPr>
  </w:style>
  <w:style w:type="paragraph" w:customStyle="1" w:styleId="Style4">
    <w:name w:val="Style 4"/>
    <w:uiPriority w:val="99"/>
    <w:rsid w:val="00D76DE2"/>
    <w:pPr>
      <w:widowControl w:val="0"/>
      <w:autoSpaceDE w:val="0"/>
      <w:autoSpaceDN w:val="0"/>
      <w:spacing w:line="312" w:lineRule="auto"/>
      <w:ind w:left="504" w:right="72"/>
    </w:pPr>
    <w:rPr>
      <w:rFonts w:ascii="Tahoma" w:hAnsi="Tahoma" w:cs="Tahoma"/>
      <w:sz w:val="18"/>
      <w:szCs w:val="18"/>
    </w:rPr>
  </w:style>
  <w:style w:type="paragraph" w:customStyle="1" w:styleId="Rvision1">
    <w:name w:val="Révision1"/>
    <w:uiPriority w:val="99"/>
    <w:semiHidden/>
    <w:rsid w:val="00D76DE2"/>
    <w:pPr>
      <w:autoSpaceDN w:val="0"/>
    </w:pPr>
    <w:rPr>
      <w:rFonts w:ascii="Times New Roman" w:hAnsi="Times New Roman"/>
      <w:sz w:val="24"/>
      <w:lang w:eastAsia="fr-FR"/>
    </w:rPr>
  </w:style>
  <w:style w:type="paragraph" w:customStyle="1" w:styleId="BalloonText1">
    <w:name w:val="Balloon Text1"/>
    <w:basedOn w:val="Normal"/>
    <w:semiHidden/>
    <w:rsid w:val="00D76DE2"/>
    <w:pPr>
      <w:autoSpaceDN w:val="0"/>
    </w:pPr>
    <w:rPr>
      <w:rFonts w:ascii="Tahoma" w:hAnsi="Tahoma" w:cs="Tahoma"/>
      <w:sz w:val="16"/>
      <w:szCs w:val="16"/>
      <w:lang w:eastAsia="en-US"/>
    </w:rPr>
  </w:style>
  <w:style w:type="paragraph" w:customStyle="1" w:styleId="StyleTitre2Latin11ptJustifi">
    <w:name w:val="Style Titre 2 + (Latin) 11 pt Justifié"/>
    <w:basedOn w:val="Heading2"/>
    <w:autoRedefine/>
    <w:rsid w:val="00D76DE2"/>
    <w:pPr>
      <w:keepLines w:val="0"/>
      <w:numPr>
        <w:ilvl w:val="3"/>
        <w:numId w:val="26"/>
      </w:numPr>
      <w:tabs>
        <w:tab w:val="left" w:pos="564"/>
        <w:tab w:val="left" w:pos="1134"/>
      </w:tabs>
      <w:kinsoku/>
      <w:overflowPunct/>
      <w:autoSpaceDN w:val="0"/>
      <w:spacing w:before="120" w:after="100" w:afterAutospacing="1"/>
      <w:ind w:right="0"/>
      <w:jc w:val="both"/>
    </w:pPr>
    <w:rPr>
      <w:rFonts w:ascii="Tahoma" w:hAnsi="Tahoma" w:cs="Tahoma"/>
      <w:i/>
      <w:caps w:val="0"/>
      <w:snapToGrid w:val="0"/>
      <w:color w:val="333333"/>
      <w:spacing w:val="0"/>
      <w:sz w:val="20"/>
      <w:szCs w:val="20"/>
      <w:lang w:val="x-none" w:eastAsia="fr-FR"/>
    </w:rPr>
  </w:style>
  <w:style w:type="paragraph" w:customStyle="1" w:styleId="RETRAIT1">
    <w:name w:val="RETRAIT 1"/>
    <w:basedOn w:val="Normal"/>
    <w:rsid w:val="00D76DE2"/>
    <w:pPr>
      <w:tabs>
        <w:tab w:val="num" w:pos="720"/>
      </w:tabs>
      <w:autoSpaceDN w:val="0"/>
      <w:ind w:left="720" w:hanging="720"/>
    </w:pPr>
    <w:rPr>
      <w:rFonts w:ascii="Times New Roman" w:hAnsi="Times New Roman"/>
      <w:sz w:val="24"/>
      <w:szCs w:val="22"/>
      <w:lang w:eastAsia="fr-FR"/>
    </w:rPr>
  </w:style>
  <w:style w:type="paragraph" w:customStyle="1" w:styleId="TIMES10GROSSENUME">
    <w:name w:val="TIMES 10 GROSSE NUME"/>
    <w:rsid w:val="00D76DE2"/>
    <w:pPr>
      <w:tabs>
        <w:tab w:val="left" w:pos="960"/>
        <w:tab w:val="left" w:pos="1152"/>
        <w:tab w:val="left" w:pos="1368"/>
      </w:tabs>
      <w:autoSpaceDN w:val="0"/>
      <w:spacing w:line="240" w:lineRule="exact"/>
      <w:jc w:val="both"/>
    </w:pPr>
    <w:rPr>
      <w:rFonts w:ascii="Tms Rmn" w:hAnsi="Tms Rmn"/>
      <w:lang w:val="en-GB" w:eastAsia="fr-FR"/>
    </w:rPr>
  </w:style>
  <w:style w:type="paragraph" w:customStyle="1" w:styleId="Normal4">
    <w:name w:val="Normal 4"/>
    <w:basedOn w:val="Normal"/>
    <w:rsid w:val="00D76DE2"/>
    <w:pPr>
      <w:autoSpaceDN w:val="0"/>
      <w:ind w:left="567"/>
    </w:pPr>
    <w:rPr>
      <w:rFonts w:ascii="Times New Roman" w:hAnsi="Times New Roman"/>
      <w:sz w:val="24"/>
      <w:szCs w:val="22"/>
      <w:lang w:eastAsia="fr-FR"/>
    </w:rPr>
  </w:style>
  <w:style w:type="character" w:customStyle="1" w:styleId="EquationCaption">
    <w:name w:val="_Equation Caption"/>
    <w:rsid w:val="00D76DE2"/>
  </w:style>
  <w:style w:type="character" w:customStyle="1" w:styleId="TechInit">
    <w:name w:val="Tech Init"/>
    <w:rsid w:val="00D76DE2"/>
    <w:rPr>
      <w:rFonts w:ascii="Times New Roman" w:hAnsi="Times New Roman" w:cs="Times New Roman" w:hint="default"/>
      <w:noProof w:val="0"/>
      <w:sz w:val="20"/>
      <w:lang w:val="en-US"/>
    </w:rPr>
  </w:style>
  <w:style w:type="character" w:customStyle="1" w:styleId="Technical1">
    <w:name w:val="Technical 1"/>
    <w:rsid w:val="00D76DE2"/>
    <w:rPr>
      <w:rFonts w:ascii="Times New Roman" w:hAnsi="Times New Roman" w:cs="Times New Roman" w:hint="default"/>
      <w:noProof w:val="0"/>
      <w:sz w:val="20"/>
      <w:lang w:val="en-US"/>
    </w:rPr>
  </w:style>
  <w:style w:type="character" w:customStyle="1" w:styleId="Technical2">
    <w:name w:val="Technical 2"/>
    <w:rsid w:val="00D76DE2"/>
    <w:rPr>
      <w:rFonts w:ascii="Times New Roman" w:hAnsi="Times New Roman" w:cs="Times New Roman" w:hint="default"/>
      <w:noProof w:val="0"/>
      <w:sz w:val="20"/>
      <w:lang w:val="en-US"/>
    </w:rPr>
  </w:style>
  <w:style w:type="character" w:customStyle="1" w:styleId="Technical3">
    <w:name w:val="Technical 3"/>
    <w:rsid w:val="00D76DE2"/>
    <w:rPr>
      <w:rFonts w:ascii="Times New Roman" w:hAnsi="Times New Roman" w:cs="Times New Roman" w:hint="default"/>
      <w:noProof w:val="0"/>
      <w:sz w:val="20"/>
      <w:lang w:val="en-US"/>
    </w:rPr>
  </w:style>
  <w:style w:type="character" w:customStyle="1" w:styleId="DocInit">
    <w:name w:val="Doc Init"/>
    <w:rsid w:val="00D76DE2"/>
  </w:style>
  <w:style w:type="character" w:customStyle="1" w:styleId="Document2">
    <w:name w:val="Document 2"/>
    <w:rsid w:val="00D76DE2"/>
    <w:rPr>
      <w:rFonts w:ascii="Times New Roman" w:hAnsi="Times New Roman" w:cs="Times New Roman" w:hint="default"/>
      <w:noProof w:val="0"/>
      <w:sz w:val="20"/>
      <w:lang w:val="en-US"/>
    </w:rPr>
  </w:style>
  <w:style w:type="character" w:customStyle="1" w:styleId="Document3">
    <w:name w:val="Document 3"/>
    <w:rsid w:val="00D76DE2"/>
    <w:rPr>
      <w:rFonts w:ascii="Times New Roman" w:hAnsi="Times New Roman" w:cs="Times New Roman" w:hint="default"/>
      <w:noProof w:val="0"/>
      <w:sz w:val="20"/>
      <w:lang w:val="en-US"/>
    </w:rPr>
  </w:style>
  <w:style w:type="character" w:customStyle="1" w:styleId="Document4">
    <w:name w:val="Document 4"/>
    <w:rsid w:val="00D76DE2"/>
    <w:rPr>
      <w:b/>
      <w:bCs w:val="0"/>
      <w:i/>
      <w:iCs w:val="0"/>
      <w:sz w:val="20"/>
    </w:rPr>
  </w:style>
  <w:style w:type="character" w:customStyle="1" w:styleId="Document5">
    <w:name w:val="Document 5"/>
    <w:rsid w:val="00D76DE2"/>
  </w:style>
  <w:style w:type="character" w:customStyle="1" w:styleId="Document6">
    <w:name w:val="Document 6"/>
    <w:rsid w:val="00D76DE2"/>
  </w:style>
  <w:style w:type="character" w:customStyle="1" w:styleId="Document7">
    <w:name w:val="Document 7"/>
    <w:rsid w:val="00D76DE2"/>
  </w:style>
  <w:style w:type="character" w:customStyle="1" w:styleId="Document8">
    <w:name w:val="Document 8"/>
    <w:rsid w:val="00D76DE2"/>
  </w:style>
  <w:style w:type="character" w:customStyle="1" w:styleId="AHead">
    <w:name w:val="A Head"/>
    <w:rsid w:val="00D76DE2"/>
    <w:rPr>
      <w:rFonts w:ascii="Times New Roman" w:hAnsi="Times New Roman" w:cs="Times New Roman" w:hint="default"/>
      <w:noProof w:val="0"/>
      <w:sz w:val="20"/>
      <w:lang w:val="en-US"/>
    </w:rPr>
  </w:style>
  <w:style w:type="character" w:customStyle="1" w:styleId="DefaultPara">
    <w:name w:val="Default Para"/>
    <w:rsid w:val="00D76DE2"/>
    <w:rPr>
      <w:rFonts w:ascii="CG Times" w:hAnsi="CG Times" w:hint="default"/>
      <w:b/>
      <w:bCs w:val="0"/>
      <w:i/>
      <w:iCs w:val="0"/>
      <w:noProof w:val="0"/>
      <w:sz w:val="24"/>
      <w:lang w:val="en-US"/>
    </w:rPr>
  </w:style>
  <w:style w:type="character" w:customStyle="1" w:styleId="Bibliogrphy">
    <w:name w:val="Bibliogrphy"/>
    <w:rsid w:val="00D76DE2"/>
  </w:style>
  <w:style w:type="character" w:customStyle="1" w:styleId="BulletList">
    <w:name w:val="Bullet List"/>
    <w:rsid w:val="00D76DE2"/>
  </w:style>
  <w:style w:type="character" w:customStyle="1" w:styleId="BodyTextChar1">
    <w:name w:val="Body Text Char1"/>
    <w:rsid w:val="00D76DE2"/>
    <w:rPr>
      <w:rFonts w:ascii="Times New Roman" w:eastAsia="Times New Roman" w:hAnsi="Times New Roman" w:cs="Times New Roman" w:hint="default"/>
      <w:sz w:val="24"/>
    </w:rPr>
  </w:style>
  <w:style w:type="character" w:customStyle="1" w:styleId="Table">
    <w:name w:val="Table"/>
    <w:rsid w:val="00D76DE2"/>
    <w:rPr>
      <w:rFonts w:ascii="Arial" w:hAnsi="Arial" w:cs="Arial" w:hint="default"/>
      <w:sz w:val="20"/>
    </w:rPr>
  </w:style>
  <w:style w:type="character" w:customStyle="1" w:styleId="BodyTextIndentChar1">
    <w:name w:val="Body Text Indent Char1"/>
    <w:rsid w:val="00D76DE2"/>
    <w:rPr>
      <w:sz w:val="24"/>
      <w:lang w:eastAsia="fr-FR"/>
    </w:rPr>
  </w:style>
  <w:style w:type="character" w:customStyle="1" w:styleId="ps00Car">
    <w:name w:val="ps00 Car"/>
    <w:rsid w:val="00D76DE2"/>
    <w:rPr>
      <w:rFonts w:ascii="Arial" w:hAnsi="Arial" w:cs="Arial" w:hint="default"/>
      <w:sz w:val="24"/>
      <w:szCs w:val="24"/>
      <w:lang w:val="fr-FR" w:eastAsia="fr-FR" w:bidi="ar-SA"/>
    </w:rPr>
  </w:style>
  <w:style w:type="character" w:customStyle="1" w:styleId="psCar">
    <w:name w:val="ps Car"/>
    <w:rsid w:val="00D76DE2"/>
    <w:rPr>
      <w:rFonts w:ascii="Arial" w:hAnsi="Arial" w:cs="Arial" w:hint="default"/>
      <w:lang w:val="fr-FR" w:eastAsia="fr-FR" w:bidi="ar-SA"/>
    </w:rPr>
  </w:style>
  <w:style w:type="character" w:customStyle="1" w:styleId="eaCar">
    <w:name w:val="ea Car"/>
    <w:rsid w:val="00D76DE2"/>
    <w:rPr>
      <w:rFonts w:ascii="Verdana" w:hAnsi="Verdana" w:cs="Arial" w:hint="default"/>
      <w:sz w:val="18"/>
      <w:szCs w:val="18"/>
      <w:lang w:val="fr-FR" w:eastAsia="fr-FR" w:bidi="ar-SA"/>
    </w:rPr>
  </w:style>
  <w:style w:type="character" w:customStyle="1" w:styleId="DefaultMargins">
    <w:name w:val="DefaultMargins"/>
    <w:rsid w:val="00D76DE2"/>
    <w:rPr>
      <w:rFonts w:ascii="Courier" w:hAnsi="Courier" w:hint="default"/>
      <w:noProof w:val="0"/>
      <w:sz w:val="24"/>
      <w:lang w:val="en-US"/>
    </w:rPr>
  </w:style>
  <w:style w:type="character" w:customStyle="1" w:styleId="NormaldevisCar">
    <w:name w:val="Normal devis Car"/>
    <w:rsid w:val="00D76DE2"/>
    <w:rPr>
      <w:rFonts w:ascii="Arial" w:hAnsi="Arial" w:cs="Arial" w:hint="default"/>
      <w:snapToGrid/>
      <w:sz w:val="22"/>
      <w:lang w:val="fr-CA" w:eastAsia="fr-FR" w:bidi="ar-SA"/>
    </w:rPr>
  </w:style>
  <w:style w:type="character" w:customStyle="1" w:styleId="StyleLatin11pt">
    <w:name w:val="Style (Latin) 11 pt"/>
    <w:rsid w:val="00D76DE2"/>
    <w:rPr>
      <w:rFonts w:ascii="Times New Roman" w:hAnsi="Times New Roman" w:cs="Times New Roman" w:hint="default"/>
      <w:sz w:val="24"/>
    </w:rPr>
  </w:style>
  <w:style w:type="character" w:customStyle="1" w:styleId="FootnoteReference1">
    <w:name w:val="Footnote Reference1"/>
    <w:rsid w:val="00D76DE2"/>
    <w:rPr>
      <w:position w:val="6"/>
      <w:sz w:val="14"/>
    </w:rPr>
  </w:style>
  <w:style w:type="character" w:customStyle="1" w:styleId="eaCarCar">
    <w:name w:val="ea Car Car"/>
    <w:rsid w:val="00D76DE2"/>
    <w:rPr>
      <w:rFonts w:ascii="Arial" w:hAnsi="Arial" w:cs="Arial" w:hint="default"/>
      <w:lang w:val="fr-FR" w:eastAsia="fr-FR" w:bidi="ar-SA"/>
    </w:rPr>
  </w:style>
  <w:style w:type="character" w:customStyle="1" w:styleId="CharacterStyle2">
    <w:name w:val="Character Style 2"/>
    <w:uiPriority w:val="99"/>
    <w:rsid w:val="00D76DE2"/>
    <w:rPr>
      <w:rFonts w:ascii="Tahoma" w:hAnsi="Tahoma" w:cs="Tahoma" w:hint="default"/>
      <w:sz w:val="18"/>
    </w:rPr>
  </w:style>
  <w:style w:type="character" w:customStyle="1" w:styleId="ebCar">
    <w:name w:val="eb Car"/>
    <w:rsid w:val="00D76DE2"/>
    <w:rPr>
      <w:sz w:val="24"/>
      <w:szCs w:val="24"/>
      <w:lang w:val="fr-FR" w:eastAsia="fr-FR" w:bidi="ar-SA"/>
    </w:rPr>
  </w:style>
  <w:style w:type="character" w:customStyle="1" w:styleId="CommentTextChar1">
    <w:name w:val="Comment Text Char1"/>
    <w:uiPriority w:val="99"/>
    <w:semiHidden/>
    <w:locked/>
    <w:rsid w:val="00D76DE2"/>
    <w:rPr>
      <w:rFonts w:ascii="Times New Roman" w:hAnsi="Times New Roman" w:cs="Times New Roman" w:hint="default"/>
      <w:lang w:val="en-US" w:eastAsia="fr-FR" w:bidi="ar-SA"/>
    </w:rPr>
  </w:style>
  <w:style w:type="paragraph" w:customStyle="1" w:styleId="2">
    <w:name w:val="2"/>
    <w:basedOn w:val="Normal"/>
    <w:unhideWhenUsed/>
    <w:rsid w:val="00D76DE2"/>
    <w:pPr>
      <w:spacing w:before="60" w:after="120" w:line="276" w:lineRule="auto"/>
    </w:pPr>
    <w:rPr>
      <w:rFonts w:ascii="Times New Roman" w:hAnsi="Times New Roman"/>
      <w:sz w:val="24"/>
      <w:szCs w:val="22"/>
      <w:lang w:val="fr-CA" w:eastAsia="en-US"/>
    </w:rPr>
  </w:style>
  <w:style w:type="paragraph" w:customStyle="1" w:styleId="Section">
    <w:name w:val="Section"/>
    <w:basedOn w:val="Volume"/>
    <w:rsid w:val="00D76DE2"/>
    <w:pPr>
      <w:widowControl w:val="0"/>
      <w:suppressAutoHyphens w:val="0"/>
      <w:overflowPunct/>
      <w:autoSpaceDE/>
      <w:adjustRightInd/>
      <w:spacing w:line="360" w:lineRule="exact"/>
      <w:jc w:val="center"/>
    </w:pPr>
    <w:rPr>
      <w:rFonts w:ascii="Arial" w:hAnsi="Arial"/>
      <w:b/>
      <w:sz w:val="32"/>
      <w:lang w:val="cs-CZ" w:eastAsia="en-GB"/>
    </w:rPr>
  </w:style>
  <w:style w:type="numbering" w:customStyle="1" w:styleId="Style1">
    <w:name w:val="Style1"/>
    <w:rsid w:val="00D76DE2"/>
    <w:pPr>
      <w:numPr>
        <w:numId w:val="27"/>
      </w:numPr>
    </w:pPr>
  </w:style>
  <w:style w:type="character" w:styleId="SubtleEmphasis">
    <w:name w:val="Subtle Emphasis"/>
    <w:uiPriority w:val="19"/>
    <w:qFormat/>
    <w:rsid w:val="00D76DE2"/>
    <w:rPr>
      <w:i/>
      <w:iCs/>
      <w:color w:val="808080"/>
    </w:rPr>
  </w:style>
  <w:style w:type="paragraph" w:customStyle="1" w:styleId="Paragraphe1">
    <w:name w:val="Paragraphe 1"/>
    <w:autoRedefine/>
    <w:rsid w:val="00D76DE2"/>
    <w:pPr>
      <w:spacing w:before="60"/>
      <w:ind w:right="562"/>
      <w:jc w:val="both"/>
    </w:pPr>
    <w:rPr>
      <w:rFonts w:ascii="Arial" w:hAnsi="Arial" w:cs="Arial"/>
      <w:sz w:val="22"/>
      <w:lang w:val="fr-FR" w:eastAsia="fr-FR"/>
    </w:rPr>
  </w:style>
  <w:style w:type="paragraph" w:customStyle="1" w:styleId="Style">
    <w:name w:val="Style"/>
    <w:rsid w:val="00D76DE2"/>
    <w:pPr>
      <w:widowControl w:val="0"/>
      <w:autoSpaceDE w:val="0"/>
      <w:autoSpaceDN w:val="0"/>
      <w:adjustRightInd w:val="0"/>
    </w:pPr>
    <w:rPr>
      <w:rFonts w:ascii="Arial" w:hAnsi="Arial" w:cs="Arial"/>
      <w:sz w:val="24"/>
      <w:szCs w:val="24"/>
    </w:rPr>
  </w:style>
  <w:style w:type="table" w:styleId="TableTheme">
    <w:name w:val="Table Theme"/>
    <w:basedOn w:val="TableNormal"/>
    <w:uiPriority w:val="99"/>
    <w:semiHidden/>
    <w:unhideWhenUsed/>
    <w:rsid w:val="00D76DE2"/>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mall">
    <w:name w:val="small"/>
    <w:rsid w:val="00D76DE2"/>
  </w:style>
  <w:style w:type="paragraph" w:customStyle="1" w:styleId="titetude">
    <w:name w:val="titetude"/>
    <w:basedOn w:val="Normal"/>
    <w:rsid w:val="00D76DE2"/>
    <w:pPr>
      <w:jc w:val="center"/>
    </w:pPr>
    <w:rPr>
      <w:rFonts w:cs="Arial"/>
      <w:b/>
      <w:bCs/>
      <w:sz w:val="48"/>
      <w:szCs w:val="48"/>
      <w:lang w:val="en-US" w:eastAsia="fr-FR"/>
    </w:rPr>
  </w:style>
  <w:style w:type="paragraph" w:customStyle="1" w:styleId="nivetud">
    <w:name w:val="nivetud"/>
    <w:basedOn w:val="Normal"/>
    <w:rsid w:val="00D76DE2"/>
    <w:pPr>
      <w:jc w:val="center"/>
    </w:pPr>
    <w:rPr>
      <w:rFonts w:cs="Arial"/>
      <w:b/>
      <w:bCs/>
      <w:sz w:val="20"/>
      <w:szCs w:val="20"/>
      <w:lang w:val="en-US" w:eastAsia="fr-FR"/>
    </w:rPr>
  </w:style>
  <w:style w:type="paragraph" w:customStyle="1" w:styleId="nomdoc">
    <w:name w:val="nomdoc"/>
    <w:basedOn w:val="Normal"/>
    <w:rsid w:val="00D76DE2"/>
    <w:rPr>
      <w:rFonts w:cs="Arial"/>
      <w:b/>
      <w:bCs/>
      <w:sz w:val="20"/>
      <w:szCs w:val="20"/>
      <w:lang w:val="en-US" w:eastAsia="fr-FR"/>
    </w:rPr>
  </w:style>
  <w:style w:type="paragraph" w:customStyle="1" w:styleId="nanalyt">
    <w:name w:val="nanalyt"/>
    <w:basedOn w:val="Normal"/>
    <w:rsid w:val="00D76DE2"/>
    <w:rPr>
      <w:rFonts w:cs="Arial"/>
      <w:b/>
      <w:bCs/>
      <w:sz w:val="20"/>
      <w:szCs w:val="20"/>
      <w:lang w:val="en-US" w:eastAsia="fr-FR"/>
    </w:rPr>
  </w:style>
  <w:style w:type="paragraph" w:customStyle="1" w:styleId="titretude">
    <w:name w:val="titretude"/>
    <w:basedOn w:val="Normal"/>
    <w:rsid w:val="00D76DE2"/>
    <w:rPr>
      <w:rFonts w:cs="Arial"/>
      <w:b/>
      <w:bCs/>
      <w:sz w:val="24"/>
      <w:lang w:val="en-US" w:eastAsia="fr-FR"/>
    </w:rPr>
  </w:style>
  <w:style w:type="paragraph" w:customStyle="1" w:styleId="Heading61">
    <w:name w:val="Heading 61"/>
    <w:basedOn w:val="Normal"/>
    <w:uiPriority w:val="1"/>
    <w:qFormat/>
    <w:rsid w:val="00D76DE2"/>
    <w:pPr>
      <w:widowControl w:val="0"/>
      <w:autoSpaceDE w:val="0"/>
      <w:autoSpaceDN w:val="0"/>
      <w:adjustRightInd w:val="0"/>
      <w:outlineLvl w:val="5"/>
    </w:pPr>
    <w:rPr>
      <w:rFonts w:ascii="Verdana" w:hAnsi="Verdana" w:cs="Verdana"/>
      <w:i/>
      <w:iCs/>
      <w:sz w:val="21"/>
      <w:szCs w:val="21"/>
      <w:lang w:val="fr-CA" w:eastAsia="fr-CA"/>
    </w:rPr>
  </w:style>
  <w:style w:type="paragraph" w:customStyle="1" w:styleId="Heading21">
    <w:name w:val="Heading 21"/>
    <w:basedOn w:val="Normal"/>
    <w:uiPriority w:val="1"/>
    <w:qFormat/>
    <w:rsid w:val="00D76DE2"/>
    <w:pPr>
      <w:widowControl w:val="0"/>
      <w:autoSpaceDE w:val="0"/>
      <w:autoSpaceDN w:val="0"/>
      <w:adjustRightInd w:val="0"/>
      <w:spacing w:before="21"/>
      <w:ind w:left="297"/>
      <w:outlineLvl w:val="1"/>
    </w:pPr>
    <w:rPr>
      <w:rFonts w:ascii="Bauhaus 93" w:hAnsi="Bauhaus 93" w:cs="Bauhaus 93"/>
      <w:sz w:val="19"/>
      <w:szCs w:val="19"/>
      <w:lang w:val="fr-CA" w:eastAsia="fr-CA"/>
    </w:rPr>
  </w:style>
  <w:style w:type="numbering" w:customStyle="1" w:styleId="NoList3">
    <w:name w:val="No List3"/>
    <w:next w:val="NoList"/>
    <w:uiPriority w:val="99"/>
    <w:semiHidden/>
    <w:unhideWhenUsed/>
    <w:rsid w:val="00D76DE2"/>
  </w:style>
  <w:style w:type="numbering" w:customStyle="1" w:styleId="NoList4">
    <w:name w:val="No List4"/>
    <w:next w:val="NoList"/>
    <w:uiPriority w:val="99"/>
    <w:semiHidden/>
    <w:unhideWhenUsed/>
    <w:rsid w:val="00D76DE2"/>
  </w:style>
  <w:style w:type="numbering" w:customStyle="1" w:styleId="NoList5">
    <w:name w:val="No List5"/>
    <w:next w:val="NoList"/>
    <w:uiPriority w:val="99"/>
    <w:semiHidden/>
    <w:unhideWhenUsed/>
    <w:rsid w:val="00D76DE2"/>
  </w:style>
  <w:style w:type="table" w:customStyle="1" w:styleId="TableGrid7">
    <w:name w:val="Table Grid7"/>
    <w:basedOn w:val="TableNormal"/>
    <w:next w:val="TableGrid"/>
    <w:uiPriority w:val="39"/>
    <w:rsid w:val="00D76D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
    <w:name w:val="No List111"/>
    <w:next w:val="NoList"/>
    <w:uiPriority w:val="99"/>
    <w:semiHidden/>
    <w:unhideWhenUsed/>
    <w:rsid w:val="00D76DE2"/>
  </w:style>
  <w:style w:type="numbering" w:customStyle="1" w:styleId="NoList211">
    <w:name w:val="No List211"/>
    <w:next w:val="NoList"/>
    <w:uiPriority w:val="99"/>
    <w:semiHidden/>
    <w:unhideWhenUsed/>
    <w:rsid w:val="00D76DE2"/>
  </w:style>
  <w:style w:type="numbering" w:customStyle="1" w:styleId="Style111">
    <w:name w:val="Style111"/>
    <w:rsid w:val="00D76DE2"/>
    <w:pPr>
      <w:numPr>
        <w:numId w:val="6"/>
      </w:numPr>
    </w:pPr>
  </w:style>
  <w:style w:type="numbering" w:customStyle="1" w:styleId="NoList6">
    <w:name w:val="No List6"/>
    <w:next w:val="NoList"/>
    <w:uiPriority w:val="99"/>
    <w:semiHidden/>
    <w:unhideWhenUsed/>
    <w:rsid w:val="001A1A73"/>
  </w:style>
  <w:style w:type="table" w:customStyle="1" w:styleId="TableGrid8">
    <w:name w:val="Table Grid8"/>
    <w:basedOn w:val="TableNormal"/>
    <w:next w:val="TableGrid"/>
    <w:rsid w:val="001A1A7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Ombrageclair11">
    <w:name w:val="Ombrage clair11"/>
    <w:basedOn w:val="TableNormal"/>
    <w:uiPriority w:val="60"/>
    <w:rsid w:val="001A1A73"/>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Accent11">
    <w:name w:val="Medium Grid 3 - Accent 11"/>
    <w:basedOn w:val="TableNormal"/>
    <w:next w:val="MediumGrid3-Accent1"/>
    <w:uiPriority w:val="69"/>
    <w:rsid w:val="001A1A73"/>
    <w:rPr>
      <w:rFonts w:ascii="Calibri" w:eastAsia="Calibri" w:hAnsi="Calibri"/>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Listemoyenne1-Accent111">
    <w:name w:val="Liste moyenne 1 - Accent 111"/>
    <w:basedOn w:val="TableNormal"/>
    <w:uiPriority w:val="65"/>
    <w:rsid w:val="001A1A73"/>
    <w:rPr>
      <w:rFonts w:ascii="Calibri" w:eastAsia="Calibri" w:hAnsi="Calibri"/>
      <w:color w:val="000000"/>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Trameclaire-Accent111">
    <w:name w:val="Trame claire - Accent 111"/>
    <w:basedOn w:val="TableNormal"/>
    <w:uiPriority w:val="60"/>
    <w:rsid w:val="001A1A73"/>
    <w:rPr>
      <w:rFonts w:ascii="Calibri" w:eastAsia="Calibri" w:hAnsi="Calibri"/>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Tramemoyenne1-Accent111">
    <w:name w:val="Trame moyenne 1 - Accent 111"/>
    <w:basedOn w:val="TableNormal"/>
    <w:uiPriority w:val="63"/>
    <w:rsid w:val="001A1A73"/>
    <w:rPr>
      <w:rFonts w:ascii="Calibri" w:eastAsia="Calibri" w:hAnsi="Calibri"/>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numbering" w:customStyle="1" w:styleId="Aucuneliste11">
    <w:name w:val="Aucune liste11"/>
    <w:next w:val="NoList"/>
    <w:uiPriority w:val="99"/>
    <w:semiHidden/>
    <w:unhideWhenUsed/>
    <w:rsid w:val="001A1A73"/>
  </w:style>
  <w:style w:type="numbering" w:customStyle="1" w:styleId="Aucuneliste21">
    <w:name w:val="Aucune liste21"/>
    <w:next w:val="NoList"/>
    <w:uiPriority w:val="99"/>
    <w:semiHidden/>
    <w:unhideWhenUsed/>
    <w:rsid w:val="001A1A73"/>
  </w:style>
  <w:style w:type="table" w:customStyle="1" w:styleId="TableNormal11">
    <w:name w:val="Table Normal11"/>
    <w:uiPriority w:val="2"/>
    <w:semiHidden/>
    <w:qFormat/>
    <w:rsid w:val="001A1A73"/>
    <w:pPr>
      <w:widowControl w:val="0"/>
    </w:pPr>
    <w:rPr>
      <w:rFonts w:ascii="Calibri" w:eastAsia="Calibri" w:hAnsi="Calibri"/>
      <w:sz w:val="22"/>
      <w:szCs w:val="22"/>
    </w:rPr>
    <w:tblPr>
      <w:tblCellMar>
        <w:top w:w="0" w:type="dxa"/>
        <w:left w:w="0" w:type="dxa"/>
        <w:bottom w:w="0" w:type="dxa"/>
        <w:right w:w="0" w:type="dxa"/>
      </w:tblCellMar>
    </w:tblPr>
  </w:style>
  <w:style w:type="numbering" w:customStyle="1" w:styleId="Style12">
    <w:name w:val="Style12"/>
    <w:rsid w:val="001A1A73"/>
    <w:pPr>
      <w:numPr>
        <w:numId w:val="4"/>
      </w:numPr>
    </w:pPr>
  </w:style>
  <w:style w:type="table" w:customStyle="1" w:styleId="TableTheme1">
    <w:name w:val="Table Theme1"/>
    <w:basedOn w:val="TableNormal"/>
    <w:next w:val="TableTheme"/>
    <w:uiPriority w:val="99"/>
    <w:semiHidden/>
    <w:unhideWhenUsed/>
    <w:rsid w:val="001A1A73"/>
    <w:pPr>
      <w:spacing w:before="60" w:after="120" w:line="276" w:lineRule="auto"/>
      <w:jc w:val="both"/>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21065">
      <w:bodyDiv w:val="1"/>
      <w:marLeft w:val="0"/>
      <w:marRight w:val="0"/>
      <w:marTop w:val="0"/>
      <w:marBottom w:val="0"/>
      <w:divBdr>
        <w:top w:val="none" w:sz="0" w:space="0" w:color="auto"/>
        <w:left w:val="none" w:sz="0" w:space="0" w:color="auto"/>
        <w:bottom w:val="none" w:sz="0" w:space="0" w:color="auto"/>
        <w:right w:val="none" w:sz="0" w:space="0" w:color="auto"/>
      </w:divBdr>
    </w:div>
    <w:div w:id="16322864">
      <w:bodyDiv w:val="1"/>
      <w:marLeft w:val="0"/>
      <w:marRight w:val="0"/>
      <w:marTop w:val="0"/>
      <w:marBottom w:val="0"/>
      <w:divBdr>
        <w:top w:val="none" w:sz="0" w:space="0" w:color="auto"/>
        <w:left w:val="none" w:sz="0" w:space="0" w:color="auto"/>
        <w:bottom w:val="none" w:sz="0" w:space="0" w:color="auto"/>
        <w:right w:val="none" w:sz="0" w:space="0" w:color="auto"/>
      </w:divBdr>
      <w:divsChild>
        <w:div w:id="1177384505">
          <w:marLeft w:val="547"/>
          <w:marRight w:val="0"/>
          <w:marTop w:val="0"/>
          <w:marBottom w:val="0"/>
          <w:divBdr>
            <w:top w:val="none" w:sz="0" w:space="0" w:color="auto"/>
            <w:left w:val="none" w:sz="0" w:space="0" w:color="auto"/>
            <w:bottom w:val="none" w:sz="0" w:space="0" w:color="auto"/>
            <w:right w:val="none" w:sz="0" w:space="0" w:color="auto"/>
          </w:divBdr>
        </w:div>
        <w:div w:id="1302492500">
          <w:marLeft w:val="547"/>
          <w:marRight w:val="0"/>
          <w:marTop w:val="0"/>
          <w:marBottom w:val="0"/>
          <w:divBdr>
            <w:top w:val="none" w:sz="0" w:space="0" w:color="auto"/>
            <w:left w:val="none" w:sz="0" w:space="0" w:color="auto"/>
            <w:bottom w:val="none" w:sz="0" w:space="0" w:color="auto"/>
            <w:right w:val="none" w:sz="0" w:space="0" w:color="auto"/>
          </w:divBdr>
        </w:div>
        <w:div w:id="2140024226">
          <w:marLeft w:val="547"/>
          <w:marRight w:val="0"/>
          <w:marTop w:val="0"/>
          <w:marBottom w:val="0"/>
          <w:divBdr>
            <w:top w:val="none" w:sz="0" w:space="0" w:color="auto"/>
            <w:left w:val="none" w:sz="0" w:space="0" w:color="auto"/>
            <w:bottom w:val="none" w:sz="0" w:space="0" w:color="auto"/>
            <w:right w:val="none" w:sz="0" w:space="0" w:color="auto"/>
          </w:divBdr>
        </w:div>
      </w:divsChild>
    </w:div>
    <w:div w:id="46148014">
      <w:bodyDiv w:val="1"/>
      <w:marLeft w:val="0"/>
      <w:marRight w:val="0"/>
      <w:marTop w:val="0"/>
      <w:marBottom w:val="0"/>
      <w:divBdr>
        <w:top w:val="none" w:sz="0" w:space="0" w:color="auto"/>
        <w:left w:val="none" w:sz="0" w:space="0" w:color="auto"/>
        <w:bottom w:val="none" w:sz="0" w:space="0" w:color="auto"/>
        <w:right w:val="none" w:sz="0" w:space="0" w:color="auto"/>
      </w:divBdr>
    </w:div>
    <w:div w:id="51344880">
      <w:bodyDiv w:val="1"/>
      <w:marLeft w:val="0"/>
      <w:marRight w:val="0"/>
      <w:marTop w:val="0"/>
      <w:marBottom w:val="0"/>
      <w:divBdr>
        <w:top w:val="none" w:sz="0" w:space="0" w:color="auto"/>
        <w:left w:val="none" w:sz="0" w:space="0" w:color="auto"/>
        <w:bottom w:val="none" w:sz="0" w:space="0" w:color="auto"/>
        <w:right w:val="none" w:sz="0" w:space="0" w:color="auto"/>
      </w:divBdr>
    </w:div>
    <w:div w:id="55469586">
      <w:bodyDiv w:val="1"/>
      <w:marLeft w:val="0"/>
      <w:marRight w:val="0"/>
      <w:marTop w:val="0"/>
      <w:marBottom w:val="0"/>
      <w:divBdr>
        <w:top w:val="none" w:sz="0" w:space="0" w:color="auto"/>
        <w:left w:val="none" w:sz="0" w:space="0" w:color="auto"/>
        <w:bottom w:val="none" w:sz="0" w:space="0" w:color="auto"/>
        <w:right w:val="none" w:sz="0" w:space="0" w:color="auto"/>
      </w:divBdr>
    </w:div>
    <w:div w:id="76481440">
      <w:bodyDiv w:val="1"/>
      <w:marLeft w:val="0"/>
      <w:marRight w:val="0"/>
      <w:marTop w:val="0"/>
      <w:marBottom w:val="0"/>
      <w:divBdr>
        <w:top w:val="none" w:sz="0" w:space="0" w:color="auto"/>
        <w:left w:val="none" w:sz="0" w:space="0" w:color="auto"/>
        <w:bottom w:val="none" w:sz="0" w:space="0" w:color="auto"/>
        <w:right w:val="none" w:sz="0" w:space="0" w:color="auto"/>
      </w:divBdr>
    </w:div>
    <w:div w:id="81755224">
      <w:bodyDiv w:val="1"/>
      <w:marLeft w:val="0"/>
      <w:marRight w:val="0"/>
      <w:marTop w:val="0"/>
      <w:marBottom w:val="0"/>
      <w:divBdr>
        <w:top w:val="none" w:sz="0" w:space="0" w:color="auto"/>
        <w:left w:val="none" w:sz="0" w:space="0" w:color="auto"/>
        <w:bottom w:val="none" w:sz="0" w:space="0" w:color="auto"/>
        <w:right w:val="none" w:sz="0" w:space="0" w:color="auto"/>
      </w:divBdr>
    </w:div>
    <w:div w:id="144856790">
      <w:bodyDiv w:val="1"/>
      <w:marLeft w:val="0"/>
      <w:marRight w:val="0"/>
      <w:marTop w:val="0"/>
      <w:marBottom w:val="0"/>
      <w:divBdr>
        <w:top w:val="none" w:sz="0" w:space="0" w:color="auto"/>
        <w:left w:val="none" w:sz="0" w:space="0" w:color="auto"/>
        <w:bottom w:val="none" w:sz="0" w:space="0" w:color="auto"/>
        <w:right w:val="none" w:sz="0" w:space="0" w:color="auto"/>
      </w:divBdr>
    </w:div>
    <w:div w:id="197091924">
      <w:bodyDiv w:val="1"/>
      <w:marLeft w:val="0"/>
      <w:marRight w:val="0"/>
      <w:marTop w:val="0"/>
      <w:marBottom w:val="0"/>
      <w:divBdr>
        <w:top w:val="none" w:sz="0" w:space="0" w:color="auto"/>
        <w:left w:val="none" w:sz="0" w:space="0" w:color="auto"/>
        <w:bottom w:val="none" w:sz="0" w:space="0" w:color="auto"/>
        <w:right w:val="none" w:sz="0" w:space="0" w:color="auto"/>
      </w:divBdr>
    </w:div>
    <w:div w:id="239104687">
      <w:bodyDiv w:val="1"/>
      <w:marLeft w:val="0"/>
      <w:marRight w:val="0"/>
      <w:marTop w:val="0"/>
      <w:marBottom w:val="0"/>
      <w:divBdr>
        <w:top w:val="none" w:sz="0" w:space="0" w:color="auto"/>
        <w:left w:val="none" w:sz="0" w:space="0" w:color="auto"/>
        <w:bottom w:val="none" w:sz="0" w:space="0" w:color="auto"/>
        <w:right w:val="none" w:sz="0" w:space="0" w:color="auto"/>
      </w:divBdr>
      <w:divsChild>
        <w:div w:id="752704335">
          <w:marLeft w:val="547"/>
          <w:marRight w:val="0"/>
          <w:marTop w:val="0"/>
          <w:marBottom w:val="0"/>
          <w:divBdr>
            <w:top w:val="none" w:sz="0" w:space="0" w:color="auto"/>
            <w:left w:val="none" w:sz="0" w:space="0" w:color="auto"/>
            <w:bottom w:val="none" w:sz="0" w:space="0" w:color="auto"/>
            <w:right w:val="none" w:sz="0" w:space="0" w:color="auto"/>
          </w:divBdr>
        </w:div>
        <w:div w:id="1469976078">
          <w:marLeft w:val="547"/>
          <w:marRight w:val="0"/>
          <w:marTop w:val="0"/>
          <w:marBottom w:val="0"/>
          <w:divBdr>
            <w:top w:val="none" w:sz="0" w:space="0" w:color="auto"/>
            <w:left w:val="none" w:sz="0" w:space="0" w:color="auto"/>
            <w:bottom w:val="none" w:sz="0" w:space="0" w:color="auto"/>
            <w:right w:val="none" w:sz="0" w:space="0" w:color="auto"/>
          </w:divBdr>
        </w:div>
        <w:div w:id="1569921705">
          <w:marLeft w:val="547"/>
          <w:marRight w:val="0"/>
          <w:marTop w:val="0"/>
          <w:marBottom w:val="0"/>
          <w:divBdr>
            <w:top w:val="none" w:sz="0" w:space="0" w:color="auto"/>
            <w:left w:val="none" w:sz="0" w:space="0" w:color="auto"/>
            <w:bottom w:val="none" w:sz="0" w:space="0" w:color="auto"/>
            <w:right w:val="none" w:sz="0" w:space="0" w:color="auto"/>
          </w:divBdr>
        </w:div>
      </w:divsChild>
    </w:div>
    <w:div w:id="275916397">
      <w:bodyDiv w:val="1"/>
      <w:marLeft w:val="0"/>
      <w:marRight w:val="0"/>
      <w:marTop w:val="0"/>
      <w:marBottom w:val="0"/>
      <w:divBdr>
        <w:top w:val="none" w:sz="0" w:space="0" w:color="auto"/>
        <w:left w:val="none" w:sz="0" w:space="0" w:color="auto"/>
        <w:bottom w:val="none" w:sz="0" w:space="0" w:color="auto"/>
        <w:right w:val="none" w:sz="0" w:space="0" w:color="auto"/>
      </w:divBdr>
    </w:div>
    <w:div w:id="281233368">
      <w:bodyDiv w:val="1"/>
      <w:marLeft w:val="0"/>
      <w:marRight w:val="0"/>
      <w:marTop w:val="0"/>
      <w:marBottom w:val="0"/>
      <w:divBdr>
        <w:top w:val="none" w:sz="0" w:space="0" w:color="auto"/>
        <w:left w:val="none" w:sz="0" w:space="0" w:color="auto"/>
        <w:bottom w:val="none" w:sz="0" w:space="0" w:color="auto"/>
        <w:right w:val="none" w:sz="0" w:space="0" w:color="auto"/>
      </w:divBdr>
    </w:div>
    <w:div w:id="308287238">
      <w:bodyDiv w:val="1"/>
      <w:marLeft w:val="0"/>
      <w:marRight w:val="0"/>
      <w:marTop w:val="0"/>
      <w:marBottom w:val="0"/>
      <w:divBdr>
        <w:top w:val="none" w:sz="0" w:space="0" w:color="auto"/>
        <w:left w:val="none" w:sz="0" w:space="0" w:color="auto"/>
        <w:bottom w:val="none" w:sz="0" w:space="0" w:color="auto"/>
        <w:right w:val="none" w:sz="0" w:space="0" w:color="auto"/>
      </w:divBdr>
      <w:divsChild>
        <w:div w:id="36858540">
          <w:marLeft w:val="547"/>
          <w:marRight w:val="0"/>
          <w:marTop w:val="120"/>
          <w:marBottom w:val="120"/>
          <w:divBdr>
            <w:top w:val="none" w:sz="0" w:space="0" w:color="auto"/>
            <w:left w:val="none" w:sz="0" w:space="0" w:color="auto"/>
            <w:bottom w:val="none" w:sz="0" w:space="0" w:color="auto"/>
            <w:right w:val="none" w:sz="0" w:space="0" w:color="auto"/>
          </w:divBdr>
        </w:div>
        <w:div w:id="981813270">
          <w:marLeft w:val="547"/>
          <w:marRight w:val="0"/>
          <w:marTop w:val="120"/>
          <w:marBottom w:val="120"/>
          <w:divBdr>
            <w:top w:val="none" w:sz="0" w:space="0" w:color="auto"/>
            <w:left w:val="none" w:sz="0" w:space="0" w:color="auto"/>
            <w:bottom w:val="none" w:sz="0" w:space="0" w:color="auto"/>
            <w:right w:val="none" w:sz="0" w:space="0" w:color="auto"/>
          </w:divBdr>
        </w:div>
        <w:div w:id="1313173252">
          <w:marLeft w:val="547"/>
          <w:marRight w:val="0"/>
          <w:marTop w:val="120"/>
          <w:marBottom w:val="120"/>
          <w:divBdr>
            <w:top w:val="none" w:sz="0" w:space="0" w:color="auto"/>
            <w:left w:val="none" w:sz="0" w:space="0" w:color="auto"/>
            <w:bottom w:val="none" w:sz="0" w:space="0" w:color="auto"/>
            <w:right w:val="none" w:sz="0" w:space="0" w:color="auto"/>
          </w:divBdr>
        </w:div>
      </w:divsChild>
    </w:div>
    <w:div w:id="323630287">
      <w:bodyDiv w:val="1"/>
      <w:marLeft w:val="0"/>
      <w:marRight w:val="0"/>
      <w:marTop w:val="0"/>
      <w:marBottom w:val="0"/>
      <w:divBdr>
        <w:top w:val="none" w:sz="0" w:space="0" w:color="auto"/>
        <w:left w:val="none" w:sz="0" w:space="0" w:color="auto"/>
        <w:bottom w:val="none" w:sz="0" w:space="0" w:color="auto"/>
        <w:right w:val="none" w:sz="0" w:space="0" w:color="auto"/>
      </w:divBdr>
    </w:div>
    <w:div w:id="331102090">
      <w:bodyDiv w:val="1"/>
      <w:marLeft w:val="0"/>
      <w:marRight w:val="0"/>
      <w:marTop w:val="0"/>
      <w:marBottom w:val="0"/>
      <w:divBdr>
        <w:top w:val="none" w:sz="0" w:space="0" w:color="auto"/>
        <w:left w:val="none" w:sz="0" w:space="0" w:color="auto"/>
        <w:bottom w:val="none" w:sz="0" w:space="0" w:color="auto"/>
        <w:right w:val="none" w:sz="0" w:space="0" w:color="auto"/>
      </w:divBdr>
    </w:div>
    <w:div w:id="376976691">
      <w:bodyDiv w:val="1"/>
      <w:marLeft w:val="0"/>
      <w:marRight w:val="0"/>
      <w:marTop w:val="0"/>
      <w:marBottom w:val="0"/>
      <w:divBdr>
        <w:top w:val="none" w:sz="0" w:space="0" w:color="auto"/>
        <w:left w:val="none" w:sz="0" w:space="0" w:color="auto"/>
        <w:bottom w:val="none" w:sz="0" w:space="0" w:color="auto"/>
        <w:right w:val="none" w:sz="0" w:space="0" w:color="auto"/>
      </w:divBdr>
    </w:div>
    <w:div w:id="386342121">
      <w:bodyDiv w:val="1"/>
      <w:marLeft w:val="0"/>
      <w:marRight w:val="0"/>
      <w:marTop w:val="0"/>
      <w:marBottom w:val="0"/>
      <w:divBdr>
        <w:top w:val="none" w:sz="0" w:space="0" w:color="auto"/>
        <w:left w:val="none" w:sz="0" w:space="0" w:color="auto"/>
        <w:bottom w:val="none" w:sz="0" w:space="0" w:color="auto"/>
        <w:right w:val="none" w:sz="0" w:space="0" w:color="auto"/>
      </w:divBdr>
    </w:div>
    <w:div w:id="428476461">
      <w:bodyDiv w:val="1"/>
      <w:marLeft w:val="0"/>
      <w:marRight w:val="0"/>
      <w:marTop w:val="0"/>
      <w:marBottom w:val="0"/>
      <w:divBdr>
        <w:top w:val="none" w:sz="0" w:space="0" w:color="auto"/>
        <w:left w:val="none" w:sz="0" w:space="0" w:color="auto"/>
        <w:bottom w:val="none" w:sz="0" w:space="0" w:color="auto"/>
        <w:right w:val="none" w:sz="0" w:space="0" w:color="auto"/>
      </w:divBdr>
      <w:divsChild>
        <w:div w:id="1732731995">
          <w:marLeft w:val="0"/>
          <w:marRight w:val="0"/>
          <w:marTop w:val="0"/>
          <w:marBottom w:val="0"/>
          <w:divBdr>
            <w:top w:val="none" w:sz="0" w:space="0" w:color="auto"/>
            <w:left w:val="none" w:sz="0" w:space="0" w:color="auto"/>
            <w:bottom w:val="none" w:sz="0" w:space="0" w:color="auto"/>
            <w:right w:val="none" w:sz="0" w:space="0" w:color="auto"/>
          </w:divBdr>
          <w:divsChild>
            <w:div w:id="1727487896">
              <w:marLeft w:val="0"/>
              <w:marRight w:val="0"/>
              <w:marTop w:val="0"/>
              <w:marBottom w:val="0"/>
              <w:divBdr>
                <w:top w:val="none" w:sz="0" w:space="0" w:color="auto"/>
                <w:left w:val="none" w:sz="0" w:space="0" w:color="auto"/>
                <w:bottom w:val="none" w:sz="0" w:space="0" w:color="auto"/>
                <w:right w:val="none" w:sz="0" w:space="0" w:color="auto"/>
              </w:divBdr>
              <w:divsChild>
                <w:div w:id="1533424039">
                  <w:marLeft w:val="-240"/>
                  <w:marRight w:val="-240"/>
                  <w:marTop w:val="0"/>
                  <w:marBottom w:val="0"/>
                  <w:divBdr>
                    <w:top w:val="none" w:sz="0" w:space="0" w:color="auto"/>
                    <w:left w:val="none" w:sz="0" w:space="0" w:color="auto"/>
                    <w:bottom w:val="none" w:sz="0" w:space="0" w:color="auto"/>
                    <w:right w:val="none" w:sz="0" w:space="0" w:color="auto"/>
                  </w:divBdr>
                  <w:divsChild>
                    <w:div w:id="857819400">
                      <w:marLeft w:val="0"/>
                      <w:marRight w:val="0"/>
                      <w:marTop w:val="0"/>
                      <w:marBottom w:val="0"/>
                      <w:divBdr>
                        <w:top w:val="none" w:sz="0" w:space="0" w:color="auto"/>
                        <w:left w:val="none" w:sz="0" w:space="0" w:color="auto"/>
                        <w:bottom w:val="none" w:sz="0" w:space="0" w:color="auto"/>
                        <w:right w:val="none" w:sz="0" w:space="0" w:color="auto"/>
                      </w:divBdr>
                      <w:divsChild>
                        <w:div w:id="373120645">
                          <w:marLeft w:val="0"/>
                          <w:marRight w:val="0"/>
                          <w:marTop w:val="0"/>
                          <w:marBottom w:val="0"/>
                          <w:divBdr>
                            <w:top w:val="none" w:sz="0" w:space="0" w:color="auto"/>
                            <w:left w:val="none" w:sz="0" w:space="0" w:color="auto"/>
                            <w:bottom w:val="none" w:sz="0" w:space="0" w:color="auto"/>
                            <w:right w:val="none" w:sz="0" w:space="0" w:color="auto"/>
                          </w:divBdr>
                          <w:divsChild>
                            <w:div w:id="1276979994">
                              <w:marLeft w:val="165"/>
                              <w:marRight w:val="165"/>
                              <w:marTop w:val="0"/>
                              <w:marBottom w:val="0"/>
                              <w:divBdr>
                                <w:top w:val="none" w:sz="0" w:space="0" w:color="auto"/>
                                <w:left w:val="none" w:sz="0" w:space="0" w:color="auto"/>
                                <w:bottom w:val="none" w:sz="0" w:space="0" w:color="auto"/>
                                <w:right w:val="none" w:sz="0" w:space="0" w:color="auto"/>
                              </w:divBdr>
                              <w:divsChild>
                                <w:div w:id="1299456114">
                                  <w:marLeft w:val="0"/>
                                  <w:marRight w:val="0"/>
                                  <w:marTop w:val="0"/>
                                  <w:marBottom w:val="0"/>
                                  <w:divBdr>
                                    <w:top w:val="none" w:sz="0" w:space="0" w:color="auto"/>
                                    <w:left w:val="none" w:sz="0" w:space="0" w:color="auto"/>
                                    <w:bottom w:val="none" w:sz="0" w:space="0" w:color="auto"/>
                                    <w:right w:val="none" w:sz="0" w:space="0" w:color="auto"/>
                                  </w:divBdr>
                                  <w:divsChild>
                                    <w:div w:id="90055476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136652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8690545">
      <w:bodyDiv w:val="1"/>
      <w:marLeft w:val="0"/>
      <w:marRight w:val="0"/>
      <w:marTop w:val="0"/>
      <w:marBottom w:val="0"/>
      <w:divBdr>
        <w:top w:val="none" w:sz="0" w:space="0" w:color="auto"/>
        <w:left w:val="none" w:sz="0" w:space="0" w:color="auto"/>
        <w:bottom w:val="none" w:sz="0" w:space="0" w:color="auto"/>
        <w:right w:val="none" w:sz="0" w:space="0" w:color="auto"/>
      </w:divBdr>
    </w:div>
    <w:div w:id="490873689">
      <w:bodyDiv w:val="1"/>
      <w:marLeft w:val="0"/>
      <w:marRight w:val="0"/>
      <w:marTop w:val="0"/>
      <w:marBottom w:val="0"/>
      <w:divBdr>
        <w:top w:val="none" w:sz="0" w:space="0" w:color="auto"/>
        <w:left w:val="none" w:sz="0" w:space="0" w:color="auto"/>
        <w:bottom w:val="none" w:sz="0" w:space="0" w:color="auto"/>
        <w:right w:val="none" w:sz="0" w:space="0" w:color="auto"/>
      </w:divBdr>
      <w:divsChild>
        <w:div w:id="813915590">
          <w:marLeft w:val="547"/>
          <w:marRight w:val="0"/>
          <w:marTop w:val="0"/>
          <w:marBottom w:val="0"/>
          <w:divBdr>
            <w:top w:val="none" w:sz="0" w:space="0" w:color="auto"/>
            <w:left w:val="none" w:sz="0" w:space="0" w:color="auto"/>
            <w:bottom w:val="none" w:sz="0" w:space="0" w:color="auto"/>
            <w:right w:val="none" w:sz="0" w:space="0" w:color="auto"/>
          </w:divBdr>
        </w:div>
        <w:div w:id="981083196">
          <w:marLeft w:val="547"/>
          <w:marRight w:val="0"/>
          <w:marTop w:val="0"/>
          <w:marBottom w:val="0"/>
          <w:divBdr>
            <w:top w:val="none" w:sz="0" w:space="0" w:color="auto"/>
            <w:left w:val="none" w:sz="0" w:space="0" w:color="auto"/>
            <w:bottom w:val="none" w:sz="0" w:space="0" w:color="auto"/>
            <w:right w:val="none" w:sz="0" w:space="0" w:color="auto"/>
          </w:divBdr>
        </w:div>
        <w:div w:id="1035816131">
          <w:marLeft w:val="547"/>
          <w:marRight w:val="0"/>
          <w:marTop w:val="0"/>
          <w:marBottom w:val="0"/>
          <w:divBdr>
            <w:top w:val="none" w:sz="0" w:space="0" w:color="auto"/>
            <w:left w:val="none" w:sz="0" w:space="0" w:color="auto"/>
            <w:bottom w:val="none" w:sz="0" w:space="0" w:color="auto"/>
            <w:right w:val="none" w:sz="0" w:space="0" w:color="auto"/>
          </w:divBdr>
        </w:div>
        <w:div w:id="1185292067">
          <w:marLeft w:val="547"/>
          <w:marRight w:val="0"/>
          <w:marTop w:val="0"/>
          <w:marBottom w:val="0"/>
          <w:divBdr>
            <w:top w:val="none" w:sz="0" w:space="0" w:color="auto"/>
            <w:left w:val="none" w:sz="0" w:space="0" w:color="auto"/>
            <w:bottom w:val="none" w:sz="0" w:space="0" w:color="auto"/>
            <w:right w:val="none" w:sz="0" w:space="0" w:color="auto"/>
          </w:divBdr>
        </w:div>
        <w:div w:id="1462462425">
          <w:marLeft w:val="547"/>
          <w:marRight w:val="0"/>
          <w:marTop w:val="0"/>
          <w:marBottom w:val="0"/>
          <w:divBdr>
            <w:top w:val="none" w:sz="0" w:space="0" w:color="auto"/>
            <w:left w:val="none" w:sz="0" w:space="0" w:color="auto"/>
            <w:bottom w:val="none" w:sz="0" w:space="0" w:color="auto"/>
            <w:right w:val="none" w:sz="0" w:space="0" w:color="auto"/>
          </w:divBdr>
        </w:div>
        <w:div w:id="1840461440">
          <w:marLeft w:val="547"/>
          <w:marRight w:val="0"/>
          <w:marTop w:val="0"/>
          <w:marBottom w:val="0"/>
          <w:divBdr>
            <w:top w:val="none" w:sz="0" w:space="0" w:color="auto"/>
            <w:left w:val="none" w:sz="0" w:space="0" w:color="auto"/>
            <w:bottom w:val="none" w:sz="0" w:space="0" w:color="auto"/>
            <w:right w:val="none" w:sz="0" w:space="0" w:color="auto"/>
          </w:divBdr>
        </w:div>
      </w:divsChild>
    </w:div>
    <w:div w:id="579682281">
      <w:bodyDiv w:val="1"/>
      <w:marLeft w:val="0"/>
      <w:marRight w:val="0"/>
      <w:marTop w:val="0"/>
      <w:marBottom w:val="0"/>
      <w:divBdr>
        <w:top w:val="none" w:sz="0" w:space="0" w:color="auto"/>
        <w:left w:val="none" w:sz="0" w:space="0" w:color="auto"/>
        <w:bottom w:val="none" w:sz="0" w:space="0" w:color="auto"/>
        <w:right w:val="none" w:sz="0" w:space="0" w:color="auto"/>
      </w:divBdr>
      <w:divsChild>
        <w:div w:id="398292280">
          <w:marLeft w:val="0"/>
          <w:marRight w:val="0"/>
          <w:marTop w:val="0"/>
          <w:marBottom w:val="0"/>
          <w:divBdr>
            <w:top w:val="none" w:sz="0" w:space="0" w:color="auto"/>
            <w:left w:val="none" w:sz="0" w:space="0" w:color="auto"/>
            <w:bottom w:val="none" w:sz="0" w:space="0" w:color="auto"/>
            <w:right w:val="none" w:sz="0" w:space="0" w:color="auto"/>
          </w:divBdr>
          <w:divsChild>
            <w:div w:id="465859499">
              <w:marLeft w:val="0"/>
              <w:marRight w:val="0"/>
              <w:marTop w:val="0"/>
              <w:marBottom w:val="0"/>
              <w:divBdr>
                <w:top w:val="none" w:sz="0" w:space="0" w:color="auto"/>
                <w:left w:val="none" w:sz="0" w:space="0" w:color="auto"/>
                <w:bottom w:val="none" w:sz="0" w:space="0" w:color="auto"/>
                <w:right w:val="none" w:sz="0" w:space="0" w:color="auto"/>
              </w:divBdr>
              <w:divsChild>
                <w:div w:id="1029063055">
                  <w:marLeft w:val="-240"/>
                  <w:marRight w:val="-240"/>
                  <w:marTop w:val="0"/>
                  <w:marBottom w:val="0"/>
                  <w:divBdr>
                    <w:top w:val="none" w:sz="0" w:space="0" w:color="auto"/>
                    <w:left w:val="none" w:sz="0" w:space="0" w:color="auto"/>
                    <w:bottom w:val="none" w:sz="0" w:space="0" w:color="auto"/>
                    <w:right w:val="none" w:sz="0" w:space="0" w:color="auto"/>
                  </w:divBdr>
                  <w:divsChild>
                    <w:div w:id="1197231511">
                      <w:marLeft w:val="0"/>
                      <w:marRight w:val="0"/>
                      <w:marTop w:val="0"/>
                      <w:marBottom w:val="0"/>
                      <w:divBdr>
                        <w:top w:val="none" w:sz="0" w:space="0" w:color="auto"/>
                        <w:left w:val="none" w:sz="0" w:space="0" w:color="auto"/>
                        <w:bottom w:val="none" w:sz="0" w:space="0" w:color="auto"/>
                        <w:right w:val="none" w:sz="0" w:space="0" w:color="auto"/>
                      </w:divBdr>
                      <w:divsChild>
                        <w:div w:id="714744823">
                          <w:marLeft w:val="0"/>
                          <w:marRight w:val="0"/>
                          <w:marTop w:val="0"/>
                          <w:marBottom w:val="0"/>
                          <w:divBdr>
                            <w:top w:val="none" w:sz="0" w:space="0" w:color="auto"/>
                            <w:left w:val="none" w:sz="0" w:space="0" w:color="auto"/>
                            <w:bottom w:val="none" w:sz="0" w:space="0" w:color="auto"/>
                            <w:right w:val="none" w:sz="0" w:space="0" w:color="auto"/>
                          </w:divBdr>
                        </w:div>
                        <w:div w:id="937297832">
                          <w:marLeft w:val="0"/>
                          <w:marRight w:val="0"/>
                          <w:marTop w:val="0"/>
                          <w:marBottom w:val="0"/>
                          <w:divBdr>
                            <w:top w:val="none" w:sz="0" w:space="0" w:color="auto"/>
                            <w:left w:val="none" w:sz="0" w:space="0" w:color="auto"/>
                            <w:bottom w:val="none" w:sz="0" w:space="0" w:color="auto"/>
                            <w:right w:val="none" w:sz="0" w:space="0" w:color="auto"/>
                          </w:divBdr>
                          <w:divsChild>
                            <w:div w:id="2030374477">
                              <w:marLeft w:val="165"/>
                              <w:marRight w:val="165"/>
                              <w:marTop w:val="0"/>
                              <w:marBottom w:val="0"/>
                              <w:divBdr>
                                <w:top w:val="none" w:sz="0" w:space="0" w:color="auto"/>
                                <w:left w:val="none" w:sz="0" w:space="0" w:color="auto"/>
                                <w:bottom w:val="none" w:sz="0" w:space="0" w:color="auto"/>
                                <w:right w:val="none" w:sz="0" w:space="0" w:color="auto"/>
                              </w:divBdr>
                              <w:divsChild>
                                <w:div w:id="1677422466">
                                  <w:marLeft w:val="0"/>
                                  <w:marRight w:val="0"/>
                                  <w:marTop w:val="0"/>
                                  <w:marBottom w:val="0"/>
                                  <w:divBdr>
                                    <w:top w:val="none" w:sz="0" w:space="0" w:color="auto"/>
                                    <w:left w:val="none" w:sz="0" w:space="0" w:color="auto"/>
                                    <w:bottom w:val="none" w:sz="0" w:space="0" w:color="auto"/>
                                    <w:right w:val="none" w:sz="0" w:space="0" w:color="auto"/>
                                  </w:divBdr>
                                  <w:divsChild>
                                    <w:div w:id="143367250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85043397">
      <w:bodyDiv w:val="1"/>
      <w:marLeft w:val="0"/>
      <w:marRight w:val="0"/>
      <w:marTop w:val="0"/>
      <w:marBottom w:val="0"/>
      <w:divBdr>
        <w:top w:val="none" w:sz="0" w:space="0" w:color="auto"/>
        <w:left w:val="none" w:sz="0" w:space="0" w:color="auto"/>
        <w:bottom w:val="none" w:sz="0" w:space="0" w:color="auto"/>
        <w:right w:val="none" w:sz="0" w:space="0" w:color="auto"/>
      </w:divBdr>
      <w:divsChild>
        <w:div w:id="1006596935">
          <w:marLeft w:val="0"/>
          <w:marRight w:val="0"/>
          <w:marTop w:val="0"/>
          <w:marBottom w:val="0"/>
          <w:divBdr>
            <w:top w:val="none" w:sz="0" w:space="0" w:color="auto"/>
            <w:left w:val="none" w:sz="0" w:space="0" w:color="auto"/>
            <w:bottom w:val="none" w:sz="0" w:space="0" w:color="auto"/>
            <w:right w:val="none" w:sz="0" w:space="0" w:color="auto"/>
          </w:divBdr>
          <w:divsChild>
            <w:div w:id="1602643646">
              <w:marLeft w:val="0"/>
              <w:marRight w:val="0"/>
              <w:marTop w:val="0"/>
              <w:marBottom w:val="0"/>
              <w:divBdr>
                <w:top w:val="none" w:sz="0" w:space="0" w:color="auto"/>
                <w:left w:val="none" w:sz="0" w:space="0" w:color="auto"/>
                <w:bottom w:val="none" w:sz="0" w:space="0" w:color="auto"/>
                <w:right w:val="none" w:sz="0" w:space="0" w:color="auto"/>
              </w:divBdr>
              <w:divsChild>
                <w:div w:id="1388214443">
                  <w:marLeft w:val="-240"/>
                  <w:marRight w:val="-240"/>
                  <w:marTop w:val="0"/>
                  <w:marBottom w:val="0"/>
                  <w:divBdr>
                    <w:top w:val="none" w:sz="0" w:space="0" w:color="auto"/>
                    <w:left w:val="none" w:sz="0" w:space="0" w:color="auto"/>
                    <w:bottom w:val="none" w:sz="0" w:space="0" w:color="auto"/>
                    <w:right w:val="none" w:sz="0" w:space="0" w:color="auto"/>
                  </w:divBdr>
                  <w:divsChild>
                    <w:div w:id="1983385787">
                      <w:marLeft w:val="0"/>
                      <w:marRight w:val="0"/>
                      <w:marTop w:val="0"/>
                      <w:marBottom w:val="0"/>
                      <w:divBdr>
                        <w:top w:val="none" w:sz="0" w:space="0" w:color="auto"/>
                        <w:left w:val="none" w:sz="0" w:space="0" w:color="auto"/>
                        <w:bottom w:val="none" w:sz="0" w:space="0" w:color="auto"/>
                        <w:right w:val="none" w:sz="0" w:space="0" w:color="auto"/>
                      </w:divBdr>
                      <w:divsChild>
                        <w:div w:id="519393515">
                          <w:marLeft w:val="0"/>
                          <w:marRight w:val="0"/>
                          <w:marTop w:val="0"/>
                          <w:marBottom w:val="0"/>
                          <w:divBdr>
                            <w:top w:val="none" w:sz="0" w:space="0" w:color="auto"/>
                            <w:left w:val="none" w:sz="0" w:space="0" w:color="auto"/>
                            <w:bottom w:val="none" w:sz="0" w:space="0" w:color="auto"/>
                            <w:right w:val="none" w:sz="0" w:space="0" w:color="auto"/>
                          </w:divBdr>
                        </w:div>
                        <w:div w:id="1731463125">
                          <w:marLeft w:val="0"/>
                          <w:marRight w:val="0"/>
                          <w:marTop w:val="0"/>
                          <w:marBottom w:val="0"/>
                          <w:divBdr>
                            <w:top w:val="none" w:sz="0" w:space="0" w:color="auto"/>
                            <w:left w:val="none" w:sz="0" w:space="0" w:color="auto"/>
                            <w:bottom w:val="none" w:sz="0" w:space="0" w:color="auto"/>
                            <w:right w:val="none" w:sz="0" w:space="0" w:color="auto"/>
                          </w:divBdr>
                          <w:divsChild>
                            <w:div w:id="284897216">
                              <w:marLeft w:val="165"/>
                              <w:marRight w:val="165"/>
                              <w:marTop w:val="0"/>
                              <w:marBottom w:val="0"/>
                              <w:divBdr>
                                <w:top w:val="none" w:sz="0" w:space="0" w:color="auto"/>
                                <w:left w:val="none" w:sz="0" w:space="0" w:color="auto"/>
                                <w:bottom w:val="none" w:sz="0" w:space="0" w:color="auto"/>
                                <w:right w:val="none" w:sz="0" w:space="0" w:color="auto"/>
                              </w:divBdr>
                              <w:divsChild>
                                <w:div w:id="1066336470">
                                  <w:marLeft w:val="0"/>
                                  <w:marRight w:val="0"/>
                                  <w:marTop w:val="0"/>
                                  <w:marBottom w:val="0"/>
                                  <w:divBdr>
                                    <w:top w:val="none" w:sz="0" w:space="0" w:color="auto"/>
                                    <w:left w:val="none" w:sz="0" w:space="0" w:color="auto"/>
                                    <w:bottom w:val="none" w:sz="0" w:space="0" w:color="auto"/>
                                    <w:right w:val="none" w:sz="0" w:space="0" w:color="auto"/>
                                  </w:divBdr>
                                  <w:divsChild>
                                    <w:div w:id="1749962092">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98178698">
      <w:bodyDiv w:val="1"/>
      <w:marLeft w:val="0"/>
      <w:marRight w:val="0"/>
      <w:marTop w:val="0"/>
      <w:marBottom w:val="0"/>
      <w:divBdr>
        <w:top w:val="none" w:sz="0" w:space="0" w:color="auto"/>
        <w:left w:val="none" w:sz="0" w:space="0" w:color="auto"/>
        <w:bottom w:val="none" w:sz="0" w:space="0" w:color="auto"/>
        <w:right w:val="none" w:sz="0" w:space="0" w:color="auto"/>
      </w:divBdr>
    </w:div>
    <w:div w:id="628974983">
      <w:bodyDiv w:val="1"/>
      <w:marLeft w:val="0"/>
      <w:marRight w:val="0"/>
      <w:marTop w:val="0"/>
      <w:marBottom w:val="0"/>
      <w:divBdr>
        <w:top w:val="none" w:sz="0" w:space="0" w:color="auto"/>
        <w:left w:val="none" w:sz="0" w:space="0" w:color="auto"/>
        <w:bottom w:val="none" w:sz="0" w:space="0" w:color="auto"/>
        <w:right w:val="none" w:sz="0" w:space="0" w:color="auto"/>
      </w:divBdr>
    </w:div>
    <w:div w:id="634917561">
      <w:bodyDiv w:val="1"/>
      <w:marLeft w:val="0"/>
      <w:marRight w:val="0"/>
      <w:marTop w:val="0"/>
      <w:marBottom w:val="0"/>
      <w:divBdr>
        <w:top w:val="none" w:sz="0" w:space="0" w:color="auto"/>
        <w:left w:val="none" w:sz="0" w:space="0" w:color="auto"/>
        <w:bottom w:val="none" w:sz="0" w:space="0" w:color="auto"/>
        <w:right w:val="none" w:sz="0" w:space="0" w:color="auto"/>
      </w:divBdr>
      <w:divsChild>
        <w:div w:id="271673759">
          <w:marLeft w:val="0"/>
          <w:marRight w:val="0"/>
          <w:marTop w:val="0"/>
          <w:marBottom w:val="0"/>
          <w:divBdr>
            <w:top w:val="none" w:sz="0" w:space="0" w:color="auto"/>
            <w:left w:val="none" w:sz="0" w:space="0" w:color="auto"/>
            <w:bottom w:val="none" w:sz="0" w:space="0" w:color="auto"/>
            <w:right w:val="none" w:sz="0" w:space="0" w:color="auto"/>
          </w:divBdr>
          <w:divsChild>
            <w:div w:id="988168971">
              <w:marLeft w:val="0"/>
              <w:marRight w:val="0"/>
              <w:marTop w:val="0"/>
              <w:marBottom w:val="0"/>
              <w:divBdr>
                <w:top w:val="none" w:sz="0" w:space="0" w:color="auto"/>
                <w:left w:val="none" w:sz="0" w:space="0" w:color="auto"/>
                <w:bottom w:val="none" w:sz="0" w:space="0" w:color="auto"/>
                <w:right w:val="none" w:sz="0" w:space="0" w:color="auto"/>
              </w:divBdr>
              <w:divsChild>
                <w:div w:id="343482285">
                  <w:marLeft w:val="-240"/>
                  <w:marRight w:val="-240"/>
                  <w:marTop w:val="0"/>
                  <w:marBottom w:val="0"/>
                  <w:divBdr>
                    <w:top w:val="none" w:sz="0" w:space="0" w:color="auto"/>
                    <w:left w:val="none" w:sz="0" w:space="0" w:color="auto"/>
                    <w:bottom w:val="none" w:sz="0" w:space="0" w:color="auto"/>
                    <w:right w:val="none" w:sz="0" w:space="0" w:color="auto"/>
                  </w:divBdr>
                  <w:divsChild>
                    <w:div w:id="444812491">
                      <w:marLeft w:val="0"/>
                      <w:marRight w:val="0"/>
                      <w:marTop w:val="0"/>
                      <w:marBottom w:val="0"/>
                      <w:divBdr>
                        <w:top w:val="none" w:sz="0" w:space="0" w:color="auto"/>
                        <w:left w:val="none" w:sz="0" w:space="0" w:color="auto"/>
                        <w:bottom w:val="none" w:sz="0" w:space="0" w:color="auto"/>
                        <w:right w:val="none" w:sz="0" w:space="0" w:color="auto"/>
                      </w:divBdr>
                      <w:divsChild>
                        <w:div w:id="6908454">
                          <w:marLeft w:val="0"/>
                          <w:marRight w:val="0"/>
                          <w:marTop w:val="0"/>
                          <w:marBottom w:val="0"/>
                          <w:divBdr>
                            <w:top w:val="none" w:sz="0" w:space="0" w:color="auto"/>
                            <w:left w:val="none" w:sz="0" w:space="0" w:color="auto"/>
                            <w:bottom w:val="none" w:sz="0" w:space="0" w:color="auto"/>
                            <w:right w:val="none" w:sz="0" w:space="0" w:color="auto"/>
                          </w:divBdr>
                        </w:div>
                        <w:div w:id="1661346238">
                          <w:marLeft w:val="0"/>
                          <w:marRight w:val="0"/>
                          <w:marTop w:val="0"/>
                          <w:marBottom w:val="0"/>
                          <w:divBdr>
                            <w:top w:val="none" w:sz="0" w:space="0" w:color="auto"/>
                            <w:left w:val="none" w:sz="0" w:space="0" w:color="auto"/>
                            <w:bottom w:val="none" w:sz="0" w:space="0" w:color="auto"/>
                            <w:right w:val="none" w:sz="0" w:space="0" w:color="auto"/>
                          </w:divBdr>
                          <w:divsChild>
                            <w:div w:id="872039771">
                              <w:marLeft w:val="165"/>
                              <w:marRight w:val="165"/>
                              <w:marTop w:val="0"/>
                              <w:marBottom w:val="0"/>
                              <w:divBdr>
                                <w:top w:val="none" w:sz="0" w:space="0" w:color="auto"/>
                                <w:left w:val="none" w:sz="0" w:space="0" w:color="auto"/>
                                <w:bottom w:val="none" w:sz="0" w:space="0" w:color="auto"/>
                                <w:right w:val="none" w:sz="0" w:space="0" w:color="auto"/>
                              </w:divBdr>
                              <w:divsChild>
                                <w:div w:id="1125153171">
                                  <w:marLeft w:val="0"/>
                                  <w:marRight w:val="0"/>
                                  <w:marTop w:val="0"/>
                                  <w:marBottom w:val="0"/>
                                  <w:divBdr>
                                    <w:top w:val="none" w:sz="0" w:space="0" w:color="auto"/>
                                    <w:left w:val="none" w:sz="0" w:space="0" w:color="auto"/>
                                    <w:bottom w:val="none" w:sz="0" w:space="0" w:color="auto"/>
                                    <w:right w:val="none" w:sz="0" w:space="0" w:color="auto"/>
                                  </w:divBdr>
                                  <w:divsChild>
                                    <w:div w:id="182524329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50250887">
      <w:bodyDiv w:val="1"/>
      <w:marLeft w:val="0"/>
      <w:marRight w:val="0"/>
      <w:marTop w:val="0"/>
      <w:marBottom w:val="0"/>
      <w:divBdr>
        <w:top w:val="none" w:sz="0" w:space="0" w:color="auto"/>
        <w:left w:val="none" w:sz="0" w:space="0" w:color="auto"/>
        <w:bottom w:val="none" w:sz="0" w:space="0" w:color="auto"/>
        <w:right w:val="none" w:sz="0" w:space="0" w:color="auto"/>
      </w:divBdr>
    </w:div>
    <w:div w:id="675957974">
      <w:bodyDiv w:val="1"/>
      <w:marLeft w:val="0"/>
      <w:marRight w:val="0"/>
      <w:marTop w:val="0"/>
      <w:marBottom w:val="0"/>
      <w:divBdr>
        <w:top w:val="none" w:sz="0" w:space="0" w:color="auto"/>
        <w:left w:val="none" w:sz="0" w:space="0" w:color="auto"/>
        <w:bottom w:val="none" w:sz="0" w:space="0" w:color="auto"/>
        <w:right w:val="none" w:sz="0" w:space="0" w:color="auto"/>
      </w:divBdr>
    </w:div>
    <w:div w:id="682511790">
      <w:bodyDiv w:val="1"/>
      <w:marLeft w:val="0"/>
      <w:marRight w:val="0"/>
      <w:marTop w:val="0"/>
      <w:marBottom w:val="0"/>
      <w:divBdr>
        <w:top w:val="none" w:sz="0" w:space="0" w:color="auto"/>
        <w:left w:val="none" w:sz="0" w:space="0" w:color="auto"/>
        <w:bottom w:val="none" w:sz="0" w:space="0" w:color="auto"/>
        <w:right w:val="none" w:sz="0" w:space="0" w:color="auto"/>
      </w:divBdr>
    </w:div>
    <w:div w:id="685643359">
      <w:bodyDiv w:val="1"/>
      <w:marLeft w:val="0"/>
      <w:marRight w:val="0"/>
      <w:marTop w:val="0"/>
      <w:marBottom w:val="0"/>
      <w:divBdr>
        <w:top w:val="none" w:sz="0" w:space="0" w:color="auto"/>
        <w:left w:val="none" w:sz="0" w:space="0" w:color="auto"/>
        <w:bottom w:val="none" w:sz="0" w:space="0" w:color="auto"/>
        <w:right w:val="none" w:sz="0" w:space="0" w:color="auto"/>
      </w:divBdr>
    </w:div>
    <w:div w:id="691304971">
      <w:bodyDiv w:val="1"/>
      <w:marLeft w:val="0"/>
      <w:marRight w:val="0"/>
      <w:marTop w:val="0"/>
      <w:marBottom w:val="0"/>
      <w:divBdr>
        <w:top w:val="none" w:sz="0" w:space="0" w:color="auto"/>
        <w:left w:val="none" w:sz="0" w:space="0" w:color="auto"/>
        <w:bottom w:val="none" w:sz="0" w:space="0" w:color="auto"/>
        <w:right w:val="none" w:sz="0" w:space="0" w:color="auto"/>
      </w:divBdr>
    </w:div>
    <w:div w:id="721637053">
      <w:bodyDiv w:val="1"/>
      <w:marLeft w:val="0"/>
      <w:marRight w:val="0"/>
      <w:marTop w:val="0"/>
      <w:marBottom w:val="0"/>
      <w:divBdr>
        <w:top w:val="none" w:sz="0" w:space="0" w:color="auto"/>
        <w:left w:val="none" w:sz="0" w:space="0" w:color="auto"/>
        <w:bottom w:val="none" w:sz="0" w:space="0" w:color="auto"/>
        <w:right w:val="none" w:sz="0" w:space="0" w:color="auto"/>
      </w:divBdr>
    </w:div>
    <w:div w:id="735471923">
      <w:bodyDiv w:val="1"/>
      <w:marLeft w:val="0"/>
      <w:marRight w:val="0"/>
      <w:marTop w:val="0"/>
      <w:marBottom w:val="0"/>
      <w:divBdr>
        <w:top w:val="none" w:sz="0" w:space="0" w:color="auto"/>
        <w:left w:val="none" w:sz="0" w:space="0" w:color="auto"/>
        <w:bottom w:val="none" w:sz="0" w:space="0" w:color="auto"/>
        <w:right w:val="none" w:sz="0" w:space="0" w:color="auto"/>
      </w:divBdr>
    </w:div>
    <w:div w:id="738094004">
      <w:bodyDiv w:val="1"/>
      <w:marLeft w:val="0"/>
      <w:marRight w:val="0"/>
      <w:marTop w:val="0"/>
      <w:marBottom w:val="0"/>
      <w:divBdr>
        <w:top w:val="none" w:sz="0" w:space="0" w:color="auto"/>
        <w:left w:val="none" w:sz="0" w:space="0" w:color="auto"/>
        <w:bottom w:val="none" w:sz="0" w:space="0" w:color="auto"/>
        <w:right w:val="none" w:sz="0" w:space="0" w:color="auto"/>
      </w:divBdr>
    </w:div>
    <w:div w:id="771708078">
      <w:bodyDiv w:val="1"/>
      <w:marLeft w:val="0"/>
      <w:marRight w:val="0"/>
      <w:marTop w:val="0"/>
      <w:marBottom w:val="0"/>
      <w:divBdr>
        <w:top w:val="none" w:sz="0" w:space="0" w:color="auto"/>
        <w:left w:val="none" w:sz="0" w:space="0" w:color="auto"/>
        <w:bottom w:val="none" w:sz="0" w:space="0" w:color="auto"/>
        <w:right w:val="none" w:sz="0" w:space="0" w:color="auto"/>
      </w:divBdr>
    </w:div>
    <w:div w:id="801727898">
      <w:bodyDiv w:val="1"/>
      <w:marLeft w:val="0"/>
      <w:marRight w:val="0"/>
      <w:marTop w:val="0"/>
      <w:marBottom w:val="0"/>
      <w:divBdr>
        <w:top w:val="none" w:sz="0" w:space="0" w:color="auto"/>
        <w:left w:val="none" w:sz="0" w:space="0" w:color="auto"/>
        <w:bottom w:val="none" w:sz="0" w:space="0" w:color="auto"/>
        <w:right w:val="none" w:sz="0" w:space="0" w:color="auto"/>
      </w:divBdr>
    </w:div>
    <w:div w:id="835457219">
      <w:bodyDiv w:val="1"/>
      <w:marLeft w:val="0"/>
      <w:marRight w:val="0"/>
      <w:marTop w:val="0"/>
      <w:marBottom w:val="0"/>
      <w:divBdr>
        <w:top w:val="none" w:sz="0" w:space="0" w:color="auto"/>
        <w:left w:val="none" w:sz="0" w:space="0" w:color="auto"/>
        <w:bottom w:val="none" w:sz="0" w:space="0" w:color="auto"/>
        <w:right w:val="none" w:sz="0" w:space="0" w:color="auto"/>
      </w:divBdr>
    </w:div>
    <w:div w:id="841622094">
      <w:bodyDiv w:val="1"/>
      <w:marLeft w:val="0"/>
      <w:marRight w:val="0"/>
      <w:marTop w:val="0"/>
      <w:marBottom w:val="0"/>
      <w:divBdr>
        <w:top w:val="none" w:sz="0" w:space="0" w:color="auto"/>
        <w:left w:val="none" w:sz="0" w:space="0" w:color="auto"/>
        <w:bottom w:val="none" w:sz="0" w:space="0" w:color="auto"/>
        <w:right w:val="none" w:sz="0" w:space="0" w:color="auto"/>
      </w:divBdr>
    </w:div>
    <w:div w:id="848325808">
      <w:bodyDiv w:val="1"/>
      <w:marLeft w:val="0"/>
      <w:marRight w:val="0"/>
      <w:marTop w:val="0"/>
      <w:marBottom w:val="0"/>
      <w:divBdr>
        <w:top w:val="none" w:sz="0" w:space="0" w:color="auto"/>
        <w:left w:val="none" w:sz="0" w:space="0" w:color="auto"/>
        <w:bottom w:val="none" w:sz="0" w:space="0" w:color="auto"/>
        <w:right w:val="none" w:sz="0" w:space="0" w:color="auto"/>
      </w:divBdr>
    </w:div>
    <w:div w:id="850492807">
      <w:bodyDiv w:val="1"/>
      <w:marLeft w:val="0"/>
      <w:marRight w:val="0"/>
      <w:marTop w:val="0"/>
      <w:marBottom w:val="0"/>
      <w:divBdr>
        <w:top w:val="none" w:sz="0" w:space="0" w:color="auto"/>
        <w:left w:val="none" w:sz="0" w:space="0" w:color="auto"/>
        <w:bottom w:val="none" w:sz="0" w:space="0" w:color="auto"/>
        <w:right w:val="none" w:sz="0" w:space="0" w:color="auto"/>
      </w:divBdr>
    </w:div>
    <w:div w:id="900095192">
      <w:bodyDiv w:val="1"/>
      <w:marLeft w:val="0"/>
      <w:marRight w:val="0"/>
      <w:marTop w:val="0"/>
      <w:marBottom w:val="0"/>
      <w:divBdr>
        <w:top w:val="none" w:sz="0" w:space="0" w:color="auto"/>
        <w:left w:val="none" w:sz="0" w:space="0" w:color="auto"/>
        <w:bottom w:val="none" w:sz="0" w:space="0" w:color="auto"/>
        <w:right w:val="none" w:sz="0" w:space="0" w:color="auto"/>
      </w:divBdr>
    </w:div>
    <w:div w:id="929389673">
      <w:bodyDiv w:val="1"/>
      <w:marLeft w:val="0"/>
      <w:marRight w:val="0"/>
      <w:marTop w:val="0"/>
      <w:marBottom w:val="0"/>
      <w:divBdr>
        <w:top w:val="none" w:sz="0" w:space="0" w:color="auto"/>
        <w:left w:val="none" w:sz="0" w:space="0" w:color="auto"/>
        <w:bottom w:val="none" w:sz="0" w:space="0" w:color="auto"/>
        <w:right w:val="none" w:sz="0" w:space="0" w:color="auto"/>
      </w:divBdr>
    </w:div>
    <w:div w:id="936988461">
      <w:bodyDiv w:val="1"/>
      <w:marLeft w:val="0"/>
      <w:marRight w:val="0"/>
      <w:marTop w:val="0"/>
      <w:marBottom w:val="0"/>
      <w:divBdr>
        <w:top w:val="none" w:sz="0" w:space="0" w:color="auto"/>
        <w:left w:val="none" w:sz="0" w:space="0" w:color="auto"/>
        <w:bottom w:val="none" w:sz="0" w:space="0" w:color="auto"/>
        <w:right w:val="none" w:sz="0" w:space="0" w:color="auto"/>
      </w:divBdr>
    </w:div>
    <w:div w:id="955868335">
      <w:bodyDiv w:val="1"/>
      <w:marLeft w:val="0"/>
      <w:marRight w:val="0"/>
      <w:marTop w:val="0"/>
      <w:marBottom w:val="0"/>
      <w:divBdr>
        <w:top w:val="none" w:sz="0" w:space="0" w:color="auto"/>
        <w:left w:val="none" w:sz="0" w:space="0" w:color="auto"/>
        <w:bottom w:val="none" w:sz="0" w:space="0" w:color="auto"/>
        <w:right w:val="none" w:sz="0" w:space="0" w:color="auto"/>
      </w:divBdr>
    </w:div>
    <w:div w:id="961034928">
      <w:bodyDiv w:val="1"/>
      <w:marLeft w:val="0"/>
      <w:marRight w:val="0"/>
      <w:marTop w:val="0"/>
      <w:marBottom w:val="0"/>
      <w:divBdr>
        <w:top w:val="none" w:sz="0" w:space="0" w:color="auto"/>
        <w:left w:val="none" w:sz="0" w:space="0" w:color="auto"/>
        <w:bottom w:val="none" w:sz="0" w:space="0" w:color="auto"/>
        <w:right w:val="none" w:sz="0" w:space="0" w:color="auto"/>
      </w:divBdr>
    </w:div>
    <w:div w:id="1002123819">
      <w:bodyDiv w:val="1"/>
      <w:marLeft w:val="0"/>
      <w:marRight w:val="0"/>
      <w:marTop w:val="0"/>
      <w:marBottom w:val="0"/>
      <w:divBdr>
        <w:top w:val="none" w:sz="0" w:space="0" w:color="auto"/>
        <w:left w:val="none" w:sz="0" w:space="0" w:color="auto"/>
        <w:bottom w:val="none" w:sz="0" w:space="0" w:color="auto"/>
        <w:right w:val="none" w:sz="0" w:space="0" w:color="auto"/>
      </w:divBdr>
    </w:div>
    <w:div w:id="1081609608">
      <w:bodyDiv w:val="1"/>
      <w:marLeft w:val="0"/>
      <w:marRight w:val="0"/>
      <w:marTop w:val="0"/>
      <w:marBottom w:val="0"/>
      <w:divBdr>
        <w:top w:val="none" w:sz="0" w:space="0" w:color="auto"/>
        <w:left w:val="none" w:sz="0" w:space="0" w:color="auto"/>
        <w:bottom w:val="none" w:sz="0" w:space="0" w:color="auto"/>
        <w:right w:val="none" w:sz="0" w:space="0" w:color="auto"/>
      </w:divBdr>
    </w:div>
    <w:div w:id="1087308946">
      <w:bodyDiv w:val="1"/>
      <w:marLeft w:val="0"/>
      <w:marRight w:val="0"/>
      <w:marTop w:val="0"/>
      <w:marBottom w:val="0"/>
      <w:divBdr>
        <w:top w:val="none" w:sz="0" w:space="0" w:color="auto"/>
        <w:left w:val="none" w:sz="0" w:space="0" w:color="auto"/>
        <w:bottom w:val="none" w:sz="0" w:space="0" w:color="auto"/>
        <w:right w:val="none" w:sz="0" w:space="0" w:color="auto"/>
      </w:divBdr>
    </w:div>
    <w:div w:id="1110009250">
      <w:bodyDiv w:val="1"/>
      <w:marLeft w:val="0"/>
      <w:marRight w:val="0"/>
      <w:marTop w:val="0"/>
      <w:marBottom w:val="0"/>
      <w:divBdr>
        <w:top w:val="none" w:sz="0" w:space="0" w:color="auto"/>
        <w:left w:val="none" w:sz="0" w:space="0" w:color="auto"/>
        <w:bottom w:val="none" w:sz="0" w:space="0" w:color="auto"/>
        <w:right w:val="none" w:sz="0" w:space="0" w:color="auto"/>
      </w:divBdr>
    </w:div>
    <w:div w:id="1135174309">
      <w:bodyDiv w:val="1"/>
      <w:marLeft w:val="0"/>
      <w:marRight w:val="0"/>
      <w:marTop w:val="0"/>
      <w:marBottom w:val="0"/>
      <w:divBdr>
        <w:top w:val="none" w:sz="0" w:space="0" w:color="auto"/>
        <w:left w:val="none" w:sz="0" w:space="0" w:color="auto"/>
        <w:bottom w:val="none" w:sz="0" w:space="0" w:color="auto"/>
        <w:right w:val="none" w:sz="0" w:space="0" w:color="auto"/>
      </w:divBdr>
    </w:div>
    <w:div w:id="1147209199">
      <w:bodyDiv w:val="1"/>
      <w:marLeft w:val="0"/>
      <w:marRight w:val="0"/>
      <w:marTop w:val="0"/>
      <w:marBottom w:val="0"/>
      <w:divBdr>
        <w:top w:val="none" w:sz="0" w:space="0" w:color="auto"/>
        <w:left w:val="none" w:sz="0" w:space="0" w:color="auto"/>
        <w:bottom w:val="none" w:sz="0" w:space="0" w:color="auto"/>
        <w:right w:val="none" w:sz="0" w:space="0" w:color="auto"/>
      </w:divBdr>
      <w:divsChild>
        <w:div w:id="251399551">
          <w:marLeft w:val="0"/>
          <w:marRight w:val="0"/>
          <w:marTop w:val="0"/>
          <w:marBottom w:val="0"/>
          <w:divBdr>
            <w:top w:val="none" w:sz="0" w:space="0" w:color="auto"/>
            <w:left w:val="none" w:sz="0" w:space="0" w:color="auto"/>
            <w:bottom w:val="none" w:sz="0" w:space="0" w:color="auto"/>
            <w:right w:val="none" w:sz="0" w:space="0" w:color="auto"/>
          </w:divBdr>
          <w:divsChild>
            <w:div w:id="156385208">
              <w:marLeft w:val="0"/>
              <w:marRight w:val="0"/>
              <w:marTop w:val="0"/>
              <w:marBottom w:val="0"/>
              <w:divBdr>
                <w:top w:val="none" w:sz="0" w:space="0" w:color="auto"/>
                <w:left w:val="none" w:sz="0" w:space="0" w:color="auto"/>
                <w:bottom w:val="none" w:sz="0" w:space="0" w:color="auto"/>
                <w:right w:val="none" w:sz="0" w:space="0" w:color="auto"/>
              </w:divBdr>
              <w:divsChild>
                <w:div w:id="1290478681">
                  <w:marLeft w:val="-240"/>
                  <w:marRight w:val="-240"/>
                  <w:marTop w:val="0"/>
                  <w:marBottom w:val="0"/>
                  <w:divBdr>
                    <w:top w:val="none" w:sz="0" w:space="0" w:color="auto"/>
                    <w:left w:val="none" w:sz="0" w:space="0" w:color="auto"/>
                    <w:bottom w:val="none" w:sz="0" w:space="0" w:color="auto"/>
                    <w:right w:val="none" w:sz="0" w:space="0" w:color="auto"/>
                  </w:divBdr>
                  <w:divsChild>
                    <w:div w:id="1528984432">
                      <w:marLeft w:val="0"/>
                      <w:marRight w:val="0"/>
                      <w:marTop w:val="0"/>
                      <w:marBottom w:val="0"/>
                      <w:divBdr>
                        <w:top w:val="none" w:sz="0" w:space="0" w:color="auto"/>
                        <w:left w:val="none" w:sz="0" w:space="0" w:color="auto"/>
                        <w:bottom w:val="none" w:sz="0" w:space="0" w:color="auto"/>
                        <w:right w:val="none" w:sz="0" w:space="0" w:color="auto"/>
                      </w:divBdr>
                      <w:divsChild>
                        <w:div w:id="260185272">
                          <w:marLeft w:val="0"/>
                          <w:marRight w:val="0"/>
                          <w:marTop w:val="0"/>
                          <w:marBottom w:val="0"/>
                          <w:divBdr>
                            <w:top w:val="none" w:sz="0" w:space="0" w:color="auto"/>
                            <w:left w:val="none" w:sz="0" w:space="0" w:color="auto"/>
                            <w:bottom w:val="none" w:sz="0" w:space="0" w:color="auto"/>
                            <w:right w:val="none" w:sz="0" w:space="0" w:color="auto"/>
                          </w:divBdr>
                          <w:divsChild>
                            <w:div w:id="141848557">
                              <w:marLeft w:val="165"/>
                              <w:marRight w:val="165"/>
                              <w:marTop w:val="0"/>
                              <w:marBottom w:val="0"/>
                              <w:divBdr>
                                <w:top w:val="none" w:sz="0" w:space="0" w:color="auto"/>
                                <w:left w:val="none" w:sz="0" w:space="0" w:color="auto"/>
                                <w:bottom w:val="none" w:sz="0" w:space="0" w:color="auto"/>
                                <w:right w:val="none" w:sz="0" w:space="0" w:color="auto"/>
                              </w:divBdr>
                              <w:divsChild>
                                <w:div w:id="703672797">
                                  <w:marLeft w:val="0"/>
                                  <w:marRight w:val="0"/>
                                  <w:marTop w:val="0"/>
                                  <w:marBottom w:val="0"/>
                                  <w:divBdr>
                                    <w:top w:val="none" w:sz="0" w:space="0" w:color="auto"/>
                                    <w:left w:val="none" w:sz="0" w:space="0" w:color="auto"/>
                                    <w:bottom w:val="none" w:sz="0" w:space="0" w:color="auto"/>
                                    <w:right w:val="none" w:sz="0" w:space="0" w:color="auto"/>
                                  </w:divBdr>
                                  <w:divsChild>
                                    <w:div w:id="1316648245">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 w:id="67210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754878">
      <w:bodyDiv w:val="1"/>
      <w:marLeft w:val="0"/>
      <w:marRight w:val="0"/>
      <w:marTop w:val="0"/>
      <w:marBottom w:val="0"/>
      <w:divBdr>
        <w:top w:val="none" w:sz="0" w:space="0" w:color="auto"/>
        <w:left w:val="none" w:sz="0" w:space="0" w:color="auto"/>
        <w:bottom w:val="none" w:sz="0" w:space="0" w:color="auto"/>
        <w:right w:val="none" w:sz="0" w:space="0" w:color="auto"/>
      </w:divBdr>
      <w:divsChild>
        <w:div w:id="1433554678">
          <w:marLeft w:val="547"/>
          <w:marRight w:val="0"/>
          <w:marTop w:val="120"/>
          <w:marBottom w:val="120"/>
          <w:divBdr>
            <w:top w:val="none" w:sz="0" w:space="0" w:color="auto"/>
            <w:left w:val="none" w:sz="0" w:space="0" w:color="auto"/>
            <w:bottom w:val="none" w:sz="0" w:space="0" w:color="auto"/>
            <w:right w:val="none" w:sz="0" w:space="0" w:color="auto"/>
          </w:divBdr>
        </w:div>
        <w:div w:id="2037383678">
          <w:marLeft w:val="547"/>
          <w:marRight w:val="0"/>
          <w:marTop w:val="120"/>
          <w:marBottom w:val="120"/>
          <w:divBdr>
            <w:top w:val="none" w:sz="0" w:space="0" w:color="auto"/>
            <w:left w:val="none" w:sz="0" w:space="0" w:color="auto"/>
            <w:bottom w:val="none" w:sz="0" w:space="0" w:color="auto"/>
            <w:right w:val="none" w:sz="0" w:space="0" w:color="auto"/>
          </w:divBdr>
        </w:div>
      </w:divsChild>
    </w:div>
    <w:div w:id="1157839416">
      <w:bodyDiv w:val="1"/>
      <w:marLeft w:val="0"/>
      <w:marRight w:val="0"/>
      <w:marTop w:val="0"/>
      <w:marBottom w:val="0"/>
      <w:divBdr>
        <w:top w:val="none" w:sz="0" w:space="0" w:color="auto"/>
        <w:left w:val="none" w:sz="0" w:space="0" w:color="auto"/>
        <w:bottom w:val="none" w:sz="0" w:space="0" w:color="auto"/>
        <w:right w:val="none" w:sz="0" w:space="0" w:color="auto"/>
      </w:divBdr>
      <w:divsChild>
        <w:div w:id="273635713">
          <w:marLeft w:val="0"/>
          <w:marRight w:val="0"/>
          <w:marTop w:val="0"/>
          <w:marBottom w:val="0"/>
          <w:divBdr>
            <w:top w:val="none" w:sz="0" w:space="0" w:color="auto"/>
            <w:left w:val="none" w:sz="0" w:space="0" w:color="auto"/>
            <w:bottom w:val="none" w:sz="0" w:space="0" w:color="auto"/>
            <w:right w:val="none" w:sz="0" w:space="0" w:color="auto"/>
          </w:divBdr>
          <w:divsChild>
            <w:div w:id="1933589512">
              <w:marLeft w:val="0"/>
              <w:marRight w:val="0"/>
              <w:marTop w:val="0"/>
              <w:marBottom w:val="0"/>
              <w:divBdr>
                <w:top w:val="none" w:sz="0" w:space="0" w:color="auto"/>
                <w:left w:val="none" w:sz="0" w:space="0" w:color="auto"/>
                <w:bottom w:val="none" w:sz="0" w:space="0" w:color="auto"/>
                <w:right w:val="none" w:sz="0" w:space="0" w:color="auto"/>
              </w:divBdr>
              <w:divsChild>
                <w:div w:id="1527594445">
                  <w:marLeft w:val="-240"/>
                  <w:marRight w:val="-240"/>
                  <w:marTop w:val="0"/>
                  <w:marBottom w:val="0"/>
                  <w:divBdr>
                    <w:top w:val="none" w:sz="0" w:space="0" w:color="auto"/>
                    <w:left w:val="none" w:sz="0" w:space="0" w:color="auto"/>
                    <w:bottom w:val="none" w:sz="0" w:space="0" w:color="auto"/>
                    <w:right w:val="none" w:sz="0" w:space="0" w:color="auto"/>
                  </w:divBdr>
                  <w:divsChild>
                    <w:div w:id="682584777">
                      <w:marLeft w:val="0"/>
                      <w:marRight w:val="0"/>
                      <w:marTop w:val="0"/>
                      <w:marBottom w:val="0"/>
                      <w:divBdr>
                        <w:top w:val="none" w:sz="0" w:space="0" w:color="auto"/>
                        <w:left w:val="none" w:sz="0" w:space="0" w:color="auto"/>
                        <w:bottom w:val="none" w:sz="0" w:space="0" w:color="auto"/>
                        <w:right w:val="none" w:sz="0" w:space="0" w:color="auto"/>
                      </w:divBdr>
                      <w:divsChild>
                        <w:div w:id="1041512920">
                          <w:marLeft w:val="0"/>
                          <w:marRight w:val="0"/>
                          <w:marTop w:val="0"/>
                          <w:marBottom w:val="0"/>
                          <w:divBdr>
                            <w:top w:val="none" w:sz="0" w:space="0" w:color="auto"/>
                            <w:left w:val="none" w:sz="0" w:space="0" w:color="auto"/>
                            <w:bottom w:val="none" w:sz="0" w:space="0" w:color="auto"/>
                            <w:right w:val="none" w:sz="0" w:space="0" w:color="auto"/>
                          </w:divBdr>
                        </w:div>
                        <w:div w:id="1237863223">
                          <w:marLeft w:val="0"/>
                          <w:marRight w:val="0"/>
                          <w:marTop w:val="0"/>
                          <w:marBottom w:val="0"/>
                          <w:divBdr>
                            <w:top w:val="none" w:sz="0" w:space="0" w:color="auto"/>
                            <w:left w:val="none" w:sz="0" w:space="0" w:color="auto"/>
                            <w:bottom w:val="none" w:sz="0" w:space="0" w:color="auto"/>
                            <w:right w:val="none" w:sz="0" w:space="0" w:color="auto"/>
                          </w:divBdr>
                          <w:divsChild>
                            <w:div w:id="1998218429">
                              <w:marLeft w:val="165"/>
                              <w:marRight w:val="165"/>
                              <w:marTop w:val="0"/>
                              <w:marBottom w:val="0"/>
                              <w:divBdr>
                                <w:top w:val="none" w:sz="0" w:space="0" w:color="auto"/>
                                <w:left w:val="none" w:sz="0" w:space="0" w:color="auto"/>
                                <w:bottom w:val="none" w:sz="0" w:space="0" w:color="auto"/>
                                <w:right w:val="none" w:sz="0" w:space="0" w:color="auto"/>
                              </w:divBdr>
                              <w:divsChild>
                                <w:div w:id="1310481611">
                                  <w:marLeft w:val="0"/>
                                  <w:marRight w:val="0"/>
                                  <w:marTop w:val="0"/>
                                  <w:marBottom w:val="0"/>
                                  <w:divBdr>
                                    <w:top w:val="none" w:sz="0" w:space="0" w:color="auto"/>
                                    <w:left w:val="none" w:sz="0" w:space="0" w:color="auto"/>
                                    <w:bottom w:val="none" w:sz="0" w:space="0" w:color="auto"/>
                                    <w:right w:val="none" w:sz="0" w:space="0" w:color="auto"/>
                                  </w:divBdr>
                                  <w:divsChild>
                                    <w:div w:id="1066806264">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3273590">
      <w:bodyDiv w:val="1"/>
      <w:marLeft w:val="0"/>
      <w:marRight w:val="0"/>
      <w:marTop w:val="0"/>
      <w:marBottom w:val="0"/>
      <w:divBdr>
        <w:top w:val="none" w:sz="0" w:space="0" w:color="auto"/>
        <w:left w:val="none" w:sz="0" w:space="0" w:color="auto"/>
        <w:bottom w:val="none" w:sz="0" w:space="0" w:color="auto"/>
        <w:right w:val="none" w:sz="0" w:space="0" w:color="auto"/>
      </w:divBdr>
    </w:div>
    <w:div w:id="1235503639">
      <w:bodyDiv w:val="1"/>
      <w:marLeft w:val="0"/>
      <w:marRight w:val="0"/>
      <w:marTop w:val="0"/>
      <w:marBottom w:val="0"/>
      <w:divBdr>
        <w:top w:val="none" w:sz="0" w:space="0" w:color="auto"/>
        <w:left w:val="none" w:sz="0" w:space="0" w:color="auto"/>
        <w:bottom w:val="none" w:sz="0" w:space="0" w:color="auto"/>
        <w:right w:val="none" w:sz="0" w:space="0" w:color="auto"/>
      </w:divBdr>
    </w:div>
    <w:div w:id="1280798158">
      <w:bodyDiv w:val="1"/>
      <w:marLeft w:val="0"/>
      <w:marRight w:val="0"/>
      <w:marTop w:val="0"/>
      <w:marBottom w:val="0"/>
      <w:divBdr>
        <w:top w:val="none" w:sz="0" w:space="0" w:color="auto"/>
        <w:left w:val="none" w:sz="0" w:space="0" w:color="auto"/>
        <w:bottom w:val="none" w:sz="0" w:space="0" w:color="auto"/>
        <w:right w:val="none" w:sz="0" w:space="0" w:color="auto"/>
      </w:divBdr>
    </w:div>
    <w:div w:id="1294403664">
      <w:bodyDiv w:val="1"/>
      <w:marLeft w:val="0"/>
      <w:marRight w:val="0"/>
      <w:marTop w:val="0"/>
      <w:marBottom w:val="0"/>
      <w:divBdr>
        <w:top w:val="none" w:sz="0" w:space="0" w:color="auto"/>
        <w:left w:val="none" w:sz="0" w:space="0" w:color="auto"/>
        <w:bottom w:val="none" w:sz="0" w:space="0" w:color="auto"/>
        <w:right w:val="none" w:sz="0" w:space="0" w:color="auto"/>
      </w:divBdr>
    </w:div>
    <w:div w:id="1317953241">
      <w:bodyDiv w:val="1"/>
      <w:marLeft w:val="0"/>
      <w:marRight w:val="0"/>
      <w:marTop w:val="0"/>
      <w:marBottom w:val="0"/>
      <w:divBdr>
        <w:top w:val="none" w:sz="0" w:space="0" w:color="auto"/>
        <w:left w:val="none" w:sz="0" w:space="0" w:color="auto"/>
        <w:bottom w:val="none" w:sz="0" w:space="0" w:color="auto"/>
        <w:right w:val="none" w:sz="0" w:space="0" w:color="auto"/>
      </w:divBdr>
    </w:div>
    <w:div w:id="1354265108">
      <w:bodyDiv w:val="1"/>
      <w:marLeft w:val="0"/>
      <w:marRight w:val="0"/>
      <w:marTop w:val="0"/>
      <w:marBottom w:val="0"/>
      <w:divBdr>
        <w:top w:val="none" w:sz="0" w:space="0" w:color="auto"/>
        <w:left w:val="none" w:sz="0" w:space="0" w:color="auto"/>
        <w:bottom w:val="none" w:sz="0" w:space="0" w:color="auto"/>
        <w:right w:val="none" w:sz="0" w:space="0" w:color="auto"/>
      </w:divBdr>
    </w:div>
    <w:div w:id="1366058501">
      <w:bodyDiv w:val="1"/>
      <w:marLeft w:val="0"/>
      <w:marRight w:val="0"/>
      <w:marTop w:val="0"/>
      <w:marBottom w:val="0"/>
      <w:divBdr>
        <w:top w:val="none" w:sz="0" w:space="0" w:color="auto"/>
        <w:left w:val="none" w:sz="0" w:space="0" w:color="auto"/>
        <w:bottom w:val="none" w:sz="0" w:space="0" w:color="auto"/>
        <w:right w:val="none" w:sz="0" w:space="0" w:color="auto"/>
      </w:divBdr>
    </w:div>
    <w:div w:id="1404261170">
      <w:bodyDiv w:val="1"/>
      <w:marLeft w:val="0"/>
      <w:marRight w:val="0"/>
      <w:marTop w:val="0"/>
      <w:marBottom w:val="0"/>
      <w:divBdr>
        <w:top w:val="none" w:sz="0" w:space="0" w:color="auto"/>
        <w:left w:val="none" w:sz="0" w:space="0" w:color="auto"/>
        <w:bottom w:val="none" w:sz="0" w:space="0" w:color="auto"/>
        <w:right w:val="none" w:sz="0" w:space="0" w:color="auto"/>
      </w:divBdr>
    </w:div>
    <w:div w:id="1407269103">
      <w:bodyDiv w:val="1"/>
      <w:marLeft w:val="0"/>
      <w:marRight w:val="0"/>
      <w:marTop w:val="0"/>
      <w:marBottom w:val="0"/>
      <w:divBdr>
        <w:top w:val="none" w:sz="0" w:space="0" w:color="auto"/>
        <w:left w:val="none" w:sz="0" w:space="0" w:color="auto"/>
        <w:bottom w:val="none" w:sz="0" w:space="0" w:color="auto"/>
        <w:right w:val="none" w:sz="0" w:space="0" w:color="auto"/>
      </w:divBdr>
    </w:div>
    <w:div w:id="1469862241">
      <w:bodyDiv w:val="1"/>
      <w:marLeft w:val="0"/>
      <w:marRight w:val="0"/>
      <w:marTop w:val="0"/>
      <w:marBottom w:val="0"/>
      <w:divBdr>
        <w:top w:val="none" w:sz="0" w:space="0" w:color="auto"/>
        <w:left w:val="none" w:sz="0" w:space="0" w:color="auto"/>
        <w:bottom w:val="none" w:sz="0" w:space="0" w:color="auto"/>
        <w:right w:val="none" w:sz="0" w:space="0" w:color="auto"/>
      </w:divBdr>
    </w:div>
    <w:div w:id="1482576794">
      <w:bodyDiv w:val="1"/>
      <w:marLeft w:val="0"/>
      <w:marRight w:val="0"/>
      <w:marTop w:val="0"/>
      <w:marBottom w:val="0"/>
      <w:divBdr>
        <w:top w:val="none" w:sz="0" w:space="0" w:color="auto"/>
        <w:left w:val="none" w:sz="0" w:space="0" w:color="auto"/>
        <w:bottom w:val="none" w:sz="0" w:space="0" w:color="auto"/>
        <w:right w:val="none" w:sz="0" w:space="0" w:color="auto"/>
      </w:divBdr>
    </w:div>
    <w:div w:id="1496798269">
      <w:bodyDiv w:val="1"/>
      <w:marLeft w:val="0"/>
      <w:marRight w:val="0"/>
      <w:marTop w:val="0"/>
      <w:marBottom w:val="0"/>
      <w:divBdr>
        <w:top w:val="none" w:sz="0" w:space="0" w:color="auto"/>
        <w:left w:val="none" w:sz="0" w:space="0" w:color="auto"/>
        <w:bottom w:val="none" w:sz="0" w:space="0" w:color="auto"/>
        <w:right w:val="none" w:sz="0" w:space="0" w:color="auto"/>
      </w:divBdr>
    </w:div>
    <w:div w:id="1537308057">
      <w:bodyDiv w:val="1"/>
      <w:marLeft w:val="0"/>
      <w:marRight w:val="0"/>
      <w:marTop w:val="0"/>
      <w:marBottom w:val="0"/>
      <w:divBdr>
        <w:top w:val="none" w:sz="0" w:space="0" w:color="auto"/>
        <w:left w:val="none" w:sz="0" w:space="0" w:color="auto"/>
        <w:bottom w:val="none" w:sz="0" w:space="0" w:color="auto"/>
        <w:right w:val="none" w:sz="0" w:space="0" w:color="auto"/>
      </w:divBdr>
    </w:div>
    <w:div w:id="1590846397">
      <w:bodyDiv w:val="1"/>
      <w:marLeft w:val="0"/>
      <w:marRight w:val="0"/>
      <w:marTop w:val="0"/>
      <w:marBottom w:val="0"/>
      <w:divBdr>
        <w:top w:val="none" w:sz="0" w:space="0" w:color="auto"/>
        <w:left w:val="none" w:sz="0" w:space="0" w:color="auto"/>
        <w:bottom w:val="none" w:sz="0" w:space="0" w:color="auto"/>
        <w:right w:val="none" w:sz="0" w:space="0" w:color="auto"/>
      </w:divBdr>
      <w:divsChild>
        <w:div w:id="1373849384">
          <w:marLeft w:val="547"/>
          <w:marRight w:val="0"/>
          <w:marTop w:val="0"/>
          <w:marBottom w:val="0"/>
          <w:divBdr>
            <w:top w:val="none" w:sz="0" w:space="0" w:color="auto"/>
            <w:left w:val="none" w:sz="0" w:space="0" w:color="auto"/>
            <w:bottom w:val="none" w:sz="0" w:space="0" w:color="auto"/>
            <w:right w:val="none" w:sz="0" w:space="0" w:color="auto"/>
          </w:divBdr>
        </w:div>
        <w:div w:id="1799373971">
          <w:marLeft w:val="547"/>
          <w:marRight w:val="0"/>
          <w:marTop w:val="0"/>
          <w:marBottom w:val="0"/>
          <w:divBdr>
            <w:top w:val="none" w:sz="0" w:space="0" w:color="auto"/>
            <w:left w:val="none" w:sz="0" w:space="0" w:color="auto"/>
            <w:bottom w:val="none" w:sz="0" w:space="0" w:color="auto"/>
            <w:right w:val="none" w:sz="0" w:space="0" w:color="auto"/>
          </w:divBdr>
        </w:div>
      </w:divsChild>
    </w:div>
    <w:div w:id="1592469739">
      <w:bodyDiv w:val="1"/>
      <w:marLeft w:val="0"/>
      <w:marRight w:val="0"/>
      <w:marTop w:val="0"/>
      <w:marBottom w:val="0"/>
      <w:divBdr>
        <w:top w:val="none" w:sz="0" w:space="0" w:color="auto"/>
        <w:left w:val="none" w:sz="0" w:space="0" w:color="auto"/>
        <w:bottom w:val="none" w:sz="0" w:space="0" w:color="auto"/>
        <w:right w:val="none" w:sz="0" w:space="0" w:color="auto"/>
      </w:divBdr>
      <w:divsChild>
        <w:div w:id="2003506801">
          <w:marLeft w:val="0"/>
          <w:marRight w:val="0"/>
          <w:marTop w:val="0"/>
          <w:marBottom w:val="0"/>
          <w:divBdr>
            <w:top w:val="none" w:sz="0" w:space="0" w:color="auto"/>
            <w:left w:val="none" w:sz="0" w:space="0" w:color="auto"/>
            <w:bottom w:val="none" w:sz="0" w:space="0" w:color="auto"/>
            <w:right w:val="none" w:sz="0" w:space="0" w:color="auto"/>
          </w:divBdr>
          <w:divsChild>
            <w:div w:id="1539122735">
              <w:marLeft w:val="0"/>
              <w:marRight w:val="0"/>
              <w:marTop w:val="0"/>
              <w:marBottom w:val="0"/>
              <w:divBdr>
                <w:top w:val="none" w:sz="0" w:space="0" w:color="auto"/>
                <w:left w:val="none" w:sz="0" w:space="0" w:color="auto"/>
                <w:bottom w:val="none" w:sz="0" w:space="0" w:color="auto"/>
                <w:right w:val="none" w:sz="0" w:space="0" w:color="auto"/>
              </w:divBdr>
              <w:divsChild>
                <w:div w:id="1667245408">
                  <w:marLeft w:val="0"/>
                  <w:marRight w:val="0"/>
                  <w:marTop w:val="0"/>
                  <w:marBottom w:val="0"/>
                  <w:divBdr>
                    <w:top w:val="none" w:sz="0" w:space="0" w:color="auto"/>
                    <w:left w:val="none" w:sz="0" w:space="0" w:color="auto"/>
                    <w:bottom w:val="none" w:sz="0" w:space="0" w:color="auto"/>
                    <w:right w:val="none" w:sz="0" w:space="0" w:color="auto"/>
                  </w:divBdr>
                  <w:divsChild>
                    <w:div w:id="1556164554">
                      <w:marLeft w:val="0"/>
                      <w:marRight w:val="0"/>
                      <w:marTop w:val="0"/>
                      <w:marBottom w:val="0"/>
                      <w:divBdr>
                        <w:top w:val="none" w:sz="0" w:space="0" w:color="auto"/>
                        <w:left w:val="none" w:sz="0" w:space="0" w:color="auto"/>
                        <w:bottom w:val="none" w:sz="0" w:space="0" w:color="auto"/>
                        <w:right w:val="none" w:sz="0" w:space="0" w:color="auto"/>
                      </w:divBdr>
                      <w:divsChild>
                        <w:div w:id="427623600">
                          <w:marLeft w:val="0"/>
                          <w:marRight w:val="0"/>
                          <w:marTop w:val="0"/>
                          <w:marBottom w:val="0"/>
                          <w:divBdr>
                            <w:top w:val="none" w:sz="0" w:space="0" w:color="auto"/>
                            <w:left w:val="none" w:sz="0" w:space="0" w:color="auto"/>
                            <w:bottom w:val="none" w:sz="0" w:space="0" w:color="auto"/>
                            <w:right w:val="none" w:sz="0" w:space="0" w:color="auto"/>
                          </w:divBdr>
                          <w:divsChild>
                            <w:div w:id="1795362707">
                              <w:marLeft w:val="0"/>
                              <w:marRight w:val="0"/>
                              <w:marTop w:val="0"/>
                              <w:marBottom w:val="0"/>
                              <w:divBdr>
                                <w:top w:val="none" w:sz="0" w:space="0" w:color="auto"/>
                                <w:left w:val="none" w:sz="0" w:space="0" w:color="auto"/>
                                <w:bottom w:val="none" w:sz="0" w:space="0" w:color="auto"/>
                                <w:right w:val="none" w:sz="0" w:space="0" w:color="auto"/>
                              </w:divBdr>
                              <w:divsChild>
                                <w:div w:id="2075813297">
                                  <w:marLeft w:val="0"/>
                                  <w:marRight w:val="0"/>
                                  <w:marTop w:val="0"/>
                                  <w:marBottom w:val="0"/>
                                  <w:divBdr>
                                    <w:top w:val="none" w:sz="0" w:space="0" w:color="auto"/>
                                    <w:left w:val="none" w:sz="0" w:space="0" w:color="auto"/>
                                    <w:bottom w:val="none" w:sz="0" w:space="0" w:color="auto"/>
                                    <w:right w:val="none" w:sz="0" w:space="0" w:color="auto"/>
                                  </w:divBdr>
                                  <w:divsChild>
                                    <w:div w:id="460881550">
                                      <w:marLeft w:val="0"/>
                                      <w:marRight w:val="0"/>
                                      <w:marTop w:val="0"/>
                                      <w:marBottom w:val="0"/>
                                      <w:divBdr>
                                        <w:top w:val="none" w:sz="0" w:space="0" w:color="auto"/>
                                        <w:left w:val="none" w:sz="0" w:space="0" w:color="auto"/>
                                        <w:bottom w:val="none" w:sz="0" w:space="0" w:color="auto"/>
                                        <w:right w:val="none" w:sz="0" w:space="0" w:color="auto"/>
                                      </w:divBdr>
                                    </w:div>
                                    <w:div w:id="810712920">
                                      <w:marLeft w:val="0"/>
                                      <w:marRight w:val="0"/>
                                      <w:marTop w:val="0"/>
                                      <w:marBottom w:val="0"/>
                                      <w:divBdr>
                                        <w:top w:val="none" w:sz="0" w:space="0" w:color="auto"/>
                                        <w:left w:val="none" w:sz="0" w:space="0" w:color="auto"/>
                                        <w:bottom w:val="none" w:sz="0" w:space="0" w:color="auto"/>
                                        <w:right w:val="none" w:sz="0" w:space="0" w:color="auto"/>
                                      </w:divBdr>
                                      <w:divsChild>
                                        <w:div w:id="2010401041">
                                          <w:marLeft w:val="0"/>
                                          <w:marRight w:val="165"/>
                                          <w:marTop w:val="150"/>
                                          <w:marBottom w:val="0"/>
                                          <w:divBdr>
                                            <w:top w:val="none" w:sz="0" w:space="0" w:color="auto"/>
                                            <w:left w:val="none" w:sz="0" w:space="0" w:color="auto"/>
                                            <w:bottom w:val="none" w:sz="0" w:space="0" w:color="auto"/>
                                            <w:right w:val="none" w:sz="0" w:space="0" w:color="auto"/>
                                          </w:divBdr>
                                          <w:divsChild>
                                            <w:div w:id="1437676010">
                                              <w:marLeft w:val="0"/>
                                              <w:marRight w:val="0"/>
                                              <w:marTop w:val="0"/>
                                              <w:marBottom w:val="0"/>
                                              <w:divBdr>
                                                <w:top w:val="none" w:sz="0" w:space="0" w:color="auto"/>
                                                <w:left w:val="none" w:sz="0" w:space="0" w:color="auto"/>
                                                <w:bottom w:val="none" w:sz="0" w:space="0" w:color="auto"/>
                                                <w:right w:val="none" w:sz="0" w:space="0" w:color="auto"/>
                                              </w:divBdr>
                                              <w:divsChild>
                                                <w:div w:id="117572402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03494448">
      <w:bodyDiv w:val="1"/>
      <w:marLeft w:val="0"/>
      <w:marRight w:val="0"/>
      <w:marTop w:val="0"/>
      <w:marBottom w:val="0"/>
      <w:divBdr>
        <w:top w:val="none" w:sz="0" w:space="0" w:color="auto"/>
        <w:left w:val="none" w:sz="0" w:space="0" w:color="auto"/>
        <w:bottom w:val="none" w:sz="0" w:space="0" w:color="auto"/>
        <w:right w:val="none" w:sz="0" w:space="0" w:color="auto"/>
      </w:divBdr>
    </w:div>
    <w:div w:id="1620801568">
      <w:bodyDiv w:val="1"/>
      <w:marLeft w:val="0"/>
      <w:marRight w:val="0"/>
      <w:marTop w:val="0"/>
      <w:marBottom w:val="0"/>
      <w:divBdr>
        <w:top w:val="none" w:sz="0" w:space="0" w:color="auto"/>
        <w:left w:val="none" w:sz="0" w:space="0" w:color="auto"/>
        <w:bottom w:val="none" w:sz="0" w:space="0" w:color="auto"/>
        <w:right w:val="none" w:sz="0" w:space="0" w:color="auto"/>
      </w:divBdr>
    </w:div>
    <w:div w:id="1622878313">
      <w:bodyDiv w:val="1"/>
      <w:marLeft w:val="0"/>
      <w:marRight w:val="0"/>
      <w:marTop w:val="0"/>
      <w:marBottom w:val="0"/>
      <w:divBdr>
        <w:top w:val="none" w:sz="0" w:space="0" w:color="auto"/>
        <w:left w:val="none" w:sz="0" w:space="0" w:color="auto"/>
        <w:bottom w:val="none" w:sz="0" w:space="0" w:color="auto"/>
        <w:right w:val="none" w:sz="0" w:space="0" w:color="auto"/>
      </w:divBdr>
    </w:div>
    <w:div w:id="1623993658">
      <w:bodyDiv w:val="1"/>
      <w:marLeft w:val="0"/>
      <w:marRight w:val="0"/>
      <w:marTop w:val="0"/>
      <w:marBottom w:val="0"/>
      <w:divBdr>
        <w:top w:val="none" w:sz="0" w:space="0" w:color="auto"/>
        <w:left w:val="none" w:sz="0" w:space="0" w:color="auto"/>
        <w:bottom w:val="none" w:sz="0" w:space="0" w:color="auto"/>
        <w:right w:val="none" w:sz="0" w:space="0" w:color="auto"/>
      </w:divBdr>
    </w:div>
    <w:div w:id="1626961572">
      <w:bodyDiv w:val="1"/>
      <w:marLeft w:val="0"/>
      <w:marRight w:val="0"/>
      <w:marTop w:val="0"/>
      <w:marBottom w:val="0"/>
      <w:divBdr>
        <w:top w:val="none" w:sz="0" w:space="0" w:color="auto"/>
        <w:left w:val="none" w:sz="0" w:space="0" w:color="auto"/>
        <w:bottom w:val="none" w:sz="0" w:space="0" w:color="auto"/>
        <w:right w:val="none" w:sz="0" w:space="0" w:color="auto"/>
      </w:divBdr>
    </w:div>
    <w:div w:id="1745830607">
      <w:bodyDiv w:val="1"/>
      <w:marLeft w:val="0"/>
      <w:marRight w:val="0"/>
      <w:marTop w:val="0"/>
      <w:marBottom w:val="0"/>
      <w:divBdr>
        <w:top w:val="none" w:sz="0" w:space="0" w:color="auto"/>
        <w:left w:val="none" w:sz="0" w:space="0" w:color="auto"/>
        <w:bottom w:val="none" w:sz="0" w:space="0" w:color="auto"/>
        <w:right w:val="none" w:sz="0" w:space="0" w:color="auto"/>
      </w:divBdr>
    </w:div>
    <w:div w:id="1755392242">
      <w:bodyDiv w:val="1"/>
      <w:marLeft w:val="0"/>
      <w:marRight w:val="0"/>
      <w:marTop w:val="0"/>
      <w:marBottom w:val="0"/>
      <w:divBdr>
        <w:top w:val="none" w:sz="0" w:space="0" w:color="auto"/>
        <w:left w:val="none" w:sz="0" w:space="0" w:color="auto"/>
        <w:bottom w:val="none" w:sz="0" w:space="0" w:color="auto"/>
        <w:right w:val="none" w:sz="0" w:space="0" w:color="auto"/>
      </w:divBdr>
    </w:div>
    <w:div w:id="1770848621">
      <w:bodyDiv w:val="1"/>
      <w:marLeft w:val="0"/>
      <w:marRight w:val="0"/>
      <w:marTop w:val="0"/>
      <w:marBottom w:val="0"/>
      <w:divBdr>
        <w:top w:val="none" w:sz="0" w:space="0" w:color="auto"/>
        <w:left w:val="none" w:sz="0" w:space="0" w:color="auto"/>
        <w:bottom w:val="none" w:sz="0" w:space="0" w:color="auto"/>
        <w:right w:val="none" w:sz="0" w:space="0" w:color="auto"/>
      </w:divBdr>
    </w:div>
    <w:div w:id="1782065184">
      <w:bodyDiv w:val="1"/>
      <w:marLeft w:val="0"/>
      <w:marRight w:val="0"/>
      <w:marTop w:val="0"/>
      <w:marBottom w:val="0"/>
      <w:divBdr>
        <w:top w:val="none" w:sz="0" w:space="0" w:color="auto"/>
        <w:left w:val="none" w:sz="0" w:space="0" w:color="auto"/>
        <w:bottom w:val="none" w:sz="0" w:space="0" w:color="auto"/>
        <w:right w:val="none" w:sz="0" w:space="0" w:color="auto"/>
      </w:divBdr>
    </w:div>
    <w:div w:id="1808084632">
      <w:bodyDiv w:val="1"/>
      <w:marLeft w:val="0"/>
      <w:marRight w:val="0"/>
      <w:marTop w:val="0"/>
      <w:marBottom w:val="0"/>
      <w:divBdr>
        <w:top w:val="none" w:sz="0" w:space="0" w:color="auto"/>
        <w:left w:val="none" w:sz="0" w:space="0" w:color="auto"/>
        <w:bottom w:val="none" w:sz="0" w:space="0" w:color="auto"/>
        <w:right w:val="none" w:sz="0" w:space="0" w:color="auto"/>
      </w:divBdr>
    </w:div>
    <w:div w:id="1814911020">
      <w:bodyDiv w:val="1"/>
      <w:marLeft w:val="0"/>
      <w:marRight w:val="0"/>
      <w:marTop w:val="0"/>
      <w:marBottom w:val="0"/>
      <w:divBdr>
        <w:top w:val="none" w:sz="0" w:space="0" w:color="auto"/>
        <w:left w:val="none" w:sz="0" w:space="0" w:color="auto"/>
        <w:bottom w:val="none" w:sz="0" w:space="0" w:color="auto"/>
        <w:right w:val="none" w:sz="0" w:space="0" w:color="auto"/>
      </w:divBdr>
    </w:div>
    <w:div w:id="1844205607">
      <w:bodyDiv w:val="1"/>
      <w:marLeft w:val="0"/>
      <w:marRight w:val="0"/>
      <w:marTop w:val="0"/>
      <w:marBottom w:val="0"/>
      <w:divBdr>
        <w:top w:val="none" w:sz="0" w:space="0" w:color="auto"/>
        <w:left w:val="none" w:sz="0" w:space="0" w:color="auto"/>
        <w:bottom w:val="none" w:sz="0" w:space="0" w:color="auto"/>
        <w:right w:val="none" w:sz="0" w:space="0" w:color="auto"/>
      </w:divBdr>
    </w:div>
    <w:div w:id="1853227995">
      <w:bodyDiv w:val="1"/>
      <w:marLeft w:val="0"/>
      <w:marRight w:val="0"/>
      <w:marTop w:val="0"/>
      <w:marBottom w:val="0"/>
      <w:divBdr>
        <w:top w:val="none" w:sz="0" w:space="0" w:color="auto"/>
        <w:left w:val="none" w:sz="0" w:space="0" w:color="auto"/>
        <w:bottom w:val="none" w:sz="0" w:space="0" w:color="auto"/>
        <w:right w:val="none" w:sz="0" w:space="0" w:color="auto"/>
      </w:divBdr>
      <w:divsChild>
        <w:div w:id="354115272">
          <w:marLeft w:val="547"/>
          <w:marRight w:val="0"/>
          <w:marTop w:val="120"/>
          <w:marBottom w:val="120"/>
          <w:divBdr>
            <w:top w:val="none" w:sz="0" w:space="0" w:color="auto"/>
            <w:left w:val="none" w:sz="0" w:space="0" w:color="auto"/>
            <w:bottom w:val="none" w:sz="0" w:space="0" w:color="auto"/>
            <w:right w:val="none" w:sz="0" w:space="0" w:color="auto"/>
          </w:divBdr>
        </w:div>
        <w:div w:id="648437124">
          <w:marLeft w:val="547"/>
          <w:marRight w:val="0"/>
          <w:marTop w:val="120"/>
          <w:marBottom w:val="120"/>
          <w:divBdr>
            <w:top w:val="none" w:sz="0" w:space="0" w:color="auto"/>
            <w:left w:val="none" w:sz="0" w:space="0" w:color="auto"/>
            <w:bottom w:val="none" w:sz="0" w:space="0" w:color="auto"/>
            <w:right w:val="none" w:sz="0" w:space="0" w:color="auto"/>
          </w:divBdr>
        </w:div>
        <w:div w:id="739980541">
          <w:marLeft w:val="547"/>
          <w:marRight w:val="0"/>
          <w:marTop w:val="120"/>
          <w:marBottom w:val="120"/>
          <w:divBdr>
            <w:top w:val="none" w:sz="0" w:space="0" w:color="auto"/>
            <w:left w:val="none" w:sz="0" w:space="0" w:color="auto"/>
            <w:bottom w:val="none" w:sz="0" w:space="0" w:color="auto"/>
            <w:right w:val="none" w:sz="0" w:space="0" w:color="auto"/>
          </w:divBdr>
        </w:div>
        <w:div w:id="852457670">
          <w:marLeft w:val="547"/>
          <w:marRight w:val="0"/>
          <w:marTop w:val="120"/>
          <w:marBottom w:val="120"/>
          <w:divBdr>
            <w:top w:val="none" w:sz="0" w:space="0" w:color="auto"/>
            <w:left w:val="none" w:sz="0" w:space="0" w:color="auto"/>
            <w:bottom w:val="none" w:sz="0" w:space="0" w:color="auto"/>
            <w:right w:val="none" w:sz="0" w:space="0" w:color="auto"/>
          </w:divBdr>
        </w:div>
        <w:div w:id="1370840650">
          <w:marLeft w:val="547"/>
          <w:marRight w:val="0"/>
          <w:marTop w:val="120"/>
          <w:marBottom w:val="120"/>
          <w:divBdr>
            <w:top w:val="none" w:sz="0" w:space="0" w:color="auto"/>
            <w:left w:val="none" w:sz="0" w:space="0" w:color="auto"/>
            <w:bottom w:val="none" w:sz="0" w:space="0" w:color="auto"/>
            <w:right w:val="none" w:sz="0" w:space="0" w:color="auto"/>
          </w:divBdr>
        </w:div>
      </w:divsChild>
    </w:div>
    <w:div w:id="1863325329">
      <w:bodyDiv w:val="1"/>
      <w:marLeft w:val="0"/>
      <w:marRight w:val="0"/>
      <w:marTop w:val="0"/>
      <w:marBottom w:val="0"/>
      <w:divBdr>
        <w:top w:val="none" w:sz="0" w:space="0" w:color="auto"/>
        <w:left w:val="none" w:sz="0" w:space="0" w:color="auto"/>
        <w:bottom w:val="none" w:sz="0" w:space="0" w:color="auto"/>
        <w:right w:val="none" w:sz="0" w:space="0" w:color="auto"/>
      </w:divBdr>
    </w:div>
    <w:div w:id="1888834775">
      <w:bodyDiv w:val="1"/>
      <w:marLeft w:val="0"/>
      <w:marRight w:val="0"/>
      <w:marTop w:val="0"/>
      <w:marBottom w:val="0"/>
      <w:divBdr>
        <w:top w:val="none" w:sz="0" w:space="0" w:color="auto"/>
        <w:left w:val="none" w:sz="0" w:space="0" w:color="auto"/>
        <w:bottom w:val="none" w:sz="0" w:space="0" w:color="auto"/>
        <w:right w:val="none" w:sz="0" w:space="0" w:color="auto"/>
      </w:divBdr>
    </w:div>
    <w:div w:id="1895315233">
      <w:bodyDiv w:val="1"/>
      <w:marLeft w:val="0"/>
      <w:marRight w:val="0"/>
      <w:marTop w:val="0"/>
      <w:marBottom w:val="0"/>
      <w:divBdr>
        <w:top w:val="none" w:sz="0" w:space="0" w:color="auto"/>
        <w:left w:val="none" w:sz="0" w:space="0" w:color="auto"/>
        <w:bottom w:val="none" w:sz="0" w:space="0" w:color="auto"/>
        <w:right w:val="none" w:sz="0" w:space="0" w:color="auto"/>
      </w:divBdr>
      <w:divsChild>
        <w:div w:id="1676608155">
          <w:marLeft w:val="547"/>
          <w:marRight w:val="0"/>
          <w:marTop w:val="0"/>
          <w:marBottom w:val="0"/>
          <w:divBdr>
            <w:top w:val="none" w:sz="0" w:space="0" w:color="auto"/>
            <w:left w:val="none" w:sz="0" w:space="0" w:color="auto"/>
            <w:bottom w:val="none" w:sz="0" w:space="0" w:color="auto"/>
            <w:right w:val="none" w:sz="0" w:space="0" w:color="auto"/>
          </w:divBdr>
        </w:div>
      </w:divsChild>
    </w:div>
    <w:div w:id="1908608223">
      <w:bodyDiv w:val="1"/>
      <w:marLeft w:val="0"/>
      <w:marRight w:val="0"/>
      <w:marTop w:val="0"/>
      <w:marBottom w:val="0"/>
      <w:divBdr>
        <w:top w:val="none" w:sz="0" w:space="0" w:color="auto"/>
        <w:left w:val="none" w:sz="0" w:space="0" w:color="auto"/>
        <w:bottom w:val="none" w:sz="0" w:space="0" w:color="auto"/>
        <w:right w:val="none" w:sz="0" w:space="0" w:color="auto"/>
      </w:divBdr>
    </w:div>
    <w:div w:id="1910459538">
      <w:bodyDiv w:val="1"/>
      <w:marLeft w:val="0"/>
      <w:marRight w:val="0"/>
      <w:marTop w:val="0"/>
      <w:marBottom w:val="0"/>
      <w:divBdr>
        <w:top w:val="none" w:sz="0" w:space="0" w:color="auto"/>
        <w:left w:val="none" w:sz="0" w:space="0" w:color="auto"/>
        <w:bottom w:val="none" w:sz="0" w:space="0" w:color="auto"/>
        <w:right w:val="none" w:sz="0" w:space="0" w:color="auto"/>
      </w:divBdr>
    </w:div>
    <w:div w:id="1926651365">
      <w:bodyDiv w:val="1"/>
      <w:marLeft w:val="0"/>
      <w:marRight w:val="0"/>
      <w:marTop w:val="0"/>
      <w:marBottom w:val="0"/>
      <w:divBdr>
        <w:top w:val="none" w:sz="0" w:space="0" w:color="auto"/>
        <w:left w:val="none" w:sz="0" w:space="0" w:color="auto"/>
        <w:bottom w:val="none" w:sz="0" w:space="0" w:color="auto"/>
        <w:right w:val="none" w:sz="0" w:space="0" w:color="auto"/>
      </w:divBdr>
    </w:div>
    <w:div w:id="1938445767">
      <w:bodyDiv w:val="1"/>
      <w:marLeft w:val="0"/>
      <w:marRight w:val="0"/>
      <w:marTop w:val="0"/>
      <w:marBottom w:val="0"/>
      <w:divBdr>
        <w:top w:val="none" w:sz="0" w:space="0" w:color="auto"/>
        <w:left w:val="none" w:sz="0" w:space="0" w:color="auto"/>
        <w:bottom w:val="none" w:sz="0" w:space="0" w:color="auto"/>
        <w:right w:val="none" w:sz="0" w:space="0" w:color="auto"/>
      </w:divBdr>
    </w:div>
    <w:div w:id="1956134062">
      <w:bodyDiv w:val="1"/>
      <w:marLeft w:val="0"/>
      <w:marRight w:val="0"/>
      <w:marTop w:val="0"/>
      <w:marBottom w:val="0"/>
      <w:divBdr>
        <w:top w:val="none" w:sz="0" w:space="0" w:color="auto"/>
        <w:left w:val="none" w:sz="0" w:space="0" w:color="auto"/>
        <w:bottom w:val="none" w:sz="0" w:space="0" w:color="auto"/>
        <w:right w:val="none" w:sz="0" w:space="0" w:color="auto"/>
      </w:divBdr>
    </w:div>
    <w:div w:id="1967463821">
      <w:bodyDiv w:val="1"/>
      <w:marLeft w:val="0"/>
      <w:marRight w:val="0"/>
      <w:marTop w:val="0"/>
      <w:marBottom w:val="0"/>
      <w:divBdr>
        <w:top w:val="none" w:sz="0" w:space="0" w:color="auto"/>
        <w:left w:val="none" w:sz="0" w:space="0" w:color="auto"/>
        <w:bottom w:val="none" w:sz="0" w:space="0" w:color="auto"/>
        <w:right w:val="none" w:sz="0" w:space="0" w:color="auto"/>
      </w:divBdr>
    </w:div>
    <w:div w:id="1968272177">
      <w:bodyDiv w:val="1"/>
      <w:marLeft w:val="0"/>
      <w:marRight w:val="0"/>
      <w:marTop w:val="0"/>
      <w:marBottom w:val="0"/>
      <w:divBdr>
        <w:top w:val="none" w:sz="0" w:space="0" w:color="auto"/>
        <w:left w:val="none" w:sz="0" w:space="0" w:color="auto"/>
        <w:bottom w:val="none" w:sz="0" w:space="0" w:color="auto"/>
        <w:right w:val="none" w:sz="0" w:space="0" w:color="auto"/>
      </w:divBdr>
    </w:div>
    <w:div w:id="1974405843">
      <w:bodyDiv w:val="1"/>
      <w:marLeft w:val="0"/>
      <w:marRight w:val="0"/>
      <w:marTop w:val="0"/>
      <w:marBottom w:val="0"/>
      <w:divBdr>
        <w:top w:val="none" w:sz="0" w:space="0" w:color="auto"/>
        <w:left w:val="none" w:sz="0" w:space="0" w:color="auto"/>
        <w:bottom w:val="none" w:sz="0" w:space="0" w:color="auto"/>
        <w:right w:val="none" w:sz="0" w:space="0" w:color="auto"/>
      </w:divBdr>
      <w:divsChild>
        <w:div w:id="305167107">
          <w:marLeft w:val="446"/>
          <w:marRight w:val="0"/>
          <w:marTop w:val="120"/>
          <w:marBottom w:val="120"/>
          <w:divBdr>
            <w:top w:val="none" w:sz="0" w:space="0" w:color="auto"/>
            <w:left w:val="none" w:sz="0" w:space="0" w:color="auto"/>
            <w:bottom w:val="none" w:sz="0" w:space="0" w:color="auto"/>
            <w:right w:val="none" w:sz="0" w:space="0" w:color="auto"/>
          </w:divBdr>
        </w:div>
        <w:div w:id="442306317">
          <w:marLeft w:val="1166"/>
          <w:marRight w:val="0"/>
          <w:marTop w:val="120"/>
          <w:marBottom w:val="120"/>
          <w:divBdr>
            <w:top w:val="none" w:sz="0" w:space="0" w:color="auto"/>
            <w:left w:val="none" w:sz="0" w:space="0" w:color="auto"/>
            <w:bottom w:val="none" w:sz="0" w:space="0" w:color="auto"/>
            <w:right w:val="none" w:sz="0" w:space="0" w:color="auto"/>
          </w:divBdr>
        </w:div>
        <w:div w:id="1439182821">
          <w:marLeft w:val="446"/>
          <w:marRight w:val="0"/>
          <w:marTop w:val="120"/>
          <w:marBottom w:val="120"/>
          <w:divBdr>
            <w:top w:val="none" w:sz="0" w:space="0" w:color="auto"/>
            <w:left w:val="none" w:sz="0" w:space="0" w:color="auto"/>
            <w:bottom w:val="none" w:sz="0" w:space="0" w:color="auto"/>
            <w:right w:val="none" w:sz="0" w:space="0" w:color="auto"/>
          </w:divBdr>
        </w:div>
        <w:div w:id="2119986645">
          <w:marLeft w:val="1166"/>
          <w:marRight w:val="0"/>
          <w:marTop w:val="120"/>
          <w:marBottom w:val="120"/>
          <w:divBdr>
            <w:top w:val="none" w:sz="0" w:space="0" w:color="auto"/>
            <w:left w:val="none" w:sz="0" w:space="0" w:color="auto"/>
            <w:bottom w:val="none" w:sz="0" w:space="0" w:color="auto"/>
            <w:right w:val="none" w:sz="0" w:space="0" w:color="auto"/>
          </w:divBdr>
        </w:div>
      </w:divsChild>
    </w:div>
    <w:div w:id="2013677638">
      <w:bodyDiv w:val="1"/>
      <w:marLeft w:val="0"/>
      <w:marRight w:val="0"/>
      <w:marTop w:val="0"/>
      <w:marBottom w:val="0"/>
      <w:divBdr>
        <w:top w:val="none" w:sz="0" w:space="0" w:color="auto"/>
        <w:left w:val="none" w:sz="0" w:space="0" w:color="auto"/>
        <w:bottom w:val="none" w:sz="0" w:space="0" w:color="auto"/>
        <w:right w:val="none" w:sz="0" w:space="0" w:color="auto"/>
      </w:divBdr>
    </w:div>
    <w:div w:id="2039697382">
      <w:bodyDiv w:val="1"/>
      <w:marLeft w:val="0"/>
      <w:marRight w:val="0"/>
      <w:marTop w:val="0"/>
      <w:marBottom w:val="0"/>
      <w:divBdr>
        <w:top w:val="none" w:sz="0" w:space="0" w:color="auto"/>
        <w:left w:val="none" w:sz="0" w:space="0" w:color="auto"/>
        <w:bottom w:val="none" w:sz="0" w:space="0" w:color="auto"/>
        <w:right w:val="none" w:sz="0" w:space="0" w:color="auto"/>
      </w:divBdr>
    </w:div>
    <w:div w:id="2041081620">
      <w:bodyDiv w:val="1"/>
      <w:marLeft w:val="0"/>
      <w:marRight w:val="0"/>
      <w:marTop w:val="0"/>
      <w:marBottom w:val="0"/>
      <w:divBdr>
        <w:top w:val="none" w:sz="0" w:space="0" w:color="auto"/>
        <w:left w:val="none" w:sz="0" w:space="0" w:color="auto"/>
        <w:bottom w:val="none" w:sz="0" w:space="0" w:color="auto"/>
        <w:right w:val="none" w:sz="0" w:space="0" w:color="auto"/>
      </w:divBdr>
    </w:div>
    <w:div w:id="2059619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FDA1A9-7EBC-4F9B-BDDE-434FE9704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5065</Words>
  <Characters>28873</Characters>
  <Application>Microsoft Office Word</Application>
  <DocSecurity>0</DocSecurity>
  <Lines>240</Lines>
  <Paragraphs>67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Microsoft</Company>
  <LinksUpToDate>false</LinksUpToDate>
  <CharactersWithSpaces>33871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FRB</dc:creator>
  <cp:keywords/>
  <dc:description/>
  <cp:lastModifiedBy>Andrew Regnery</cp:lastModifiedBy>
  <cp:revision>4</cp:revision>
  <cp:lastPrinted>2021-03-10T14:05:00Z</cp:lastPrinted>
  <dcterms:created xsi:type="dcterms:W3CDTF">2021-03-12T01:41:00Z</dcterms:created>
  <dcterms:modified xsi:type="dcterms:W3CDTF">2021-03-12T01:45:00Z</dcterms:modified>
</cp:coreProperties>
</file>