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1373"/>
        <w:gridCol w:w="8095"/>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77777777" w:rsidR="009D60D5" w:rsidRPr="001B5605" w:rsidRDefault="00966CE1"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7777777" w:rsidR="00C2145A" w:rsidRPr="001B5605" w:rsidRDefault="00C2145A" w:rsidP="00357B46">
            <w:pPr>
              <w:rPr>
                <w:rFonts w:asciiTheme="minorHAnsi" w:hAnsiTheme="minorHAnsi"/>
                <w:b/>
                <w:sz w:val="24"/>
              </w:rPr>
            </w:pPr>
            <w:r w:rsidRPr="00D4557C">
              <w:rPr>
                <w:rFonts w:asciiTheme="minorHAnsi" w:hAnsiTheme="minorHAnsi"/>
                <w:b/>
                <w:smallCaps/>
                <w:sz w:val="24"/>
              </w:rPr>
              <w:t>Numéro</w:t>
            </w:r>
            <w:r w:rsidR="009433E7" w:rsidRPr="00D4557C">
              <w:rPr>
                <w:rFonts w:asciiTheme="minorHAnsi" w:hAnsiTheme="minorHAnsi"/>
                <w:b/>
                <w:smallCaps/>
                <w:sz w:val="24"/>
              </w:rPr>
              <w:t xml:space="preserve"> </w:t>
            </w:r>
            <w:r w:rsidRPr="00D4557C">
              <w:rPr>
                <w:rFonts w:asciiTheme="minorHAnsi" w:hAnsiTheme="minorHAnsi"/>
                <w:b/>
                <w:smallCaps/>
                <w:sz w:val="24"/>
              </w:rPr>
              <w:t>:</w:t>
            </w:r>
            <w:r w:rsidRPr="001B5605">
              <w:rPr>
                <w:rFonts w:asciiTheme="minorHAnsi" w:hAnsiTheme="minorHAnsi"/>
                <w:b/>
                <w:smallCaps/>
                <w:sz w:val="24"/>
              </w:rPr>
              <w:t xml:space="preserve"> </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1B5605"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336E97BB" w14:textId="7F931ED4" w:rsidR="00741D2D" w:rsidRPr="001B5605" w:rsidRDefault="00ED3900" w:rsidP="00996FEA">
            <w:pPr>
              <w:rPr>
                <w:rFonts w:asciiTheme="minorHAnsi" w:hAnsiTheme="minorHAnsi" w:cs="Arial"/>
                <w:sz w:val="24"/>
              </w:rPr>
            </w:pPr>
            <w:r w:rsidRPr="00D472A6">
              <w:rPr>
                <w:rFonts w:asciiTheme="minorHAnsi" w:hAnsiTheme="minorHAnsi" w:cstheme="minorHAnsi"/>
                <w:sz w:val="22"/>
                <w:szCs w:val="22"/>
              </w:rPr>
              <w:t xml:space="preserve">Fourniture de matériels </w:t>
            </w:r>
            <w:r>
              <w:rPr>
                <w:rFonts w:asciiTheme="minorHAnsi" w:hAnsiTheme="minorHAnsi" w:cstheme="minorHAnsi"/>
                <w:sz w:val="22"/>
                <w:szCs w:val="22"/>
              </w:rPr>
              <w:t>et équipements bureautiques</w:t>
            </w:r>
          </w:p>
        </w:tc>
      </w:tr>
      <w:tr w:rsidR="008714BB" w:rsidRPr="001B560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1B5605" w:rsidRDefault="00741D2D" w:rsidP="00540DA7">
            <w:pPr>
              <w:rPr>
                <w:rFonts w:asciiTheme="minorHAnsi" w:hAnsiTheme="minorHAnsi" w:cs="Arial"/>
                <w:b/>
                <w:sz w:val="24"/>
              </w:rPr>
            </w:pPr>
          </w:p>
        </w:tc>
      </w:tr>
      <w:tr w:rsidR="008714BB" w:rsidRPr="001B5605" w14:paraId="44082ED9" w14:textId="77777777" w:rsidTr="002F072C">
        <w:tc>
          <w:tcPr>
            <w:tcW w:w="1384" w:type="dxa"/>
            <w:tcBorders>
              <w:top w:val="nil"/>
              <w:left w:val="nil"/>
              <w:bottom w:val="nil"/>
              <w:right w:val="single" w:sz="4" w:space="0" w:color="auto"/>
            </w:tcBorders>
          </w:tcPr>
          <w:p w14:paraId="26EB5DA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E73EE7D"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3090F4B2" w14:textId="77777777" w:rsidR="00741D2D" w:rsidRPr="001B5605" w:rsidRDefault="00540DA7" w:rsidP="00E953FE">
            <w:pPr>
              <w:rPr>
                <w:rFonts w:asciiTheme="minorHAnsi" w:hAnsiTheme="minorHAnsi" w:cs="Arial"/>
                <w:sz w:val="24"/>
              </w:rPr>
            </w:pPr>
            <w:r w:rsidRPr="001B5605">
              <w:rPr>
                <w:rFonts w:asciiTheme="minorHAnsi" w:hAnsiTheme="minorHAnsi" w:cs="Arial"/>
                <w:i/>
                <w:sz w:val="24"/>
                <w:highlight w:val="yellow"/>
              </w:rPr>
              <w:t>indiquer ici le montant maximal de l’ensemble des prestations</w:t>
            </w:r>
            <w:r w:rsidR="00E953FE" w:rsidRPr="001B5605">
              <w:rPr>
                <w:rFonts w:asciiTheme="minorHAnsi" w:hAnsiTheme="minorHAnsi" w:cs="Arial"/>
                <w:i/>
                <w:sz w:val="24"/>
                <w:highlight w:val="yellow"/>
              </w:rPr>
              <w:t>/fournitures</w:t>
            </w:r>
            <w:r w:rsidRPr="001B5605">
              <w:rPr>
                <w:rFonts w:asciiTheme="minorHAnsi" w:hAnsiTheme="minorHAnsi" w:cs="Arial"/>
                <w:i/>
                <w:sz w:val="24"/>
                <w:highlight w:val="yellow"/>
              </w:rPr>
              <w:t xml:space="preserve"> qui pourront être réalisées</w:t>
            </w:r>
            <w:r w:rsidR="00E953FE" w:rsidRPr="001B5605">
              <w:rPr>
                <w:rFonts w:asciiTheme="minorHAnsi" w:hAnsiTheme="minorHAnsi" w:cs="Arial"/>
                <w:i/>
                <w:sz w:val="24"/>
                <w:highlight w:val="yellow"/>
              </w:rPr>
              <w:t xml:space="preserve">/fournies </w:t>
            </w:r>
            <w:r w:rsidRPr="001B5605">
              <w:rPr>
                <w:rFonts w:asciiTheme="minorHAnsi" w:hAnsiTheme="minorHAnsi" w:cs="Arial"/>
                <w:i/>
                <w:sz w:val="24"/>
                <w:highlight w:val="yellow"/>
              </w:rPr>
              <w:t>au titre du contrat (</w:t>
            </w:r>
            <w:r w:rsidR="00863B49" w:rsidRPr="001B5605">
              <w:rPr>
                <w:rFonts w:asciiTheme="minorHAnsi" w:hAnsiTheme="minorHAnsi" w:cs="Arial"/>
                <w:i/>
                <w:sz w:val="24"/>
                <w:highlight w:val="yellow"/>
              </w:rPr>
              <w:t xml:space="preserve">prix des </w:t>
            </w:r>
            <w:r w:rsidR="00E953FE" w:rsidRPr="001B5605">
              <w:rPr>
                <w:rFonts w:asciiTheme="minorHAnsi" w:hAnsiTheme="minorHAnsi" w:cs="Arial"/>
                <w:i/>
                <w:sz w:val="24"/>
                <w:highlight w:val="yellow"/>
              </w:rPr>
              <w:t xml:space="preserve">postes </w:t>
            </w:r>
            <w:r w:rsidRPr="001B5605">
              <w:rPr>
                <w:rFonts w:asciiTheme="minorHAnsi" w:hAnsiTheme="minorHAnsi" w:cs="Arial"/>
                <w:i/>
                <w:sz w:val="24"/>
                <w:highlight w:val="yellow"/>
              </w:rPr>
              <w:t xml:space="preserve">fermes </w:t>
            </w:r>
            <w:r w:rsidR="00863B49" w:rsidRPr="001B5605">
              <w:rPr>
                <w:rFonts w:asciiTheme="minorHAnsi" w:hAnsiTheme="minorHAnsi" w:cs="Arial"/>
                <w:i/>
                <w:sz w:val="24"/>
                <w:highlight w:val="yellow"/>
              </w:rPr>
              <w:t>+</w:t>
            </w:r>
            <w:r w:rsidRPr="001B5605">
              <w:rPr>
                <w:rFonts w:asciiTheme="minorHAnsi" w:hAnsiTheme="minorHAnsi" w:cs="Arial"/>
                <w:i/>
                <w:sz w:val="24"/>
                <w:highlight w:val="yellow"/>
              </w:rPr>
              <w:t xml:space="preserve"> </w:t>
            </w:r>
            <w:r w:rsidR="00863B49" w:rsidRPr="001B5605">
              <w:rPr>
                <w:rFonts w:asciiTheme="minorHAnsi" w:hAnsiTheme="minorHAnsi" w:cs="Arial"/>
                <w:i/>
                <w:sz w:val="24"/>
                <w:highlight w:val="yellow"/>
              </w:rPr>
              <w:t xml:space="preserve">montant max des postes </w:t>
            </w:r>
            <w:r w:rsidR="00883C5C" w:rsidRPr="001B5605">
              <w:rPr>
                <w:rFonts w:asciiTheme="minorHAnsi" w:hAnsiTheme="minorHAnsi" w:cs="Arial"/>
                <w:i/>
                <w:sz w:val="24"/>
                <w:highlight w:val="yellow"/>
              </w:rPr>
              <w:t>à</w:t>
            </w:r>
            <w:r w:rsidRPr="001B5605">
              <w:rPr>
                <w:rFonts w:asciiTheme="minorHAnsi" w:hAnsiTheme="minorHAnsi" w:cs="Arial"/>
                <w:i/>
                <w:sz w:val="24"/>
                <w:highlight w:val="yellow"/>
              </w:rPr>
              <w:t xml:space="preserve"> bons de commande)</w:t>
            </w:r>
          </w:p>
        </w:tc>
      </w:tr>
      <w:tr w:rsidR="008714BB" w:rsidRPr="004E0874"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4E0874" w:rsidRDefault="00580C7F" w:rsidP="002F072C">
            <w:pPr>
              <w:rPr>
                <w:rFonts w:asciiTheme="minorHAnsi" w:hAnsiTheme="minorHAnsi" w:cs="Arial"/>
                <w:sz w:val="22"/>
                <w:szCs w:val="22"/>
              </w:rPr>
            </w:pPr>
          </w:p>
          <w:p w14:paraId="7ED226D0" w14:textId="77777777" w:rsidR="001B5605" w:rsidRPr="004E0874" w:rsidRDefault="001B5605" w:rsidP="002F072C">
            <w:pPr>
              <w:rPr>
                <w:rFonts w:asciiTheme="minorHAnsi" w:hAnsiTheme="minorHAnsi" w:cs="Arial"/>
                <w:sz w:val="22"/>
                <w:szCs w:val="22"/>
              </w:rPr>
            </w:pPr>
          </w:p>
          <w:p w14:paraId="5F2803E1"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36D5B96" w14:textId="77777777" w:rsidR="00580C7F" w:rsidRPr="004E0874" w:rsidRDefault="00580C7F" w:rsidP="00580C7F">
            <w:pPr>
              <w:rPr>
                <w:rFonts w:asciiTheme="minorHAnsi" w:hAnsiTheme="minorHAnsi" w:cs="Arial"/>
                <w:sz w:val="22"/>
                <w:szCs w:val="22"/>
              </w:rPr>
            </w:pPr>
          </w:p>
          <w:p w14:paraId="13311691" w14:textId="1EFAC11E" w:rsidR="00801ECC" w:rsidRPr="00E36430" w:rsidRDefault="00554974" w:rsidP="00E36430">
            <w:pPr>
              <w:tabs>
                <w:tab w:val="right" w:pos="9356"/>
              </w:tabs>
            </w:pPr>
            <w:r w:rsidRPr="00E4538E">
              <w:rPr>
                <w:rFonts w:asciiTheme="minorHAnsi" w:hAnsiTheme="minorHAnsi"/>
                <w:sz w:val="22"/>
                <w:szCs w:val="22"/>
              </w:rPr>
              <w:t xml:space="preserve">Le présent contrat est soumis au Code de la commande publique </w:t>
            </w:r>
            <w:r w:rsidR="00F4232F" w:rsidRPr="00E4538E">
              <w:rPr>
                <w:rFonts w:asciiTheme="minorHAnsi" w:hAnsiTheme="minorHAnsi"/>
                <w:sz w:val="22"/>
                <w:szCs w:val="22"/>
              </w:rPr>
              <w:t xml:space="preserve">français </w:t>
            </w:r>
            <w:r w:rsidRPr="00E4538E">
              <w:rPr>
                <w:rFonts w:asciiTheme="minorHAnsi" w:hAnsiTheme="minorHAnsi"/>
                <w:sz w:val="22"/>
                <w:szCs w:val="22"/>
              </w:rPr>
              <w:t>(CCP)</w:t>
            </w:r>
            <w:r w:rsidR="00161128" w:rsidRPr="00E4538E">
              <w:rPr>
                <w:rFonts w:asciiTheme="minorHAnsi" w:hAnsiTheme="minorHAnsi"/>
                <w:sz w:val="22"/>
                <w:szCs w:val="22"/>
              </w:rPr>
              <w:t xml:space="preserve"> dans sa version en vigueur issu</w:t>
            </w:r>
            <w:r w:rsidR="00F7095D" w:rsidRPr="00E4538E">
              <w:rPr>
                <w:rFonts w:asciiTheme="minorHAnsi" w:hAnsiTheme="minorHAnsi"/>
                <w:sz w:val="22"/>
                <w:szCs w:val="22"/>
              </w:rPr>
              <w:t>e</w:t>
            </w:r>
            <w:r w:rsidR="00161128" w:rsidRPr="00E4538E">
              <w:rPr>
                <w:rFonts w:asciiTheme="minorHAnsi" w:hAnsiTheme="minorHAnsi"/>
                <w:sz w:val="22"/>
                <w:szCs w:val="22"/>
              </w:rPr>
              <w:t xml:space="preserve"> </w:t>
            </w:r>
            <w:r w:rsidR="00161128" w:rsidRPr="00E4538E">
              <w:t>de l'</w:t>
            </w:r>
            <w:hyperlink r:id="rId8" w:history="1">
              <w:r w:rsidR="00161128" w:rsidRPr="00E4538E">
                <w:rPr>
                  <w:rStyle w:val="Lienhypertexte"/>
                </w:rPr>
                <w:t>ordonnance n° 2018-1074 du 26 novembre 2018</w:t>
              </w:r>
            </w:hyperlink>
            <w:r w:rsidR="00161128" w:rsidRPr="00E4538E">
              <w:t xml:space="preserve"> portant partie législative et du </w:t>
            </w:r>
            <w:hyperlink r:id="rId9" w:history="1">
              <w:r w:rsidR="00161128" w:rsidRPr="00E4538E">
                <w:rPr>
                  <w:rStyle w:val="Lienhypertexte"/>
                </w:rPr>
                <w:t>décret n° 2018-1075 du 3 décembre 2018</w:t>
              </w:r>
            </w:hyperlink>
            <w:r w:rsidR="00161128" w:rsidRPr="00E4538E">
              <w:t xml:space="preserve"> portant part</w:t>
            </w:r>
            <w:r w:rsidR="00192EDE" w:rsidRPr="00E4538E">
              <w:t>ie réglementaire du C</w:t>
            </w:r>
            <w:r w:rsidR="00E36430">
              <w:t>ode de la commande publique.</w:t>
            </w:r>
          </w:p>
          <w:p w14:paraId="7DD1D42E" w14:textId="6D55092A" w:rsidR="00554974" w:rsidRPr="00ED3900" w:rsidRDefault="00801ECC" w:rsidP="00801ECC">
            <w:pPr>
              <w:tabs>
                <w:tab w:val="left" w:pos="510"/>
                <w:tab w:val="left" w:pos="10977"/>
              </w:tabs>
              <w:spacing w:before="120"/>
              <w:ind w:right="83"/>
              <w:jc w:val="both"/>
              <w:rPr>
                <w:rFonts w:asciiTheme="minorHAnsi" w:hAnsiTheme="minorHAnsi"/>
                <w:sz w:val="22"/>
                <w:szCs w:val="22"/>
              </w:rPr>
            </w:pPr>
            <w:r w:rsidRPr="00E4538E">
              <w:rPr>
                <w:rFonts w:asciiTheme="minorHAnsi" w:hAnsiTheme="minorHAnsi"/>
                <w:sz w:val="22"/>
                <w:szCs w:val="22"/>
              </w:rPr>
              <w:t xml:space="preserve">Il est passé par </w:t>
            </w:r>
            <w:r w:rsidRPr="00ED3900">
              <w:rPr>
                <w:rFonts w:asciiTheme="minorHAnsi" w:hAnsiTheme="minorHAnsi"/>
                <w:sz w:val="22"/>
                <w:szCs w:val="22"/>
              </w:rPr>
              <w:t xml:space="preserve">appel d’offres ouvert en application des articles </w:t>
            </w:r>
            <w:r w:rsidR="00554974" w:rsidRPr="00ED3900">
              <w:rPr>
                <w:rFonts w:asciiTheme="minorHAnsi" w:hAnsiTheme="minorHAnsi"/>
                <w:sz w:val="22"/>
                <w:szCs w:val="22"/>
              </w:rPr>
              <w:t>L. 2124-2, R. 2161-2, R. 2161-3,</w:t>
            </w:r>
            <w:r w:rsidRPr="00ED3900">
              <w:rPr>
                <w:rFonts w:asciiTheme="minorHAnsi" w:hAnsiTheme="minorHAnsi"/>
                <w:sz w:val="22"/>
                <w:szCs w:val="22"/>
              </w:rPr>
              <w:t xml:space="preserve"> </w:t>
            </w:r>
            <w:r w:rsidR="00554974" w:rsidRPr="00ED3900">
              <w:rPr>
                <w:rFonts w:asciiTheme="minorHAnsi" w:hAnsiTheme="minorHAnsi"/>
                <w:sz w:val="22"/>
                <w:szCs w:val="22"/>
              </w:rPr>
              <w:t>R. 2161-4</w:t>
            </w:r>
            <w:r w:rsidRPr="00ED3900">
              <w:rPr>
                <w:rFonts w:asciiTheme="minorHAnsi" w:hAnsiTheme="minorHAnsi"/>
                <w:sz w:val="22"/>
                <w:szCs w:val="22"/>
              </w:rPr>
              <w:t xml:space="preserve"> </w:t>
            </w:r>
            <w:r w:rsidR="00554974" w:rsidRPr="00ED3900">
              <w:rPr>
                <w:rFonts w:asciiTheme="minorHAnsi" w:hAnsiTheme="minorHAnsi"/>
                <w:sz w:val="22"/>
                <w:szCs w:val="22"/>
              </w:rPr>
              <w:t xml:space="preserve">et R. 2161-5 </w:t>
            </w:r>
            <w:r w:rsidRPr="00ED3900">
              <w:rPr>
                <w:rFonts w:asciiTheme="minorHAnsi" w:hAnsiTheme="minorHAnsi"/>
                <w:sz w:val="22"/>
                <w:szCs w:val="22"/>
              </w:rPr>
              <w:t xml:space="preserve">du </w:t>
            </w:r>
            <w:r w:rsidR="00554974" w:rsidRPr="00ED3900">
              <w:rPr>
                <w:rFonts w:asciiTheme="minorHAnsi" w:hAnsiTheme="minorHAnsi"/>
                <w:sz w:val="22"/>
                <w:szCs w:val="22"/>
              </w:rPr>
              <w:t>CCP</w:t>
            </w:r>
            <w:r w:rsidR="00ED3900" w:rsidRPr="00ED3900">
              <w:rPr>
                <w:rFonts w:asciiTheme="minorHAnsi" w:hAnsiTheme="minorHAnsi"/>
                <w:sz w:val="22"/>
                <w:szCs w:val="22"/>
              </w:rPr>
              <w:t>.</w:t>
            </w:r>
          </w:p>
          <w:p w14:paraId="4FB8D769" w14:textId="77777777" w:rsidR="00580C7F" w:rsidRPr="004E0874" w:rsidRDefault="001B5605" w:rsidP="001B5605">
            <w:pPr>
              <w:tabs>
                <w:tab w:val="right" w:pos="9356"/>
              </w:tabs>
              <w:rPr>
                <w:rFonts w:asciiTheme="minorHAnsi" w:hAnsiTheme="minorHAnsi"/>
                <w:b/>
                <w:smallCaps/>
                <w:sz w:val="22"/>
                <w:szCs w:val="22"/>
                <w:u w:val="single"/>
              </w:rPr>
            </w:pPr>
            <w:r w:rsidRPr="004E0874">
              <w:rPr>
                <w:rFonts w:asciiTheme="minorHAnsi" w:hAnsiTheme="minorHAnsi"/>
                <w:b/>
                <w:smallCaps/>
                <w:sz w:val="22"/>
                <w:szCs w:val="22"/>
                <w:u w:val="single"/>
              </w:rPr>
              <w:tab/>
            </w:r>
          </w:p>
          <w:p w14:paraId="012CC13F" w14:textId="77777777" w:rsidR="00707B69" w:rsidRPr="004E0874" w:rsidRDefault="00707B69" w:rsidP="00580C7F">
            <w:pPr>
              <w:jc w:val="right"/>
              <w:rPr>
                <w:rFonts w:asciiTheme="minorHAnsi" w:hAnsiTheme="minorHAnsi" w:cs="Arial"/>
                <w:sz w:val="22"/>
                <w:szCs w:val="22"/>
              </w:rPr>
            </w:pPr>
          </w:p>
        </w:tc>
      </w:tr>
    </w:tbl>
    <w:p w14:paraId="32495102" w14:textId="77777777" w:rsidR="00656639" w:rsidRPr="001B5605" w:rsidRDefault="00656639">
      <w:pPr>
        <w:rPr>
          <w:rFonts w:asciiTheme="minorHAnsi" w:hAnsiTheme="minorHAnsi" w:cs="Arial"/>
          <w:sz w:val="18"/>
        </w:rPr>
        <w:sectPr w:rsidR="00656639" w:rsidRPr="001B5605"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p w14:paraId="41B59806" w14:textId="77777777" w:rsidR="000A6E96" w:rsidRPr="001B5605" w:rsidRDefault="000A6E96" w:rsidP="009D33D1">
      <w:pPr>
        <w:spacing w:line="240" w:lineRule="auto"/>
        <w:rPr>
          <w:rFonts w:asciiTheme="minorHAnsi" w:hAnsiTheme="minorHAnsi" w:cs="Arial"/>
          <w:b/>
          <w:sz w:val="22"/>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D4557C">
          <w:pPr>
            <w:pStyle w:val="En-ttedetabledesmatires"/>
            <w:spacing w:before="120"/>
            <w:rPr>
              <w:rFonts w:asciiTheme="minorHAnsi" w:hAnsiTheme="minorHAnsi"/>
              <w:color w:val="auto"/>
              <w:sz w:val="32"/>
            </w:rPr>
          </w:pPr>
          <w:r w:rsidRPr="001B5605">
            <w:rPr>
              <w:rFonts w:asciiTheme="minorHAnsi" w:hAnsiTheme="minorHAnsi"/>
              <w:color w:val="auto"/>
              <w:sz w:val="32"/>
              <w:u w:val="single"/>
            </w:rPr>
            <w:t>TABLE DES MATIERES</w:t>
          </w:r>
        </w:p>
        <w:p w14:paraId="0AE4132F" w14:textId="77777777" w:rsidR="000D1A0F" w:rsidRPr="001B5605" w:rsidRDefault="000D1A0F" w:rsidP="000D1A0F">
          <w:pPr>
            <w:rPr>
              <w:rFonts w:asciiTheme="minorHAnsi" w:hAnsiTheme="minorHAnsi"/>
            </w:rPr>
          </w:pPr>
        </w:p>
        <w:p w14:paraId="26C06CD4" w14:textId="77777777" w:rsidR="00DF5FF7"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32413500" w:history="1">
            <w:r w:rsidR="00DF5FF7" w:rsidRPr="00430BE5">
              <w:rPr>
                <w:rStyle w:val="Lienhypertexte"/>
                <w:b/>
                <w:caps/>
                <w:noProof/>
              </w:rPr>
              <w:t>conditions PARTICULIERES – acte d’engagement</w:t>
            </w:r>
            <w:r w:rsidR="00DF5FF7">
              <w:rPr>
                <w:noProof/>
                <w:webHidden/>
              </w:rPr>
              <w:tab/>
            </w:r>
            <w:r w:rsidR="00DF5FF7">
              <w:rPr>
                <w:noProof/>
                <w:webHidden/>
              </w:rPr>
              <w:fldChar w:fldCharType="begin"/>
            </w:r>
            <w:r w:rsidR="00DF5FF7">
              <w:rPr>
                <w:noProof/>
                <w:webHidden/>
              </w:rPr>
              <w:instrText xml:space="preserve"> PAGEREF _Toc32413500 \h </w:instrText>
            </w:r>
            <w:r w:rsidR="00DF5FF7">
              <w:rPr>
                <w:noProof/>
                <w:webHidden/>
              </w:rPr>
            </w:r>
            <w:r w:rsidR="00DF5FF7">
              <w:rPr>
                <w:noProof/>
                <w:webHidden/>
              </w:rPr>
              <w:fldChar w:fldCharType="separate"/>
            </w:r>
            <w:r w:rsidR="00DF5FF7">
              <w:rPr>
                <w:noProof/>
                <w:webHidden/>
              </w:rPr>
              <w:t>5</w:t>
            </w:r>
            <w:r w:rsidR="00DF5FF7">
              <w:rPr>
                <w:noProof/>
                <w:webHidden/>
              </w:rPr>
              <w:fldChar w:fldCharType="end"/>
            </w:r>
          </w:hyperlink>
        </w:p>
        <w:p w14:paraId="3F1BD3BD" w14:textId="77777777" w:rsidR="00DF5FF7" w:rsidRDefault="00966CE1">
          <w:pPr>
            <w:pStyle w:val="TM1"/>
            <w:tabs>
              <w:tab w:val="left" w:pos="1540"/>
              <w:tab w:val="right" w:leader="dot" w:pos="9736"/>
            </w:tabs>
            <w:rPr>
              <w:rFonts w:asciiTheme="minorHAnsi" w:eastAsiaTheme="minorEastAsia" w:hAnsiTheme="minorHAnsi" w:cstheme="minorBidi"/>
              <w:noProof/>
              <w:sz w:val="22"/>
              <w:szCs w:val="22"/>
            </w:rPr>
          </w:pPr>
          <w:hyperlink w:anchor="_Toc32413501" w:history="1">
            <w:r w:rsidR="00DF5FF7" w:rsidRPr="00430BE5">
              <w:rPr>
                <w:rStyle w:val="Lienhypertexte"/>
                <w:b/>
                <w:caps/>
                <w:noProof/>
              </w:rPr>
              <w:t>ARTICLE 1 :</w:t>
            </w:r>
            <w:r w:rsidR="00DF5FF7">
              <w:rPr>
                <w:rFonts w:asciiTheme="minorHAnsi" w:eastAsiaTheme="minorEastAsia" w:hAnsiTheme="minorHAnsi" w:cstheme="minorBidi"/>
                <w:noProof/>
                <w:sz w:val="22"/>
                <w:szCs w:val="22"/>
              </w:rPr>
              <w:tab/>
            </w:r>
            <w:r w:rsidR="00DF5FF7" w:rsidRPr="00430BE5">
              <w:rPr>
                <w:rStyle w:val="Lienhypertexte"/>
                <w:b/>
                <w:caps/>
                <w:noProof/>
              </w:rPr>
              <w:t>Objet du contrat</w:t>
            </w:r>
            <w:r w:rsidR="00DF5FF7">
              <w:rPr>
                <w:noProof/>
                <w:webHidden/>
              </w:rPr>
              <w:tab/>
            </w:r>
            <w:r w:rsidR="00DF5FF7">
              <w:rPr>
                <w:noProof/>
                <w:webHidden/>
              </w:rPr>
              <w:fldChar w:fldCharType="begin"/>
            </w:r>
            <w:r w:rsidR="00DF5FF7">
              <w:rPr>
                <w:noProof/>
                <w:webHidden/>
              </w:rPr>
              <w:instrText xml:space="preserve"> PAGEREF _Toc32413501 \h </w:instrText>
            </w:r>
            <w:r w:rsidR="00DF5FF7">
              <w:rPr>
                <w:noProof/>
                <w:webHidden/>
              </w:rPr>
            </w:r>
            <w:r w:rsidR="00DF5FF7">
              <w:rPr>
                <w:noProof/>
                <w:webHidden/>
              </w:rPr>
              <w:fldChar w:fldCharType="separate"/>
            </w:r>
            <w:r w:rsidR="00DF5FF7">
              <w:rPr>
                <w:noProof/>
                <w:webHidden/>
              </w:rPr>
              <w:t>6</w:t>
            </w:r>
            <w:r w:rsidR="00DF5FF7">
              <w:rPr>
                <w:noProof/>
                <w:webHidden/>
              </w:rPr>
              <w:fldChar w:fldCharType="end"/>
            </w:r>
          </w:hyperlink>
        </w:p>
        <w:p w14:paraId="2996C185" w14:textId="77777777" w:rsidR="00DF5FF7" w:rsidRDefault="00966CE1">
          <w:pPr>
            <w:pStyle w:val="TM1"/>
            <w:tabs>
              <w:tab w:val="left" w:pos="1540"/>
              <w:tab w:val="right" w:leader="dot" w:pos="9736"/>
            </w:tabs>
            <w:rPr>
              <w:rFonts w:asciiTheme="minorHAnsi" w:eastAsiaTheme="minorEastAsia" w:hAnsiTheme="minorHAnsi" w:cstheme="minorBidi"/>
              <w:noProof/>
              <w:sz w:val="22"/>
              <w:szCs w:val="22"/>
            </w:rPr>
          </w:pPr>
          <w:hyperlink w:anchor="_Toc32413502" w:history="1">
            <w:r w:rsidR="00DF5FF7" w:rsidRPr="00430BE5">
              <w:rPr>
                <w:rStyle w:val="Lienhypertexte"/>
                <w:b/>
                <w:caps/>
                <w:noProof/>
              </w:rPr>
              <w:t>ARTICLE 2 :</w:t>
            </w:r>
            <w:r w:rsidR="00DF5FF7">
              <w:rPr>
                <w:rFonts w:asciiTheme="minorHAnsi" w:eastAsiaTheme="minorEastAsia" w:hAnsiTheme="minorHAnsi" w:cstheme="minorBidi"/>
                <w:noProof/>
                <w:sz w:val="22"/>
                <w:szCs w:val="22"/>
              </w:rPr>
              <w:tab/>
            </w:r>
            <w:r w:rsidR="00DF5FF7" w:rsidRPr="00430BE5">
              <w:rPr>
                <w:rStyle w:val="Lienhypertexte"/>
                <w:b/>
                <w:caps/>
                <w:noProof/>
              </w:rPr>
              <w:t>Documents contractuels</w:t>
            </w:r>
            <w:r w:rsidR="00DF5FF7">
              <w:rPr>
                <w:noProof/>
                <w:webHidden/>
              </w:rPr>
              <w:tab/>
            </w:r>
            <w:r w:rsidR="00DF5FF7">
              <w:rPr>
                <w:noProof/>
                <w:webHidden/>
              </w:rPr>
              <w:fldChar w:fldCharType="begin"/>
            </w:r>
            <w:r w:rsidR="00DF5FF7">
              <w:rPr>
                <w:noProof/>
                <w:webHidden/>
              </w:rPr>
              <w:instrText xml:space="preserve"> PAGEREF _Toc32413502 \h </w:instrText>
            </w:r>
            <w:r w:rsidR="00DF5FF7">
              <w:rPr>
                <w:noProof/>
                <w:webHidden/>
              </w:rPr>
            </w:r>
            <w:r w:rsidR="00DF5FF7">
              <w:rPr>
                <w:noProof/>
                <w:webHidden/>
              </w:rPr>
              <w:fldChar w:fldCharType="separate"/>
            </w:r>
            <w:r w:rsidR="00DF5FF7">
              <w:rPr>
                <w:noProof/>
                <w:webHidden/>
              </w:rPr>
              <w:t>6</w:t>
            </w:r>
            <w:r w:rsidR="00DF5FF7">
              <w:rPr>
                <w:noProof/>
                <w:webHidden/>
              </w:rPr>
              <w:fldChar w:fldCharType="end"/>
            </w:r>
          </w:hyperlink>
        </w:p>
        <w:p w14:paraId="178AC636" w14:textId="77777777" w:rsidR="00DF5FF7" w:rsidRDefault="00966CE1">
          <w:pPr>
            <w:pStyle w:val="TM1"/>
            <w:tabs>
              <w:tab w:val="left" w:pos="1540"/>
              <w:tab w:val="right" w:leader="dot" w:pos="9736"/>
            </w:tabs>
            <w:rPr>
              <w:rFonts w:asciiTheme="minorHAnsi" w:eastAsiaTheme="minorEastAsia" w:hAnsiTheme="minorHAnsi" w:cstheme="minorBidi"/>
              <w:noProof/>
              <w:sz w:val="22"/>
              <w:szCs w:val="22"/>
            </w:rPr>
          </w:pPr>
          <w:hyperlink w:anchor="_Toc32413503" w:history="1">
            <w:r w:rsidR="00DF5FF7" w:rsidRPr="00430BE5">
              <w:rPr>
                <w:rStyle w:val="Lienhypertexte"/>
                <w:b/>
                <w:caps/>
                <w:noProof/>
              </w:rPr>
              <w:t>ARTICLE 3 :</w:t>
            </w:r>
            <w:r w:rsidR="00DF5FF7">
              <w:rPr>
                <w:rFonts w:asciiTheme="minorHAnsi" w:eastAsiaTheme="minorEastAsia" w:hAnsiTheme="minorHAnsi" w:cstheme="minorBidi"/>
                <w:noProof/>
                <w:sz w:val="22"/>
                <w:szCs w:val="22"/>
              </w:rPr>
              <w:tab/>
            </w:r>
            <w:r w:rsidR="00DF5FF7" w:rsidRPr="00430BE5">
              <w:rPr>
                <w:rStyle w:val="Lienhypertexte"/>
                <w:b/>
                <w:caps/>
                <w:noProof/>
              </w:rPr>
              <w:t>Caractéristiques générales du contrat</w:t>
            </w:r>
            <w:r w:rsidR="00DF5FF7">
              <w:rPr>
                <w:noProof/>
                <w:webHidden/>
              </w:rPr>
              <w:tab/>
            </w:r>
            <w:r w:rsidR="00DF5FF7">
              <w:rPr>
                <w:noProof/>
                <w:webHidden/>
              </w:rPr>
              <w:fldChar w:fldCharType="begin"/>
            </w:r>
            <w:r w:rsidR="00DF5FF7">
              <w:rPr>
                <w:noProof/>
                <w:webHidden/>
              </w:rPr>
              <w:instrText xml:space="preserve"> PAGEREF _Toc32413503 \h </w:instrText>
            </w:r>
            <w:r w:rsidR="00DF5FF7">
              <w:rPr>
                <w:noProof/>
                <w:webHidden/>
              </w:rPr>
            </w:r>
            <w:r w:rsidR="00DF5FF7">
              <w:rPr>
                <w:noProof/>
                <w:webHidden/>
              </w:rPr>
              <w:fldChar w:fldCharType="separate"/>
            </w:r>
            <w:r w:rsidR="00DF5FF7">
              <w:rPr>
                <w:noProof/>
                <w:webHidden/>
              </w:rPr>
              <w:t>7</w:t>
            </w:r>
            <w:r w:rsidR="00DF5FF7">
              <w:rPr>
                <w:noProof/>
                <w:webHidden/>
              </w:rPr>
              <w:fldChar w:fldCharType="end"/>
            </w:r>
          </w:hyperlink>
        </w:p>
        <w:p w14:paraId="41E2D69D" w14:textId="77777777" w:rsidR="00DF5FF7" w:rsidRDefault="00966CE1">
          <w:pPr>
            <w:pStyle w:val="TM2"/>
            <w:rPr>
              <w:noProof/>
            </w:rPr>
          </w:pPr>
          <w:hyperlink w:anchor="_Toc32413504" w:history="1">
            <w:r w:rsidR="00DF5FF7" w:rsidRPr="00430BE5">
              <w:rPr>
                <w:rStyle w:val="Lienhypertexte"/>
                <w:noProof/>
              </w:rPr>
              <w:t>Forme du contrat</w:t>
            </w:r>
            <w:r w:rsidR="00DF5FF7">
              <w:rPr>
                <w:noProof/>
                <w:webHidden/>
              </w:rPr>
              <w:tab/>
            </w:r>
            <w:r w:rsidR="00DF5FF7">
              <w:rPr>
                <w:noProof/>
                <w:webHidden/>
              </w:rPr>
              <w:fldChar w:fldCharType="begin"/>
            </w:r>
            <w:r w:rsidR="00DF5FF7">
              <w:rPr>
                <w:noProof/>
                <w:webHidden/>
              </w:rPr>
              <w:instrText xml:space="preserve"> PAGEREF _Toc32413504 \h </w:instrText>
            </w:r>
            <w:r w:rsidR="00DF5FF7">
              <w:rPr>
                <w:noProof/>
                <w:webHidden/>
              </w:rPr>
            </w:r>
            <w:r w:rsidR="00DF5FF7">
              <w:rPr>
                <w:noProof/>
                <w:webHidden/>
              </w:rPr>
              <w:fldChar w:fldCharType="separate"/>
            </w:r>
            <w:r w:rsidR="00DF5FF7">
              <w:rPr>
                <w:noProof/>
                <w:webHidden/>
              </w:rPr>
              <w:t>7</w:t>
            </w:r>
            <w:r w:rsidR="00DF5FF7">
              <w:rPr>
                <w:noProof/>
                <w:webHidden/>
              </w:rPr>
              <w:fldChar w:fldCharType="end"/>
            </w:r>
          </w:hyperlink>
        </w:p>
        <w:p w14:paraId="36502C70" w14:textId="77777777" w:rsidR="00DF5FF7" w:rsidRDefault="00966CE1">
          <w:pPr>
            <w:pStyle w:val="TM2"/>
            <w:rPr>
              <w:noProof/>
            </w:rPr>
          </w:pPr>
          <w:hyperlink w:anchor="_Toc32413505" w:history="1">
            <w:r w:rsidR="00DF5FF7" w:rsidRPr="00430BE5">
              <w:rPr>
                <w:rStyle w:val="Lienhypertexte"/>
                <w:noProof/>
              </w:rPr>
              <w:t>Durée du contrat</w:t>
            </w:r>
            <w:r w:rsidR="00DF5FF7">
              <w:rPr>
                <w:noProof/>
                <w:webHidden/>
              </w:rPr>
              <w:tab/>
            </w:r>
            <w:r w:rsidR="00DF5FF7">
              <w:rPr>
                <w:noProof/>
                <w:webHidden/>
              </w:rPr>
              <w:fldChar w:fldCharType="begin"/>
            </w:r>
            <w:r w:rsidR="00DF5FF7">
              <w:rPr>
                <w:noProof/>
                <w:webHidden/>
              </w:rPr>
              <w:instrText xml:space="preserve"> PAGEREF _Toc32413505 \h </w:instrText>
            </w:r>
            <w:r w:rsidR="00DF5FF7">
              <w:rPr>
                <w:noProof/>
                <w:webHidden/>
              </w:rPr>
            </w:r>
            <w:r w:rsidR="00DF5FF7">
              <w:rPr>
                <w:noProof/>
                <w:webHidden/>
              </w:rPr>
              <w:fldChar w:fldCharType="separate"/>
            </w:r>
            <w:r w:rsidR="00DF5FF7">
              <w:rPr>
                <w:noProof/>
                <w:webHidden/>
              </w:rPr>
              <w:t>8</w:t>
            </w:r>
            <w:r w:rsidR="00DF5FF7">
              <w:rPr>
                <w:noProof/>
                <w:webHidden/>
              </w:rPr>
              <w:fldChar w:fldCharType="end"/>
            </w:r>
          </w:hyperlink>
        </w:p>
        <w:p w14:paraId="3CC591A4" w14:textId="77777777" w:rsidR="00DF5FF7" w:rsidRDefault="00966CE1">
          <w:pPr>
            <w:pStyle w:val="TM2"/>
            <w:rPr>
              <w:noProof/>
            </w:rPr>
          </w:pPr>
          <w:hyperlink w:anchor="_Toc32413506" w:history="1">
            <w:r w:rsidR="00DF5FF7" w:rsidRPr="00430BE5">
              <w:rPr>
                <w:rStyle w:val="Lienhypertexte"/>
                <w:noProof/>
              </w:rPr>
              <w:t>Déclenchement et délai [d’exécution des prestations][de livraison des fournitures]</w:t>
            </w:r>
            <w:r w:rsidR="00DF5FF7">
              <w:rPr>
                <w:noProof/>
                <w:webHidden/>
              </w:rPr>
              <w:tab/>
            </w:r>
            <w:r w:rsidR="00DF5FF7">
              <w:rPr>
                <w:noProof/>
                <w:webHidden/>
              </w:rPr>
              <w:fldChar w:fldCharType="begin"/>
            </w:r>
            <w:r w:rsidR="00DF5FF7">
              <w:rPr>
                <w:noProof/>
                <w:webHidden/>
              </w:rPr>
              <w:instrText xml:space="preserve"> PAGEREF _Toc32413506 \h </w:instrText>
            </w:r>
            <w:r w:rsidR="00DF5FF7">
              <w:rPr>
                <w:noProof/>
                <w:webHidden/>
              </w:rPr>
            </w:r>
            <w:r w:rsidR="00DF5FF7">
              <w:rPr>
                <w:noProof/>
                <w:webHidden/>
              </w:rPr>
              <w:fldChar w:fldCharType="separate"/>
            </w:r>
            <w:r w:rsidR="00DF5FF7">
              <w:rPr>
                <w:noProof/>
                <w:webHidden/>
              </w:rPr>
              <w:t>8</w:t>
            </w:r>
            <w:r w:rsidR="00DF5FF7">
              <w:rPr>
                <w:noProof/>
                <w:webHidden/>
              </w:rPr>
              <w:fldChar w:fldCharType="end"/>
            </w:r>
          </w:hyperlink>
        </w:p>
        <w:p w14:paraId="027108F7" w14:textId="77777777" w:rsidR="00DF5FF7" w:rsidRDefault="00966CE1">
          <w:pPr>
            <w:pStyle w:val="TM2"/>
            <w:rPr>
              <w:noProof/>
            </w:rPr>
          </w:pPr>
          <w:hyperlink w:anchor="_Toc32413507" w:history="1">
            <w:r w:rsidR="00DF5FF7" w:rsidRPr="00430BE5">
              <w:rPr>
                <w:rStyle w:val="Lienhypertexte"/>
                <w:noProof/>
              </w:rPr>
              <w:t>Modalités de passation des bons de commande</w:t>
            </w:r>
            <w:r w:rsidR="00DF5FF7">
              <w:rPr>
                <w:noProof/>
                <w:webHidden/>
              </w:rPr>
              <w:tab/>
            </w:r>
            <w:r w:rsidR="00DF5FF7">
              <w:rPr>
                <w:noProof/>
                <w:webHidden/>
              </w:rPr>
              <w:fldChar w:fldCharType="begin"/>
            </w:r>
            <w:r w:rsidR="00DF5FF7">
              <w:rPr>
                <w:noProof/>
                <w:webHidden/>
              </w:rPr>
              <w:instrText xml:space="preserve"> PAGEREF _Toc32413507 \h </w:instrText>
            </w:r>
            <w:r w:rsidR="00DF5FF7">
              <w:rPr>
                <w:noProof/>
                <w:webHidden/>
              </w:rPr>
            </w:r>
            <w:r w:rsidR="00DF5FF7">
              <w:rPr>
                <w:noProof/>
                <w:webHidden/>
              </w:rPr>
              <w:fldChar w:fldCharType="separate"/>
            </w:r>
            <w:r w:rsidR="00DF5FF7">
              <w:rPr>
                <w:noProof/>
                <w:webHidden/>
              </w:rPr>
              <w:t>8</w:t>
            </w:r>
            <w:r w:rsidR="00DF5FF7">
              <w:rPr>
                <w:noProof/>
                <w:webHidden/>
              </w:rPr>
              <w:fldChar w:fldCharType="end"/>
            </w:r>
          </w:hyperlink>
        </w:p>
        <w:p w14:paraId="45718AAD" w14:textId="77777777" w:rsidR="00DF5FF7" w:rsidRDefault="00966CE1">
          <w:pPr>
            <w:pStyle w:val="TM2"/>
            <w:rPr>
              <w:noProof/>
            </w:rPr>
          </w:pPr>
          <w:hyperlink w:anchor="_Toc32413508" w:history="1">
            <w:r w:rsidR="00DF5FF7" w:rsidRPr="00430BE5">
              <w:rPr>
                <w:rStyle w:val="Lienhypertexte"/>
                <w:noProof/>
              </w:rPr>
              <w:t>Modalités d’affermissement des tranches</w:t>
            </w:r>
            <w:r w:rsidR="00DF5FF7">
              <w:rPr>
                <w:noProof/>
                <w:webHidden/>
              </w:rPr>
              <w:tab/>
            </w:r>
            <w:r w:rsidR="00DF5FF7">
              <w:rPr>
                <w:noProof/>
                <w:webHidden/>
              </w:rPr>
              <w:fldChar w:fldCharType="begin"/>
            </w:r>
            <w:r w:rsidR="00DF5FF7">
              <w:rPr>
                <w:noProof/>
                <w:webHidden/>
              </w:rPr>
              <w:instrText xml:space="preserve"> PAGEREF _Toc32413508 \h </w:instrText>
            </w:r>
            <w:r w:rsidR="00DF5FF7">
              <w:rPr>
                <w:noProof/>
                <w:webHidden/>
              </w:rPr>
            </w:r>
            <w:r w:rsidR="00DF5FF7">
              <w:rPr>
                <w:noProof/>
                <w:webHidden/>
              </w:rPr>
              <w:fldChar w:fldCharType="separate"/>
            </w:r>
            <w:r w:rsidR="00DF5FF7">
              <w:rPr>
                <w:noProof/>
                <w:webHidden/>
              </w:rPr>
              <w:t>9</w:t>
            </w:r>
            <w:r w:rsidR="00DF5FF7">
              <w:rPr>
                <w:noProof/>
                <w:webHidden/>
              </w:rPr>
              <w:fldChar w:fldCharType="end"/>
            </w:r>
          </w:hyperlink>
        </w:p>
        <w:p w14:paraId="2FE1E95D" w14:textId="77777777" w:rsidR="00DF5FF7" w:rsidRDefault="00966CE1">
          <w:pPr>
            <w:pStyle w:val="TM1"/>
            <w:tabs>
              <w:tab w:val="left" w:pos="1540"/>
              <w:tab w:val="right" w:leader="dot" w:pos="9736"/>
            </w:tabs>
            <w:rPr>
              <w:rFonts w:asciiTheme="minorHAnsi" w:eastAsiaTheme="minorEastAsia" w:hAnsiTheme="minorHAnsi" w:cstheme="minorBidi"/>
              <w:noProof/>
              <w:sz w:val="22"/>
              <w:szCs w:val="22"/>
            </w:rPr>
          </w:pPr>
          <w:hyperlink w:anchor="_Toc32413509" w:history="1">
            <w:r w:rsidR="00DF5FF7" w:rsidRPr="00430BE5">
              <w:rPr>
                <w:rStyle w:val="Lienhypertexte"/>
                <w:b/>
                <w:caps/>
                <w:noProof/>
              </w:rPr>
              <w:t>ARTICLE 4 :</w:t>
            </w:r>
            <w:r w:rsidR="00DF5FF7">
              <w:rPr>
                <w:rFonts w:asciiTheme="minorHAnsi" w:eastAsiaTheme="minorEastAsia" w:hAnsiTheme="minorHAnsi" w:cstheme="minorBidi"/>
                <w:noProof/>
                <w:sz w:val="22"/>
                <w:szCs w:val="22"/>
              </w:rPr>
              <w:tab/>
            </w:r>
            <w:r w:rsidR="00DF5FF7" w:rsidRPr="00430BE5">
              <w:rPr>
                <w:rStyle w:val="Lienhypertexte"/>
                <w:b/>
                <w:caps/>
                <w:noProof/>
              </w:rPr>
              <w:t>Dispositions financières</w:t>
            </w:r>
            <w:r w:rsidR="00DF5FF7">
              <w:rPr>
                <w:noProof/>
                <w:webHidden/>
              </w:rPr>
              <w:tab/>
            </w:r>
            <w:r w:rsidR="00DF5FF7">
              <w:rPr>
                <w:noProof/>
                <w:webHidden/>
              </w:rPr>
              <w:fldChar w:fldCharType="begin"/>
            </w:r>
            <w:r w:rsidR="00DF5FF7">
              <w:rPr>
                <w:noProof/>
                <w:webHidden/>
              </w:rPr>
              <w:instrText xml:space="preserve"> PAGEREF _Toc32413509 \h </w:instrText>
            </w:r>
            <w:r w:rsidR="00DF5FF7">
              <w:rPr>
                <w:noProof/>
                <w:webHidden/>
              </w:rPr>
            </w:r>
            <w:r w:rsidR="00DF5FF7">
              <w:rPr>
                <w:noProof/>
                <w:webHidden/>
              </w:rPr>
              <w:fldChar w:fldCharType="separate"/>
            </w:r>
            <w:r w:rsidR="00DF5FF7">
              <w:rPr>
                <w:noProof/>
                <w:webHidden/>
              </w:rPr>
              <w:t>9</w:t>
            </w:r>
            <w:r w:rsidR="00DF5FF7">
              <w:rPr>
                <w:noProof/>
                <w:webHidden/>
              </w:rPr>
              <w:fldChar w:fldCharType="end"/>
            </w:r>
          </w:hyperlink>
        </w:p>
        <w:p w14:paraId="08C26F74" w14:textId="77777777" w:rsidR="00DF5FF7" w:rsidRDefault="00966CE1">
          <w:pPr>
            <w:pStyle w:val="TM2"/>
            <w:rPr>
              <w:noProof/>
            </w:rPr>
          </w:pPr>
          <w:hyperlink w:anchor="_Toc32413510" w:history="1">
            <w:r w:rsidR="00DF5FF7" w:rsidRPr="00430BE5">
              <w:rPr>
                <w:rStyle w:val="Lienhypertexte"/>
                <w:noProof/>
              </w:rPr>
              <w:t>Montant du contrat</w:t>
            </w:r>
            <w:r w:rsidR="00DF5FF7">
              <w:rPr>
                <w:noProof/>
                <w:webHidden/>
              </w:rPr>
              <w:tab/>
            </w:r>
            <w:r w:rsidR="00DF5FF7">
              <w:rPr>
                <w:noProof/>
                <w:webHidden/>
              </w:rPr>
              <w:fldChar w:fldCharType="begin"/>
            </w:r>
            <w:r w:rsidR="00DF5FF7">
              <w:rPr>
                <w:noProof/>
                <w:webHidden/>
              </w:rPr>
              <w:instrText xml:space="preserve"> PAGEREF _Toc32413510 \h </w:instrText>
            </w:r>
            <w:r w:rsidR="00DF5FF7">
              <w:rPr>
                <w:noProof/>
                <w:webHidden/>
              </w:rPr>
            </w:r>
            <w:r w:rsidR="00DF5FF7">
              <w:rPr>
                <w:noProof/>
                <w:webHidden/>
              </w:rPr>
              <w:fldChar w:fldCharType="separate"/>
            </w:r>
            <w:r w:rsidR="00DF5FF7">
              <w:rPr>
                <w:noProof/>
                <w:webHidden/>
              </w:rPr>
              <w:t>9</w:t>
            </w:r>
            <w:r w:rsidR="00DF5FF7">
              <w:rPr>
                <w:noProof/>
                <w:webHidden/>
              </w:rPr>
              <w:fldChar w:fldCharType="end"/>
            </w:r>
          </w:hyperlink>
        </w:p>
        <w:p w14:paraId="263A6060" w14:textId="77777777" w:rsidR="00DF5FF7" w:rsidRDefault="00966CE1">
          <w:pPr>
            <w:pStyle w:val="TM2"/>
            <w:rPr>
              <w:noProof/>
            </w:rPr>
          </w:pPr>
          <w:hyperlink w:anchor="_Toc32413511" w:history="1">
            <w:r w:rsidR="00DF5FF7" w:rsidRPr="00430BE5">
              <w:rPr>
                <w:rStyle w:val="Lienhypertexte"/>
                <w:noProof/>
              </w:rPr>
              <w:t>Bordereau de prix unitaires</w:t>
            </w:r>
            <w:r w:rsidR="00DF5FF7">
              <w:rPr>
                <w:noProof/>
                <w:webHidden/>
              </w:rPr>
              <w:tab/>
            </w:r>
            <w:r w:rsidR="00DF5FF7">
              <w:rPr>
                <w:noProof/>
                <w:webHidden/>
              </w:rPr>
              <w:fldChar w:fldCharType="begin"/>
            </w:r>
            <w:r w:rsidR="00DF5FF7">
              <w:rPr>
                <w:noProof/>
                <w:webHidden/>
              </w:rPr>
              <w:instrText xml:space="preserve"> PAGEREF _Toc32413511 \h </w:instrText>
            </w:r>
            <w:r w:rsidR="00DF5FF7">
              <w:rPr>
                <w:noProof/>
                <w:webHidden/>
              </w:rPr>
            </w:r>
            <w:r w:rsidR="00DF5FF7">
              <w:rPr>
                <w:noProof/>
                <w:webHidden/>
              </w:rPr>
              <w:fldChar w:fldCharType="separate"/>
            </w:r>
            <w:r w:rsidR="00DF5FF7">
              <w:rPr>
                <w:noProof/>
                <w:webHidden/>
              </w:rPr>
              <w:t>11</w:t>
            </w:r>
            <w:r w:rsidR="00DF5FF7">
              <w:rPr>
                <w:noProof/>
                <w:webHidden/>
              </w:rPr>
              <w:fldChar w:fldCharType="end"/>
            </w:r>
          </w:hyperlink>
        </w:p>
        <w:p w14:paraId="2890154C" w14:textId="77777777" w:rsidR="00DF5FF7" w:rsidRDefault="00966CE1">
          <w:pPr>
            <w:pStyle w:val="TM2"/>
            <w:rPr>
              <w:noProof/>
            </w:rPr>
          </w:pPr>
          <w:hyperlink w:anchor="_Toc32413512" w:history="1">
            <w:r w:rsidR="00DF5FF7" w:rsidRPr="00430BE5">
              <w:rPr>
                <w:rStyle w:val="Lienhypertexte"/>
                <w:noProof/>
              </w:rPr>
              <w:t>Forme des prix</w:t>
            </w:r>
            <w:r w:rsidR="00DF5FF7">
              <w:rPr>
                <w:noProof/>
                <w:webHidden/>
              </w:rPr>
              <w:tab/>
            </w:r>
            <w:r w:rsidR="00DF5FF7">
              <w:rPr>
                <w:noProof/>
                <w:webHidden/>
              </w:rPr>
              <w:fldChar w:fldCharType="begin"/>
            </w:r>
            <w:r w:rsidR="00DF5FF7">
              <w:rPr>
                <w:noProof/>
                <w:webHidden/>
              </w:rPr>
              <w:instrText xml:space="preserve"> PAGEREF _Toc32413512 \h </w:instrText>
            </w:r>
            <w:r w:rsidR="00DF5FF7">
              <w:rPr>
                <w:noProof/>
                <w:webHidden/>
              </w:rPr>
            </w:r>
            <w:r w:rsidR="00DF5FF7">
              <w:rPr>
                <w:noProof/>
                <w:webHidden/>
              </w:rPr>
              <w:fldChar w:fldCharType="separate"/>
            </w:r>
            <w:r w:rsidR="00DF5FF7">
              <w:rPr>
                <w:noProof/>
                <w:webHidden/>
              </w:rPr>
              <w:t>11</w:t>
            </w:r>
            <w:r w:rsidR="00DF5FF7">
              <w:rPr>
                <w:noProof/>
                <w:webHidden/>
              </w:rPr>
              <w:fldChar w:fldCharType="end"/>
            </w:r>
          </w:hyperlink>
        </w:p>
        <w:p w14:paraId="3A8DD6F5" w14:textId="77777777" w:rsidR="00DF5FF7" w:rsidRDefault="00966CE1">
          <w:pPr>
            <w:pStyle w:val="TM2"/>
            <w:rPr>
              <w:noProof/>
            </w:rPr>
          </w:pPr>
          <w:hyperlink w:anchor="_Toc32413513" w:history="1">
            <w:r w:rsidR="00DF5FF7" w:rsidRPr="00430BE5">
              <w:rPr>
                <w:rStyle w:val="Lienhypertexte"/>
                <w:noProof/>
              </w:rPr>
              <w:t>Avance</w:t>
            </w:r>
            <w:r w:rsidR="00DF5FF7">
              <w:rPr>
                <w:noProof/>
                <w:webHidden/>
              </w:rPr>
              <w:tab/>
            </w:r>
            <w:r w:rsidR="00DF5FF7">
              <w:rPr>
                <w:noProof/>
                <w:webHidden/>
              </w:rPr>
              <w:fldChar w:fldCharType="begin"/>
            </w:r>
            <w:r w:rsidR="00DF5FF7">
              <w:rPr>
                <w:noProof/>
                <w:webHidden/>
              </w:rPr>
              <w:instrText xml:space="preserve"> PAGEREF _Toc32413513 \h </w:instrText>
            </w:r>
            <w:r w:rsidR="00DF5FF7">
              <w:rPr>
                <w:noProof/>
                <w:webHidden/>
              </w:rPr>
            </w:r>
            <w:r w:rsidR="00DF5FF7">
              <w:rPr>
                <w:noProof/>
                <w:webHidden/>
              </w:rPr>
              <w:fldChar w:fldCharType="separate"/>
            </w:r>
            <w:r w:rsidR="00DF5FF7">
              <w:rPr>
                <w:noProof/>
                <w:webHidden/>
              </w:rPr>
              <w:t>11</w:t>
            </w:r>
            <w:r w:rsidR="00DF5FF7">
              <w:rPr>
                <w:noProof/>
                <w:webHidden/>
              </w:rPr>
              <w:fldChar w:fldCharType="end"/>
            </w:r>
          </w:hyperlink>
        </w:p>
        <w:p w14:paraId="6E7C4061" w14:textId="77777777" w:rsidR="00DF5FF7" w:rsidRDefault="00966CE1">
          <w:pPr>
            <w:pStyle w:val="TM2"/>
            <w:rPr>
              <w:noProof/>
            </w:rPr>
          </w:pPr>
          <w:hyperlink w:anchor="_Toc32413514" w:history="1">
            <w:r w:rsidR="00DF5FF7" w:rsidRPr="00430BE5">
              <w:rPr>
                <w:rStyle w:val="Lienhypertexte"/>
                <w:noProof/>
              </w:rPr>
              <w:t>Modalités de paiement</w:t>
            </w:r>
            <w:r w:rsidR="00DF5FF7">
              <w:rPr>
                <w:noProof/>
                <w:webHidden/>
              </w:rPr>
              <w:tab/>
            </w:r>
            <w:r w:rsidR="00DF5FF7">
              <w:rPr>
                <w:noProof/>
                <w:webHidden/>
              </w:rPr>
              <w:fldChar w:fldCharType="begin"/>
            </w:r>
            <w:r w:rsidR="00DF5FF7">
              <w:rPr>
                <w:noProof/>
                <w:webHidden/>
              </w:rPr>
              <w:instrText xml:space="preserve"> PAGEREF _Toc32413514 \h </w:instrText>
            </w:r>
            <w:r w:rsidR="00DF5FF7">
              <w:rPr>
                <w:noProof/>
                <w:webHidden/>
              </w:rPr>
            </w:r>
            <w:r w:rsidR="00DF5FF7">
              <w:rPr>
                <w:noProof/>
                <w:webHidden/>
              </w:rPr>
              <w:fldChar w:fldCharType="separate"/>
            </w:r>
            <w:r w:rsidR="00DF5FF7">
              <w:rPr>
                <w:noProof/>
                <w:webHidden/>
              </w:rPr>
              <w:t>11</w:t>
            </w:r>
            <w:r w:rsidR="00DF5FF7">
              <w:rPr>
                <w:noProof/>
                <w:webHidden/>
              </w:rPr>
              <w:fldChar w:fldCharType="end"/>
            </w:r>
          </w:hyperlink>
        </w:p>
        <w:p w14:paraId="2FBEBF1A" w14:textId="77777777" w:rsidR="00DF5FF7" w:rsidRDefault="00966CE1">
          <w:pPr>
            <w:pStyle w:val="TM2"/>
            <w:rPr>
              <w:noProof/>
            </w:rPr>
          </w:pPr>
          <w:hyperlink w:anchor="_Toc32413515" w:history="1">
            <w:r w:rsidR="00DF5FF7" w:rsidRPr="00430BE5">
              <w:rPr>
                <w:rStyle w:val="Lienhypertexte"/>
                <w:noProof/>
              </w:rPr>
              <w:t>Délais de paiement et intérêts moratoires</w:t>
            </w:r>
            <w:r w:rsidR="00DF5FF7">
              <w:rPr>
                <w:noProof/>
                <w:webHidden/>
              </w:rPr>
              <w:tab/>
            </w:r>
            <w:r w:rsidR="00DF5FF7">
              <w:rPr>
                <w:noProof/>
                <w:webHidden/>
              </w:rPr>
              <w:fldChar w:fldCharType="begin"/>
            </w:r>
            <w:r w:rsidR="00DF5FF7">
              <w:rPr>
                <w:noProof/>
                <w:webHidden/>
              </w:rPr>
              <w:instrText xml:space="preserve"> PAGEREF _Toc32413515 \h </w:instrText>
            </w:r>
            <w:r w:rsidR="00DF5FF7">
              <w:rPr>
                <w:noProof/>
                <w:webHidden/>
              </w:rPr>
            </w:r>
            <w:r w:rsidR="00DF5FF7">
              <w:rPr>
                <w:noProof/>
                <w:webHidden/>
              </w:rPr>
              <w:fldChar w:fldCharType="separate"/>
            </w:r>
            <w:r w:rsidR="00DF5FF7">
              <w:rPr>
                <w:noProof/>
                <w:webHidden/>
              </w:rPr>
              <w:t>12</w:t>
            </w:r>
            <w:r w:rsidR="00DF5FF7">
              <w:rPr>
                <w:noProof/>
                <w:webHidden/>
              </w:rPr>
              <w:fldChar w:fldCharType="end"/>
            </w:r>
          </w:hyperlink>
        </w:p>
        <w:p w14:paraId="43B617A5" w14:textId="77777777" w:rsidR="00DF5FF7" w:rsidRDefault="00966CE1">
          <w:pPr>
            <w:pStyle w:val="TM2"/>
            <w:rPr>
              <w:noProof/>
            </w:rPr>
          </w:pPr>
          <w:hyperlink w:anchor="_Toc32413516" w:history="1">
            <w:r w:rsidR="00DF5FF7" w:rsidRPr="00430BE5">
              <w:rPr>
                <w:rStyle w:val="Lienhypertexte"/>
                <w:noProof/>
              </w:rPr>
              <w:t>Présentation des demandes de paiement</w:t>
            </w:r>
            <w:r w:rsidR="00DF5FF7">
              <w:rPr>
                <w:noProof/>
                <w:webHidden/>
              </w:rPr>
              <w:tab/>
            </w:r>
            <w:r w:rsidR="00DF5FF7">
              <w:rPr>
                <w:noProof/>
                <w:webHidden/>
              </w:rPr>
              <w:fldChar w:fldCharType="begin"/>
            </w:r>
            <w:r w:rsidR="00DF5FF7">
              <w:rPr>
                <w:noProof/>
                <w:webHidden/>
              </w:rPr>
              <w:instrText xml:space="preserve"> PAGEREF _Toc32413516 \h </w:instrText>
            </w:r>
            <w:r w:rsidR="00DF5FF7">
              <w:rPr>
                <w:noProof/>
                <w:webHidden/>
              </w:rPr>
            </w:r>
            <w:r w:rsidR="00DF5FF7">
              <w:rPr>
                <w:noProof/>
                <w:webHidden/>
              </w:rPr>
              <w:fldChar w:fldCharType="separate"/>
            </w:r>
            <w:r w:rsidR="00DF5FF7">
              <w:rPr>
                <w:noProof/>
                <w:webHidden/>
              </w:rPr>
              <w:t>12</w:t>
            </w:r>
            <w:r w:rsidR="00DF5FF7">
              <w:rPr>
                <w:noProof/>
                <w:webHidden/>
              </w:rPr>
              <w:fldChar w:fldCharType="end"/>
            </w:r>
          </w:hyperlink>
        </w:p>
        <w:p w14:paraId="3BB5EE8E" w14:textId="77777777" w:rsidR="00DF5FF7" w:rsidRDefault="00966CE1">
          <w:pPr>
            <w:pStyle w:val="TM2"/>
            <w:rPr>
              <w:noProof/>
            </w:rPr>
          </w:pPr>
          <w:hyperlink w:anchor="_Toc32413517" w:history="1">
            <w:r w:rsidR="00DF5FF7" w:rsidRPr="00430BE5">
              <w:rPr>
                <w:rStyle w:val="Lienhypertexte"/>
                <w:noProof/>
              </w:rPr>
              <w:t>Virement bancaire</w:t>
            </w:r>
            <w:r w:rsidR="00DF5FF7">
              <w:rPr>
                <w:noProof/>
                <w:webHidden/>
              </w:rPr>
              <w:tab/>
            </w:r>
            <w:r w:rsidR="00DF5FF7">
              <w:rPr>
                <w:noProof/>
                <w:webHidden/>
              </w:rPr>
              <w:fldChar w:fldCharType="begin"/>
            </w:r>
            <w:r w:rsidR="00DF5FF7">
              <w:rPr>
                <w:noProof/>
                <w:webHidden/>
              </w:rPr>
              <w:instrText xml:space="preserve"> PAGEREF _Toc32413517 \h </w:instrText>
            </w:r>
            <w:r w:rsidR="00DF5FF7">
              <w:rPr>
                <w:noProof/>
                <w:webHidden/>
              </w:rPr>
            </w:r>
            <w:r w:rsidR="00DF5FF7">
              <w:rPr>
                <w:noProof/>
                <w:webHidden/>
              </w:rPr>
              <w:fldChar w:fldCharType="separate"/>
            </w:r>
            <w:r w:rsidR="00DF5FF7">
              <w:rPr>
                <w:noProof/>
                <w:webHidden/>
              </w:rPr>
              <w:t>13</w:t>
            </w:r>
            <w:r w:rsidR="00DF5FF7">
              <w:rPr>
                <w:noProof/>
                <w:webHidden/>
              </w:rPr>
              <w:fldChar w:fldCharType="end"/>
            </w:r>
          </w:hyperlink>
        </w:p>
        <w:p w14:paraId="4D8DA0B7" w14:textId="77777777" w:rsidR="00DF5FF7" w:rsidRDefault="00966CE1">
          <w:pPr>
            <w:pStyle w:val="TM2"/>
            <w:rPr>
              <w:noProof/>
            </w:rPr>
          </w:pPr>
          <w:hyperlink w:anchor="_Toc32413518" w:history="1">
            <w:r w:rsidR="00DF5FF7" w:rsidRPr="00430BE5">
              <w:rPr>
                <w:rStyle w:val="Lienhypertexte"/>
                <w:noProof/>
              </w:rPr>
              <w:t>Taxe sur la valeur ajoutée</w:t>
            </w:r>
            <w:r w:rsidR="00DF5FF7">
              <w:rPr>
                <w:noProof/>
                <w:webHidden/>
              </w:rPr>
              <w:tab/>
            </w:r>
            <w:r w:rsidR="00DF5FF7">
              <w:rPr>
                <w:noProof/>
                <w:webHidden/>
              </w:rPr>
              <w:fldChar w:fldCharType="begin"/>
            </w:r>
            <w:r w:rsidR="00DF5FF7">
              <w:rPr>
                <w:noProof/>
                <w:webHidden/>
              </w:rPr>
              <w:instrText xml:space="preserve"> PAGEREF _Toc32413518 \h </w:instrText>
            </w:r>
            <w:r w:rsidR="00DF5FF7">
              <w:rPr>
                <w:noProof/>
                <w:webHidden/>
              </w:rPr>
            </w:r>
            <w:r w:rsidR="00DF5FF7">
              <w:rPr>
                <w:noProof/>
                <w:webHidden/>
              </w:rPr>
              <w:fldChar w:fldCharType="separate"/>
            </w:r>
            <w:r w:rsidR="00DF5FF7">
              <w:rPr>
                <w:noProof/>
                <w:webHidden/>
              </w:rPr>
              <w:t>13</w:t>
            </w:r>
            <w:r w:rsidR="00DF5FF7">
              <w:rPr>
                <w:noProof/>
                <w:webHidden/>
              </w:rPr>
              <w:fldChar w:fldCharType="end"/>
            </w:r>
          </w:hyperlink>
        </w:p>
        <w:p w14:paraId="4D5B723C" w14:textId="77777777" w:rsidR="00DF5FF7" w:rsidRDefault="00966CE1">
          <w:pPr>
            <w:pStyle w:val="TM2"/>
            <w:rPr>
              <w:noProof/>
            </w:rPr>
          </w:pPr>
          <w:hyperlink w:anchor="_Toc32413519" w:history="1">
            <w:r w:rsidR="00DF5FF7" w:rsidRPr="00430BE5">
              <w:rPr>
                <w:rStyle w:val="Lienhypertexte"/>
                <w:noProof/>
              </w:rPr>
              <w:t>Impôts et taxes</w:t>
            </w:r>
            <w:r w:rsidR="00DF5FF7">
              <w:rPr>
                <w:noProof/>
                <w:webHidden/>
              </w:rPr>
              <w:tab/>
            </w:r>
            <w:r w:rsidR="00DF5FF7">
              <w:rPr>
                <w:noProof/>
                <w:webHidden/>
              </w:rPr>
              <w:fldChar w:fldCharType="begin"/>
            </w:r>
            <w:r w:rsidR="00DF5FF7">
              <w:rPr>
                <w:noProof/>
                <w:webHidden/>
              </w:rPr>
              <w:instrText xml:space="preserve"> PAGEREF _Toc32413519 \h </w:instrText>
            </w:r>
            <w:r w:rsidR="00DF5FF7">
              <w:rPr>
                <w:noProof/>
                <w:webHidden/>
              </w:rPr>
            </w:r>
            <w:r w:rsidR="00DF5FF7">
              <w:rPr>
                <w:noProof/>
                <w:webHidden/>
              </w:rPr>
              <w:fldChar w:fldCharType="separate"/>
            </w:r>
            <w:r w:rsidR="00DF5FF7">
              <w:rPr>
                <w:noProof/>
                <w:webHidden/>
              </w:rPr>
              <w:t>13</w:t>
            </w:r>
            <w:r w:rsidR="00DF5FF7">
              <w:rPr>
                <w:noProof/>
                <w:webHidden/>
              </w:rPr>
              <w:fldChar w:fldCharType="end"/>
            </w:r>
          </w:hyperlink>
        </w:p>
        <w:p w14:paraId="483A34E6" w14:textId="77777777" w:rsidR="00DF5FF7" w:rsidRDefault="00966CE1">
          <w:pPr>
            <w:pStyle w:val="TM1"/>
            <w:tabs>
              <w:tab w:val="left" w:pos="1540"/>
              <w:tab w:val="right" w:leader="dot" w:pos="9736"/>
            </w:tabs>
            <w:rPr>
              <w:rFonts w:asciiTheme="minorHAnsi" w:eastAsiaTheme="minorEastAsia" w:hAnsiTheme="minorHAnsi" w:cstheme="minorBidi"/>
              <w:noProof/>
              <w:sz w:val="22"/>
              <w:szCs w:val="22"/>
            </w:rPr>
          </w:pPr>
          <w:hyperlink w:anchor="_Toc32413520" w:history="1">
            <w:r w:rsidR="00DF5FF7" w:rsidRPr="00430BE5">
              <w:rPr>
                <w:rStyle w:val="Lienhypertexte"/>
                <w:b/>
                <w:caps/>
                <w:noProof/>
              </w:rPr>
              <w:t>ARTICLE 5 :</w:t>
            </w:r>
            <w:r w:rsidR="00DF5FF7">
              <w:rPr>
                <w:rFonts w:asciiTheme="minorHAnsi" w:eastAsiaTheme="minorEastAsia" w:hAnsiTheme="minorHAnsi" w:cstheme="minorBidi"/>
                <w:noProof/>
                <w:sz w:val="22"/>
                <w:szCs w:val="22"/>
              </w:rPr>
              <w:tab/>
            </w:r>
            <w:r w:rsidR="00DF5FF7" w:rsidRPr="00430BE5">
              <w:rPr>
                <w:rStyle w:val="Lienhypertexte"/>
                <w:b/>
                <w:caps/>
                <w:noProof/>
              </w:rPr>
              <w:t>operations de verification et d’admission</w:t>
            </w:r>
            <w:r w:rsidR="00DF5FF7">
              <w:rPr>
                <w:noProof/>
                <w:webHidden/>
              </w:rPr>
              <w:tab/>
            </w:r>
            <w:r w:rsidR="00DF5FF7">
              <w:rPr>
                <w:noProof/>
                <w:webHidden/>
              </w:rPr>
              <w:fldChar w:fldCharType="begin"/>
            </w:r>
            <w:r w:rsidR="00DF5FF7">
              <w:rPr>
                <w:noProof/>
                <w:webHidden/>
              </w:rPr>
              <w:instrText xml:space="preserve"> PAGEREF _Toc32413520 \h </w:instrText>
            </w:r>
            <w:r w:rsidR="00DF5FF7">
              <w:rPr>
                <w:noProof/>
                <w:webHidden/>
              </w:rPr>
            </w:r>
            <w:r w:rsidR="00DF5FF7">
              <w:rPr>
                <w:noProof/>
                <w:webHidden/>
              </w:rPr>
              <w:fldChar w:fldCharType="separate"/>
            </w:r>
            <w:r w:rsidR="00DF5FF7">
              <w:rPr>
                <w:noProof/>
                <w:webHidden/>
              </w:rPr>
              <w:t>13</w:t>
            </w:r>
            <w:r w:rsidR="00DF5FF7">
              <w:rPr>
                <w:noProof/>
                <w:webHidden/>
              </w:rPr>
              <w:fldChar w:fldCharType="end"/>
            </w:r>
          </w:hyperlink>
        </w:p>
        <w:p w14:paraId="7C0C31DE" w14:textId="77777777" w:rsidR="00DF5FF7" w:rsidRDefault="00966CE1">
          <w:pPr>
            <w:pStyle w:val="TM2"/>
            <w:rPr>
              <w:noProof/>
            </w:rPr>
          </w:pPr>
          <w:hyperlink w:anchor="_Toc32413521" w:history="1">
            <w:r w:rsidR="00DF5FF7" w:rsidRPr="00430BE5">
              <w:rPr>
                <w:rStyle w:val="Lienhypertexte"/>
                <w:noProof/>
              </w:rPr>
              <w:t>Opérations de vérification</w:t>
            </w:r>
            <w:r w:rsidR="00DF5FF7">
              <w:rPr>
                <w:noProof/>
                <w:webHidden/>
              </w:rPr>
              <w:tab/>
            </w:r>
            <w:r w:rsidR="00DF5FF7">
              <w:rPr>
                <w:noProof/>
                <w:webHidden/>
              </w:rPr>
              <w:fldChar w:fldCharType="begin"/>
            </w:r>
            <w:r w:rsidR="00DF5FF7">
              <w:rPr>
                <w:noProof/>
                <w:webHidden/>
              </w:rPr>
              <w:instrText xml:space="preserve"> PAGEREF _Toc32413521 \h </w:instrText>
            </w:r>
            <w:r w:rsidR="00DF5FF7">
              <w:rPr>
                <w:noProof/>
                <w:webHidden/>
              </w:rPr>
            </w:r>
            <w:r w:rsidR="00DF5FF7">
              <w:rPr>
                <w:noProof/>
                <w:webHidden/>
              </w:rPr>
              <w:fldChar w:fldCharType="separate"/>
            </w:r>
            <w:r w:rsidR="00DF5FF7">
              <w:rPr>
                <w:noProof/>
                <w:webHidden/>
              </w:rPr>
              <w:t>13</w:t>
            </w:r>
            <w:r w:rsidR="00DF5FF7">
              <w:rPr>
                <w:noProof/>
                <w:webHidden/>
              </w:rPr>
              <w:fldChar w:fldCharType="end"/>
            </w:r>
          </w:hyperlink>
        </w:p>
        <w:p w14:paraId="7AE21B70" w14:textId="77777777" w:rsidR="00DF5FF7" w:rsidRDefault="00966CE1">
          <w:pPr>
            <w:pStyle w:val="TM2"/>
            <w:rPr>
              <w:noProof/>
            </w:rPr>
          </w:pPr>
          <w:hyperlink w:anchor="_Toc32413522" w:history="1">
            <w:r w:rsidR="00DF5FF7" w:rsidRPr="00430BE5">
              <w:rPr>
                <w:rStyle w:val="Lienhypertexte"/>
                <w:noProof/>
              </w:rPr>
              <w:t>Admission des prestations et des fournitures</w:t>
            </w:r>
            <w:r w:rsidR="00DF5FF7">
              <w:rPr>
                <w:noProof/>
                <w:webHidden/>
              </w:rPr>
              <w:tab/>
            </w:r>
            <w:r w:rsidR="00DF5FF7">
              <w:rPr>
                <w:noProof/>
                <w:webHidden/>
              </w:rPr>
              <w:fldChar w:fldCharType="begin"/>
            </w:r>
            <w:r w:rsidR="00DF5FF7">
              <w:rPr>
                <w:noProof/>
                <w:webHidden/>
              </w:rPr>
              <w:instrText xml:space="preserve"> PAGEREF _Toc32413522 \h </w:instrText>
            </w:r>
            <w:r w:rsidR="00DF5FF7">
              <w:rPr>
                <w:noProof/>
                <w:webHidden/>
              </w:rPr>
            </w:r>
            <w:r w:rsidR="00DF5FF7">
              <w:rPr>
                <w:noProof/>
                <w:webHidden/>
              </w:rPr>
              <w:fldChar w:fldCharType="separate"/>
            </w:r>
            <w:r w:rsidR="00DF5FF7">
              <w:rPr>
                <w:noProof/>
                <w:webHidden/>
              </w:rPr>
              <w:t>14</w:t>
            </w:r>
            <w:r w:rsidR="00DF5FF7">
              <w:rPr>
                <w:noProof/>
                <w:webHidden/>
              </w:rPr>
              <w:fldChar w:fldCharType="end"/>
            </w:r>
          </w:hyperlink>
        </w:p>
        <w:p w14:paraId="4F439963" w14:textId="77777777" w:rsidR="00DF5FF7" w:rsidRDefault="00966CE1">
          <w:pPr>
            <w:pStyle w:val="TM1"/>
            <w:tabs>
              <w:tab w:val="left" w:pos="1540"/>
              <w:tab w:val="right" w:leader="dot" w:pos="9736"/>
            </w:tabs>
            <w:rPr>
              <w:rFonts w:asciiTheme="minorHAnsi" w:eastAsiaTheme="minorEastAsia" w:hAnsiTheme="minorHAnsi" w:cstheme="minorBidi"/>
              <w:noProof/>
              <w:sz w:val="22"/>
              <w:szCs w:val="22"/>
            </w:rPr>
          </w:pPr>
          <w:hyperlink w:anchor="_Toc32413523" w:history="1">
            <w:r w:rsidR="00DF5FF7" w:rsidRPr="00430BE5">
              <w:rPr>
                <w:rStyle w:val="Lienhypertexte"/>
                <w:b/>
                <w:caps/>
                <w:noProof/>
              </w:rPr>
              <w:t>ARTICLE 6 :</w:t>
            </w:r>
            <w:r w:rsidR="00DF5FF7">
              <w:rPr>
                <w:rFonts w:asciiTheme="minorHAnsi" w:eastAsiaTheme="minorEastAsia" w:hAnsiTheme="minorHAnsi" w:cstheme="minorBidi"/>
                <w:noProof/>
                <w:sz w:val="22"/>
                <w:szCs w:val="22"/>
              </w:rPr>
              <w:tab/>
            </w:r>
            <w:r w:rsidR="00DF5FF7" w:rsidRPr="00430BE5">
              <w:rPr>
                <w:rStyle w:val="Lienhypertexte"/>
                <w:b/>
                <w:caps/>
                <w:noProof/>
              </w:rPr>
              <w:t>Modalités spécifiques d’exécution</w:t>
            </w:r>
            <w:r w:rsidR="00DF5FF7">
              <w:rPr>
                <w:noProof/>
                <w:webHidden/>
              </w:rPr>
              <w:tab/>
            </w:r>
            <w:r w:rsidR="00DF5FF7">
              <w:rPr>
                <w:noProof/>
                <w:webHidden/>
              </w:rPr>
              <w:fldChar w:fldCharType="begin"/>
            </w:r>
            <w:r w:rsidR="00DF5FF7">
              <w:rPr>
                <w:noProof/>
                <w:webHidden/>
              </w:rPr>
              <w:instrText xml:space="preserve"> PAGEREF _Toc32413523 \h </w:instrText>
            </w:r>
            <w:r w:rsidR="00DF5FF7">
              <w:rPr>
                <w:noProof/>
                <w:webHidden/>
              </w:rPr>
            </w:r>
            <w:r w:rsidR="00DF5FF7">
              <w:rPr>
                <w:noProof/>
                <w:webHidden/>
              </w:rPr>
              <w:fldChar w:fldCharType="separate"/>
            </w:r>
            <w:r w:rsidR="00DF5FF7">
              <w:rPr>
                <w:noProof/>
                <w:webHidden/>
              </w:rPr>
              <w:t>14</w:t>
            </w:r>
            <w:r w:rsidR="00DF5FF7">
              <w:rPr>
                <w:noProof/>
                <w:webHidden/>
              </w:rPr>
              <w:fldChar w:fldCharType="end"/>
            </w:r>
          </w:hyperlink>
        </w:p>
        <w:p w14:paraId="6F6054FC" w14:textId="77777777" w:rsidR="00DF5FF7" w:rsidRDefault="00966CE1">
          <w:pPr>
            <w:pStyle w:val="TM2"/>
            <w:rPr>
              <w:noProof/>
            </w:rPr>
          </w:pPr>
          <w:hyperlink w:anchor="_Toc32413524" w:history="1">
            <w:r w:rsidR="00DF5FF7" w:rsidRPr="00430BE5">
              <w:rPr>
                <w:rStyle w:val="Lienhypertexte"/>
                <w:noProof/>
              </w:rPr>
              <w:t>Tableau des livrables</w:t>
            </w:r>
            <w:r w:rsidR="00DF5FF7">
              <w:rPr>
                <w:noProof/>
                <w:webHidden/>
              </w:rPr>
              <w:tab/>
            </w:r>
            <w:r w:rsidR="00DF5FF7">
              <w:rPr>
                <w:noProof/>
                <w:webHidden/>
              </w:rPr>
              <w:fldChar w:fldCharType="begin"/>
            </w:r>
            <w:r w:rsidR="00DF5FF7">
              <w:rPr>
                <w:noProof/>
                <w:webHidden/>
              </w:rPr>
              <w:instrText xml:space="preserve"> PAGEREF _Toc32413524 \h </w:instrText>
            </w:r>
            <w:r w:rsidR="00DF5FF7">
              <w:rPr>
                <w:noProof/>
                <w:webHidden/>
              </w:rPr>
            </w:r>
            <w:r w:rsidR="00DF5FF7">
              <w:rPr>
                <w:noProof/>
                <w:webHidden/>
              </w:rPr>
              <w:fldChar w:fldCharType="separate"/>
            </w:r>
            <w:r w:rsidR="00DF5FF7">
              <w:rPr>
                <w:noProof/>
                <w:webHidden/>
              </w:rPr>
              <w:t>14</w:t>
            </w:r>
            <w:r w:rsidR="00DF5FF7">
              <w:rPr>
                <w:noProof/>
                <w:webHidden/>
              </w:rPr>
              <w:fldChar w:fldCharType="end"/>
            </w:r>
          </w:hyperlink>
        </w:p>
        <w:p w14:paraId="5DA94892" w14:textId="77777777" w:rsidR="00DF5FF7" w:rsidRDefault="00966CE1">
          <w:pPr>
            <w:pStyle w:val="TM2"/>
            <w:rPr>
              <w:noProof/>
            </w:rPr>
          </w:pPr>
          <w:hyperlink w:anchor="_Toc32413525" w:history="1">
            <w:r w:rsidR="00DF5FF7" w:rsidRPr="00430BE5">
              <w:rPr>
                <w:rStyle w:val="Lienhypertexte"/>
                <w:noProof/>
              </w:rPr>
              <w:t>Expert en charge de l’exécution de la mission</w:t>
            </w:r>
            <w:r w:rsidR="00DF5FF7">
              <w:rPr>
                <w:noProof/>
                <w:webHidden/>
              </w:rPr>
              <w:tab/>
            </w:r>
            <w:r w:rsidR="00DF5FF7">
              <w:rPr>
                <w:noProof/>
                <w:webHidden/>
              </w:rPr>
              <w:fldChar w:fldCharType="begin"/>
            </w:r>
            <w:r w:rsidR="00DF5FF7">
              <w:rPr>
                <w:noProof/>
                <w:webHidden/>
              </w:rPr>
              <w:instrText xml:space="preserve"> PAGEREF _Toc32413525 \h </w:instrText>
            </w:r>
            <w:r w:rsidR="00DF5FF7">
              <w:rPr>
                <w:noProof/>
                <w:webHidden/>
              </w:rPr>
            </w:r>
            <w:r w:rsidR="00DF5FF7">
              <w:rPr>
                <w:noProof/>
                <w:webHidden/>
              </w:rPr>
              <w:fldChar w:fldCharType="separate"/>
            </w:r>
            <w:r w:rsidR="00DF5FF7">
              <w:rPr>
                <w:noProof/>
                <w:webHidden/>
              </w:rPr>
              <w:t>14</w:t>
            </w:r>
            <w:r w:rsidR="00DF5FF7">
              <w:rPr>
                <w:noProof/>
                <w:webHidden/>
              </w:rPr>
              <w:fldChar w:fldCharType="end"/>
            </w:r>
          </w:hyperlink>
        </w:p>
        <w:p w14:paraId="42520126" w14:textId="77777777" w:rsidR="00DF5FF7" w:rsidRDefault="00966CE1">
          <w:pPr>
            <w:pStyle w:val="TM2"/>
            <w:rPr>
              <w:noProof/>
            </w:rPr>
          </w:pPr>
          <w:hyperlink w:anchor="_Toc32413526" w:history="1">
            <w:r w:rsidR="00DF5FF7" w:rsidRPr="00430BE5">
              <w:rPr>
                <w:rStyle w:val="Lienhypertexte"/>
                <w:noProof/>
              </w:rPr>
              <w:t>Lieu d’exécution</w:t>
            </w:r>
            <w:r w:rsidR="00DF5FF7">
              <w:rPr>
                <w:noProof/>
                <w:webHidden/>
              </w:rPr>
              <w:tab/>
            </w:r>
            <w:r w:rsidR="00DF5FF7">
              <w:rPr>
                <w:noProof/>
                <w:webHidden/>
              </w:rPr>
              <w:fldChar w:fldCharType="begin"/>
            </w:r>
            <w:r w:rsidR="00DF5FF7">
              <w:rPr>
                <w:noProof/>
                <w:webHidden/>
              </w:rPr>
              <w:instrText xml:space="preserve"> PAGEREF _Toc32413526 \h </w:instrText>
            </w:r>
            <w:r w:rsidR="00DF5FF7">
              <w:rPr>
                <w:noProof/>
                <w:webHidden/>
              </w:rPr>
            </w:r>
            <w:r w:rsidR="00DF5FF7">
              <w:rPr>
                <w:noProof/>
                <w:webHidden/>
              </w:rPr>
              <w:fldChar w:fldCharType="separate"/>
            </w:r>
            <w:r w:rsidR="00DF5FF7">
              <w:rPr>
                <w:noProof/>
                <w:webHidden/>
              </w:rPr>
              <w:t>14</w:t>
            </w:r>
            <w:r w:rsidR="00DF5FF7">
              <w:rPr>
                <w:noProof/>
                <w:webHidden/>
              </w:rPr>
              <w:fldChar w:fldCharType="end"/>
            </w:r>
          </w:hyperlink>
        </w:p>
        <w:p w14:paraId="5F02EF29" w14:textId="77777777" w:rsidR="00DF5FF7" w:rsidRDefault="00966CE1">
          <w:pPr>
            <w:pStyle w:val="TM2"/>
            <w:rPr>
              <w:noProof/>
            </w:rPr>
          </w:pPr>
          <w:hyperlink w:anchor="_Toc32413527" w:history="1">
            <w:r w:rsidR="00DF5FF7" w:rsidRPr="00430BE5">
              <w:rPr>
                <w:rStyle w:val="Lienhypertexte"/>
                <w:noProof/>
              </w:rPr>
              <w:t>Livraison</w:t>
            </w:r>
            <w:r w:rsidR="00DF5FF7">
              <w:rPr>
                <w:noProof/>
                <w:webHidden/>
              </w:rPr>
              <w:tab/>
            </w:r>
            <w:r w:rsidR="00DF5FF7">
              <w:rPr>
                <w:noProof/>
                <w:webHidden/>
              </w:rPr>
              <w:fldChar w:fldCharType="begin"/>
            </w:r>
            <w:r w:rsidR="00DF5FF7">
              <w:rPr>
                <w:noProof/>
                <w:webHidden/>
              </w:rPr>
              <w:instrText xml:space="preserve"> PAGEREF _Toc32413527 \h </w:instrText>
            </w:r>
            <w:r w:rsidR="00DF5FF7">
              <w:rPr>
                <w:noProof/>
                <w:webHidden/>
              </w:rPr>
            </w:r>
            <w:r w:rsidR="00DF5FF7">
              <w:rPr>
                <w:noProof/>
                <w:webHidden/>
              </w:rPr>
              <w:fldChar w:fldCharType="separate"/>
            </w:r>
            <w:r w:rsidR="00DF5FF7">
              <w:rPr>
                <w:noProof/>
                <w:webHidden/>
              </w:rPr>
              <w:t>14</w:t>
            </w:r>
            <w:r w:rsidR="00DF5FF7">
              <w:rPr>
                <w:noProof/>
                <w:webHidden/>
              </w:rPr>
              <w:fldChar w:fldCharType="end"/>
            </w:r>
          </w:hyperlink>
        </w:p>
        <w:p w14:paraId="0E9DE85E" w14:textId="77777777" w:rsidR="00DF5FF7" w:rsidRDefault="00966CE1">
          <w:pPr>
            <w:pStyle w:val="TM2"/>
            <w:rPr>
              <w:noProof/>
            </w:rPr>
          </w:pPr>
          <w:hyperlink w:anchor="_Toc32413528" w:history="1">
            <w:r w:rsidR="00DF5FF7" w:rsidRPr="00430BE5">
              <w:rPr>
                <w:rStyle w:val="Lienhypertexte"/>
                <w:noProof/>
              </w:rPr>
              <w:t>Langue du contrat</w:t>
            </w:r>
            <w:r w:rsidR="00DF5FF7">
              <w:rPr>
                <w:noProof/>
                <w:webHidden/>
              </w:rPr>
              <w:tab/>
            </w:r>
            <w:r w:rsidR="00DF5FF7">
              <w:rPr>
                <w:noProof/>
                <w:webHidden/>
              </w:rPr>
              <w:fldChar w:fldCharType="begin"/>
            </w:r>
            <w:r w:rsidR="00DF5FF7">
              <w:rPr>
                <w:noProof/>
                <w:webHidden/>
              </w:rPr>
              <w:instrText xml:space="preserve"> PAGEREF _Toc32413528 \h </w:instrText>
            </w:r>
            <w:r w:rsidR="00DF5FF7">
              <w:rPr>
                <w:noProof/>
                <w:webHidden/>
              </w:rPr>
            </w:r>
            <w:r w:rsidR="00DF5FF7">
              <w:rPr>
                <w:noProof/>
                <w:webHidden/>
              </w:rPr>
              <w:fldChar w:fldCharType="separate"/>
            </w:r>
            <w:r w:rsidR="00DF5FF7">
              <w:rPr>
                <w:noProof/>
                <w:webHidden/>
              </w:rPr>
              <w:t>15</w:t>
            </w:r>
            <w:r w:rsidR="00DF5FF7">
              <w:rPr>
                <w:noProof/>
                <w:webHidden/>
              </w:rPr>
              <w:fldChar w:fldCharType="end"/>
            </w:r>
          </w:hyperlink>
        </w:p>
        <w:p w14:paraId="5AE803E9" w14:textId="77777777" w:rsidR="00DF5FF7" w:rsidRDefault="00966CE1">
          <w:pPr>
            <w:pStyle w:val="TM2"/>
            <w:rPr>
              <w:noProof/>
            </w:rPr>
          </w:pPr>
          <w:hyperlink w:anchor="_Toc32413529" w:history="1">
            <w:r w:rsidR="00DF5FF7" w:rsidRPr="00430BE5">
              <w:rPr>
                <w:rStyle w:val="Lienhypertexte"/>
                <w:noProof/>
              </w:rPr>
              <w:t>Engagement du contractant</w:t>
            </w:r>
            <w:r w:rsidR="00DF5FF7">
              <w:rPr>
                <w:noProof/>
                <w:webHidden/>
              </w:rPr>
              <w:tab/>
            </w:r>
            <w:r w:rsidR="00DF5FF7">
              <w:rPr>
                <w:noProof/>
                <w:webHidden/>
              </w:rPr>
              <w:fldChar w:fldCharType="begin"/>
            </w:r>
            <w:r w:rsidR="00DF5FF7">
              <w:rPr>
                <w:noProof/>
                <w:webHidden/>
              </w:rPr>
              <w:instrText xml:space="preserve"> PAGEREF _Toc32413529 \h </w:instrText>
            </w:r>
            <w:r w:rsidR="00DF5FF7">
              <w:rPr>
                <w:noProof/>
                <w:webHidden/>
              </w:rPr>
            </w:r>
            <w:r w:rsidR="00DF5FF7">
              <w:rPr>
                <w:noProof/>
                <w:webHidden/>
              </w:rPr>
              <w:fldChar w:fldCharType="separate"/>
            </w:r>
            <w:r w:rsidR="00DF5FF7">
              <w:rPr>
                <w:noProof/>
                <w:webHidden/>
              </w:rPr>
              <w:t>15</w:t>
            </w:r>
            <w:r w:rsidR="00DF5FF7">
              <w:rPr>
                <w:noProof/>
                <w:webHidden/>
              </w:rPr>
              <w:fldChar w:fldCharType="end"/>
            </w:r>
          </w:hyperlink>
        </w:p>
        <w:p w14:paraId="11EAF077" w14:textId="77777777" w:rsidR="00DF5FF7" w:rsidRDefault="00966CE1">
          <w:pPr>
            <w:pStyle w:val="TM2"/>
            <w:rPr>
              <w:noProof/>
            </w:rPr>
          </w:pPr>
          <w:hyperlink w:anchor="_Toc32413530" w:history="1">
            <w:r w:rsidR="00DF5FF7" w:rsidRPr="00430BE5">
              <w:rPr>
                <w:rStyle w:val="Lienhypertexte"/>
                <w:noProof/>
              </w:rPr>
              <w:t>Confidentialité</w:t>
            </w:r>
            <w:r w:rsidR="00DF5FF7">
              <w:rPr>
                <w:noProof/>
                <w:webHidden/>
              </w:rPr>
              <w:tab/>
            </w:r>
            <w:r w:rsidR="00DF5FF7">
              <w:rPr>
                <w:noProof/>
                <w:webHidden/>
              </w:rPr>
              <w:fldChar w:fldCharType="begin"/>
            </w:r>
            <w:r w:rsidR="00DF5FF7">
              <w:rPr>
                <w:noProof/>
                <w:webHidden/>
              </w:rPr>
              <w:instrText xml:space="preserve"> PAGEREF _Toc32413530 \h </w:instrText>
            </w:r>
            <w:r w:rsidR="00DF5FF7">
              <w:rPr>
                <w:noProof/>
                <w:webHidden/>
              </w:rPr>
            </w:r>
            <w:r w:rsidR="00DF5FF7">
              <w:rPr>
                <w:noProof/>
                <w:webHidden/>
              </w:rPr>
              <w:fldChar w:fldCharType="separate"/>
            </w:r>
            <w:r w:rsidR="00DF5FF7">
              <w:rPr>
                <w:noProof/>
                <w:webHidden/>
              </w:rPr>
              <w:t>16</w:t>
            </w:r>
            <w:r w:rsidR="00DF5FF7">
              <w:rPr>
                <w:noProof/>
                <w:webHidden/>
              </w:rPr>
              <w:fldChar w:fldCharType="end"/>
            </w:r>
          </w:hyperlink>
        </w:p>
        <w:p w14:paraId="7D17D181" w14:textId="77777777" w:rsidR="00DF5FF7" w:rsidRDefault="00966CE1">
          <w:pPr>
            <w:pStyle w:val="TM2"/>
            <w:rPr>
              <w:noProof/>
            </w:rPr>
          </w:pPr>
          <w:hyperlink w:anchor="_Toc32413531" w:history="1">
            <w:r w:rsidR="00DF5FF7" w:rsidRPr="00430BE5">
              <w:rPr>
                <w:rStyle w:val="Lienhypertexte"/>
                <w:noProof/>
              </w:rPr>
              <w:t>Fournitures documents</w:t>
            </w:r>
            <w:r w:rsidR="00DF5FF7">
              <w:rPr>
                <w:noProof/>
                <w:webHidden/>
              </w:rPr>
              <w:tab/>
            </w:r>
            <w:r w:rsidR="00DF5FF7">
              <w:rPr>
                <w:noProof/>
                <w:webHidden/>
              </w:rPr>
              <w:fldChar w:fldCharType="begin"/>
            </w:r>
            <w:r w:rsidR="00DF5FF7">
              <w:rPr>
                <w:noProof/>
                <w:webHidden/>
              </w:rPr>
              <w:instrText xml:space="preserve"> PAGEREF _Toc32413531 \h </w:instrText>
            </w:r>
            <w:r w:rsidR="00DF5FF7">
              <w:rPr>
                <w:noProof/>
                <w:webHidden/>
              </w:rPr>
            </w:r>
            <w:r w:rsidR="00DF5FF7">
              <w:rPr>
                <w:noProof/>
                <w:webHidden/>
              </w:rPr>
              <w:fldChar w:fldCharType="separate"/>
            </w:r>
            <w:r w:rsidR="00DF5FF7">
              <w:rPr>
                <w:noProof/>
                <w:webHidden/>
              </w:rPr>
              <w:t>16</w:t>
            </w:r>
            <w:r w:rsidR="00DF5FF7">
              <w:rPr>
                <w:noProof/>
                <w:webHidden/>
              </w:rPr>
              <w:fldChar w:fldCharType="end"/>
            </w:r>
          </w:hyperlink>
        </w:p>
        <w:p w14:paraId="15CD3E9F" w14:textId="77777777" w:rsidR="00DF5FF7" w:rsidRDefault="00966CE1">
          <w:pPr>
            <w:pStyle w:val="TM2"/>
            <w:rPr>
              <w:noProof/>
            </w:rPr>
          </w:pPr>
          <w:hyperlink w:anchor="_Toc32413532" w:history="1">
            <w:r w:rsidR="00DF5FF7" w:rsidRPr="00430BE5">
              <w:rPr>
                <w:rStyle w:val="Lienhypertexte"/>
                <w:noProof/>
              </w:rPr>
              <w:t>Assurance</w:t>
            </w:r>
            <w:r w:rsidR="00DF5FF7">
              <w:rPr>
                <w:noProof/>
                <w:webHidden/>
              </w:rPr>
              <w:tab/>
            </w:r>
            <w:r w:rsidR="00DF5FF7">
              <w:rPr>
                <w:noProof/>
                <w:webHidden/>
              </w:rPr>
              <w:fldChar w:fldCharType="begin"/>
            </w:r>
            <w:r w:rsidR="00DF5FF7">
              <w:rPr>
                <w:noProof/>
                <w:webHidden/>
              </w:rPr>
              <w:instrText xml:space="preserve"> PAGEREF _Toc32413532 \h </w:instrText>
            </w:r>
            <w:r w:rsidR="00DF5FF7">
              <w:rPr>
                <w:noProof/>
                <w:webHidden/>
              </w:rPr>
            </w:r>
            <w:r w:rsidR="00DF5FF7">
              <w:rPr>
                <w:noProof/>
                <w:webHidden/>
              </w:rPr>
              <w:fldChar w:fldCharType="separate"/>
            </w:r>
            <w:r w:rsidR="00DF5FF7">
              <w:rPr>
                <w:noProof/>
                <w:webHidden/>
              </w:rPr>
              <w:t>16</w:t>
            </w:r>
            <w:r w:rsidR="00DF5FF7">
              <w:rPr>
                <w:noProof/>
                <w:webHidden/>
              </w:rPr>
              <w:fldChar w:fldCharType="end"/>
            </w:r>
          </w:hyperlink>
        </w:p>
        <w:p w14:paraId="7DE81DDE" w14:textId="77777777" w:rsidR="00DF5FF7" w:rsidRDefault="00966CE1">
          <w:pPr>
            <w:pStyle w:val="TM2"/>
            <w:rPr>
              <w:noProof/>
            </w:rPr>
          </w:pPr>
          <w:hyperlink w:anchor="_Toc32413533" w:history="1">
            <w:r w:rsidR="00DF5FF7" w:rsidRPr="00430BE5">
              <w:rPr>
                <w:rStyle w:val="Lienhypertexte"/>
                <w:noProof/>
              </w:rPr>
              <w:t>Point de contact et communication</w:t>
            </w:r>
            <w:r w:rsidR="00DF5FF7">
              <w:rPr>
                <w:noProof/>
                <w:webHidden/>
              </w:rPr>
              <w:tab/>
            </w:r>
            <w:r w:rsidR="00DF5FF7">
              <w:rPr>
                <w:noProof/>
                <w:webHidden/>
              </w:rPr>
              <w:fldChar w:fldCharType="begin"/>
            </w:r>
            <w:r w:rsidR="00DF5FF7">
              <w:rPr>
                <w:noProof/>
                <w:webHidden/>
              </w:rPr>
              <w:instrText xml:space="preserve"> PAGEREF _Toc32413533 \h </w:instrText>
            </w:r>
            <w:r w:rsidR="00DF5FF7">
              <w:rPr>
                <w:noProof/>
                <w:webHidden/>
              </w:rPr>
            </w:r>
            <w:r w:rsidR="00DF5FF7">
              <w:rPr>
                <w:noProof/>
                <w:webHidden/>
              </w:rPr>
              <w:fldChar w:fldCharType="separate"/>
            </w:r>
            <w:r w:rsidR="00DF5FF7">
              <w:rPr>
                <w:noProof/>
                <w:webHidden/>
              </w:rPr>
              <w:t>17</w:t>
            </w:r>
            <w:r w:rsidR="00DF5FF7">
              <w:rPr>
                <w:noProof/>
                <w:webHidden/>
              </w:rPr>
              <w:fldChar w:fldCharType="end"/>
            </w:r>
          </w:hyperlink>
        </w:p>
        <w:p w14:paraId="4CCED21F" w14:textId="77777777" w:rsidR="00DF5FF7" w:rsidRDefault="00966CE1">
          <w:pPr>
            <w:pStyle w:val="TM1"/>
            <w:tabs>
              <w:tab w:val="left" w:pos="1540"/>
              <w:tab w:val="right" w:leader="dot" w:pos="9736"/>
            </w:tabs>
            <w:rPr>
              <w:rFonts w:asciiTheme="minorHAnsi" w:eastAsiaTheme="minorEastAsia" w:hAnsiTheme="minorHAnsi" w:cstheme="minorBidi"/>
              <w:noProof/>
              <w:sz w:val="22"/>
              <w:szCs w:val="22"/>
            </w:rPr>
          </w:pPr>
          <w:hyperlink w:anchor="_Toc32413534" w:history="1">
            <w:r w:rsidR="00DF5FF7" w:rsidRPr="00430BE5">
              <w:rPr>
                <w:rStyle w:val="Lienhypertexte"/>
                <w:b/>
                <w:caps/>
                <w:noProof/>
              </w:rPr>
              <w:t>ARTICLE 7 :</w:t>
            </w:r>
            <w:r w:rsidR="00DF5FF7">
              <w:rPr>
                <w:rFonts w:asciiTheme="minorHAnsi" w:eastAsiaTheme="minorEastAsia" w:hAnsiTheme="minorHAnsi" w:cstheme="minorBidi"/>
                <w:noProof/>
                <w:sz w:val="22"/>
                <w:szCs w:val="22"/>
              </w:rPr>
              <w:tab/>
            </w:r>
            <w:r w:rsidR="00DF5FF7" w:rsidRPr="00430BE5">
              <w:rPr>
                <w:rStyle w:val="Lienhypertexte"/>
                <w:b/>
                <w:caps/>
                <w:noProof/>
              </w:rPr>
              <w:t>pénalités</w:t>
            </w:r>
            <w:r w:rsidR="00DF5FF7">
              <w:rPr>
                <w:noProof/>
                <w:webHidden/>
              </w:rPr>
              <w:tab/>
            </w:r>
            <w:r w:rsidR="00DF5FF7">
              <w:rPr>
                <w:noProof/>
                <w:webHidden/>
              </w:rPr>
              <w:fldChar w:fldCharType="begin"/>
            </w:r>
            <w:r w:rsidR="00DF5FF7">
              <w:rPr>
                <w:noProof/>
                <w:webHidden/>
              </w:rPr>
              <w:instrText xml:space="preserve"> PAGEREF _Toc32413534 \h </w:instrText>
            </w:r>
            <w:r w:rsidR="00DF5FF7">
              <w:rPr>
                <w:noProof/>
                <w:webHidden/>
              </w:rPr>
            </w:r>
            <w:r w:rsidR="00DF5FF7">
              <w:rPr>
                <w:noProof/>
                <w:webHidden/>
              </w:rPr>
              <w:fldChar w:fldCharType="separate"/>
            </w:r>
            <w:r w:rsidR="00DF5FF7">
              <w:rPr>
                <w:noProof/>
                <w:webHidden/>
              </w:rPr>
              <w:t>17</w:t>
            </w:r>
            <w:r w:rsidR="00DF5FF7">
              <w:rPr>
                <w:noProof/>
                <w:webHidden/>
              </w:rPr>
              <w:fldChar w:fldCharType="end"/>
            </w:r>
          </w:hyperlink>
        </w:p>
        <w:p w14:paraId="355FCE7F" w14:textId="77777777" w:rsidR="00DF5FF7" w:rsidRDefault="00966CE1">
          <w:pPr>
            <w:pStyle w:val="TM2"/>
            <w:rPr>
              <w:noProof/>
            </w:rPr>
          </w:pPr>
          <w:hyperlink w:anchor="_Toc32413535" w:history="1">
            <w:r w:rsidR="00DF5FF7" w:rsidRPr="00430BE5">
              <w:rPr>
                <w:rStyle w:val="Lienhypertexte"/>
                <w:noProof/>
              </w:rPr>
              <w:t>Pénalités sur livrables documentaires périodiques</w:t>
            </w:r>
            <w:r w:rsidR="00DF5FF7">
              <w:rPr>
                <w:noProof/>
                <w:webHidden/>
              </w:rPr>
              <w:tab/>
            </w:r>
            <w:r w:rsidR="00DF5FF7">
              <w:rPr>
                <w:noProof/>
                <w:webHidden/>
              </w:rPr>
              <w:fldChar w:fldCharType="begin"/>
            </w:r>
            <w:r w:rsidR="00DF5FF7">
              <w:rPr>
                <w:noProof/>
                <w:webHidden/>
              </w:rPr>
              <w:instrText xml:space="preserve"> PAGEREF _Toc32413535 \h </w:instrText>
            </w:r>
            <w:r w:rsidR="00DF5FF7">
              <w:rPr>
                <w:noProof/>
                <w:webHidden/>
              </w:rPr>
            </w:r>
            <w:r w:rsidR="00DF5FF7">
              <w:rPr>
                <w:noProof/>
                <w:webHidden/>
              </w:rPr>
              <w:fldChar w:fldCharType="separate"/>
            </w:r>
            <w:r w:rsidR="00DF5FF7">
              <w:rPr>
                <w:noProof/>
                <w:webHidden/>
              </w:rPr>
              <w:t>17</w:t>
            </w:r>
            <w:r w:rsidR="00DF5FF7">
              <w:rPr>
                <w:noProof/>
                <w:webHidden/>
              </w:rPr>
              <w:fldChar w:fldCharType="end"/>
            </w:r>
          </w:hyperlink>
        </w:p>
        <w:p w14:paraId="3781B2CE" w14:textId="77777777" w:rsidR="00DF5FF7" w:rsidRDefault="00966CE1">
          <w:pPr>
            <w:pStyle w:val="TM2"/>
            <w:rPr>
              <w:noProof/>
            </w:rPr>
          </w:pPr>
          <w:hyperlink w:anchor="_Toc32413536" w:history="1">
            <w:r w:rsidR="00DF5FF7" w:rsidRPr="00430BE5">
              <w:rPr>
                <w:rStyle w:val="Lienhypertexte"/>
                <w:noProof/>
              </w:rPr>
              <w:t>Pénalités sur remise d’un livrable final</w:t>
            </w:r>
            <w:r w:rsidR="00DF5FF7">
              <w:rPr>
                <w:noProof/>
                <w:webHidden/>
              </w:rPr>
              <w:tab/>
            </w:r>
            <w:r w:rsidR="00DF5FF7">
              <w:rPr>
                <w:noProof/>
                <w:webHidden/>
              </w:rPr>
              <w:fldChar w:fldCharType="begin"/>
            </w:r>
            <w:r w:rsidR="00DF5FF7">
              <w:rPr>
                <w:noProof/>
                <w:webHidden/>
              </w:rPr>
              <w:instrText xml:space="preserve"> PAGEREF _Toc32413536 \h </w:instrText>
            </w:r>
            <w:r w:rsidR="00DF5FF7">
              <w:rPr>
                <w:noProof/>
                <w:webHidden/>
              </w:rPr>
            </w:r>
            <w:r w:rsidR="00DF5FF7">
              <w:rPr>
                <w:noProof/>
                <w:webHidden/>
              </w:rPr>
              <w:fldChar w:fldCharType="separate"/>
            </w:r>
            <w:r w:rsidR="00DF5FF7">
              <w:rPr>
                <w:noProof/>
                <w:webHidden/>
              </w:rPr>
              <w:t>17</w:t>
            </w:r>
            <w:r w:rsidR="00DF5FF7">
              <w:rPr>
                <w:noProof/>
                <w:webHidden/>
              </w:rPr>
              <w:fldChar w:fldCharType="end"/>
            </w:r>
          </w:hyperlink>
        </w:p>
        <w:p w14:paraId="05B56C6B" w14:textId="77777777" w:rsidR="00DF5FF7" w:rsidRDefault="00966CE1">
          <w:pPr>
            <w:pStyle w:val="TM1"/>
            <w:tabs>
              <w:tab w:val="left" w:pos="1540"/>
              <w:tab w:val="right" w:leader="dot" w:pos="9736"/>
            </w:tabs>
            <w:rPr>
              <w:rFonts w:asciiTheme="minorHAnsi" w:eastAsiaTheme="minorEastAsia" w:hAnsiTheme="minorHAnsi" w:cstheme="minorBidi"/>
              <w:noProof/>
              <w:sz w:val="22"/>
              <w:szCs w:val="22"/>
            </w:rPr>
          </w:pPr>
          <w:hyperlink w:anchor="_Toc32413537" w:history="1">
            <w:r w:rsidR="00DF5FF7" w:rsidRPr="00430BE5">
              <w:rPr>
                <w:rStyle w:val="Lienhypertexte"/>
                <w:b/>
                <w:caps/>
                <w:noProof/>
              </w:rPr>
              <w:t>ARTICLE 8 :</w:t>
            </w:r>
            <w:r w:rsidR="00DF5FF7">
              <w:rPr>
                <w:rFonts w:asciiTheme="minorHAnsi" w:eastAsiaTheme="minorEastAsia" w:hAnsiTheme="minorHAnsi" w:cstheme="minorBidi"/>
                <w:noProof/>
                <w:sz w:val="22"/>
                <w:szCs w:val="22"/>
              </w:rPr>
              <w:tab/>
            </w:r>
            <w:r w:rsidR="00DF5FF7" w:rsidRPr="00430BE5">
              <w:rPr>
                <w:rStyle w:val="Lienhypertexte"/>
                <w:b/>
                <w:caps/>
                <w:noProof/>
              </w:rPr>
              <w:t>propriété intellectuelle</w:t>
            </w:r>
            <w:r w:rsidR="00DF5FF7">
              <w:rPr>
                <w:noProof/>
                <w:webHidden/>
              </w:rPr>
              <w:tab/>
            </w:r>
            <w:r w:rsidR="00DF5FF7">
              <w:rPr>
                <w:noProof/>
                <w:webHidden/>
              </w:rPr>
              <w:fldChar w:fldCharType="begin"/>
            </w:r>
            <w:r w:rsidR="00DF5FF7">
              <w:rPr>
                <w:noProof/>
                <w:webHidden/>
              </w:rPr>
              <w:instrText xml:space="preserve"> PAGEREF _Toc32413537 \h </w:instrText>
            </w:r>
            <w:r w:rsidR="00DF5FF7">
              <w:rPr>
                <w:noProof/>
                <w:webHidden/>
              </w:rPr>
            </w:r>
            <w:r w:rsidR="00DF5FF7">
              <w:rPr>
                <w:noProof/>
                <w:webHidden/>
              </w:rPr>
              <w:fldChar w:fldCharType="separate"/>
            </w:r>
            <w:r w:rsidR="00DF5FF7">
              <w:rPr>
                <w:noProof/>
                <w:webHidden/>
              </w:rPr>
              <w:t>17</w:t>
            </w:r>
            <w:r w:rsidR="00DF5FF7">
              <w:rPr>
                <w:noProof/>
                <w:webHidden/>
              </w:rPr>
              <w:fldChar w:fldCharType="end"/>
            </w:r>
          </w:hyperlink>
        </w:p>
        <w:p w14:paraId="1C0D07B6" w14:textId="77777777" w:rsidR="00DF5FF7" w:rsidRDefault="00966CE1">
          <w:pPr>
            <w:pStyle w:val="TM2"/>
            <w:rPr>
              <w:noProof/>
            </w:rPr>
          </w:pPr>
          <w:hyperlink w:anchor="_Toc32413538" w:history="1">
            <w:r w:rsidR="00DF5FF7" w:rsidRPr="00430BE5">
              <w:rPr>
                <w:rStyle w:val="Lienhypertexte"/>
                <w:noProof/>
              </w:rPr>
              <w:t>Définitions</w:t>
            </w:r>
            <w:r w:rsidR="00DF5FF7">
              <w:rPr>
                <w:noProof/>
                <w:webHidden/>
              </w:rPr>
              <w:tab/>
            </w:r>
            <w:r w:rsidR="00DF5FF7">
              <w:rPr>
                <w:noProof/>
                <w:webHidden/>
              </w:rPr>
              <w:fldChar w:fldCharType="begin"/>
            </w:r>
            <w:r w:rsidR="00DF5FF7">
              <w:rPr>
                <w:noProof/>
                <w:webHidden/>
              </w:rPr>
              <w:instrText xml:space="preserve"> PAGEREF _Toc32413538 \h </w:instrText>
            </w:r>
            <w:r w:rsidR="00DF5FF7">
              <w:rPr>
                <w:noProof/>
                <w:webHidden/>
              </w:rPr>
            </w:r>
            <w:r w:rsidR="00DF5FF7">
              <w:rPr>
                <w:noProof/>
                <w:webHidden/>
              </w:rPr>
              <w:fldChar w:fldCharType="separate"/>
            </w:r>
            <w:r w:rsidR="00DF5FF7">
              <w:rPr>
                <w:noProof/>
                <w:webHidden/>
              </w:rPr>
              <w:t>17</w:t>
            </w:r>
            <w:r w:rsidR="00DF5FF7">
              <w:rPr>
                <w:noProof/>
                <w:webHidden/>
              </w:rPr>
              <w:fldChar w:fldCharType="end"/>
            </w:r>
          </w:hyperlink>
        </w:p>
        <w:p w14:paraId="3AED857E" w14:textId="77777777" w:rsidR="00DF5FF7" w:rsidRDefault="00966CE1">
          <w:pPr>
            <w:pStyle w:val="TM2"/>
            <w:rPr>
              <w:noProof/>
            </w:rPr>
          </w:pPr>
          <w:hyperlink w:anchor="_Toc32413539" w:history="1">
            <w:r w:rsidR="00DF5FF7" w:rsidRPr="00430BE5">
              <w:rPr>
                <w:rStyle w:val="Lienhypertexte"/>
                <w:noProof/>
              </w:rPr>
              <w:t>Propriété des résultats</w:t>
            </w:r>
            <w:r w:rsidR="00DF5FF7">
              <w:rPr>
                <w:noProof/>
                <w:webHidden/>
              </w:rPr>
              <w:tab/>
            </w:r>
            <w:r w:rsidR="00DF5FF7">
              <w:rPr>
                <w:noProof/>
                <w:webHidden/>
              </w:rPr>
              <w:fldChar w:fldCharType="begin"/>
            </w:r>
            <w:r w:rsidR="00DF5FF7">
              <w:rPr>
                <w:noProof/>
                <w:webHidden/>
              </w:rPr>
              <w:instrText xml:space="preserve"> PAGEREF _Toc32413539 \h </w:instrText>
            </w:r>
            <w:r w:rsidR="00DF5FF7">
              <w:rPr>
                <w:noProof/>
                <w:webHidden/>
              </w:rPr>
            </w:r>
            <w:r w:rsidR="00DF5FF7">
              <w:rPr>
                <w:noProof/>
                <w:webHidden/>
              </w:rPr>
              <w:fldChar w:fldCharType="separate"/>
            </w:r>
            <w:r w:rsidR="00DF5FF7">
              <w:rPr>
                <w:noProof/>
                <w:webHidden/>
              </w:rPr>
              <w:t>18</w:t>
            </w:r>
            <w:r w:rsidR="00DF5FF7">
              <w:rPr>
                <w:noProof/>
                <w:webHidden/>
              </w:rPr>
              <w:fldChar w:fldCharType="end"/>
            </w:r>
          </w:hyperlink>
        </w:p>
        <w:p w14:paraId="45270B57" w14:textId="77777777" w:rsidR="00DF5FF7" w:rsidRDefault="00966CE1">
          <w:pPr>
            <w:pStyle w:val="TM2"/>
            <w:rPr>
              <w:noProof/>
            </w:rPr>
          </w:pPr>
          <w:hyperlink w:anchor="_Toc32413540" w:history="1">
            <w:r w:rsidR="00DF5FF7" w:rsidRPr="00430BE5">
              <w:rPr>
                <w:rStyle w:val="Lienhypertexte"/>
                <w:noProof/>
              </w:rPr>
              <w:t>Exploitation des résultats</w:t>
            </w:r>
            <w:r w:rsidR="00DF5FF7">
              <w:rPr>
                <w:noProof/>
                <w:webHidden/>
              </w:rPr>
              <w:tab/>
            </w:r>
            <w:r w:rsidR="00DF5FF7">
              <w:rPr>
                <w:noProof/>
                <w:webHidden/>
              </w:rPr>
              <w:fldChar w:fldCharType="begin"/>
            </w:r>
            <w:r w:rsidR="00DF5FF7">
              <w:rPr>
                <w:noProof/>
                <w:webHidden/>
              </w:rPr>
              <w:instrText xml:space="preserve"> PAGEREF _Toc32413540 \h </w:instrText>
            </w:r>
            <w:r w:rsidR="00DF5FF7">
              <w:rPr>
                <w:noProof/>
                <w:webHidden/>
              </w:rPr>
            </w:r>
            <w:r w:rsidR="00DF5FF7">
              <w:rPr>
                <w:noProof/>
                <w:webHidden/>
              </w:rPr>
              <w:fldChar w:fldCharType="separate"/>
            </w:r>
            <w:r w:rsidR="00DF5FF7">
              <w:rPr>
                <w:noProof/>
                <w:webHidden/>
              </w:rPr>
              <w:t>18</w:t>
            </w:r>
            <w:r w:rsidR="00DF5FF7">
              <w:rPr>
                <w:noProof/>
                <w:webHidden/>
              </w:rPr>
              <w:fldChar w:fldCharType="end"/>
            </w:r>
          </w:hyperlink>
        </w:p>
        <w:p w14:paraId="05EAD6E9" w14:textId="77777777" w:rsidR="00DF5FF7" w:rsidRDefault="00966CE1">
          <w:pPr>
            <w:pStyle w:val="TM2"/>
            <w:rPr>
              <w:noProof/>
            </w:rPr>
          </w:pPr>
          <w:hyperlink w:anchor="_Toc32413541" w:history="1">
            <w:r w:rsidR="00DF5FF7" w:rsidRPr="00430BE5">
              <w:rPr>
                <w:rStyle w:val="Lienhypertexte"/>
                <w:noProof/>
              </w:rPr>
              <w:t>Licence sur les Droits Préexistants</w:t>
            </w:r>
            <w:r w:rsidR="00DF5FF7">
              <w:rPr>
                <w:noProof/>
                <w:webHidden/>
              </w:rPr>
              <w:tab/>
            </w:r>
            <w:r w:rsidR="00DF5FF7">
              <w:rPr>
                <w:noProof/>
                <w:webHidden/>
              </w:rPr>
              <w:fldChar w:fldCharType="begin"/>
            </w:r>
            <w:r w:rsidR="00DF5FF7">
              <w:rPr>
                <w:noProof/>
                <w:webHidden/>
              </w:rPr>
              <w:instrText xml:space="preserve"> PAGEREF _Toc32413541 \h </w:instrText>
            </w:r>
            <w:r w:rsidR="00DF5FF7">
              <w:rPr>
                <w:noProof/>
                <w:webHidden/>
              </w:rPr>
            </w:r>
            <w:r w:rsidR="00DF5FF7">
              <w:rPr>
                <w:noProof/>
                <w:webHidden/>
              </w:rPr>
              <w:fldChar w:fldCharType="separate"/>
            </w:r>
            <w:r w:rsidR="00DF5FF7">
              <w:rPr>
                <w:noProof/>
                <w:webHidden/>
              </w:rPr>
              <w:t>18</w:t>
            </w:r>
            <w:r w:rsidR="00DF5FF7">
              <w:rPr>
                <w:noProof/>
                <w:webHidden/>
              </w:rPr>
              <w:fldChar w:fldCharType="end"/>
            </w:r>
          </w:hyperlink>
        </w:p>
        <w:p w14:paraId="1D435501" w14:textId="77777777" w:rsidR="00DF5FF7" w:rsidRDefault="00966CE1">
          <w:pPr>
            <w:pStyle w:val="TM2"/>
            <w:rPr>
              <w:noProof/>
            </w:rPr>
          </w:pPr>
          <w:hyperlink w:anchor="_Toc32413542" w:history="1">
            <w:r w:rsidR="00DF5FF7" w:rsidRPr="00430BE5">
              <w:rPr>
                <w:rStyle w:val="Lienhypertexte"/>
                <w:noProof/>
              </w:rPr>
              <w:t>Garanties</w:t>
            </w:r>
            <w:r w:rsidR="00DF5FF7">
              <w:rPr>
                <w:noProof/>
                <w:webHidden/>
              </w:rPr>
              <w:tab/>
            </w:r>
            <w:r w:rsidR="00DF5FF7">
              <w:rPr>
                <w:noProof/>
                <w:webHidden/>
              </w:rPr>
              <w:fldChar w:fldCharType="begin"/>
            </w:r>
            <w:r w:rsidR="00DF5FF7">
              <w:rPr>
                <w:noProof/>
                <w:webHidden/>
              </w:rPr>
              <w:instrText xml:space="preserve"> PAGEREF _Toc32413542 \h </w:instrText>
            </w:r>
            <w:r w:rsidR="00DF5FF7">
              <w:rPr>
                <w:noProof/>
                <w:webHidden/>
              </w:rPr>
            </w:r>
            <w:r w:rsidR="00DF5FF7">
              <w:rPr>
                <w:noProof/>
                <w:webHidden/>
              </w:rPr>
              <w:fldChar w:fldCharType="separate"/>
            </w:r>
            <w:r w:rsidR="00DF5FF7">
              <w:rPr>
                <w:noProof/>
                <w:webHidden/>
              </w:rPr>
              <w:t>19</w:t>
            </w:r>
            <w:r w:rsidR="00DF5FF7">
              <w:rPr>
                <w:noProof/>
                <w:webHidden/>
              </w:rPr>
              <w:fldChar w:fldCharType="end"/>
            </w:r>
          </w:hyperlink>
        </w:p>
        <w:p w14:paraId="3B20CF38" w14:textId="77777777" w:rsidR="00DF5FF7" w:rsidRDefault="00966CE1">
          <w:pPr>
            <w:pStyle w:val="TM2"/>
            <w:rPr>
              <w:noProof/>
            </w:rPr>
          </w:pPr>
          <w:hyperlink w:anchor="_Toc32413543" w:history="1">
            <w:r w:rsidR="00DF5FF7" w:rsidRPr="00430BE5">
              <w:rPr>
                <w:rStyle w:val="Lienhypertexte"/>
                <w:noProof/>
              </w:rPr>
              <w:t>Droits à l’image</w:t>
            </w:r>
            <w:r w:rsidR="00DF5FF7">
              <w:rPr>
                <w:noProof/>
                <w:webHidden/>
              </w:rPr>
              <w:tab/>
            </w:r>
            <w:r w:rsidR="00DF5FF7">
              <w:rPr>
                <w:noProof/>
                <w:webHidden/>
              </w:rPr>
              <w:fldChar w:fldCharType="begin"/>
            </w:r>
            <w:r w:rsidR="00DF5FF7">
              <w:rPr>
                <w:noProof/>
                <w:webHidden/>
              </w:rPr>
              <w:instrText xml:space="preserve"> PAGEREF _Toc32413543 \h </w:instrText>
            </w:r>
            <w:r w:rsidR="00DF5FF7">
              <w:rPr>
                <w:noProof/>
                <w:webHidden/>
              </w:rPr>
            </w:r>
            <w:r w:rsidR="00DF5FF7">
              <w:rPr>
                <w:noProof/>
                <w:webHidden/>
              </w:rPr>
              <w:fldChar w:fldCharType="separate"/>
            </w:r>
            <w:r w:rsidR="00DF5FF7">
              <w:rPr>
                <w:noProof/>
                <w:webHidden/>
              </w:rPr>
              <w:t>19</w:t>
            </w:r>
            <w:r w:rsidR="00DF5FF7">
              <w:rPr>
                <w:noProof/>
                <w:webHidden/>
              </w:rPr>
              <w:fldChar w:fldCharType="end"/>
            </w:r>
          </w:hyperlink>
        </w:p>
        <w:p w14:paraId="74BA7899" w14:textId="77777777" w:rsidR="00DF5FF7" w:rsidRDefault="00966CE1">
          <w:pPr>
            <w:pStyle w:val="TM1"/>
            <w:tabs>
              <w:tab w:val="left" w:pos="1540"/>
              <w:tab w:val="right" w:leader="dot" w:pos="9736"/>
            </w:tabs>
            <w:rPr>
              <w:rFonts w:asciiTheme="minorHAnsi" w:eastAsiaTheme="minorEastAsia" w:hAnsiTheme="minorHAnsi" w:cstheme="minorBidi"/>
              <w:noProof/>
              <w:sz w:val="22"/>
              <w:szCs w:val="22"/>
            </w:rPr>
          </w:pPr>
          <w:hyperlink w:anchor="_Toc32413544" w:history="1">
            <w:r w:rsidR="00DF5FF7" w:rsidRPr="00430BE5">
              <w:rPr>
                <w:rStyle w:val="Lienhypertexte"/>
                <w:b/>
                <w:caps/>
                <w:noProof/>
              </w:rPr>
              <w:t>ARTICLE 9 :</w:t>
            </w:r>
            <w:r w:rsidR="00DF5FF7">
              <w:rPr>
                <w:rFonts w:asciiTheme="minorHAnsi" w:eastAsiaTheme="minorEastAsia" w:hAnsiTheme="minorHAnsi" w:cstheme="minorBidi"/>
                <w:noProof/>
                <w:sz w:val="22"/>
                <w:szCs w:val="22"/>
              </w:rPr>
              <w:tab/>
            </w:r>
            <w:r w:rsidR="00DF5FF7" w:rsidRPr="00430BE5">
              <w:rPr>
                <w:rStyle w:val="Lienhypertexte"/>
                <w:b/>
                <w:caps/>
                <w:noProof/>
              </w:rPr>
              <w:t>Resiliation du contrat</w:t>
            </w:r>
            <w:r w:rsidR="00DF5FF7">
              <w:rPr>
                <w:noProof/>
                <w:webHidden/>
              </w:rPr>
              <w:tab/>
            </w:r>
            <w:r w:rsidR="00DF5FF7">
              <w:rPr>
                <w:noProof/>
                <w:webHidden/>
              </w:rPr>
              <w:fldChar w:fldCharType="begin"/>
            </w:r>
            <w:r w:rsidR="00DF5FF7">
              <w:rPr>
                <w:noProof/>
                <w:webHidden/>
              </w:rPr>
              <w:instrText xml:space="preserve"> PAGEREF _Toc32413544 \h </w:instrText>
            </w:r>
            <w:r w:rsidR="00DF5FF7">
              <w:rPr>
                <w:noProof/>
                <w:webHidden/>
              </w:rPr>
            </w:r>
            <w:r w:rsidR="00DF5FF7">
              <w:rPr>
                <w:noProof/>
                <w:webHidden/>
              </w:rPr>
              <w:fldChar w:fldCharType="separate"/>
            </w:r>
            <w:r w:rsidR="00DF5FF7">
              <w:rPr>
                <w:noProof/>
                <w:webHidden/>
              </w:rPr>
              <w:t>19</w:t>
            </w:r>
            <w:r w:rsidR="00DF5FF7">
              <w:rPr>
                <w:noProof/>
                <w:webHidden/>
              </w:rPr>
              <w:fldChar w:fldCharType="end"/>
            </w:r>
          </w:hyperlink>
        </w:p>
        <w:p w14:paraId="30B17CF2" w14:textId="77777777" w:rsidR="00DF5FF7" w:rsidRDefault="00966CE1">
          <w:pPr>
            <w:pStyle w:val="TM2"/>
            <w:rPr>
              <w:noProof/>
            </w:rPr>
          </w:pPr>
          <w:hyperlink w:anchor="_Toc32413545" w:history="1">
            <w:r w:rsidR="00DF5FF7" w:rsidRPr="00430BE5">
              <w:rPr>
                <w:rStyle w:val="Lienhypertexte"/>
                <w:noProof/>
              </w:rPr>
              <w:t>Modalités générales de résiliation</w:t>
            </w:r>
            <w:r w:rsidR="00DF5FF7">
              <w:rPr>
                <w:noProof/>
                <w:webHidden/>
              </w:rPr>
              <w:tab/>
            </w:r>
            <w:r w:rsidR="00DF5FF7">
              <w:rPr>
                <w:noProof/>
                <w:webHidden/>
              </w:rPr>
              <w:fldChar w:fldCharType="begin"/>
            </w:r>
            <w:r w:rsidR="00DF5FF7">
              <w:rPr>
                <w:noProof/>
                <w:webHidden/>
              </w:rPr>
              <w:instrText xml:space="preserve"> PAGEREF _Toc32413545 \h </w:instrText>
            </w:r>
            <w:r w:rsidR="00DF5FF7">
              <w:rPr>
                <w:noProof/>
                <w:webHidden/>
              </w:rPr>
            </w:r>
            <w:r w:rsidR="00DF5FF7">
              <w:rPr>
                <w:noProof/>
                <w:webHidden/>
              </w:rPr>
              <w:fldChar w:fldCharType="separate"/>
            </w:r>
            <w:r w:rsidR="00DF5FF7">
              <w:rPr>
                <w:noProof/>
                <w:webHidden/>
              </w:rPr>
              <w:t>19</w:t>
            </w:r>
            <w:r w:rsidR="00DF5FF7">
              <w:rPr>
                <w:noProof/>
                <w:webHidden/>
              </w:rPr>
              <w:fldChar w:fldCharType="end"/>
            </w:r>
          </w:hyperlink>
        </w:p>
        <w:p w14:paraId="24131107" w14:textId="77777777" w:rsidR="00DF5FF7" w:rsidRDefault="00966CE1">
          <w:pPr>
            <w:pStyle w:val="TM2"/>
            <w:rPr>
              <w:noProof/>
            </w:rPr>
          </w:pPr>
          <w:hyperlink w:anchor="_Toc32413546" w:history="1">
            <w:r w:rsidR="00DF5FF7" w:rsidRPr="00430BE5">
              <w:rPr>
                <w:rStyle w:val="Lienhypertexte"/>
                <w:noProof/>
              </w:rPr>
              <w:t>Résiliation du contrat en cas d’indisponibilité de l’expert désigné</w:t>
            </w:r>
            <w:r w:rsidR="00DF5FF7">
              <w:rPr>
                <w:noProof/>
                <w:webHidden/>
              </w:rPr>
              <w:tab/>
            </w:r>
            <w:r w:rsidR="00DF5FF7">
              <w:rPr>
                <w:noProof/>
                <w:webHidden/>
              </w:rPr>
              <w:fldChar w:fldCharType="begin"/>
            </w:r>
            <w:r w:rsidR="00DF5FF7">
              <w:rPr>
                <w:noProof/>
                <w:webHidden/>
              </w:rPr>
              <w:instrText xml:space="preserve"> PAGEREF _Toc32413546 \h </w:instrText>
            </w:r>
            <w:r w:rsidR="00DF5FF7">
              <w:rPr>
                <w:noProof/>
                <w:webHidden/>
              </w:rPr>
            </w:r>
            <w:r w:rsidR="00DF5FF7">
              <w:rPr>
                <w:noProof/>
                <w:webHidden/>
              </w:rPr>
              <w:fldChar w:fldCharType="separate"/>
            </w:r>
            <w:r w:rsidR="00DF5FF7">
              <w:rPr>
                <w:noProof/>
                <w:webHidden/>
              </w:rPr>
              <w:t>19</w:t>
            </w:r>
            <w:r w:rsidR="00DF5FF7">
              <w:rPr>
                <w:noProof/>
                <w:webHidden/>
              </w:rPr>
              <w:fldChar w:fldCharType="end"/>
            </w:r>
          </w:hyperlink>
        </w:p>
        <w:p w14:paraId="0A810D77" w14:textId="77777777" w:rsidR="00DF5FF7" w:rsidRDefault="00966CE1">
          <w:pPr>
            <w:pStyle w:val="TM2"/>
            <w:rPr>
              <w:noProof/>
            </w:rPr>
          </w:pPr>
          <w:hyperlink w:anchor="_Toc32413547" w:history="1">
            <w:r w:rsidR="00DF5FF7" w:rsidRPr="00430BE5">
              <w:rPr>
                <w:rStyle w:val="Lienhypertexte"/>
                <w:noProof/>
              </w:rPr>
              <w:t>Procédure</w:t>
            </w:r>
            <w:r w:rsidR="00DF5FF7">
              <w:rPr>
                <w:noProof/>
                <w:webHidden/>
              </w:rPr>
              <w:tab/>
            </w:r>
            <w:r w:rsidR="00DF5FF7">
              <w:rPr>
                <w:noProof/>
                <w:webHidden/>
              </w:rPr>
              <w:fldChar w:fldCharType="begin"/>
            </w:r>
            <w:r w:rsidR="00DF5FF7">
              <w:rPr>
                <w:noProof/>
                <w:webHidden/>
              </w:rPr>
              <w:instrText xml:space="preserve"> PAGEREF _Toc32413547 \h </w:instrText>
            </w:r>
            <w:r w:rsidR="00DF5FF7">
              <w:rPr>
                <w:noProof/>
                <w:webHidden/>
              </w:rPr>
            </w:r>
            <w:r w:rsidR="00DF5FF7">
              <w:rPr>
                <w:noProof/>
                <w:webHidden/>
              </w:rPr>
              <w:fldChar w:fldCharType="separate"/>
            </w:r>
            <w:r w:rsidR="00DF5FF7">
              <w:rPr>
                <w:noProof/>
                <w:webHidden/>
              </w:rPr>
              <w:t>19</w:t>
            </w:r>
            <w:r w:rsidR="00DF5FF7">
              <w:rPr>
                <w:noProof/>
                <w:webHidden/>
              </w:rPr>
              <w:fldChar w:fldCharType="end"/>
            </w:r>
          </w:hyperlink>
        </w:p>
        <w:p w14:paraId="13EE527E" w14:textId="77777777" w:rsidR="00DF5FF7" w:rsidRDefault="00966CE1">
          <w:pPr>
            <w:pStyle w:val="TM1"/>
            <w:tabs>
              <w:tab w:val="left" w:pos="1540"/>
              <w:tab w:val="right" w:leader="dot" w:pos="9736"/>
            </w:tabs>
            <w:rPr>
              <w:rFonts w:asciiTheme="minorHAnsi" w:eastAsiaTheme="minorEastAsia" w:hAnsiTheme="minorHAnsi" w:cstheme="minorBidi"/>
              <w:noProof/>
              <w:sz w:val="22"/>
              <w:szCs w:val="22"/>
            </w:rPr>
          </w:pPr>
          <w:hyperlink w:anchor="_Toc32413548" w:history="1">
            <w:r w:rsidR="00DF5FF7" w:rsidRPr="00430BE5">
              <w:rPr>
                <w:rStyle w:val="Lienhypertexte"/>
                <w:b/>
                <w:caps/>
                <w:noProof/>
              </w:rPr>
              <w:t>ARTICLE 10 :</w:t>
            </w:r>
            <w:r w:rsidR="00DF5FF7">
              <w:rPr>
                <w:rFonts w:asciiTheme="minorHAnsi" w:eastAsiaTheme="minorEastAsia" w:hAnsiTheme="minorHAnsi" w:cstheme="minorBidi"/>
                <w:noProof/>
                <w:sz w:val="22"/>
                <w:szCs w:val="22"/>
              </w:rPr>
              <w:tab/>
            </w:r>
            <w:r w:rsidR="00DF5FF7" w:rsidRPr="00430BE5">
              <w:rPr>
                <w:rStyle w:val="Lienhypertexte"/>
                <w:b/>
                <w:caps/>
                <w:noProof/>
              </w:rPr>
              <w:t>Derogation au CCAG</w:t>
            </w:r>
            <w:r w:rsidR="00DF5FF7">
              <w:rPr>
                <w:noProof/>
                <w:webHidden/>
              </w:rPr>
              <w:tab/>
            </w:r>
            <w:r w:rsidR="00DF5FF7">
              <w:rPr>
                <w:noProof/>
                <w:webHidden/>
              </w:rPr>
              <w:fldChar w:fldCharType="begin"/>
            </w:r>
            <w:r w:rsidR="00DF5FF7">
              <w:rPr>
                <w:noProof/>
                <w:webHidden/>
              </w:rPr>
              <w:instrText xml:space="preserve"> PAGEREF _Toc32413548 \h </w:instrText>
            </w:r>
            <w:r w:rsidR="00DF5FF7">
              <w:rPr>
                <w:noProof/>
                <w:webHidden/>
              </w:rPr>
            </w:r>
            <w:r w:rsidR="00DF5FF7">
              <w:rPr>
                <w:noProof/>
                <w:webHidden/>
              </w:rPr>
              <w:fldChar w:fldCharType="separate"/>
            </w:r>
            <w:r w:rsidR="00DF5FF7">
              <w:rPr>
                <w:noProof/>
                <w:webHidden/>
              </w:rPr>
              <w:t>19</w:t>
            </w:r>
            <w:r w:rsidR="00DF5FF7">
              <w:rPr>
                <w:noProof/>
                <w:webHidden/>
              </w:rPr>
              <w:fldChar w:fldCharType="end"/>
            </w:r>
          </w:hyperlink>
        </w:p>
        <w:p w14:paraId="38DF7175" w14:textId="77777777" w:rsidR="00DF5FF7" w:rsidRDefault="00966CE1">
          <w:pPr>
            <w:pStyle w:val="TM1"/>
            <w:tabs>
              <w:tab w:val="left" w:pos="1540"/>
              <w:tab w:val="right" w:leader="dot" w:pos="9736"/>
            </w:tabs>
            <w:rPr>
              <w:rFonts w:asciiTheme="minorHAnsi" w:eastAsiaTheme="minorEastAsia" w:hAnsiTheme="minorHAnsi" w:cstheme="minorBidi"/>
              <w:noProof/>
              <w:sz w:val="22"/>
              <w:szCs w:val="22"/>
            </w:rPr>
          </w:pPr>
          <w:hyperlink w:anchor="_Toc32413549" w:history="1">
            <w:r w:rsidR="00DF5FF7" w:rsidRPr="00430BE5">
              <w:rPr>
                <w:rStyle w:val="Lienhypertexte"/>
                <w:b/>
                <w:caps/>
                <w:noProof/>
              </w:rPr>
              <w:t>ARTICLE 11 :</w:t>
            </w:r>
            <w:r w:rsidR="00DF5FF7">
              <w:rPr>
                <w:rFonts w:asciiTheme="minorHAnsi" w:eastAsiaTheme="minorEastAsia" w:hAnsiTheme="minorHAnsi" w:cstheme="minorBidi"/>
                <w:noProof/>
                <w:sz w:val="22"/>
                <w:szCs w:val="22"/>
              </w:rPr>
              <w:tab/>
            </w:r>
            <w:r w:rsidR="00DF5FF7" w:rsidRPr="00430BE5">
              <w:rPr>
                <w:rStyle w:val="Lienhypertexte"/>
                <w:b/>
                <w:caps/>
                <w:noProof/>
              </w:rPr>
              <w:t>Ethique</w:t>
            </w:r>
            <w:r w:rsidR="00DF5FF7">
              <w:rPr>
                <w:noProof/>
                <w:webHidden/>
              </w:rPr>
              <w:tab/>
            </w:r>
            <w:r w:rsidR="00DF5FF7">
              <w:rPr>
                <w:noProof/>
                <w:webHidden/>
              </w:rPr>
              <w:fldChar w:fldCharType="begin"/>
            </w:r>
            <w:r w:rsidR="00DF5FF7">
              <w:rPr>
                <w:noProof/>
                <w:webHidden/>
              </w:rPr>
              <w:instrText xml:space="preserve"> PAGEREF _Toc32413549 \h </w:instrText>
            </w:r>
            <w:r w:rsidR="00DF5FF7">
              <w:rPr>
                <w:noProof/>
                <w:webHidden/>
              </w:rPr>
            </w:r>
            <w:r w:rsidR="00DF5FF7">
              <w:rPr>
                <w:noProof/>
                <w:webHidden/>
              </w:rPr>
              <w:fldChar w:fldCharType="separate"/>
            </w:r>
            <w:r w:rsidR="00DF5FF7">
              <w:rPr>
                <w:noProof/>
                <w:webHidden/>
              </w:rPr>
              <w:t>20</w:t>
            </w:r>
            <w:r w:rsidR="00DF5FF7">
              <w:rPr>
                <w:noProof/>
                <w:webHidden/>
              </w:rPr>
              <w:fldChar w:fldCharType="end"/>
            </w:r>
          </w:hyperlink>
        </w:p>
        <w:p w14:paraId="6F106C7E" w14:textId="77777777" w:rsidR="00DF5FF7" w:rsidRDefault="00966CE1">
          <w:pPr>
            <w:pStyle w:val="TM2"/>
            <w:rPr>
              <w:noProof/>
            </w:rPr>
          </w:pPr>
          <w:hyperlink w:anchor="_Toc32413550" w:history="1">
            <w:r w:rsidR="00DF5FF7" w:rsidRPr="00430BE5">
              <w:rPr>
                <w:rStyle w:val="Lienhypertexte"/>
                <w:noProof/>
              </w:rPr>
              <w:t>Engagements du Contractant</w:t>
            </w:r>
            <w:r w:rsidR="00DF5FF7">
              <w:rPr>
                <w:noProof/>
                <w:webHidden/>
              </w:rPr>
              <w:tab/>
            </w:r>
            <w:r w:rsidR="00DF5FF7">
              <w:rPr>
                <w:noProof/>
                <w:webHidden/>
              </w:rPr>
              <w:fldChar w:fldCharType="begin"/>
            </w:r>
            <w:r w:rsidR="00DF5FF7">
              <w:rPr>
                <w:noProof/>
                <w:webHidden/>
              </w:rPr>
              <w:instrText xml:space="preserve"> PAGEREF _Toc32413550 \h </w:instrText>
            </w:r>
            <w:r w:rsidR="00DF5FF7">
              <w:rPr>
                <w:noProof/>
                <w:webHidden/>
              </w:rPr>
            </w:r>
            <w:r w:rsidR="00DF5FF7">
              <w:rPr>
                <w:noProof/>
                <w:webHidden/>
              </w:rPr>
              <w:fldChar w:fldCharType="separate"/>
            </w:r>
            <w:r w:rsidR="00DF5FF7">
              <w:rPr>
                <w:noProof/>
                <w:webHidden/>
              </w:rPr>
              <w:t>20</w:t>
            </w:r>
            <w:r w:rsidR="00DF5FF7">
              <w:rPr>
                <w:noProof/>
                <w:webHidden/>
              </w:rPr>
              <w:fldChar w:fldCharType="end"/>
            </w:r>
          </w:hyperlink>
        </w:p>
        <w:p w14:paraId="641F198E" w14:textId="77777777" w:rsidR="00DF5FF7" w:rsidRDefault="00966CE1">
          <w:pPr>
            <w:pStyle w:val="TM2"/>
            <w:rPr>
              <w:noProof/>
            </w:rPr>
          </w:pPr>
          <w:hyperlink w:anchor="_Toc32413551" w:history="1">
            <w:r w:rsidR="00DF5FF7" w:rsidRPr="00430BE5">
              <w:rPr>
                <w:rStyle w:val="Lienhypertexte"/>
                <w:noProof/>
              </w:rPr>
              <w:t>Procédure de signalement</w:t>
            </w:r>
            <w:r w:rsidR="00DF5FF7">
              <w:rPr>
                <w:noProof/>
                <w:webHidden/>
              </w:rPr>
              <w:tab/>
            </w:r>
            <w:r w:rsidR="00DF5FF7">
              <w:rPr>
                <w:noProof/>
                <w:webHidden/>
              </w:rPr>
              <w:fldChar w:fldCharType="begin"/>
            </w:r>
            <w:r w:rsidR="00DF5FF7">
              <w:rPr>
                <w:noProof/>
                <w:webHidden/>
              </w:rPr>
              <w:instrText xml:space="preserve"> PAGEREF _Toc32413551 \h </w:instrText>
            </w:r>
            <w:r w:rsidR="00DF5FF7">
              <w:rPr>
                <w:noProof/>
                <w:webHidden/>
              </w:rPr>
            </w:r>
            <w:r w:rsidR="00DF5FF7">
              <w:rPr>
                <w:noProof/>
                <w:webHidden/>
              </w:rPr>
              <w:fldChar w:fldCharType="separate"/>
            </w:r>
            <w:r w:rsidR="00DF5FF7">
              <w:rPr>
                <w:noProof/>
                <w:webHidden/>
              </w:rPr>
              <w:t>20</w:t>
            </w:r>
            <w:r w:rsidR="00DF5FF7">
              <w:rPr>
                <w:noProof/>
                <w:webHidden/>
              </w:rPr>
              <w:fldChar w:fldCharType="end"/>
            </w:r>
          </w:hyperlink>
        </w:p>
        <w:p w14:paraId="18243920" w14:textId="77777777" w:rsidR="00DF5FF7" w:rsidRDefault="00966CE1">
          <w:pPr>
            <w:pStyle w:val="TM2"/>
            <w:rPr>
              <w:noProof/>
            </w:rPr>
          </w:pPr>
          <w:hyperlink w:anchor="_Toc32413552" w:history="1">
            <w:r w:rsidR="00DF5FF7" w:rsidRPr="00430BE5">
              <w:rPr>
                <w:rStyle w:val="Lienhypertexte"/>
                <w:noProof/>
              </w:rPr>
              <w:t>Lanceur d’alerte</w:t>
            </w:r>
            <w:r w:rsidR="00DF5FF7">
              <w:rPr>
                <w:noProof/>
                <w:webHidden/>
              </w:rPr>
              <w:tab/>
            </w:r>
            <w:r w:rsidR="00DF5FF7">
              <w:rPr>
                <w:noProof/>
                <w:webHidden/>
              </w:rPr>
              <w:fldChar w:fldCharType="begin"/>
            </w:r>
            <w:r w:rsidR="00DF5FF7">
              <w:rPr>
                <w:noProof/>
                <w:webHidden/>
              </w:rPr>
              <w:instrText xml:space="preserve"> PAGEREF _Toc32413552 \h </w:instrText>
            </w:r>
            <w:r w:rsidR="00DF5FF7">
              <w:rPr>
                <w:noProof/>
                <w:webHidden/>
              </w:rPr>
            </w:r>
            <w:r w:rsidR="00DF5FF7">
              <w:rPr>
                <w:noProof/>
                <w:webHidden/>
              </w:rPr>
              <w:fldChar w:fldCharType="separate"/>
            </w:r>
            <w:r w:rsidR="00DF5FF7">
              <w:rPr>
                <w:noProof/>
                <w:webHidden/>
              </w:rPr>
              <w:t>21</w:t>
            </w:r>
            <w:r w:rsidR="00DF5FF7">
              <w:rPr>
                <w:noProof/>
                <w:webHidden/>
              </w:rPr>
              <w:fldChar w:fldCharType="end"/>
            </w:r>
          </w:hyperlink>
        </w:p>
        <w:p w14:paraId="40B0409D" w14:textId="77777777" w:rsidR="00DF5FF7" w:rsidRDefault="00966CE1">
          <w:pPr>
            <w:pStyle w:val="TM1"/>
            <w:tabs>
              <w:tab w:val="left" w:pos="1540"/>
              <w:tab w:val="right" w:leader="dot" w:pos="9736"/>
            </w:tabs>
            <w:rPr>
              <w:rFonts w:asciiTheme="minorHAnsi" w:eastAsiaTheme="minorEastAsia" w:hAnsiTheme="minorHAnsi" w:cstheme="minorBidi"/>
              <w:noProof/>
              <w:sz w:val="22"/>
              <w:szCs w:val="22"/>
            </w:rPr>
          </w:pPr>
          <w:hyperlink w:anchor="_Toc32413553" w:history="1">
            <w:r w:rsidR="00DF5FF7" w:rsidRPr="00430BE5">
              <w:rPr>
                <w:rStyle w:val="Lienhypertexte"/>
                <w:b/>
                <w:caps/>
                <w:noProof/>
              </w:rPr>
              <w:t>ARTICLE 12 :</w:t>
            </w:r>
            <w:r w:rsidR="00DF5FF7">
              <w:rPr>
                <w:rFonts w:asciiTheme="minorHAnsi" w:eastAsiaTheme="minorEastAsia" w:hAnsiTheme="minorHAnsi" w:cstheme="minorBidi"/>
                <w:noProof/>
                <w:sz w:val="22"/>
                <w:szCs w:val="22"/>
              </w:rPr>
              <w:tab/>
            </w:r>
            <w:r w:rsidR="00DF5FF7" w:rsidRPr="00430BE5">
              <w:rPr>
                <w:rStyle w:val="Lienhypertexte"/>
                <w:b/>
                <w:caps/>
                <w:noProof/>
              </w:rPr>
              <w:t>dONNEES a cARACTERE PERSONNEL</w:t>
            </w:r>
            <w:r w:rsidR="00DF5FF7">
              <w:rPr>
                <w:noProof/>
                <w:webHidden/>
              </w:rPr>
              <w:tab/>
            </w:r>
            <w:r w:rsidR="00DF5FF7">
              <w:rPr>
                <w:noProof/>
                <w:webHidden/>
              </w:rPr>
              <w:fldChar w:fldCharType="begin"/>
            </w:r>
            <w:r w:rsidR="00DF5FF7">
              <w:rPr>
                <w:noProof/>
                <w:webHidden/>
              </w:rPr>
              <w:instrText xml:space="preserve"> PAGEREF _Toc32413553 \h </w:instrText>
            </w:r>
            <w:r w:rsidR="00DF5FF7">
              <w:rPr>
                <w:noProof/>
                <w:webHidden/>
              </w:rPr>
            </w:r>
            <w:r w:rsidR="00DF5FF7">
              <w:rPr>
                <w:noProof/>
                <w:webHidden/>
              </w:rPr>
              <w:fldChar w:fldCharType="separate"/>
            </w:r>
            <w:r w:rsidR="00DF5FF7">
              <w:rPr>
                <w:noProof/>
                <w:webHidden/>
              </w:rPr>
              <w:t>21</w:t>
            </w:r>
            <w:r w:rsidR="00DF5FF7">
              <w:rPr>
                <w:noProof/>
                <w:webHidden/>
              </w:rPr>
              <w:fldChar w:fldCharType="end"/>
            </w:r>
          </w:hyperlink>
        </w:p>
        <w:p w14:paraId="44ABA585" w14:textId="77777777" w:rsidR="00DF5FF7" w:rsidRDefault="00966CE1">
          <w:pPr>
            <w:pStyle w:val="TM1"/>
            <w:tabs>
              <w:tab w:val="left" w:pos="1540"/>
              <w:tab w:val="right" w:leader="dot" w:pos="9736"/>
            </w:tabs>
            <w:rPr>
              <w:rFonts w:asciiTheme="minorHAnsi" w:eastAsiaTheme="minorEastAsia" w:hAnsiTheme="minorHAnsi" w:cstheme="minorBidi"/>
              <w:noProof/>
              <w:sz w:val="22"/>
              <w:szCs w:val="22"/>
            </w:rPr>
          </w:pPr>
          <w:hyperlink w:anchor="_Toc32413554" w:history="1">
            <w:r w:rsidR="00DF5FF7" w:rsidRPr="00430BE5">
              <w:rPr>
                <w:rStyle w:val="Lienhypertexte"/>
                <w:b/>
                <w:caps/>
                <w:noProof/>
              </w:rPr>
              <w:t>ARTICLE 13 :</w:t>
            </w:r>
            <w:r w:rsidR="00DF5FF7">
              <w:rPr>
                <w:rFonts w:asciiTheme="minorHAnsi" w:eastAsiaTheme="minorEastAsia" w:hAnsiTheme="minorHAnsi" w:cstheme="minorBidi"/>
                <w:noProof/>
                <w:sz w:val="22"/>
                <w:szCs w:val="22"/>
              </w:rPr>
              <w:tab/>
            </w:r>
            <w:r w:rsidR="00DF5FF7" w:rsidRPr="00430BE5">
              <w:rPr>
                <w:rStyle w:val="Lienhypertexte"/>
                <w:b/>
                <w:caps/>
                <w:noProof/>
              </w:rPr>
              <w:t>Règlement des litiges - DROIT Français APPLICABLE</w:t>
            </w:r>
            <w:r w:rsidR="00DF5FF7">
              <w:rPr>
                <w:noProof/>
                <w:webHidden/>
              </w:rPr>
              <w:tab/>
            </w:r>
            <w:r w:rsidR="00DF5FF7">
              <w:rPr>
                <w:noProof/>
                <w:webHidden/>
              </w:rPr>
              <w:fldChar w:fldCharType="begin"/>
            </w:r>
            <w:r w:rsidR="00DF5FF7">
              <w:rPr>
                <w:noProof/>
                <w:webHidden/>
              </w:rPr>
              <w:instrText xml:space="preserve"> PAGEREF _Toc32413554 \h </w:instrText>
            </w:r>
            <w:r w:rsidR="00DF5FF7">
              <w:rPr>
                <w:noProof/>
                <w:webHidden/>
              </w:rPr>
            </w:r>
            <w:r w:rsidR="00DF5FF7">
              <w:rPr>
                <w:noProof/>
                <w:webHidden/>
              </w:rPr>
              <w:fldChar w:fldCharType="separate"/>
            </w:r>
            <w:r w:rsidR="00DF5FF7">
              <w:rPr>
                <w:noProof/>
                <w:webHidden/>
              </w:rPr>
              <w:t>22</w:t>
            </w:r>
            <w:r w:rsidR="00DF5FF7">
              <w:rPr>
                <w:noProof/>
                <w:webHidden/>
              </w:rPr>
              <w:fldChar w:fldCharType="end"/>
            </w:r>
          </w:hyperlink>
        </w:p>
        <w:p w14:paraId="07F9BB08" w14:textId="77777777" w:rsidR="00DF5FF7" w:rsidRDefault="00966CE1">
          <w:pPr>
            <w:pStyle w:val="TM1"/>
            <w:tabs>
              <w:tab w:val="left" w:pos="1540"/>
              <w:tab w:val="right" w:leader="dot" w:pos="9736"/>
            </w:tabs>
            <w:rPr>
              <w:rFonts w:asciiTheme="minorHAnsi" w:eastAsiaTheme="minorEastAsia" w:hAnsiTheme="minorHAnsi" w:cstheme="minorBidi"/>
              <w:noProof/>
              <w:sz w:val="22"/>
              <w:szCs w:val="22"/>
            </w:rPr>
          </w:pPr>
          <w:hyperlink w:anchor="_Toc32413555" w:history="1">
            <w:r w:rsidR="00DF5FF7" w:rsidRPr="00430BE5">
              <w:rPr>
                <w:rStyle w:val="Lienhypertexte"/>
                <w:b/>
                <w:caps/>
                <w:noProof/>
              </w:rPr>
              <w:t>ARTICLE 14 :</w:t>
            </w:r>
            <w:r w:rsidR="00DF5FF7">
              <w:rPr>
                <w:rFonts w:asciiTheme="minorHAnsi" w:eastAsiaTheme="minorEastAsia" w:hAnsiTheme="minorHAnsi" w:cstheme="minorBidi"/>
                <w:noProof/>
                <w:sz w:val="22"/>
                <w:szCs w:val="22"/>
              </w:rPr>
              <w:tab/>
            </w:r>
            <w:r w:rsidR="00DF5FF7" w:rsidRPr="00430BE5">
              <w:rPr>
                <w:rStyle w:val="Lienhypertexte"/>
                <w:b/>
                <w:caps/>
                <w:noProof/>
              </w:rPr>
              <w:t>Dispositions finales</w:t>
            </w:r>
            <w:r w:rsidR="00DF5FF7">
              <w:rPr>
                <w:noProof/>
                <w:webHidden/>
              </w:rPr>
              <w:tab/>
            </w:r>
            <w:r w:rsidR="00DF5FF7">
              <w:rPr>
                <w:noProof/>
                <w:webHidden/>
              </w:rPr>
              <w:fldChar w:fldCharType="begin"/>
            </w:r>
            <w:r w:rsidR="00DF5FF7">
              <w:rPr>
                <w:noProof/>
                <w:webHidden/>
              </w:rPr>
              <w:instrText xml:space="preserve"> PAGEREF _Toc32413555 \h </w:instrText>
            </w:r>
            <w:r w:rsidR="00DF5FF7">
              <w:rPr>
                <w:noProof/>
                <w:webHidden/>
              </w:rPr>
            </w:r>
            <w:r w:rsidR="00DF5FF7">
              <w:rPr>
                <w:noProof/>
                <w:webHidden/>
              </w:rPr>
              <w:fldChar w:fldCharType="separate"/>
            </w:r>
            <w:r w:rsidR="00DF5FF7">
              <w:rPr>
                <w:noProof/>
                <w:webHidden/>
              </w:rPr>
              <w:t>22</w:t>
            </w:r>
            <w:r w:rsidR="00DF5FF7">
              <w:rPr>
                <w:noProof/>
                <w:webHidden/>
              </w:rPr>
              <w:fldChar w:fldCharType="end"/>
            </w:r>
          </w:hyperlink>
        </w:p>
        <w:p w14:paraId="1288E1F9" w14:textId="77777777" w:rsidR="00DF5FF7" w:rsidRDefault="00966CE1">
          <w:pPr>
            <w:pStyle w:val="TM2"/>
            <w:rPr>
              <w:noProof/>
            </w:rPr>
          </w:pPr>
          <w:hyperlink w:anchor="_Toc32413556" w:history="1">
            <w:r w:rsidR="00DF5FF7" w:rsidRPr="00430BE5">
              <w:rPr>
                <w:rStyle w:val="Lienhypertexte"/>
                <w:noProof/>
              </w:rPr>
              <w:t>Déclaration</w:t>
            </w:r>
            <w:r w:rsidR="00DF5FF7">
              <w:rPr>
                <w:noProof/>
                <w:webHidden/>
              </w:rPr>
              <w:tab/>
            </w:r>
            <w:r w:rsidR="00DF5FF7">
              <w:rPr>
                <w:noProof/>
                <w:webHidden/>
              </w:rPr>
              <w:fldChar w:fldCharType="begin"/>
            </w:r>
            <w:r w:rsidR="00DF5FF7">
              <w:rPr>
                <w:noProof/>
                <w:webHidden/>
              </w:rPr>
              <w:instrText xml:space="preserve"> PAGEREF _Toc32413556 \h </w:instrText>
            </w:r>
            <w:r w:rsidR="00DF5FF7">
              <w:rPr>
                <w:noProof/>
                <w:webHidden/>
              </w:rPr>
            </w:r>
            <w:r w:rsidR="00DF5FF7">
              <w:rPr>
                <w:noProof/>
                <w:webHidden/>
              </w:rPr>
              <w:fldChar w:fldCharType="separate"/>
            </w:r>
            <w:r w:rsidR="00DF5FF7">
              <w:rPr>
                <w:noProof/>
                <w:webHidden/>
              </w:rPr>
              <w:t>22</w:t>
            </w:r>
            <w:r w:rsidR="00DF5FF7">
              <w:rPr>
                <w:noProof/>
                <w:webHidden/>
              </w:rPr>
              <w:fldChar w:fldCharType="end"/>
            </w:r>
          </w:hyperlink>
        </w:p>
        <w:p w14:paraId="2851CC8C" w14:textId="77777777" w:rsidR="00DF5FF7" w:rsidRDefault="00966CE1">
          <w:pPr>
            <w:pStyle w:val="TM1"/>
            <w:tabs>
              <w:tab w:val="right" w:leader="dot" w:pos="9736"/>
            </w:tabs>
            <w:rPr>
              <w:rFonts w:asciiTheme="minorHAnsi" w:eastAsiaTheme="minorEastAsia" w:hAnsiTheme="minorHAnsi" w:cstheme="minorBidi"/>
              <w:noProof/>
              <w:sz w:val="22"/>
              <w:szCs w:val="22"/>
            </w:rPr>
          </w:pPr>
          <w:hyperlink w:anchor="_Toc32413557" w:history="1">
            <w:r w:rsidR="00DF5FF7" w:rsidRPr="00430BE5">
              <w:rPr>
                <w:rStyle w:val="Lienhypertexte"/>
                <w:b/>
                <w:caps/>
                <w:noProof/>
              </w:rPr>
              <w:t>Annexe 1 : Cahier des charges</w:t>
            </w:r>
            <w:r w:rsidR="00DF5FF7">
              <w:rPr>
                <w:noProof/>
                <w:webHidden/>
              </w:rPr>
              <w:tab/>
            </w:r>
            <w:r w:rsidR="00DF5FF7">
              <w:rPr>
                <w:noProof/>
                <w:webHidden/>
              </w:rPr>
              <w:fldChar w:fldCharType="begin"/>
            </w:r>
            <w:r w:rsidR="00DF5FF7">
              <w:rPr>
                <w:noProof/>
                <w:webHidden/>
              </w:rPr>
              <w:instrText xml:space="preserve"> PAGEREF _Toc32413557 \h </w:instrText>
            </w:r>
            <w:r w:rsidR="00DF5FF7">
              <w:rPr>
                <w:noProof/>
                <w:webHidden/>
              </w:rPr>
            </w:r>
            <w:r w:rsidR="00DF5FF7">
              <w:rPr>
                <w:noProof/>
                <w:webHidden/>
              </w:rPr>
              <w:fldChar w:fldCharType="separate"/>
            </w:r>
            <w:r w:rsidR="00DF5FF7">
              <w:rPr>
                <w:noProof/>
                <w:webHidden/>
              </w:rPr>
              <w:t>25</w:t>
            </w:r>
            <w:r w:rsidR="00DF5FF7">
              <w:rPr>
                <w:noProof/>
                <w:webHidden/>
              </w:rPr>
              <w:fldChar w:fldCharType="end"/>
            </w:r>
          </w:hyperlink>
        </w:p>
        <w:p w14:paraId="09FB3625" w14:textId="26F9F179" w:rsidR="000A6E96" w:rsidRPr="00810FB4" w:rsidRDefault="002C46DE" w:rsidP="00810FB4">
          <w:pPr>
            <w:rPr>
              <w:rFonts w:asciiTheme="minorHAnsi" w:hAnsiTheme="minorHAnsi"/>
            </w:rPr>
            <w:sectPr w:rsidR="000A6E96" w:rsidRPr="00810FB4" w:rsidSect="00863B49">
              <w:headerReference w:type="default" r:id="rId14"/>
              <w:pgSz w:w="11906" w:h="16838" w:code="9"/>
              <w:pgMar w:top="902" w:right="1009" w:bottom="1616" w:left="1151" w:header="431" w:footer="567" w:gutter="0"/>
              <w:cols w:space="708"/>
              <w:docGrid w:linePitch="360"/>
            </w:sectPr>
          </w:pPr>
          <w:r w:rsidRPr="001B5605">
            <w:rPr>
              <w:rFonts w:asciiTheme="minorHAnsi" w:hAnsiTheme="minorHAnsi"/>
            </w:rPr>
            <w:fldChar w:fldCharType="end"/>
          </w:r>
        </w:p>
      </w:sdtContent>
    </w:sdt>
    <w:p w14:paraId="0558CFE2" w14:textId="7B8B1EC9"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5" w:name="_Toc524095221"/>
      <w:bookmarkStart w:id="6" w:name="_Toc32413500"/>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5"/>
      <w:r w:rsidR="00DE1070">
        <w:rPr>
          <w:rFonts w:asciiTheme="minorHAnsi" w:hAnsiTheme="minorHAnsi"/>
          <w:b/>
          <w:caps/>
          <w:sz w:val="32"/>
          <w:u w:val="single"/>
        </w:rPr>
        <w:t xml:space="preserve"> – acte d’engagement</w:t>
      </w:r>
      <w:bookmarkEnd w:id="6"/>
    </w:p>
    <w:p w14:paraId="3B2BCB8C" w14:textId="77777777" w:rsidR="00DE1070" w:rsidRPr="004E0874" w:rsidRDefault="00DE1070" w:rsidP="00DE1070">
      <w:pPr>
        <w:pStyle w:val="a"/>
        <w:widowControl w:val="0"/>
        <w:spacing w:before="240" w:after="240"/>
        <w:rPr>
          <w:rFonts w:asciiTheme="minorHAnsi" w:hAnsiTheme="minorHAnsi" w:cs="Arial"/>
          <w:b/>
          <w:sz w:val="20"/>
        </w:rPr>
      </w:pPr>
      <w:r w:rsidRPr="004E0874">
        <w:rPr>
          <w:rFonts w:asciiTheme="minorHAnsi" w:hAnsiTheme="minorHAnsi" w:cs="Arial"/>
          <w:b/>
          <w:sz w:val="20"/>
        </w:rPr>
        <w:t>Entre :</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77777777" w:rsidR="00DE1070" w:rsidRDefault="00DE1070" w:rsidP="00DE1070">
            <w:pPr>
              <w:pStyle w:val="a"/>
              <w:widowControl w:val="0"/>
              <w:rPr>
                <w:rFonts w:asciiTheme="minorHAnsi" w:hAnsiTheme="minorHAnsi" w:cs="Arial"/>
                <w:b/>
                <w:smallCaps/>
                <w:sz w:val="20"/>
                <w:u w:val="single"/>
              </w:rPr>
            </w:pPr>
            <w:r w:rsidRPr="004E0874">
              <w:rPr>
                <w:rFonts w:asciiTheme="minorHAnsi" w:hAnsiTheme="minorHAnsi" w:cs="Arial"/>
                <w:b/>
                <w:smallCaps/>
                <w:sz w:val="20"/>
                <w:u w:val="single"/>
              </w:rPr>
              <w:t xml:space="preserve">Expertise France </w:t>
            </w:r>
          </w:p>
          <w:p w14:paraId="46DA99F8" w14:textId="74648A09" w:rsidR="00287691" w:rsidRPr="004E0874" w:rsidRDefault="00287691" w:rsidP="00DE1070">
            <w:pPr>
              <w:pStyle w:val="a"/>
              <w:widowControl w:val="0"/>
              <w:rPr>
                <w:rFonts w:asciiTheme="minorHAnsi" w:hAnsiTheme="minorHAnsi" w:cs="Arial"/>
                <w:smallCaps/>
                <w:sz w:val="20"/>
                <w:u w:val="single"/>
              </w:rPr>
            </w:pPr>
            <w:r>
              <w:rPr>
                <w:rFonts w:asciiTheme="minorHAnsi" w:hAnsiTheme="minorHAnsi" w:cs="Arial"/>
                <w:smallCaps/>
                <w:sz w:val="20"/>
                <w:u w:val="single"/>
              </w:rPr>
              <w:t>(Ci-après dénommé</w:t>
            </w:r>
            <w:r w:rsidRPr="00287691">
              <w:rPr>
                <w:rFonts w:asciiTheme="minorHAnsi" w:hAnsiTheme="minorHAnsi" w:cs="Arial"/>
                <w:smallCaps/>
                <w:sz w:val="20"/>
                <w:u w:val="single"/>
              </w:rPr>
              <w:t xml:space="preserve"> «</w:t>
            </w:r>
            <w:r>
              <w:rPr>
                <w:rFonts w:asciiTheme="minorHAnsi" w:hAnsiTheme="minorHAnsi" w:cs="Arial"/>
                <w:smallCaps/>
                <w:sz w:val="20"/>
                <w:u w:val="single"/>
              </w:rPr>
              <w:t xml:space="preserve">Expertise </w:t>
            </w:r>
            <w:proofErr w:type="spellStart"/>
            <w:r>
              <w:rPr>
                <w:rFonts w:asciiTheme="minorHAnsi" w:hAnsiTheme="minorHAnsi" w:cs="Arial"/>
                <w:smallCaps/>
                <w:sz w:val="20"/>
                <w:u w:val="single"/>
              </w:rPr>
              <w:t>france</w:t>
            </w:r>
            <w:proofErr w:type="spellEnd"/>
            <w:r w:rsidRPr="00287691">
              <w:rPr>
                <w:rFonts w:asciiTheme="minorHAnsi" w:hAnsiTheme="minorHAnsi" w:cs="Arial"/>
                <w:smallCaps/>
                <w:sz w:val="20"/>
                <w:u w:val="single"/>
              </w:rPr>
              <w:t>»)</w:t>
            </w:r>
          </w:p>
          <w:p w14:paraId="3953A0E9" w14:textId="77777777" w:rsidR="00DE1070" w:rsidRPr="004E0874" w:rsidRDefault="00DE1070" w:rsidP="00DE1070">
            <w:pPr>
              <w:pStyle w:val="a"/>
              <w:widowControl w:val="0"/>
              <w:rPr>
                <w:rFonts w:asciiTheme="minorHAnsi" w:hAnsiTheme="minorHAnsi" w:cs="Arial"/>
                <w:sz w:val="20"/>
              </w:rPr>
            </w:pPr>
            <w:r w:rsidRPr="004E0874">
              <w:rPr>
                <w:rFonts w:asciiTheme="minorHAnsi" w:hAnsiTheme="minorHAnsi" w:cs="Arial"/>
                <w:sz w:val="20"/>
              </w:rPr>
              <w:t>73, rue de Vaugirard, 75006 PARIS, France</w:t>
            </w:r>
          </w:p>
          <w:p w14:paraId="5850D559" w14:textId="77777777" w:rsidR="00DE1070" w:rsidRPr="004E0874" w:rsidRDefault="00DE1070" w:rsidP="00DE1070">
            <w:pPr>
              <w:pStyle w:val="a"/>
              <w:widowControl w:val="0"/>
              <w:rPr>
                <w:rFonts w:asciiTheme="minorHAnsi" w:hAnsiTheme="minorHAnsi" w:cs="Arial"/>
                <w:sz w:val="20"/>
              </w:rPr>
            </w:pPr>
            <w:r w:rsidRPr="004E0874">
              <w:rPr>
                <w:rFonts w:asciiTheme="minorHAnsi" w:hAnsiTheme="minorHAnsi" w:cs="Arial"/>
                <w:sz w:val="20"/>
              </w:rPr>
              <w:t>Etablissement Public à caractère Industriel et Commercial (EPIC) immatriculé sous les numéros suivants :</w:t>
            </w:r>
          </w:p>
          <w:p w14:paraId="301594D8" w14:textId="31CDB9E3" w:rsidR="00DE1070" w:rsidRPr="004E0874" w:rsidRDefault="00DE1070" w:rsidP="00DE1070">
            <w:pPr>
              <w:pStyle w:val="a"/>
              <w:widowControl w:val="0"/>
              <w:numPr>
                <w:ilvl w:val="0"/>
                <w:numId w:val="3"/>
              </w:numPr>
              <w:tabs>
                <w:tab w:val="clear" w:pos="360"/>
                <w:tab w:val="num" w:pos="1134"/>
              </w:tabs>
              <w:ind w:left="1134"/>
              <w:rPr>
                <w:rFonts w:asciiTheme="minorHAnsi" w:hAnsiTheme="minorHAnsi" w:cs="Arial"/>
                <w:sz w:val="20"/>
              </w:rPr>
            </w:pPr>
            <w:r w:rsidRPr="004E0874">
              <w:rPr>
                <w:rFonts w:asciiTheme="minorHAnsi" w:hAnsiTheme="minorHAnsi" w:cs="Arial"/>
                <w:sz w:val="20"/>
              </w:rPr>
              <w:t>Raison social</w:t>
            </w:r>
            <w:r w:rsidR="00F952FE">
              <w:rPr>
                <w:rFonts w:asciiTheme="minorHAnsi" w:hAnsiTheme="minorHAnsi" w:cs="Arial"/>
                <w:sz w:val="20"/>
              </w:rPr>
              <w:t>e</w:t>
            </w:r>
            <w:r w:rsidRPr="004E0874">
              <w:rPr>
                <w:rFonts w:asciiTheme="minorHAnsi" w:hAnsiTheme="minorHAnsi" w:cs="Arial"/>
                <w:sz w:val="20"/>
              </w:rPr>
              <w:t xml:space="preserve"> : Agence Française d’Expertise Technique Internationale (AFETI)</w:t>
            </w:r>
          </w:p>
          <w:p w14:paraId="46FBF052" w14:textId="77777777" w:rsidR="00DE1070" w:rsidRPr="004E0874" w:rsidRDefault="00DE1070" w:rsidP="00DE1070">
            <w:pPr>
              <w:pStyle w:val="a"/>
              <w:widowControl w:val="0"/>
              <w:numPr>
                <w:ilvl w:val="0"/>
                <w:numId w:val="3"/>
              </w:numPr>
              <w:tabs>
                <w:tab w:val="clear" w:pos="360"/>
                <w:tab w:val="num" w:pos="1134"/>
              </w:tabs>
              <w:ind w:left="1134"/>
              <w:rPr>
                <w:rFonts w:asciiTheme="minorHAnsi" w:hAnsiTheme="minorHAnsi" w:cs="Arial"/>
                <w:sz w:val="20"/>
              </w:rPr>
            </w:pPr>
            <w:r w:rsidRPr="004E0874">
              <w:rPr>
                <w:rFonts w:asciiTheme="minorHAnsi" w:hAnsiTheme="minorHAnsi" w:cs="Arial"/>
                <w:sz w:val="20"/>
              </w:rPr>
              <w:t xml:space="preserve">N° SIRET : 808 734 792 00027 </w:t>
            </w:r>
          </w:p>
          <w:p w14:paraId="4A3F4910" w14:textId="77777777" w:rsidR="00DE1070" w:rsidRPr="004E0874" w:rsidRDefault="00DE1070" w:rsidP="00DE1070">
            <w:pPr>
              <w:pStyle w:val="a"/>
              <w:widowControl w:val="0"/>
              <w:numPr>
                <w:ilvl w:val="0"/>
                <w:numId w:val="3"/>
              </w:numPr>
              <w:tabs>
                <w:tab w:val="clear" w:pos="360"/>
                <w:tab w:val="num" w:pos="1134"/>
              </w:tabs>
              <w:ind w:left="1134"/>
              <w:rPr>
                <w:rFonts w:asciiTheme="minorHAnsi" w:hAnsiTheme="minorHAnsi" w:cs="Arial"/>
                <w:sz w:val="20"/>
              </w:rPr>
            </w:pPr>
            <w:r w:rsidRPr="004E0874">
              <w:rPr>
                <w:rFonts w:asciiTheme="minorHAnsi" w:hAnsiTheme="minorHAnsi" w:cs="Arial"/>
                <w:sz w:val="20"/>
              </w:rPr>
              <w:t>N° de TVA intra-communautaire : FR36 808734792</w:t>
            </w:r>
          </w:p>
          <w:p w14:paraId="78E2CB64" w14:textId="77777777" w:rsidR="00DE1070" w:rsidRPr="004E0874" w:rsidRDefault="00DE1070" w:rsidP="00DE1070">
            <w:pPr>
              <w:pStyle w:val="a"/>
              <w:widowControl w:val="0"/>
              <w:rPr>
                <w:rFonts w:asciiTheme="minorHAnsi" w:hAnsiTheme="minorHAnsi" w:cs="Arial"/>
                <w:sz w:val="20"/>
              </w:rPr>
            </w:pPr>
          </w:p>
          <w:p w14:paraId="2FA1C0B4" w14:textId="17400C43" w:rsidR="00DE1070" w:rsidRPr="004E0874" w:rsidRDefault="00DE1070" w:rsidP="00DE1070">
            <w:pPr>
              <w:pStyle w:val="a"/>
              <w:widowControl w:val="0"/>
              <w:rPr>
                <w:rFonts w:asciiTheme="minorHAnsi" w:hAnsiTheme="minorHAnsi" w:cs="Arial"/>
                <w:sz w:val="20"/>
              </w:rPr>
            </w:pPr>
            <w:r w:rsidRPr="004E0874">
              <w:rPr>
                <w:rFonts w:asciiTheme="minorHAnsi" w:hAnsiTheme="minorHAnsi" w:cs="Arial"/>
                <w:sz w:val="20"/>
              </w:rPr>
              <w:t xml:space="preserve">Représentée par </w:t>
            </w:r>
            <w:r w:rsidR="00554974">
              <w:rPr>
                <w:rFonts w:asciiTheme="minorHAnsi" w:hAnsiTheme="minorHAnsi" w:cs="Arial"/>
                <w:sz w:val="20"/>
              </w:rPr>
              <w:t>M. Jérémie PELLET, Directeur général</w:t>
            </w:r>
            <w:r w:rsidRPr="004E0874">
              <w:rPr>
                <w:rFonts w:asciiTheme="minorHAnsi" w:hAnsiTheme="minorHAnsi" w:cs="Arial"/>
                <w:sz w:val="20"/>
              </w:rPr>
              <w:t>,</w:t>
            </w:r>
          </w:p>
          <w:p w14:paraId="6B6A7927" w14:textId="77777777" w:rsidR="00DE1070" w:rsidRPr="004E0874" w:rsidRDefault="00DE1070" w:rsidP="00DE1070">
            <w:pPr>
              <w:widowControl w:val="0"/>
              <w:jc w:val="both"/>
              <w:rPr>
                <w:rFonts w:asciiTheme="minorHAnsi" w:hAnsiTheme="minorHAnsi" w:cs="Arial"/>
                <w:b/>
                <w:bCs/>
                <w:u w:val="single"/>
              </w:rPr>
            </w:pPr>
            <w:r w:rsidRPr="004E0874">
              <w:rPr>
                <w:rFonts w:asciiTheme="minorHAnsi" w:hAnsiTheme="minorHAnsi" w:cs="Arial"/>
                <w:b/>
                <w:bCs/>
                <w:u w:val="single"/>
              </w:rPr>
              <w:t>d’une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4E0874" w:rsidRDefault="00DE1070" w:rsidP="00DE1070">
      <w:pPr>
        <w:widowControl w:val="0"/>
        <w:spacing w:before="240" w:after="240"/>
        <w:jc w:val="both"/>
        <w:rPr>
          <w:rFonts w:asciiTheme="minorHAnsi" w:hAnsiTheme="minorHAnsi" w:cs="Arial"/>
          <w:b/>
          <w:bCs/>
          <w:highlight w:val="yellow"/>
        </w:rPr>
      </w:pPr>
      <w:proofErr w:type="gramStart"/>
      <w:r w:rsidRPr="004E0874">
        <w:rPr>
          <w:rFonts w:asciiTheme="minorHAnsi" w:hAnsiTheme="minorHAnsi" w:cs="Arial"/>
          <w:b/>
          <w:bCs/>
        </w:rPr>
        <w:t>et</w:t>
      </w:r>
      <w:proofErr w:type="gramEnd"/>
      <w:r w:rsidRPr="004E0874">
        <w:rPr>
          <w:rFonts w:asciiTheme="minorHAnsi" w:hAnsiTheme="minorHAnsi" w:cs="Arial"/>
          <w:b/>
          <w:bCs/>
        </w:rPr>
        <w:t> :</w:t>
      </w:r>
    </w:p>
    <w:tbl>
      <w:tblPr>
        <w:tblStyle w:val="Grilledutableau"/>
        <w:tblW w:w="0" w:type="auto"/>
        <w:tblLook w:val="04A0" w:firstRow="1" w:lastRow="0" w:firstColumn="1" w:lastColumn="0" w:noHBand="0" w:noVBand="1"/>
      </w:tblPr>
      <w:tblGrid>
        <w:gridCol w:w="9736"/>
      </w:tblGrid>
      <w:tr w:rsidR="00DE1070" w:rsidRPr="004E0874" w14:paraId="023156E3" w14:textId="77777777" w:rsidTr="00DE1070">
        <w:tc>
          <w:tcPr>
            <w:tcW w:w="9886" w:type="dxa"/>
          </w:tcPr>
          <w:p w14:paraId="1A5E2E2F" w14:textId="77777777" w:rsidR="00DE1070" w:rsidRPr="004E0874" w:rsidRDefault="00DE1070" w:rsidP="00DE1070">
            <w:pPr>
              <w:pStyle w:val="a"/>
              <w:widowControl w:val="0"/>
              <w:rPr>
                <w:rFonts w:asciiTheme="minorHAnsi" w:hAnsiTheme="minorHAnsi" w:cs="Arial"/>
                <w:b/>
                <w:smallCaps/>
                <w:sz w:val="20"/>
                <w:u w:val="single"/>
              </w:rPr>
            </w:pPr>
            <w:r w:rsidRPr="004E0874">
              <w:rPr>
                <w:rFonts w:asciiTheme="minorHAnsi" w:hAnsiTheme="minorHAnsi" w:cs="Arial"/>
                <w:b/>
                <w:smallCaps/>
                <w:sz w:val="20"/>
                <w:highlight w:val="yellow"/>
                <w:u w:val="single"/>
              </w:rPr>
              <w:t>nom du contractant</w:t>
            </w:r>
          </w:p>
          <w:p w14:paraId="2A1E8D5A" w14:textId="77777777" w:rsidR="00DE1070" w:rsidRPr="004E0874" w:rsidRDefault="00DE1070" w:rsidP="00DE1070">
            <w:pPr>
              <w:pStyle w:val="a"/>
              <w:widowControl w:val="0"/>
              <w:rPr>
                <w:rFonts w:asciiTheme="minorHAnsi" w:hAnsiTheme="minorHAnsi" w:cs="Arial"/>
                <w:sz w:val="20"/>
              </w:rPr>
            </w:pPr>
            <w:r w:rsidRPr="004E0874">
              <w:rPr>
                <w:rFonts w:asciiTheme="minorHAnsi" w:hAnsiTheme="minorHAnsi" w:cs="Arial"/>
                <w:sz w:val="20"/>
              </w:rPr>
              <w:t>(Ci-après dénommé le « </w:t>
            </w:r>
            <w:r w:rsidRPr="004E0874">
              <w:rPr>
                <w:rFonts w:asciiTheme="minorHAnsi" w:hAnsiTheme="minorHAnsi" w:cs="Arial"/>
                <w:smallCaps/>
                <w:sz w:val="20"/>
              </w:rPr>
              <w:t>Contractant »</w:t>
            </w:r>
            <w:r w:rsidRPr="004E0874">
              <w:rPr>
                <w:rFonts w:asciiTheme="minorHAnsi" w:hAnsiTheme="minorHAnsi" w:cs="Arial"/>
                <w:sz w:val="20"/>
              </w:rPr>
              <w:t>)</w:t>
            </w:r>
          </w:p>
          <w:p w14:paraId="71218C16" w14:textId="77777777" w:rsidR="00DE1070" w:rsidRPr="004E0874" w:rsidRDefault="00DE1070" w:rsidP="00DE1070">
            <w:pPr>
              <w:pStyle w:val="a"/>
              <w:widowControl w:val="0"/>
              <w:rPr>
                <w:rFonts w:asciiTheme="minorHAnsi" w:hAnsiTheme="minorHAnsi" w:cs="Arial"/>
                <w:sz w:val="20"/>
              </w:rPr>
            </w:pPr>
          </w:p>
          <w:p w14:paraId="2F081264" w14:textId="77777777" w:rsidR="00DE1070" w:rsidRPr="004E0874" w:rsidRDefault="00DE1070" w:rsidP="00DE1070">
            <w:pPr>
              <w:pStyle w:val="a"/>
              <w:widowControl w:val="0"/>
              <w:tabs>
                <w:tab w:val="left" w:pos="4284"/>
              </w:tabs>
              <w:rPr>
                <w:rFonts w:asciiTheme="minorHAnsi" w:hAnsiTheme="minorHAnsi" w:cs="Arial"/>
                <w:sz w:val="20"/>
              </w:rPr>
            </w:pPr>
            <w:r w:rsidRPr="004E0874">
              <w:rPr>
                <w:rFonts w:asciiTheme="minorHAnsi" w:hAnsiTheme="minorHAnsi" w:cs="Arial"/>
                <w:sz w:val="20"/>
              </w:rPr>
              <w:t xml:space="preserve">Représenté par : </w:t>
            </w:r>
            <w:r w:rsidRPr="004E0874">
              <w:rPr>
                <w:rFonts w:asciiTheme="minorHAnsi" w:hAnsiTheme="minorHAnsi" w:cs="Arial"/>
                <w:sz w:val="20"/>
              </w:rPr>
              <w:tab/>
            </w:r>
          </w:p>
          <w:p w14:paraId="63B65D78" w14:textId="77777777" w:rsidR="00DE1070" w:rsidRPr="004E0874" w:rsidRDefault="00DE1070" w:rsidP="00DE1070">
            <w:pPr>
              <w:pStyle w:val="a"/>
              <w:widowControl w:val="0"/>
              <w:rPr>
                <w:rFonts w:asciiTheme="minorHAnsi" w:hAnsiTheme="minorHAnsi" w:cs="Arial"/>
                <w:sz w:val="20"/>
              </w:rPr>
            </w:pPr>
          </w:p>
          <w:p w14:paraId="662CA7F2" w14:textId="77777777" w:rsidR="00DE1070" w:rsidRPr="004E0874" w:rsidRDefault="00DE1070" w:rsidP="00DE1070">
            <w:pPr>
              <w:pStyle w:val="a"/>
              <w:widowControl w:val="0"/>
              <w:numPr>
                <w:ilvl w:val="0"/>
                <w:numId w:val="3"/>
              </w:numPr>
              <w:tabs>
                <w:tab w:val="clear" w:pos="360"/>
                <w:tab w:val="num" w:pos="1134"/>
              </w:tabs>
              <w:ind w:left="1134"/>
              <w:rPr>
                <w:rFonts w:asciiTheme="minorHAnsi" w:hAnsiTheme="minorHAnsi" w:cs="Arial"/>
                <w:sz w:val="20"/>
              </w:rPr>
            </w:pPr>
            <w:r w:rsidRPr="004E0874">
              <w:rPr>
                <w:rFonts w:asciiTheme="minorHAnsi" w:hAnsiTheme="minorHAnsi" w:cs="Arial"/>
                <w:sz w:val="20"/>
              </w:rPr>
              <w:t>Adresse du siège :</w:t>
            </w:r>
          </w:p>
          <w:p w14:paraId="5A33E992" w14:textId="77777777" w:rsidR="00DE1070" w:rsidRPr="004E0874" w:rsidRDefault="00DE1070" w:rsidP="00DE1070">
            <w:pPr>
              <w:pStyle w:val="a"/>
              <w:widowControl w:val="0"/>
              <w:numPr>
                <w:ilvl w:val="0"/>
                <w:numId w:val="3"/>
              </w:numPr>
              <w:tabs>
                <w:tab w:val="clear" w:pos="360"/>
                <w:tab w:val="num" w:pos="1134"/>
              </w:tabs>
              <w:ind w:left="1134"/>
              <w:rPr>
                <w:rFonts w:asciiTheme="minorHAnsi" w:hAnsiTheme="minorHAnsi" w:cs="Arial"/>
                <w:sz w:val="20"/>
              </w:rPr>
            </w:pPr>
            <w:r w:rsidRPr="004E0874">
              <w:rPr>
                <w:rFonts w:asciiTheme="minorHAnsi" w:hAnsiTheme="minorHAnsi" w:cs="Arial"/>
                <w:sz w:val="20"/>
              </w:rPr>
              <w:t>Numéro d’immatriculation au registre du commerce et des sociétés :</w:t>
            </w:r>
          </w:p>
          <w:p w14:paraId="14946D25" w14:textId="77777777" w:rsidR="00DE1070" w:rsidRPr="004E0874" w:rsidRDefault="00DE1070" w:rsidP="00DE1070">
            <w:pPr>
              <w:pStyle w:val="a"/>
              <w:widowControl w:val="0"/>
              <w:numPr>
                <w:ilvl w:val="0"/>
                <w:numId w:val="3"/>
              </w:numPr>
              <w:tabs>
                <w:tab w:val="clear" w:pos="360"/>
                <w:tab w:val="num" w:pos="1134"/>
              </w:tabs>
              <w:ind w:left="1134"/>
              <w:rPr>
                <w:rFonts w:asciiTheme="minorHAnsi" w:hAnsiTheme="minorHAnsi" w:cs="Arial"/>
                <w:sz w:val="20"/>
              </w:rPr>
            </w:pPr>
            <w:r w:rsidRPr="004E0874">
              <w:rPr>
                <w:rFonts w:asciiTheme="minorHAnsi" w:hAnsiTheme="minorHAnsi" w:cs="Arial"/>
                <w:sz w:val="20"/>
              </w:rPr>
              <w:t xml:space="preserve">N° de TVA intra-communautaire (le cas échéant) : </w:t>
            </w:r>
          </w:p>
          <w:p w14:paraId="1D2BD586" w14:textId="77777777" w:rsidR="00DE1070" w:rsidRPr="004E0874" w:rsidRDefault="00DE1070" w:rsidP="00DE1070">
            <w:pPr>
              <w:jc w:val="both"/>
              <w:rPr>
                <w:rFonts w:asciiTheme="minorHAnsi" w:hAnsiTheme="minorHAnsi" w:cs="Arial"/>
                <w:b/>
                <w:bCs/>
                <w:u w:val="single"/>
              </w:rPr>
            </w:pPr>
            <w:r w:rsidRPr="004E0874">
              <w:rPr>
                <w:rFonts w:asciiTheme="minorHAnsi" w:hAnsiTheme="minorHAnsi" w:cs="Arial"/>
                <w:b/>
                <w:bCs/>
                <w:u w:val="single"/>
              </w:rPr>
              <w:t>d’autre part,</w:t>
            </w:r>
          </w:p>
          <w:p w14:paraId="35AB282F" w14:textId="77777777" w:rsidR="00DE1070" w:rsidRPr="004E0874" w:rsidRDefault="00DE1070" w:rsidP="00DE1070">
            <w:pPr>
              <w:jc w:val="both"/>
              <w:rPr>
                <w:rFonts w:asciiTheme="minorHAnsi" w:hAnsiTheme="minorHAnsi"/>
              </w:rPr>
            </w:pPr>
          </w:p>
        </w:tc>
      </w:tr>
    </w:tbl>
    <w:p w14:paraId="39DF04B4" w14:textId="77777777" w:rsidR="00DE1070" w:rsidRPr="004E0874" w:rsidRDefault="00DE1070" w:rsidP="00DE1070">
      <w:pPr>
        <w:pStyle w:val="a"/>
        <w:widowControl w:val="0"/>
        <w:spacing w:before="240"/>
        <w:rPr>
          <w:rFonts w:asciiTheme="minorHAnsi" w:hAnsiTheme="minorHAnsi" w:cs="Arial"/>
          <w:sz w:val="20"/>
        </w:rPr>
      </w:pPr>
      <w:r w:rsidRPr="004E0874">
        <w:rPr>
          <w:rFonts w:asciiTheme="minorHAnsi" w:hAnsiTheme="minorHAnsi" w:cs="Arial"/>
          <w:sz w:val="20"/>
        </w:rPr>
        <w:t>(Ci-après dénommés collectivement les « </w:t>
      </w:r>
      <w:r w:rsidRPr="004E0874">
        <w:rPr>
          <w:rFonts w:asciiTheme="minorHAnsi" w:hAnsiTheme="minorHAnsi" w:cs="Arial"/>
          <w:smallCaps/>
          <w:sz w:val="20"/>
        </w:rPr>
        <w:t>Parties</w:t>
      </w:r>
      <w:r w:rsidRPr="004E0874">
        <w:rPr>
          <w:rFonts w:asciiTheme="minorHAnsi" w:hAnsiTheme="minorHAnsi" w:cs="Arial"/>
          <w:sz w:val="20"/>
        </w:rPr>
        <w:t> »,)</w:t>
      </w:r>
    </w:p>
    <w:p w14:paraId="3BC436C0" w14:textId="77777777" w:rsidR="00DE1070" w:rsidRPr="004E0874" w:rsidRDefault="00DE1070" w:rsidP="00416A7A">
      <w:pPr>
        <w:widowControl w:val="0"/>
        <w:spacing w:before="120"/>
        <w:rPr>
          <w:rFonts w:asciiTheme="minorHAnsi" w:hAnsiTheme="minorHAnsi" w:cs="Arial"/>
          <w:b/>
        </w:rPr>
      </w:pPr>
      <w:r w:rsidRPr="004E0874">
        <w:rPr>
          <w:rFonts w:asciiTheme="minorHAnsi" w:hAnsiTheme="minorHAnsi" w:cs="Arial"/>
          <w:b/>
        </w:rPr>
        <w:t>Il a été préalablement exposé ce qui suit :</w:t>
      </w:r>
    </w:p>
    <w:p w14:paraId="18750F47" w14:textId="519128CD" w:rsidR="00810FB4" w:rsidRPr="00810FB4" w:rsidRDefault="00810FB4" w:rsidP="00810FB4">
      <w:pPr>
        <w:spacing w:before="240"/>
        <w:jc w:val="both"/>
        <w:rPr>
          <w:rFonts w:asciiTheme="minorHAnsi" w:hAnsiTheme="minorHAnsi" w:cs="Arial"/>
        </w:rPr>
      </w:pPr>
      <w:r w:rsidRPr="00810FB4">
        <w:rPr>
          <w:rFonts w:asciiTheme="minorHAnsi" w:hAnsiTheme="minorHAnsi" w:cs="Arial"/>
        </w:rPr>
        <w:t>Dans le cadre du projet de coopération ci-après dénommé le « contrat principal » (contrat bailleur) signé le signé le 10 janvier 2018 entre l’Union Européenne et Expertise France, portant sur « le programme Urbayiti – Gouvernance urbain et villes résilientes ». EXPERTISE FRANCE demande au contractant qui l’accepte, de réaliser au titre du présent Contrat</w:t>
      </w:r>
      <w:r>
        <w:rPr>
          <w:rFonts w:asciiTheme="minorHAnsi" w:hAnsiTheme="minorHAnsi" w:cs="Arial"/>
        </w:rPr>
        <w:t xml:space="preserve"> </w:t>
      </w:r>
      <w:r w:rsidRPr="00810FB4">
        <w:rPr>
          <w:rFonts w:asciiTheme="minorHAnsi" w:hAnsiTheme="minorHAnsi" w:cs="Arial"/>
        </w:rPr>
        <w:t>les prestations et de livrer les fournitures décrites dans l’annexe 1 jointe « Cahier des charges ».</w:t>
      </w:r>
    </w:p>
    <w:p w14:paraId="367B818D" w14:textId="77777777" w:rsidR="00DE1070" w:rsidRPr="004E0874" w:rsidRDefault="00DE1070" w:rsidP="00416A7A">
      <w:pPr>
        <w:spacing w:before="240"/>
        <w:jc w:val="right"/>
        <w:rPr>
          <w:rFonts w:asciiTheme="minorHAnsi" w:hAnsiTheme="minorHAnsi" w:cs="Arial"/>
          <w:b/>
        </w:rPr>
      </w:pPr>
      <w:r w:rsidRPr="004E0874">
        <w:rPr>
          <w:rFonts w:asciiTheme="minorHAnsi" w:hAnsiTheme="minorHAnsi" w:cs="Arial"/>
          <w:b/>
        </w:rPr>
        <w:t>En foi de quoi, il a été convenu ce qui suit :</w:t>
      </w:r>
    </w:p>
    <w:p w14:paraId="3B25C794"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33664BF0" w14:textId="77777777" w:rsidR="001726C5" w:rsidRPr="001B5605" w:rsidRDefault="001726C5" w:rsidP="00FF1F8E">
      <w:pPr>
        <w:pStyle w:val="v"/>
        <w:widowControl w:val="0"/>
        <w:numPr>
          <w:ilvl w:val="0"/>
          <w:numId w:val="9"/>
        </w:numPr>
        <w:spacing w:before="600" w:after="240"/>
        <w:ind w:left="357" w:hanging="357"/>
        <w:jc w:val="left"/>
        <w:outlineLvl w:val="0"/>
        <w:rPr>
          <w:rFonts w:asciiTheme="minorHAnsi" w:hAnsiTheme="minorHAnsi"/>
          <w:b/>
          <w:caps/>
          <w:sz w:val="24"/>
        </w:rPr>
      </w:pPr>
      <w:bookmarkStart w:id="7" w:name="_Toc32413501"/>
      <w:r w:rsidRPr="001B5605">
        <w:rPr>
          <w:rFonts w:asciiTheme="minorHAnsi" w:hAnsiTheme="minorHAnsi"/>
          <w:b/>
          <w:caps/>
          <w:sz w:val="24"/>
        </w:rPr>
        <w:lastRenderedPageBreak/>
        <w:t>Objet du contrat</w:t>
      </w:r>
      <w:bookmarkEnd w:id="7"/>
    </w:p>
    <w:p w14:paraId="767C017D" w14:textId="749F3B26" w:rsidR="000A6E96" w:rsidRDefault="00E551F2" w:rsidP="003E0766">
      <w:pPr>
        <w:pStyle w:val="u"/>
        <w:widowControl w:val="0"/>
        <w:spacing w:before="240"/>
        <w:ind w:left="561"/>
        <w:rPr>
          <w:rFonts w:asciiTheme="minorHAnsi" w:hAnsiTheme="minorHAnsi" w:cs="Arial"/>
          <w:sz w:val="20"/>
        </w:rPr>
      </w:pPr>
      <w:r w:rsidRPr="001B5605">
        <w:rPr>
          <w:rFonts w:asciiTheme="minorHAnsi" w:hAnsiTheme="minorHAnsi" w:cs="Arial"/>
          <w:sz w:val="20"/>
        </w:rPr>
        <w:t xml:space="preserve">Le présent </w:t>
      </w:r>
      <w:r w:rsidR="00234430" w:rsidRPr="001B5605">
        <w:rPr>
          <w:rFonts w:asciiTheme="minorHAnsi" w:hAnsiTheme="minorHAnsi" w:cs="Arial"/>
          <w:sz w:val="20"/>
        </w:rPr>
        <w:t>contrat</w:t>
      </w:r>
      <w:r w:rsidRPr="001B5605">
        <w:rPr>
          <w:rFonts w:asciiTheme="minorHAnsi" w:hAnsiTheme="minorHAnsi" w:cs="Arial"/>
          <w:sz w:val="20"/>
        </w:rPr>
        <w:t xml:space="preserve"> (ci-après </w:t>
      </w:r>
      <w:proofErr w:type="gramStart"/>
      <w:r w:rsidRPr="001B5605">
        <w:rPr>
          <w:rFonts w:asciiTheme="minorHAnsi" w:hAnsiTheme="minorHAnsi" w:cs="Arial"/>
          <w:sz w:val="20"/>
        </w:rPr>
        <w:t>dénommé</w:t>
      </w:r>
      <w:proofErr w:type="gramEnd"/>
      <w:r w:rsidRPr="001B5605">
        <w:rPr>
          <w:rFonts w:asciiTheme="minorHAnsi" w:hAnsiTheme="minorHAnsi" w:cs="Arial"/>
          <w:sz w:val="20"/>
        </w:rPr>
        <w:t xml:space="preserve"> le « </w:t>
      </w:r>
      <w:r w:rsidRPr="001B5605">
        <w:rPr>
          <w:rFonts w:asciiTheme="minorHAnsi" w:hAnsiTheme="minorHAnsi" w:cs="Arial"/>
          <w:smallCaps/>
          <w:sz w:val="20"/>
        </w:rPr>
        <w:t xml:space="preserve">Contrat </w:t>
      </w:r>
      <w:r w:rsidRPr="001B5605">
        <w:rPr>
          <w:rFonts w:asciiTheme="minorHAnsi" w:hAnsiTheme="minorHAnsi" w:cs="Arial"/>
          <w:sz w:val="20"/>
        </w:rPr>
        <w:t xml:space="preserve">») a </w:t>
      </w:r>
      <w:r w:rsidRPr="00DD10A0">
        <w:rPr>
          <w:rFonts w:asciiTheme="minorHAnsi" w:hAnsiTheme="minorHAnsi" w:cs="Arial"/>
          <w:sz w:val="20"/>
        </w:rPr>
        <w:t>pour objet</w:t>
      </w:r>
      <w:r w:rsidR="008C6F83" w:rsidRPr="00DD10A0">
        <w:rPr>
          <w:rFonts w:asciiTheme="minorHAnsi" w:hAnsiTheme="minorHAnsi" w:cs="Arial"/>
          <w:sz w:val="20"/>
        </w:rPr>
        <w:t xml:space="preserve"> </w:t>
      </w:r>
      <w:r w:rsidR="00810FB4">
        <w:rPr>
          <w:rFonts w:asciiTheme="minorHAnsi" w:hAnsiTheme="minorHAnsi" w:cs="Arial"/>
          <w:sz w:val="20"/>
        </w:rPr>
        <w:t xml:space="preserve">la </w:t>
      </w:r>
      <w:r w:rsidR="00AC48DD" w:rsidRPr="00DD10A0">
        <w:rPr>
          <w:rFonts w:asciiTheme="minorHAnsi" w:hAnsiTheme="minorHAnsi" w:cs="Arial"/>
          <w:sz w:val="20"/>
        </w:rPr>
        <w:t>« </w:t>
      </w:r>
      <w:r w:rsidR="00DD10A0" w:rsidRPr="00DD10A0">
        <w:rPr>
          <w:rFonts w:asciiTheme="minorHAnsi" w:hAnsiTheme="minorHAnsi" w:cs="Arial"/>
          <w:i/>
          <w:sz w:val="20"/>
        </w:rPr>
        <w:t>Fourniture de matériels et équipements bureautiques</w:t>
      </w:r>
      <w:r w:rsidR="00DE0E61" w:rsidRPr="00DD10A0">
        <w:rPr>
          <w:rFonts w:asciiTheme="minorHAnsi" w:hAnsiTheme="minorHAnsi" w:cs="Arial"/>
          <w:sz w:val="20"/>
        </w:rPr>
        <w:t>».</w:t>
      </w:r>
    </w:p>
    <w:p w14:paraId="0E52074F" w14:textId="77777777" w:rsidR="001726C5" w:rsidRPr="001B5605"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rPr>
      </w:pPr>
      <w:r w:rsidRPr="001B5605">
        <w:rPr>
          <w:rFonts w:asciiTheme="minorHAnsi" w:hAnsiTheme="minorHAnsi"/>
          <w:b/>
          <w:caps/>
          <w:sz w:val="24"/>
        </w:rPr>
        <w:t> </w:t>
      </w:r>
      <w:bookmarkStart w:id="8" w:name="_Toc32413502"/>
      <w:r w:rsidRPr="001B5605">
        <w:rPr>
          <w:rFonts w:asciiTheme="minorHAnsi" w:hAnsiTheme="minorHAnsi"/>
          <w:b/>
          <w:caps/>
          <w:sz w:val="24"/>
        </w:rPr>
        <w:t>Documents contractuels</w:t>
      </w:r>
      <w:bookmarkEnd w:id="8"/>
    </w:p>
    <w:p w14:paraId="7BEF0E94" w14:textId="77777777" w:rsidR="00656639" w:rsidRPr="001B5605" w:rsidRDefault="006D3BE8" w:rsidP="006D3BE8">
      <w:pPr>
        <w:pStyle w:val="v"/>
        <w:widowControl w:val="0"/>
        <w:spacing w:before="120"/>
        <w:ind w:left="555" w:firstLine="0"/>
        <w:jc w:val="left"/>
        <w:rPr>
          <w:rFonts w:asciiTheme="minorHAnsi" w:hAnsiTheme="minorHAnsi" w:cs="Arial"/>
          <w:sz w:val="20"/>
        </w:rPr>
      </w:pPr>
      <w:r w:rsidRPr="001B5605">
        <w:rPr>
          <w:rFonts w:asciiTheme="minorHAnsi" w:hAnsiTheme="minorHAnsi" w:cs="Arial"/>
          <w:sz w:val="20"/>
        </w:rPr>
        <w:t xml:space="preserve">Le présent </w:t>
      </w:r>
      <w:r w:rsidR="00037915" w:rsidRPr="001B5605">
        <w:rPr>
          <w:rFonts w:asciiTheme="minorHAnsi" w:hAnsiTheme="minorHAnsi" w:cs="Arial"/>
          <w:smallCaps/>
          <w:sz w:val="20"/>
        </w:rPr>
        <w:t>Contrat</w:t>
      </w:r>
      <w:r w:rsidRPr="001B5605">
        <w:rPr>
          <w:rFonts w:asciiTheme="minorHAnsi" w:hAnsiTheme="minorHAnsi" w:cs="Arial"/>
          <w:sz w:val="20"/>
        </w:rPr>
        <w:t xml:space="preserve"> est constitué par les documents contractuels énumérés ci-dessous, par ordre de priorité décroissante :</w:t>
      </w:r>
    </w:p>
    <w:p w14:paraId="1D0F3C67" w14:textId="77777777" w:rsidR="00656639" w:rsidRPr="001B5605" w:rsidRDefault="00E551F2" w:rsidP="00110630">
      <w:pPr>
        <w:pStyle w:val="w"/>
        <w:widowControl w:val="0"/>
        <w:numPr>
          <w:ilvl w:val="0"/>
          <w:numId w:val="47"/>
        </w:numPr>
        <w:spacing w:before="120"/>
        <w:rPr>
          <w:rFonts w:asciiTheme="minorHAnsi" w:hAnsiTheme="minorHAnsi" w:cs="Arial"/>
          <w:sz w:val="20"/>
        </w:rPr>
      </w:pPr>
      <w:r w:rsidRPr="001B5605">
        <w:rPr>
          <w:rFonts w:asciiTheme="minorHAnsi" w:hAnsiTheme="minorHAnsi" w:cs="Arial"/>
          <w:sz w:val="20"/>
        </w:rPr>
        <w:t>le présent document</w:t>
      </w:r>
      <w:r w:rsidR="00E33FDA" w:rsidRPr="001B5605">
        <w:rPr>
          <w:rFonts w:asciiTheme="minorHAnsi" w:hAnsiTheme="minorHAnsi" w:cs="Arial"/>
          <w:sz w:val="20"/>
        </w:rPr>
        <w:t>, et ses annexes :</w:t>
      </w:r>
    </w:p>
    <w:p w14:paraId="6C8CFFFA" w14:textId="77777777" w:rsidR="00656639" w:rsidRPr="001B5605"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Arial"/>
          <w:sz w:val="20"/>
        </w:rPr>
      </w:pPr>
      <w:r w:rsidRPr="001B5605">
        <w:rPr>
          <w:rFonts w:asciiTheme="minorHAnsi" w:hAnsiTheme="minorHAnsi" w:cs="Arial"/>
          <w:sz w:val="20"/>
        </w:rPr>
        <w:t xml:space="preserve">l’Annexe 1 ci-jointe : </w:t>
      </w:r>
      <w:r w:rsidR="0018104F">
        <w:rPr>
          <w:rFonts w:asciiTheme="minorHAnsi" w:hAnsiTheme="minorHAnsi" w:cs="Arial"/>
          <w:sz w:val="20"/>
        </w:rPr>
        <w:t>Cahier des charges</w:t>
      </w:r>
      <w:r w:rsidR="00E326F3" w:rsidRPr="001B5605">
        <w:rPr>
          <w:rFonts w:asciiTheme="minorHAnsi" w:hAnsiTheme="minorHAnsi" w:cs="Arial"/>
          <w:sz w:val="20"/>
        </w:rPr>
        <w:t> ;</w:t>
      </w:r>
    </w:p>
    <w:p w14:paraId="7844FB60" w14:textId="610C2772" w:rsidR="00110630" w:rsidRPr="00110630" w:rsidDel="00B2225C" w:rsidRDefault="00110630" w:rsidP="00110630">
      <w:pPr>
        <w:pStyle w:val="w"/>
        <w:widowControl w:val="0"/>
        <w:numPr>
          <w:ilvl w:val="0"/>
          <w:numId w:val="10"/>
        </w:numPr>
        <w:tabs>
          <w:tab w:val="clear" w:pos="994"/>
          <w:tab w:val="num" w:pos="1701"/>
        </w:tabs>
        <w:spacing w:before="120"/>
        <w:ind w:left="1701"/>
        <w:jc w:val="left"/>
        <w:rPr>
          <w:del w:id="9" w:author="Camille LE JEAN" w:date="2020-07-22T13:54:00Z"/>
          <w:rFonts w:asciiTheme="minorHAnsi" w:hAnsiTheme="minorHAnsi" w:cs="Arial"/>
          <w:sz w:val="20"/>
        </w:rPr>
      </w:pPr>
      <w:del w:id="10" w:author="Camille LE JEAN" w:date="2020-07-22T13:54:00Z">
        <w:r w:rsidRPr="00110630" w:rsidDel="00B2225C">
          <w:rPr>
            <w:rFonts w:asciiTheme="minorHAnsi" w:hAnsiTheme="minorHAnsi" w:cs="Arial"/>
            <w:sz w:val="20"/>
          </w:rPr>
          <w:delText xml:space="preserve">[Les bons de commande passés au titre </w:delText>
        </w:r>
        <w:r w:rsidR="001B140A" w:rsidDel="00B2225C">
          <w:rPr>
            <w:rFonts w:asciiTheme="minorHAnsi" w:hAnsiTheme="minorHAnsi" w:cs="Arial"/>
            <w:sz w:val="20"/>
          </w:rPr>
          <w:delText>du présent CONTRAT (cf. Annexe 2</w:delText>
        </w:r>
        <w:r w:rsidRPr="00110630" w:rsidDel="00B2225C">
          <w:rPr>
            <w:rFonts w:asciiTheme="minorHAnsi" w:hAnsiTheme="minorHAnsi" w:cs="Arial"/>
            <w:sz w:val="20"/>
          </w:rPr>
          <w:delText xml:space="preserve"> (ci-joints) : modèle de bon de commande)] </w:delText>
        </w:r>
      </w:del>
    </w:p>
    <w:p w14:paraId="096C7EE6" w14:textId="77777777" w:rsidR="00BC5A69" w:rsidRDefault="00FA457B" w:rsidP="00BC5A69">
      <w:pPr>
        <w:pStyle w:val="w"/>
        <w:widowControl w:val="0"/>
        <w:numPr>
          <w:ilvl w:val="0"/>
          <w:numId w:val="10"/>
        </w:numPr>
        <w:tabs>
          <w:tab w:val="clear" w:pos="994"/>
          <w:tab w:val="num" w:pos="1701"/>
        </w:tabs>
        <w:spacing w:before="60"/>
        <w:ind w:left="1701" w:hanging="431"/>
        <w:jc w:val="left"/>
        <w:rPr>
          <w:rFonts w:asciiTheme="minorHAnsi" w:hAnsiTheme="minorHAnsi" w:cs="Arial"/>
          <w:sz w:val="20"/>
        </w:rPr>
      </w:pPr>
      <w:r w:rsidRPr="00110630">
        <w:rPr>
          <w:rFonts w:asciiTheme="minorHAnsi" w:hAnsiTheme="minorHAnsi" w:cs="Arial"/>
          <w:sz w:val="20"/>
        </w:rPr>
        <w:t xml:space="preserve">La Charte éthique d’Expertise France (disponible sur le site </w:t>
      </w:r>
      <w:hyperlink r:id="rId15" w:history="1">
        <w:r w:rsidRPr="00AA5DFB">
          <w:rPr>
            <w:rStyle w:val="Lienhypertexte"/>
            <w:rFonts w:asciiTheme="minorHAnsi" w:hAnsiTheme="minorHAnsi" w:cs="Arial"/>
            <w:sz w:val="20"/>
          </w:rPr>
          <w:t>www.expertisefrance.fr</w:t>
        </w:r>
      </w:hyperlink>
      <w:r>
        <w:rPr>
          <w:rFonts w:asciiTheme="minorHAnsi" w:hAnsiTheme="minorHAnsi" w:cs="Arial"/>
          <w:sz w:val="20"/>
        </w:rPr>
        <w:t>)</w:t>
      </w:r>
    </w:p>
    <w:p w14:paraId="224CFC1F" w14:textId="0B8F6791" w:rsidR="00996FEA" w:rsidRPr="001B5605" w:rsidRDefault="00BC5A69" w:rsidP="00BC5A69">
      <w:pPr>
        <w:pStyle w:val="w"/>
        <w:widowControl w:val="0"/>
        <w:numPr>
          <w:ilvl w:val="0"/>
          <w:numId w:val="47"/>
        </w:numPr>
        <w:spacing w:before="120"/>
        <w:rPr>
          <w:rFonts w:asciiTheme="minorHAnsi" w:hAnsiTheme="minorHAnsi" w:cs="Arial"/>
          <w:sz w:val="20"/>
        </w:rPr>
      </w:pPr>
      <w:r>
        <w:rPr>
          <w:rFonts w:asciiTheme="minorHAnsi" w:hAnsiTheme="minorHAnsi" w:cs="Arial"/>
          <w:sz w:val="20"/>
        </w:rPr>
        <w:t>C</w:t>
      </w:r>
      <w:r w:rsidR="00AC30F7" w:rsidRPr="00AC30F7">
        <w:rPr>
          <w:rFonts w:asciiTheme="minorHAnsi" w:hAnsiTheme="minorHAnsi" w:cs="Arial"/>
          <w:sz w:val="20"/>
        </w:rPr>
        <w:t xml:space="preserve">CAG - Cahier des clauses administratives générales applicables aux marchés publics </w:t>
      </w:r>
      <w:del w:id="11" w:author="Camille LE JEAN" w:date="2020-07-22T13:54:00Z">
        <w:r w:rsidR="00AC30F7" w:rsidRPr="00AC30F7" w:rsidDel="00B2225C">
          <w:rPr>
            <w:rFonts w:asciiTheme="minorHAnsi" w:hAnsiTheme="minorHAnsi" w:cs="Arial"/>
            <w:sz w:val="20"/>
          </w:rPr>
          <w:delText>[</w:delText>
        </w:r>
      </w:del>
      <w:r w:rsidR="00AC30F7" w:rsidRPr="00AC30F7">
        <w:rPr>
          <w:rFonts w:asciiTheme="minorHAnsi" w:hAnsiTheme="minorHAnsi" w:cs="Arial"/>
          <w:sz w:val="20"/>
        </w:rPr>
        <w:t>de fournitures courantes et de services approuvé par arrêté du 19/01/2009</w:t>
      </w:r>
      <w:del w:id="12" w:author="Camille LE JEAN" w:date="2020-07-22T13:54:00Z">
        <w:r w:rsidR="00AC30F7" w:rsidRPr="00AC30F7" w:rsidDel="00B2225C">
          <w:rPr>
            <w:rFonts w:asciiTheme="minorHAnsi" w:hAnsiTheme="minorHAnsi" w:cs="Arial"/>
            <w:sz w:val="20"/>
          </w:rPr>
          <w:delText>] [de prestations intellectuelles approuvé par arrêté du 16/09/2009 (option B)] [de techniques de l’information et de la communication approuvé par l’arrêté du 16/09/2009 (option B)[ de travaux approuvé par arrêté du 8 septembre 2009]</w:delText>
        </w:r>
      </w:del>
      <w:r w:rsidR="00996FEA" w:rsidRPr="00DF5FF7">
        <w:rPr>
          <w:rFonts w:asciiTheme="minorHAnsi" w:hAnsiTheme="minorHAnsi" w:cs="Arial"/>
          <w:sz w:val="20"/>
          <w:vertAlign w:val="superscript"/>
        </w:rPr>
        <w:footnoteReference w:id="1"/>
      </w:r>
      <w:r w:rsidR="00D57337">
        <w:rPr>
          <w:rFonts w:asciiTheme="minorHAnsi" w:hAnsiTheme="minorHAnsi" w:cs="Arial"/>
          <w:sz w:val="20"/>
        </w:rPr>
        <w:t xml:space="preserve">, sous réserve des dérogations stipulées </w:t>
      </w:r>
      <w:r w:rsidR="00A9191F">
        <w:rPr>
          <w:rFonts w:asciiTheme="minorHAnsi" w:hAnsiTheme="minorHAnsi" w:cs="Arial"/>
          <w:sz w:val="20"/>
        </w:rPr>
        <w:t>dans le présent</w:t>
      </w:r>
      <w:r w:rsidR="00D57337">
        <w:rPr>
          <w:rFonts w:asciiTheme="minorHAnsi" w:hAnsiTheme="minorHAnsi" w:cs="Arial"/>
          <w:sz w:val="20"/>
        </w:rPr>
        <w:t xml:space="preserve"> </w:t>
      </w:r>
      <w:r w:rsidR="00D57337" w:rsidRPr="00BC5A69">
        <w:rPr>
          <w:rFonts w:asciiTheme="minorHAnsi" w:hAnsiTheme="minorHAnsi" w:cs="Arial"/>
          <w:sz w:val="20"/>
        </w:rPr>
        <w:t>contrat</w:t>
      </w:r>
      <w:r w:rsidR="00996FEA" w:rsidRPr="001B5605">
        <w:rPr>
          <w:rFonts w:asciiTheme="minorHAnsi" w:hAnsiTheme="minorHAnsi" w:cs="Arial"/>
          <w:sz w:val="20"/>
        </w:rPr>
        <w:t xml:space="preserve">. </w:t>
      </w:r>
    </w:p>
    <w:p w14:paraId="7E70FE6F" w14:textId="659661A8" w:rsidR="00996FEA" w:rsidRDefault="00996FEA" w:rsidP="00110630">
      <w:pPr>
        <w:pStyle w:val="w"/>
        <w:widowControl w:val="0"/>
        <w:numPr>
          <w:ilvl w:val="0"/>
          <w:numId w:val="47"/>
        </w:numPr>
        <w:spacing w:before="120"/>
        <w:rPr>
          <w:rFonts w:asciiTheme="minorHAnsi" w:hAnsiTheme="minorHAnsi" w:cs="Arial"/>
          <w:sz w:val="20"/>
        </w:rPr>
      </w:pPr>
      <w:r w:rsidRPr="001B5605">
        <w:rPr>
          <w:rFonts w:asciiTheme="minorHAnsi" w:hAnsiTheme="minorHAnsi" w:cs="Arial"/>
          <w:sz w:val="20"/>
        </w:rPr>
        <w:t>L’offre du</w:t>
      </w:r>
      <w:bookmarkStart w:id="13" w:name="_GoBack"/>
      <w:bookmarkEnd w:id="13"/>
      <w:r w:rsidRPr="001B5605">
        <w:rPr>
          <w:rFonts w:asciiTheme="minorHAnsi" w:hAnsiTheme="minorHAnsi" w:cs="Arial"/>
          <w:sz w:val="20"/>
        </w:rPr>
        <w:t xml:space="preserve"> </w:t>
      </w:r>
      <w:r w:rsidR="0082684B">
        <w:rPr>
          <w:rFonts w:asciiTheme="minorHAnsi" w:hAnsiTheme="minorHAnsi" w:cs="Arial"/>
          <w:smallCaps/>
          <w:sz w:val="20"/>
        </w:rPr>
        <w:t>contractant</w:t>
      </w:r>
      <w:r w:rsidRPr="001B5605">
        <w:rPr>
          <w:rFonts w:asciiTheme="minorHAnsi" w:hAnsiTheme="minorHAnsi" w:cs="Arial"/>
          <w:sz w:val="20"/>
        </w:rPr>
        <w:t xml:space="preserve"> du </w:t>
      </w:r>
      <w:r w:rsidRPr="001B5605">
        <w:rPr>
          <w:rFonts w:asciiTheme="minorHAnsi" w:hAnsiTheme="minorHAnsi" w:cs="Arial"/>
          <w:sz w:val="20"/>
          <w:highlight w:val="yellow"/>
        </w:rPr>
        <w:t>XX/XX/XXXX</w:t>
      </w:r>
      <w:ins w:id="14" w:author="Camille LE JEAN" w:date="2020-07-22T14:17:00Z">
        <w:r w:rsidR="001B760E">
          <w:rPr>
            <w:rFonts w:asciiTheme="minorHAnsi" w:hAnsiTheme="minorHAnsi" w:cs="Arial"/>
            <w:sz w:val="20"/>
          </w:rPr>
          <w:t>.</w:t>
        </w:r>
      </w:ins>
    </w:p>
    <w:p w14:paraId="4FDDEBF9" w14:textId="3C4D6EC7" w:rsidR="00113F82" w:rsidRPr="00113F82" w:rsidDel="00B2225C" w:rsidRDefault="001520B7" w:rsidP="00113F82">
      <w:pPr>
        <w:pStyle w:val="w"/>
        <w:widowControl w:val="0"/>
        <w:numPr>
          <w:ilvl w:val="0"/>
          <w:numId w:val="47"/>
        </w:numPr>
        <w:spacing w:before="120"/>
        <w:rPr>
          <w:del w:id="15" w:author="Camille LE JEAN" w:date="2020-07-22T13:54:00Z"/>
          <w:rFonts w:asciiTheme="minorHAnsi" w:hAnsiTheme="minorHAnsi" w:cs="Arial"/>
          <w:sz w:val="20"/>
          <w:highlight w:val="yellow"/>
        </w:rPr>
      </w:pPr>
      <w:del w:id="16" w:author="Camille LE JEAN" w:date="2020-07-22T13:54:00Z">
        <w:r w:rsidRPr="0069556C" w:rsidDel="00B2225C">
          <w:rPr>
            <w:rFonts w:asciiTheme="minorHAnsi" w:hAnsiTheme="minorHAnsi" w:cs="Arial"/>
            <w:sz w:val="20"/>
            <w:highlight w:val="yellow"/>
          </w:rPr>
          <w:delText xml:space="preserve">Etc. </w:delText>
        </w:r>
      </w:del>
    </w:p>
    <w:p w14:paraId="0FB28ED8" w14:textId="5F0626DC" w:rsidR="00656639" w:rsidRPr="001B5605" w:rsidRDefault="00E326F3" w:rsidP="00416A7A">
      <w:pPr>
        <w:pStyle w:val="v"/>
        <w:widowControl w:val="0"/>
        <w:spacing w:beforeLines="240" w:before="576"/>
        <w:ind w:left="556" w:firstLine="0"/>
        <w:rPr>
          <w:rFonts w:asciiTheme="minorHAnsi" w:hAnsiTheme="minorHAnsi" w:cs="Arial"/>
          <w:sz w:val="20"/>
        </w:rPr>
      </w:pPr>
      <w:r w:rsidRPr="001B5605">
        <w:rPr>
          <w:rFonts w:asciiTheme="minorHAnsi" w:hAnsiTheme="minorHAnsi" w:cs="Arial"/>
          <w:sz w:val="20"/>
        </w:rPr>
        <w:t>Ces documents</w:t>
      </w:r>
      <w:r w:rsidR="00E551F2" w:rsidRPr="001B5605">
        <w:rPr>
          <w:rFonts w:asciiTheme="minorHAnsi" w:hAnsiTheme="minorHAnsi" w:cs="Arial"/>
          <w:sz w:val="20"/>
        </w:rPr>
        <w:t xml:space="preserve"> </w:t>
      </w:r>
      <w:r w:rsidRPr="001B5605">
        <w:rPr>
          <w:rFonts w:asciiTheme="minorHAnsi" w:hAnsiTheme="minorHAnsi" w:cs="Arial"/>
          <w:sz w:val="20"/>
        </w:rPr>
        <w:t>constituent</w:t>
      </w:r>
      <w:r w:rsidR="00E551F2" w:rsidRPr="001B5605">
        <w:rPr>
          <w:rFonts w:asciiTheme="minorHAnsi" w:hAnsiTheme="minorHAnsi" w:cs="Arial"/>
          <w:sz w:val="20"/>
        </w:rPr>
        <w:t xml:space="preserve"> l’intégralité de l’accord entre les </w:t>
      </w:r>
      <w:r w:rsidR="00E551F2" w:rsidRPr="001B5605">
        <w:rPr>
          <w:rFonts w:asciiTheme="minorHAnsi" w:hAnsiTheme="minorHAnsi" w:cs="Arial"/>
          <w:smallCaps/>
          <w:sz w:val="20"/>
        </w:rPr>
        <w:t>Parties</w:t>
      </w:r>
      <w:r w:rsidR="00E551F2" w:rsidRPr="001B5605">
        <w:rPr>
          <w:rFonts w:asciiTheme="minorHAnsi" w:hAnsiTheme="minorHAnsi" w:cs="Arial"/>
          <w:sz w:val="20"/>
        </w:rPr>
        <w:t xml:space="preserve"> se rapportant </w:t>
      </w:r>
      <w:r w:rsidR="001C7353" w:rsidRPr="001B5605">
        <w:rPr>
          <w:rFonts w:asciiTheme="minorHAnsi" w:hAnsiTheme="minorHAnsi" w:cs="Arial"/>
          <w:sz w:val="20"/>
        </w:rPr>
        <w:t xml:space="preserve">au présent </w:t>
      </w:r>
      <w:r w:rsidR="001C7353" w:rsidRPr="001B5605">
        <w:rPr>
          <w:rFonts w:asciiTheme="minorHAnsi" w:hAnsiTheme="minorHAnsi" w:cs="Arial"/>
          <w:smallCaps/>
          <w:sz w:val="20"/>
        </w:rPr>
        <w:t>Contrat</w:t>
      </w:r>
      <w:r w:rsidR="00E551F2" w:rsidRPr="001B5605">
        <w:rPr>
          <w:rFonts w:asciiTheme="minorHAnsi" w:hAnsiTheme="minorHAnsi" w:cs="Arial"/>
          <w:sz w:val="20"/>
        </w:rPr>
        <w:t>. Il</w:t>
      </w:r>
      <w:r w:rsidRPr="001B5605">
        <w:rPr>
          <w:rFonts w:asciiTheme="minorHAnsi" w:hAnsiTheme="minorHAnsi" w:cs="Arial"/>
          <w:sz w:val="20"/>
        </w:rPr>
        <w:t>s</w:t>
      </w:r>
      <w:r w:rsidR="00E551F2" w:rsidRPr="001B5605">
        <w:rPr>
          <w:rFonts w:asciiTheme="minorHAnsi" w:hAnsiTheme="minorHAnsi" w:cs="Arial"/>
          <w:sz w:val="20"/>
        </w:rPr>
        <w:t xml:space="preserve"> annule</w:t>
      </w:r>
      <w:r w:rsidRPr="001B5605">
        <w:rPr>
          <w:rFonts w:asciiTheme="minorHAnsi" w:hAnsiTheme="minorHAnsi" w:cs="Arial"/>
          <w:sz w:val="20"/>
        </w:rPr>
        <w:t>nt</w:t>
      </w:r>
      <w:r w:rsidR="00E551F2" w:rsidRPr="001B5605">
        <w:rPr>
          <w:rFonts w:asciiTheme="minorHAnsi" w:hAnsiTheme="minorHAnsi" w:cs="Arial"/>
          <w:sz w:val="20"/>
        </w:rPr>
        <w:t xml:space="preserve"> et remplace</w:t>
      </w:r>
      <w:r w:rsidRPr="001B5605">
        <w:rPr>
          <w:rFonts w:asciiTheme="minorHAnsi" w:hAnsiTheme="minorHAnsi" w:cs="Arial"/>
          <w:sz w:val="20"/>
        </w:rPr>
        <w:t>nt</w:t>
      </w:r>
      <w:r w:rsidR="00E551F2" w:rsidRPr="001B5605">
        <w:rPr>
          <w:rFonts w:asciiTheme="minorHAnsi" w:hAnsiTheme="minorHAnsi" w:cs="Arial"/>
          <w:sz w:val="20"/>
        </w:rPr>
        <w:t xml:space="preserve"> la totalité des communications, démarches, accords, engagements, garanties ou arrangements, se rapportant à son objet et faits, oralement ou par écrit, par une </w:t>
      </w:r>
      <w:r w:rsidRPr="001B5605">
        <w:rPr>
          <w:rFonts w:asciiTheme="minorHAnsi" w:hAnsiTheme="minorHAnsi" w:cs="Arial"/>
          <w:smallCaps/>
          <w:sz w:val="20"/>
        </w:rPr>
        <w:t>Partie</w:t>
      </w:r>
      <w:r w:rsidRPr="001B5605">
        <w:rPr>
          <w:rFonts w:asciiTheme="minorHAnsi" w:hAnsiTheme="minorHAnsi" w:cs="Arial"/>
          <w:sz w:val="20"/>
        </w:rPr>
        <w:t xml:space="preserve"> </w:t>
      </w:r>
      <w:r w:rsidR="00E551F2" w:rsidRPr="001B5605">
        <w:rPr>
          <w:rFonts w:asciiTheme="minorHAnsi" w:hAnsiTheme="minorHAnsi" w:cs="Arial"/>
          <w:sz w:val="20"/>
        </w:rPr>
        <w:t xml:space="preserve">ou en son nom, à l’autre </w:t>
      </w:r>
      <w:r w:rsidRPr="001B5605">
        <w:rPr>
          <w:rFonts w:asciiTheme="minorHAnsi" w:hAnsiTheme="minorHAnsi" w:cs="Arial"/>
          <w:smallCaps/>
          <w:sz w:val="20"/>
        </w:rPr>
        <w:t>Partie</w:t>
      </w:r>
      <w:r w:rsidR="00E551F2" w:rsidRPr="001B5605">
        <w:rPr>
          <w:rFonts w:asciiTheme="minorHAnsi" w:hAnsiTheme="minorHAnsi" w:cs="Arial"/>
          <w:sz w:val="20"/>
        </w:rPr>
        <w:t xml:space="preserve">, qui seraient intervenus avant </w:t>
      </w:r>
      <w:r w:rsidR="001C7353" w:rsidRPr="001B5605">
        <w:rPr>
          <w:rFonts w:asciiTheme="minorHAnsi" w:hAnsiTheme="minorHAnsi" w:cs="Arial"/>
          <w:sz w:val="20"/>
        </w:rPr>
        <w:t>s</w:t>
      </w:r>
      <w:r w:rsidR="00E551F2" w:rsidRPr="001B5605">
        <w:rPr>
          <w:rFonts w:asciiTheme="minorHAnsi" w:hAnsiTheme="minorHAnsi" w:cs="Arial"/>
          <w:sz w:val="20"/>
        </w:rPr>
        <w:t xml:space="preserve">a date de </w:t>
      </w:r>
      <w:r w:rsidR="001C7353" w:rsidRPr="001B5605">
        <w:rPr>
          <w:rFonts w:asciiTheme="minorHAnsi" w:hAnsiTheme="minorHAnsi" w:cs="Arial"/>
          <w:sz w:val="20"/>
        </w:rPr>
        <w:t>notification</w:t>
      </w:r>
      <w:r w:rsidR="00E551F2" w:rsidRPr="001B5605">
        <w:rPr>
          <w:rFonts w:asciiTheme="minorHAnsi" w:hAnsiTheme="minorHAnsi" w:cs="Arial"/>
          <w:sz w:val="20"/>
        </w:rPr>
        <w:t xml:space="preserve">. </w:t>
      </w:r>
      <w:r w:rsidR="001C7353" w:rsidRPr="001B5605">
        <w:rPr>
          <w:rFonts w:asciiTheme="minorHAnsi" w:hAnsiTheme="minorHAnsi" w:cs="Arial"/>
          <w:sz w:val="20"/>
        </w:rPr>
        <w:t xml:space="preserve">Ces documents sont </w:t>
      </w:r>
      <w:r w:rsidR="00E551F2" w:rsidRPr="001B5605">
        <w:rPr>
          <w:rFonts w:asciiTheme="minorHAnsi" w:hAnsiTheme="minorHAnsi" w:cs="Arial"/>
          <w:sz w:val="20"/>
        </w:rPr>
        <w:t>reconnu</w:t>
      </w:r>
      <w:r w:rsidR="001C7353" w:rsidRPr="001B5605">
        <w:rPr>
          <w:rFonts w:asciiTheme="minorHAnsi" w:hAnsiTheme="minorHAnsi" w:cs="Arial"/>
          <w:sz w:val="20"/>
        </w:rPr>
        <w:t>s</w:t>
      </w:r>
      <w:r w:rsidR="00E551F2" w:rsidRPr="001B5605">
        <w:rPr>
          <w:rFonts w:asciiTheme="minorHAnsi" w:hAnsiTheme="minorHAnsi" w:cs="Arial"/>
          <w:sz w:val="20"/>
        </w:rPr>
        <w:t xml:space="preserve"> par les Parties comme l’exposé unique et complet des termes de leur accord.</w:t>
      </w:r>
    </w:p>
    <w:p w14:paraId="501EB0B6" w14:textId="77777777" w:rsidR="002F2D1F" w:rsidRDefault="00E3012B" w:rsidP="002F2D1F">
      <w:pPr>
        <w:pStyle w:val="v"/>
        <w:widowControl w:val="0"/>
        <w:spacing w:beforeLines="240" w:before="576"/>
        <w:ind w:left="556" w:firstLine="0"/>
        <w:rPr>
          <w:rFonts w:asciiTheme="minorHAnsi" w:hAnsiTheme="minorHAnsi" w:cs="Arial"/>
          <w:sz w:val="20"/>
        </w:rPr>
      </w:pPr>
      <w:r w:rsidRPr="00E3012B">
        <w:rPr>
          <w:rFonts w:asciiTheme="minorHAnsi" w:eastAsia="Times" w:hAnsiTheme="minorHAnsi" w:cs="Arial"/>
          <w:sz w:val="20"/>
        </w:rPr>
        <w:t>Sans préjudice des règles générales applicables aux contrats administratifs</w:t>
      </w:r>
      <w:r>
        <w:rPr>
          <w:rFonts w:asciiTheme="minorHAnsi" w:eastAsia="Times" w:hAnsiTheme="minorHAnsi" w:cs="Arial"/>
          <w:sz w:val="20"/>
        </w:rPr>
        <w:t>,</w:t>
      </w:r>
      <w:r w:rsidRPr="001B5605" w:rsidDel="00E3012B">
        <w:rPr>
          <w:rFonts w:asciiTheme="minorHAnsi" w:hAnsiTheme="minorHAnsi" w:cs="Arial"/>
          <w:sz w:val="20"/>
        </w:rPr>
        <w:t xml:space="preserve"> </w:t>
      </w:r>
      <w:r>
        <w:rPr>
          <w:rFonts w:asciiTheme="minorHAnsi" w:hAnsiTheme="minorHAnsi" w:cs="Arial"/>
          <w:sz w:val="20"/>
        </w:rPr>
        <w:t>t</w:t>
      </w:r>
      <w:r w:rsidR="00E551F2" w:rsidRPr="001B5605">
        <w:rPr>
          <w:rFonts w:asciiTheme="minorHAnsi" w:hAnsiTheme="minorHAnsi" w:cs="Arial"/>
          <w:sz w:val="20"/>
        </w:rPr>
        <w:t xml:space="preserve">oute modification du </w:t>
      </w:r>
      <w:r w:rsidR="001C7353" w:rsidRPr="001B5605">
        <w:rPr>
          <w:rFonts w:asciiTheme="minorHAnsi" w:hAnsiTheme="minorHAnsi" w:cs="Arial"/>
          <w:smallCaps/>
          <w:sz w:val="20"/>
        </w:rPr>
        <w:t xml:space="preserve">Contrat </w:t>
      </w:r>
      <w:r w:rsidR="00E551F2" w:rsidRPr="001B5605">
        <w:rPr>
          <w:rFonts w:asciiTheme="minorHAnsi" w:hAnsiTheme="minorHAnsi" w:cs="Arial"/>
          <w:sz w:val="20"/>
        </w:rPr>
        <w:t xml:space="preserve">ou toute renonciation à un droit résultant du </w:t>
      </w:r>
      <w:r w:rsidR="001C7353" w:rsidRPr="001B5605">
        <w:rPr>
          <w:rFonts w:asciiTheme="minorHAnsi" w:hAnsiTheme="minorHAnsi" w:cs="Arial"/>
          <w:smallCaps/>
          <w:sz w:val="20"/>
        </w:rPr>
        <w:t xml:space="preserve">Contrat </w:t>
      </w:r>
      <w:r w:rsidR="00E551F2" w:rsidRPr="001B5605">
        <w:rPr>
          <w:rFonts w:asciiTheme="minorHAnsi" w:hAnsiTheme="minorHAnsi" w:cs="Arial"/>
          <w:sz w:val="20"/>
        </w:rPr>
        <w:t xml:space="preserve">devra faire l'objet d'un avenant régulièrement signé par un représentant dûment habilité de chaque </w:t>
      </w:r>
      <w:r w:rsidR="001C7353" w:rsidRPr="001B5605">
        <w:rPr>
          <w:rFonts w:asciiTheme="minorHAnsi" w:hAnsiTheme="minorHAnsi" w:cs="Arial"/>
          <w:smallCaps/>
          <w:sz w:val="20"/>
        </w:rPr>
        <w:t>Partie</w:t>
      </w:r>
      <w:r w:rsidR="00E551F2" w:rsidRPr="001B5605">
        <w:rPr>
          <w:rFonts w:asciiTheme="minorHAnsi" w:hAnsiTheme="minorHAnsi" w:cs="Arial"/>
          <w:sz w:val="20"/>
        </w:rPr>
        <w:t>.</w:t>
      </w:r>
    </w:p>
    <w:p w14:paraId="446E1174"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DA07917" w14:textId="77777777" w:rsidR="001726C5" w:rsidRPr="001B5605"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rPr>
      </w:pPr>
      <w:bookmarkStart w:id="17" w:name="_Toc32413503"/>
      <w:bookmarkStart w:id="18" w:name="_Toc392669631"/>
      <w:r w:rsidRPr="001B5605">
        <w:rPr>
          <w:rFonts w:asciiTheme="minorHAnsi" w:hAnsiTheme="minorHAnsi"/>
          <w:b/>
          <w:caps/>
          <w:sz w:val="24"/>
        </w:rPr>
        <w:lastRenderedPageBreak/>
        <w:t>Caractéristiques générales du contrat</w:t>
      </w:r>
      <w:bookmarkEnd w:id="17"/>
    </w:p>
    <w:p w14:paraId="20523B0D" w14:textId="77777777" w:rsidR="000A6E96" w:rsidRPr="002F2D1F" w:rsidRDefault="00204CC9" w:rsidP="005204FC">
      <w:pPr>
        <w:pStyle w:val="Titre2"/>
        <w:rPr>
          <w:rFonts w:asciiTheme="minorHAnsi" w:hAnsiTheme="minorHAnsi"/>
          <w:i/>
          <w:sz w:val="20"/>
        </w:rPr>
      </w:pPr>
      <w:bookmarkStart w:id="19" w:name="_Toc32413504"/>
      <w:r w:rsidRPr="002F2D1F">
        <w:rPr>
          <w:rFonts w:asciiTheme="minorHAnsi" w:hAnsiTheme="minorHAnsi"/>
          <w:sz w:val="20"/>
        </w:rPr>
        <w:t>Forme</w:t>
      </w:r>
      <w:r w:rsidR="000A6E96" w:rsidRPr="002F2D1F">
        <w:rPr>
          <w:rFonts w:asciiTheme="minorHAnsi" w:hAnsiTheme="minorHAnsi"/>
          <w:sz w:val="20"/>
        </w:rPr>
        <w:t xml:space="preserve"> du </w:t>
      </w:r>
      <w:r w:rsidR="0017191E" w:rsidRPr="002F2D1F">
        <w:rPr>
          <w:rFonts w:asciiTheme="minorHAnsi" w:hAnsiTheme="minorHAnsi"/>
          <w:sz w:val="20"/>
        </w:rPr>
        <w:t>contrat</w:t>
      </w:r>
      <w:bookmarkEnd w:id="18"/>
      <w:bookmarkEnd w:id="19"/>
      <w:r w:rsidR="0056032E" w:rsidRPr="002F2D1F">
        <w:rPr>
          <w:rFonts w:asciiTheme="minorHAnsi" w:hAnsiTheme="minorHAnsi"/>
          <w:sz w:val="20"/>
        </w:rPr>
        <w:t xml:space="preserve"> </w:t>
      </w:r>
    </w:p>
    <w:p w14:paraId="407BE0F3" w14:textId="63B5E016" w:rsidR="005554F6" w:rsidRPr="002F2D1F" w:rsidRDefault="00204CC9" w:rsidP="005554F6">
      <w:pPr>
        <w:pStyle w:val="v"/>
        <w:widowControl w:val="0"/>
        <w:spacing w:before="120" w:after="240"/>
        <w:ind w:left="556" w:firstLine="0"/>
        <w:rPr>
          <w:rFonts w:asciiTheme="minorHAnsi" w:hAnsiTheme="minorHAnsi" w:cs="Arial"/>
          <w:sz w:val="20"/>
        </w:rPr>
      </w:pPr>
      <w:bookmarkStart w:id="20" w:name="_Toc392669632"/>
      <w:del w:id="21" w:author="Camille LE JEAN" w:date="2020-07-22T14:11:00Z">
        <w:r w:rsidRPr="002F2D1F" w:rsidDel="006E0648">
          <w:rPr>
            <w:rFonts w:asciiTheme="minorHAnsi" w:hAnsiTheme="minorHAnsi" w:cs="Arial"/>
            <w:sz w:val="20"/>
          </w:rPr>
          <w:delText>[</w:delText>
        </w:r>
      </w:del>
      <w:r w:rsidR="005554F6" w:rsidRPr="002F2D1F">
        <w:rPr>
          <w:rFonts w:asciiTheme="minorHAnsi" w:hAnsiTheme="minorHAnsi" w:cs="Arial"/>
          <w:sz w:val="20"/>
        </w:rPr>
        <w:t xml:space="preserve">Le </w:t>
      </w:r>
      <w:r w:rsidR="005131DE" w:rsidRPr="002F2D1F">
        <w:rPr>
          <w:rFonts w:asciiTheme="minorHAnsi" w:hAnsiTheme="minorHAnsi" w:cs="Arial"/>
          <w:smallCaps/>
          <w:sz w:val="20"/>
        </w:rPr>
        <w:t xml:space="preserve">Contrat </w:t>
      </w:r>
      <w:r w:rsidR="005554F6" w:rsidRPr="002F2D1F">
        <w:rPr>
          <w:rFonts w:asciiTheme="minorHAnsi" w:hAnsiTheme="minorHAnsi" w:cs="Arial"/>
          <w:sz w:val="20"/>
        </w:rPr>
        <w:t>est composé des postes suivants :</w:t>
      </w:r>
    </w:p>
    <w:tbl>
      <w:tblPr>
        <w:tblStyle w:val="Grilledutableau"/>
        <w:tblW w:w="9220" w:type="dxa"/>
        <w:tblInd w:w="556" w:type="dxa"/>
        <w:tblLook w:val="04A0" w:firstRow="1" w:lastRow="0" w:firstColumn="1" w:lastColumn="0" w:noHBand="0" w:noVBand="1"/>
      </w:tblPr>
      <w:tblGrid>
        <w:gridCol w:w="1112"/>
        <w:gridCol w:w="4848"/>
        <w:gridCol w:w="3260"/>
      </w:tblGrid>
      <w:tr w:rsidR="00DD10A0" w:rsidRPr="002F2D1F" w14:paraId="72C890D0" w14:textId="77777777" w:rsidTr="00966CE1">
        <w:tc>
          <w:tcPr>
            <w:tcW w:w="1112" w:type="dxa"/>
            <w:vAlign w:val="center"/>
          </w:tcPr>
          <w:p w14:paraId="6B71AA42" w14:textId="77777777" w:rsidR="00DD10A0" w:rsidRPr="00A358F0" w:rsidRDefault="00DD10A0" w:rsidP="00DD10A0">
            <w:pPr>
              <w:pStyle w:val="v"/>
              <w:widowControl w:val="0"/>
              <w:spacing w:before="60" w:after="60"/>
              <w:ind w:left="0" w:firstLine="0"/>
              <w:jc w:val="left"/>
              <w:rPr>
                <w:rFonts w:asciiTheme="minorHAnsi" w:hAnsiTheme="minorHAnsi" w:cs="Arial"/>
                <w:sz w:val="20"/>
              </w:rPr>
            </w:pPr>
            <w:r w:rsidRPr="00A358F0">
              <w:rPr>
                <w:rFonts w:asciiTheme="minorHAnsi" w:hAnsiTheme="minorHAnsi" w:cs="Arial"/>
                <w:sz w:val="20"/>
              </w:rPr>
              <w:t>Poste 1</w:t>
            </w:r>
          </w:p>
        </w:tc>
        <w:tc>
          <w:tcPr>
            <w:tcW w:w="4848" w:type="dxa"/>
          </w:tcPr>
          <w:p w14:paraId="029D99F8" w14:textId="716401BD" w:rsidR="00DD10A0" w:rsidRPr="00A358F0" w:rsidRDefault="00DD10A0" w:rsidP="00DD10A0">
            <w:pPr>
              <w:pStyle w:val="v"/>
              <w:widowControl w:val="0"/>
              <w:spacing w:before="60" w:after="60"/>
              <w:ind w:left="0" w:firstLine="0"/>
              <w:jc w:val="left"/>
              <w:rPr>
                <w:rFonts w:asciiTheme="minorHAnsi" w:hAnsiTheme="minorHAnsi" w:cs="Arial"/>
                <w:sz w:val="20"/>
              </w:rPr>
            </w:pPr>
            <w:r w:rsidRPr="00A358F0">
              <w:rPr>
                <w:rFonts w:asciiTheme="minorHAnsi" w:hAnsiTheme="minorHAnsi" w:cs="Arial"/>
                <w:sz w:val="20"/>
              </w:rPr>
              <w:t>Classeur métallique</w:t>
            </w:r>
          </w:p>
        </w:tc>
        <w:tc>
          <w:tcPr>
            <w:tcW w:w="3260" w:type="dxa"/>
            <w:vAlign w:val="center"/>
          </w:tcPr>
          <w:p w14:paraId="73287976" w14:textId="3757EAA7" w:rsidR="00DD10A0" w:rsidRPr="00A358F0" w:rsidRDefault="00DD10A0" w:rsidP="00DD10A0">
            <w:pPr>
              <w:pStyle w:val="v"/>
              <w:widowControl w:val="0"/>
              <w:spacing w:before="60" w:after="60"/>
              <w:ind w:left="0" w:firstLine="0"/>
              <w:jc w:val="center"/>
              <w:rPr>
                <w:rFonts w:asciiTheme="minorHAnsi" w:hAnsiTheme="minorHAnsi" w:cs="Arial"/>
                <w:sz w:val="20"/>
              </w:rPr>
            </w:pPr>
            <w:r w:rsidRPr="00A358F0">
              <w:rPr>
                <w:rFonts w:asciiTheme="minorHAnsi" w:hAnsiTheme="minorHAnsi" w:cs="Arial"/>
                <w:sz w:val="20"/>
              </w:rPr>
              <w:t>Poste à prix forfaitaire</w:t>
            </w:r>
          </w:p>
        </w:tc>
      </w:tr>
      <w:tr w:rsidR="00DD10A0" w:rsidRPr="002F2D1F" w14:paraId="0A0431E8" w14:textId="77777777" w:rsidTr="00A8561A">
        <w:tc>
          <w:tcPr>
            <w:tcW w:w="1112" w:type="dxa"/>
            <w:tcBorders>
              <w:bottom w:val="single" w:sz="4" w:space="0" w:color="auto"/>
            </w:tcBorders>
            <w:vAlign w:val="center"/>
          </w:tcPr>
          <w:p w14:paraId="13687087" w14:textId="77777777" w:rsidR="00DD10A0" w:rsidRPr="00A358F0" w:rsidRDefault="00DD10A0" w:rsidP="00DD10A0">
            <w:pPr>
              <w:pStyle w:val="v"/>
              <w:widowControl w:val="0"/>
              <w:spacing w:before="60" w:after="60"/>
              <w:ind w:left="0" w:firstLine="0"/>
              <w:jc w:val="left"/>
              <w:rPr>
                <w:rFonts w:asciiTheme="minorHAnsi" w:hAnsiTheme="minorHAnsi" w:cs="Arial"/>
                <w:sz w:val="20"/>
              </w:rPr>
            </w:pPr>
            <w:r w:rsidRPr="00A358F0">
              <w:rPr>
                <w:rFonts w:asciiTheme="minorHAnsi" w:hAnsiTheme="minorHAnsi" w:cs="Arial"/>
                <w:sz w:val="20"/>
              </w:rPr>
              <w:t>Poste 2</w:t>
            </w:r>
          </w:p>
        </w:tc>
        <w:tc>
          <w:tcPr>
            <w:tcW w:w="4848" w:type="dxa"/>
            <w:tcBorders>
              <w:bottom w:val="single" w:sz="4" w:space="0" w:color="auto"/>
            </w:tcBorders>
            <w:vAlign w:val="center"/>
          </w:tcPr>
          <w:p w14:paraId="28B1B35A" w14:textId="0BFDF192" w:rsidR="00DD10A0" w:rsidRPr="00A358F0" w:rsidRDefault="00DD10A0" w:rsidP="00DD10A0">
            <w:pPr>
              <w:pStyle w:val="v"/>
              <w:widowControl w:val="0"/>
              <w:spacing w:before="60" w:after="60"/>
              <w:ind w:left="0" w:firstLine="0"/>
              <w:jc w:val="left"/>
              <w:rPr>
                <w:rFonts w:asciiTheme="minorHAnsi" w:hAnsiTheme="minorHAnsi" w:cs="Arial"/>
                <w:sz w:val="20"/>
              </w:rPr>
            </w:pPr>
            <w:r w:rsidRPr="00A358F0">
              <w:rPr>
                <w:rFonts w:asciiTheme="minorHAnsi" w:hAnsiTheme="minorHAnsi" w:cs="Arial"/>
                <w:sz w:val="20"/>
              </w:rPr>
              <w:t>Bureaux (meubles de bureau)</w:t>
            </w:r>
          </w:p>
        </w:tc>
        <w:tc>
          <w:tcPr>
            <w:tcW w:w="3260" w:type="dxa"/>
            <w:tcBorders>
              <w:bottom w:val="single" w:sz="4" w:space="0" w:color="auto"/>
            </w:tcBorders>
            <w:vAlign w:val="center"/>
          </w:tcPr>
          <w:p w14:paraId="443A4209" w14:textId="1B5BDCDF" w:rsidR="00DD10A0" w:rsidRPr="00A358F0" w:rsidRDefault="00DD10A0" w:rsidP="00DD10A0">
            <w:pPr>
              <w:pStyle w:val="v"/>
              <w:widowControl w:val="0"/>
              <w:spacing w:before="60" w:after="60"/>
              <w:ind w:left="0" w:firstLine="0"/>
              <w:jc w:val="center"/>
              <w:rPr>
                <w:rFonts w:asciiTheme="minorHAnsi" w:hAnsiTheme="minorHAnsi" w:cs="Arial"/>
                <w:sz w:val="20"/>
              </w:rPr>
            </w:pPr>
            <w:r w:rsidRPr="00A358F0">
              <w:rPr>
                <w:rFonts w:asciiTheme="minorHAnsi" w:hAnsiTheme="minorHAnsi" w:cs="Arial"/>
                <w:sz w:val="20"/>
              </w:rPr>
              <w:t>Poste à prix forfaitaire</w:t>
            </w:r>
          </w:p>
        </w:tc>
      </w:tr>
      <w:tr w:rsidR="00DD10A0" w:rsidRPr="002F2D1F" w14:paraId="75993E2C" w14:textId="77777777" w:rsidTr="00A8561A">
        <w:tc>
          <w:tcPr>
            <w:tcW w:w="1112" w:type="dxa"/>
            <w:tcBorders>
              <w:top w:val="single" w:sz="4" w:space="0" w:color="auto"/>
              <w:left w:val="single" w:sz="4" w:space="0" w:color="auto"/>
              <w:bottom w:val="single" w:sz="4" w:space="0" w:color="auto"/>
              <w:right w:val="single" w:sz="4" w:space="0" w:color="auto"/>
            </w:tcBorders>
            <w:vAlign w:val="center"/>
          </w:tcPr>
          <w:p w14:paraId="5DFB5491" w14:textId="70E35484" w:rsidR="00DD10A0" w:rsidRPr="00A358F0" w:rsidRDefault="00DD10A0" w:rsidP="00DD10A0">
            <w:pPr>
              <w:pStyle w:val="v"/>
              <w:widowControl w:val="0"/>
              <w:spacing w:before="60" w:after="60"/>
              <w:ind w:left="0" w:firstLine="0"/>
              <w:jc w:val="left"/>
              <w:rPr>
                <w:rFonts w:asciiTheme="minorHAnsi" w:hAnsiTheme="minorHAnsi" w:cs="Arial"/>
                <w:sz w:val="20"/>
              </w:rPr>
            </w:pPr>
            <w:r w:rsidRPr="00A358F0">
              <w:rPr>
                <w:rFonts w:asciiTheme="minorHAnsi" w:hAnsiTheme="minorHAnsi" w:cs="Arial"/>
                <w:sz w:val="20"/>
              </w:rPr>
              <w:t>Poste 3</w:t>
            </w:r>
            <w:del w:id="22" w:author="Camille LE JEAN" w:date="2020-07-22T14:16:00Z">
              <w:r w:rsidRPr="00A358F0" w:rsidDel="001B760E">
                <w:rPr>
                  <w:rFonts w:asciiTheme="minorHAnsi" w:hAnsiTheme="minorHAnsi" w:cs="Arial"/>
                  <w:sz w:val="20"/>
                </w:rPr>
                <w:delText>.</w:delText>
              </w:r>
            </w:del>
          </w:p>
        </w:tc>
        <w:tc>
          <w:tcPr>
            <w:tcW w:w="4848" w:type="dxa"/>
            <w:tcBorders>
              <w:top w:val="single" w:sz="4" w:space="0" w:color="auto"/>
              <w:left w:val="single" w:sz="4" w:space="0" w:color="auto"/>
              <w:bottom w:val="single" w:sz="4" w:space="0" w:color="auto"/>
              <w:right w:val="single" w:sz="4" w:space="0" w:color="auto"/>
            </w:tcBorders>
            <w:vAlign w:val="center"/>
          </w:tcPr>
          <w:p w14:paraId="0DE81CDD" w14:textId="31082490" w:rsidR="00DD10A0" w:rsidRPr="00A358F0" w:rsidRDefault="00DD10A0" w:rsidP="00DD10A0">
            <w:pPr>
              <w:pStyle w:val="v"/>
              <w:widowControl w:val="0"/>
              <w:spacing w:before="60" w:after="60"/>
              <w:ind w:left="0" w:firstLine="0"/>
              <w:jc w:val="left"/>
              <w:rPr>
                <w:rFonts w:asciiTheme="minorHAnsi" w:hAnsiTheme="minorHAnsi" w:cs="Arial"/>
                <w:sz w:val="20"/>
              </w:rPr>
            </w:pPr>
            <w:r w:rsidRPr="00A358F0">
              <w:rPr>
                <w:rFonts w:asciiTheme="minorHAnsi" w:hAnsiTheme="minorHAnsi" w:cs="Arial"/>
                <w:sz w:val="20"/>
              </w:rPr>
              <w:t>Fauteuil de bureau</w:t>
            </w:r>
          </w:p>
        </w:tc>
        <w:tc>
          <w:tcPr>
            <w:tcW w:w="3260" w:type="dxa"/>
            <w:tcBorders>
              <w:top w:val="single" w:sz="4" w:space="0" w:color="auto"/>
              <w:left w:val="single" w:sz="4" w:space="0" w:color="auto"/>
              <w:bottom w:val="single" w:sz="4" w:space="0" w:color="auto"/>
              <w:right w:val="single" w:sz="4" w:space="0" w:color="auto"/>
            </w:tcBorders>
            <w:vAlign w:val="center"/>
          </w:tcPr>
          <w:p w14:paraId="1CA80A20" w14:textId="1D7BA23D" w:rsidR="00DD10A0" w:rsidRPr="00A358F0" w:rsidRDefault="00DD10A0" w:rsidP="00DD10A0">
            <w:pPr>
              <w:pStyle w:val="v"/>
              <w:widowControl w:val="0"/>
              <w:spacing w:before="60" w:after="60"/>
              <w:ind w:left="0" w:firstLine="0"/>
              <w:jc w:val="center"/>
              <w:rPr>
                <w:rFonts w:asciiTheme="minorHAnsi" w:hAnsiTheme="minorHAnsi" w:cs="Arial"/>
                <w:sz w:val="20"/>
              </w:rPr>
            </w:pPr>
            <w:r w:rsidRPr="00A358F0">
              <w:rPr>
                <w:rFonts w:asciiTheme="minorHAnsi" w:hAnsiTheme="minorHAnsi" w:cs="Arial"/>
                <w:sz w:val="20"/>
              </w:rPr>
              <w:t>Poste à prix forfaitaire</w:t>
            </w:r>
          </w:p>
        </w:tc>
      </w:tr>
      <w:tr w:rsidR="00DD10A0" w:rsidRPr="002F2D1F" w14:paraId="2D3B6B63" w14:textId="77777777" w:rsidTr="00A8561A">
        <w:tc>
          <w:tcPr>
            <w:tcW w:w="1112" w:type="dxa"/>
            <w:tcBorders>
              <w:top w:val="single" w:sz="4" w:space="0" w:color="auto"/>
              <w:left w:val="single" w:sz="4" w:space="0" w:color="auto"/>
              <w:bottom w:val="single" w:sz="4" w:space="0" w:color="auto"/>
              <w:right w:val="single" w:sz="4" w:space="0" w:color="auto"/>
            </w:tcBorders>
            <w:vAlign w:val="center"/>
          </w:tcPr>
          <w:p w14:paraId="00AB6D43" w14:textId="04E43F4A" w:rsidR="00DD10A0" w:rsidRPr="00A358F0" w:rsidRDefault="00DD10A0" w:rsidP="00DD10A0">
            <w:pPr>
              <w:pStyle w:val="v"/>
              <w:widowControl w:val="0"/>
              <w:spacing w:before="60" w:after="60"/>
              <w:ind w:left="0" w:firstLine="0"/>
              <w:jc w:val="left"/>
              <w:rPr>
                <w:rFonts w:asciiTheme="minorHAnsi" w:hAnsiTheme="minorHAnsi" w:cs="Arial"/>
                <w:sz w:val="20"/>
              </w:rPr>
            </w:pPr>
            <w:r w:rsidRPr="00A358F0">
              <w:rPr>
                <w:rFonts w:asciiTheme="minorHAnsi" w:hAnsiTheme="minorHAnsi" w:cs="Arial"/>
                <w:sz w:val="20"/>
              </w:rPr>
              <w:t>Poste 4</w:t>
            </w:r>
          </w:p>
        </w:tc>
        <w:tc>
          <w:tcPr>
            <w:tcW w:w="4848" w:type="dxa"/>
            <w:tcBorders>
              <w:top w:val="single" w:sz="4" w:space="0" w:color="auto"/>
              <w:left w:val="single" w:sz="4" w:space="0" w:color="auto"/>
              <w:bottom w:val="single" w:sz="4" w:space="0" w:color="auto"/>
              <w:right w:val="single" w:sz="4" w:space="0" w:color="auto"/>
            </w:tcBorders>
            <w:vAlign w:val="center"/>
          </w:tcPr>
          <w:p w14:paraId="4B8B4FFF" w14:textId="01C06A96" w:rsidR="00DD10A0" w:rsidRPr="00A358F0" w:rsidRDefault="00DD10A0" w:rsidP="00DD10A0">
            <w:pPr>
              <w:pStyle w:val="v"/>
              <w:widowControl w:val="0"/>
              <w:spacing w:before="60" w:after="60"/>
              <w:ind w:left="0" w:firstLine="0"/>
              <w:jc w:val="left"/>
              <w:rPr>
                <w:rFonts w:asciiTheme="minorHAnsi" w:hAnsiTheme="minorHAnsi" w:cs="Arial"/>
                <w:sz w:val="20"/>
              </w:rPr>
            </w:pPr>
            <w:r w:rsidRPr="00A358F0">
              <w:rPr>
                <w:rFonts w:asciiTheme="minorHAnsi" w:hAnsiTheme="minorHAnsi" w:cs="Arial"/>
                <w:sz w:val="20"/>
              </w:rPr>
              <w:t>Chaises visiteurs ou conférence</w:t>
            </w:r>
          </w:p>
        </w:tc>
        <w:tc>
          <w:tcPr>
            <w:tcW w:w="3260" w:type="dxa"/>
            <w:tcBorders>
              <w:top w:val="single" w:sz="4" w:space="0" w:color="auto"/>
              <w:left w:val="single" w:sz="4" w:space="0" w:color="auto"/>
              <w:bottom w:val="single" w:sz="4" w:space="0" w:color="auto"/>
              <w:right w:val="single" w:sz="4" w:space="0" w:color="auto"/>
            </w:tcBorders>
            <w:vAlign w:val="center"/>
          </w:tcPr>
          <w:p w14:paraId="3A88CD5E" w14:textId="08B084D2" w:rsidR="00DD10A0" w:rsidRPr="00A358F0" w:rsidRDefault="00DD10A0" w:rsidP="00DD10A0">
            <w:pPr>
              <w:pStyle w:val="v"/>
              <w:widowControl w:val="0"/>
              <w:spacing w:before="60" w:after="60"/>
              <w:ind w:left="0" w:firstLine="0"/>
              <w:jc w:val="center"/>
              <w:rPr>
                <w:rFonts w:asciiTheme="minorHAnsi" w:hAnsiTheme="minorHAnsi" w:cs="Arial"/>
                <w:sz w:val="20"/>
              </w:rPr>
            </w:pPr>
            <w:r w:rsidRPr="00A358F0">
              <w:rPr>
                <w:rFonts w:asciiTheme="minorHAnsi" w:hAnsiTheme="minorHAnsi" w:cs="Arial"/>
                <w:sz w:val="20"/>
              </w:rPr>
              <w:t>Poste à prix forfaitaire</w:t>
            </w:r>
          </w:p>
        </w:tc>
      </w:tr>
    </w:tbl>
    <w:p w14:paraId="69F763B2" w14:textId="4427587E" w:rsidR="000A6E96" w:rsidRPr="002F2D1F" w:rsidRDefault="000A6E96" w:rsidP="00F72033">
      <w:pPr>
        <w:pStyle w:val="Titre2"/>
        <w:spacing w:before="120" w:after="60"/>
        <w:rPr>
          <w:rFonts w:asciiTheme="minorHAnsi" w:hAnsiTheme="minorHAnsi"/>
          <w:sz w:val="20"/>
        </w:rPr>
      </w:pPr>
      <w:bookmarkStart w:id="23" w:name="_Toc32413505"/>
      <w:r w:rsidRPr="002F2D1F">
        <w:rPr>
          <w:rFonts w:asciiTheme="minorHAnsi" w:hAnsiTheme="minorHAnsi"/>
          <w:sz w:val="20"/>
        </w:rPr>
        <w:t>Durée</w:t>
      </w:r>
      <w:r w:rsidR="001E4CCB" w:rsidRPr="002F2D1F">
        <w:rPr>
          <w:rFonts w:asciiTheme="minorHAnsi" w:hAnsiTheme="minorHAnsi"/>
          <w:sz w:val="20"/>
        </w:rPr>
        <w:t xml:space="preserve"> </w:t>
      </w:r>
      <w:bookmarkEnd w:id="20"/>
      <w:r w:rsidR="008A0752" w:rsidRPr="002F2D1F">
        <w:rPr>
          <w:rFonts w:asciiTheme="minorHAnsi" w:hAnsiTheme="minorHAnsi"/>
          <w:sz w:val="20"/>
        </w:rPr>
        <w:t>du contrat</w:t>
      </w:r>
      <w:bookmarkEnd w:id="23"/>
    </w:p>
    <w:p w14:paraId="52B8A451" w14:textId="01478DE5" w:rsidR="00413542" w:rsidRPr="002F2D1F" w:rsidRDefault="00413542" w:rsidP="00413542">
      <w:pPr>
        <w:pStyle w:val="v"/>
        <w:widowControl w:val="0"/>
        <w:spacing w:before="120"/>
        <w:ind w:left="556" w:firstLine="0"/>
        <w:rPr>
          <w:rFonts w:asciiTheme="minorHAnsi" w:hAnsiTheme="minorHAnsi" w:cs="Arial"/>
          <w:sz w:val="20"/>
        </w:rPr>
      </w:pPr>
      <w:r w:rsidRPr="002F2D1F">
        <w:rPr>
          <w:rFonts w:asciiTheme="minorHAnsi" w:hAnsiTheme="minorHAnsi" w:cs="Arial"/>
          <w:sz w:val="20"/>
        </w:rPr>
        <w:t xml:space="preserve">La durée du </w:t>
      </w:r>
      <w:r w:rsidRPr="002F2D1F">
        <w:rPr>
          <w:rFonts w:asciiTheme="minorHAnsi" w:hAnsiTheme="minorHAnsi" w:cs="Arial"/>
          <w:smallCaps/>
          <w:sz w:val="20"/>
        </w:rPr>
        <w:t xml:space="preserve">Contrat </w:t>
      </w:r>
      <w:r w:rsidRPr="002F2D1F">
        <w:rPr>
          <w:rFonts w:asciiTheme="minorHAnsi" w:hAnsiTheme="minorHAnsi" w:cs="Arial"/>
          <w:sz w:val="20"/>
        </w:rPr>
        <w:t>est de</w:t>
      </w:r>
      <w:r w:rsidR="0051101E">
        <w:rPr>
          <w:rFonts w:asciiTheme="minorHAnsi" w:hAnsiTheme="minorHAnsi" w:cs="Arial"/>
          <w:sz w:val="20"/>
        </w:rPr>
        <w:t xml:space="preserve"> 1</w:t>
      </w:r>
      <w:r w:rsidRPr="002F2D1F">
        <w:rPr>
          <w:rFonts w:asciiTheme="minorHAnsi" w:hAnsiTheme="minorHAnsi" w:cs="Arial"/>
          <w:sz w:val="20"/>
        </w:rPr>
        <w:t xml:space="preserve"> mois à compter de sa date de notification au </w:t>
      </w:r>
      <w:r w:rsidRPr="002F2D1F">
        <w:rPr>
          <w:rFonts w:asciiTheme="minorHAnsi" w:hAnsiTheme="minorHAnsi" w:cs="Arial"/>
          <w:smallCaps/>
          <w:sz w:val="20"/>
        </w:rPr>
        <w:t>Contractant</w:t>
      </w:r>
      <w:r w:rsidRPr="002F2D1F">
        <w:rPr>
          <w:rFonts w:asciiTheme="minorHAnsi" w:hAnsiTheme="minorHAnsi" w:cs="Arial"/>
          <w:sz w:val="20"/>
        </w:rPr>
        <w:t xml:space="preserve"> par </w:t>
      </w:r>
      <w:r w:rsidRPr="002F2D1F">
        <w:rPr>
          <w:rFonts w:asciiTheme="minorHAnsi" w:hAnsiTheme="minorHAnsi" w:cs="Arial"/>
          <w:smallCaps/>
          <w:sz w:val="20"/>
        </w:rPr>
        <w:t>Expertise France</w:t>
      </w:r>
      <w:r w:rsidRPr="002F2D1F">
        <w:rPr>
          <w:rFonts w:asciiTheme="minorHAnsi" w:hAnsiTheme="minorHAnsi" w:cs="Arial"/>
          <w:sz w:val="20"/>
        </w:rPr>
        <w:t>.</w:t>
      </w:r>
    </w:p>
    <w:p w14:paraId="10848C8C" w14:textId="77777777" w:rsidR="00413542" w:rsidRPr="002F2D1F" w:rsidRDefault="00413542" w:rsidP="00413542">
      <w:pPr>
        <w:pStyle w:val="v"/>
        <w:widowControl w:val="0"/>
        <w:spacing w:before="120"/>
        <w:ind w:left="556" w:firstLine="0"/>
        <w:rPr>
          <w:rFonts w:asciiTheme="minorHAnsi" w:hAnsiTheme="minorHAnsi" w:cs="Arial"/>
          <w:sz w:val="20"/>
        </w:rPr>
      </w:pPr>
      <w:r w:rsidRPr="002F2D1F">
        <w:rPr>
          <w:rFonts w:asciiTheme="minorHAnsi" w:hAnsiTheme="minorHAnsi" w:cs="Arial"/>
          <w:sz w:val="20"/>
        </w:rPr>
        <w:t xml:space="preserve">Le </w:t>
      </w:r>
      <w:r w:rsidRPr="002F2D1F">
        <w:rPr>
          <w:rFonts w:asciiTheme="minorHAnsi" w:hAnsiTheme="minorHAnsi" w:cs="Arial"/>
          <w:smallCaps/>
          <w:sz w:val="20"/>
        </w:rPr>
        <w:t xml:space="preserve">Contrat </w:t>
      </w:r>
      <w:r w:rsidRPr="002F2D1F">
        <w:rPr>
          <w:rFonts w:asciiTheme="minorHAnsi" w:hAnsiTheme="minorHAnsi" w:cs="Arial"/>
          <w:sz w:val="20"/>
        </w:rPr>
        <w:t xml:space="preserve">prendra fin après parfaite et totale exécution des prestations du </w:t>
      </w:r>
      <w:r w:rsidRPr="002F2D1F">
        <w:rPr>
          <w:rFonts w:asciiTheme="minorHAnsi" w:hAnsiTheme="minorHAnsi" w:cs="Arial"/>
          <w:smallCaps/>
          <w:sz w:val="20"/>
        </w:rPr>
        <w:t>Contractant</w:t>
      </w:r>
      <w:r w:rsidRPr="002F2D1F">
        <w:rPr>
          <w:rFonts w:asciiTheme="minorHAnsi" w:hAnsiTheme="minorHAnsi" w:cs="Arial"/>
          <w:sz w:val="20"/>
        </w:rPr>
        <w:t xml:space="preserve"> et extinction des droits et obligations de chaque partie découlant du </w:t>
      </w:r>
      <w:r w:rsidRPr="002F2D1F">
        <w:rPr>
          <w:rFonts w:asciiTheme="minorHAnsi" w:hAnsiTheme="minorHAnsi" w:cs="Arial"/>
          <w:smallCaps/>
          <w:sz w:val="20"/>
        </w:rPr>
        <w:t>Contrat</w:t>
      </w:r>
      <w:r w:rsidRPr="002F2D1F">
        <w:rPr>
          <w:rFonts w:asciiTheme="minorHAnsi" w:hAnsiTheme="minorHAnsi" w:cs="Arial"/>
          <w:sz w:val="20"/>
        </w:rPr>
        <w:t xml:space="preserve">. Si tout ou partie des prestations ne sont pas réalisées dans le délai imparti, le </w:t>
      </w:r>
      <w:r w:rsidRPr="002F2D1F">
        <w:rPr>
          <w:rFonts w:asciiTheme="minorHAnsi" w:hAnsiTheme="minorHAnsi" w:cs="Arial"/>
          <w:smallCaps/>
          <w:sz w:val="20"/>
        </w:rPr>
        <w:t>Contractant</w:t>
      </w:r>
      <w:r w:rsidRPr="002F2D1F">
        <w:rPr>
          <w:rFonts w:asciiTheme="minorHAnsi" w:hAnsiTheme="minorHAnsi" w:cs="Arial"/>
          <w:sz w:val="20"/>
        </w:rPr>
        <w:t xml:space="preserve"> devra immédiatement prendre toutes les mesures nécessaires pour rattraper le retard sans pouvoir prétendre à une quelconque rémunération à ce titre.</w:t>
      </w:r>
    </w:p>
    <w:p w14:paraId="313A6F2F" w14:textId="5848E6F8" w:rsidR="001E12A9" w:rsidRPr="002F2D1F" w:rsidRDefault="001E12A9" w:rsidP="001E12A9">
      <w:pPr>
        <w:pStyle w:val="Titre2"/>
        <w:spacing w:before="120" w:after="60"/>
        <w:rPr>
          <w:rFonts w:asciiTheme="minorHAnsi" w:hAnsiTheme="minorHAnsi"/>
          <w:sz w:val="20"/>
        </w:rPr>
      </w:pPr>
      <w:bookmarkStart w:id="24" w:name="_Toc32413506"/>
      <w:r w:rsidRPr="002F2D1F">
        <w:rPr>
          <w:rFonts w:asciiTheme="minorHAnsi" w:hAnsiTheme="minorHAnsi"/>
          <w:sz w:val="20"/>
        </w:rPr>
        <w:t>D</w:t>
      </w:r>
      <w:r w:rsidR="003B5A58" w:rsidRPr="002F2D1F">
        <w:rPr>
          <w:rFonts w:asciiTheme="minorHAnsi" w:hAnsiTheme="minorHAnsi"/>
          <w:sz w:val="20"/>
        </w:rPr>
        <w:t>éclenchement et d</w:t>
      </w:r>
      <w:r w:rsidRPr="002F2D1F">
        <w:rPr>
          <w:rFonts w:asciiTheme="minorHAnsi" w:hAnsiTheme="minorHAnsi"/>
          <w:sz w:val="20"/>
        </w:rPr>
        <w:t xml:space="preserve">élai </w:t>
      </w:r>
      <w:r w:rsidR="004A099E" w:rsidRPr="002F2D1F">
        <w:rPr>
          <w:rFonts w:asciiTheme="minorHAnsi" w:hAnsiTheme="minorHAnsi"/>
          <w:sz w:val="20"/>
        </w:rPr>
        <w:t>de livraison des fournitures</w:t>
      </w:r>
      <w:bookmarkEnd w:id="24"/>
    </w:p>
    <w:p w14:paraId="29C83A50" w14:textId="7AB16829" w:rsidR="001E12A9" w:rsidRPr="002F2D1F" w:rsidRDefault="001E12A9" w:rsidP="00641B9F">
      <w:pPr>
        <w:pStyle w:val="v"/>
        <w:widowControl w:val="0"/>
        <w:spacing w:before="120"/>
        <w:ind w:left="556" w:firstLine="0"/>
        <w:rPr>
          <w:rFonts w:asciiTheme="minorHAnsi" w:hAnsiTheme="minorHAnsi" w:cs="Arial"/>
          <w:sz w:val="20"/>
        </w:rPr>
      </w:pPr>
      <w:r w:rsidRPr="002F2D1F">
        <w:rPr>
          <w:rFonts w:asciiTheme="minorHAnsi" w:hAnsiTheme="minorHAnsi" w:cs="Arial"/>
          <w:sz w:val="20"/>
        </w:rPr>
        <w:t xml:space="preserve">Le délai </w:t>
      </w:r>
      <w:r w:rsidR="003D00B0" w:rsidRPr="002F2D1F">
        <w:rPr>
          <w:rFonts w:asciiTheme="minorHAnsi" w:hAnsiTheme="minorHAnsi" w:cs="Arial"/>
          <w:sz w:val="20"/>
        </w:rPr>
        <w:t>de livraison des fournitures</w:t>
      </w:r>
      <w:r w:rsidRPr="002F2D1F">
        <w:rPr>
          <w:rFonts w:asciiTheme="minorHAnsi" w:hAnsiTheme="minorHAnsi" w:cs="Arial"/>
          <w:sz w:val="20"/>
        </w:rPr>
        <w:t xml:space="preserve"> </w:t>
      </w:r>
      <w:r w:rsidR="003D00B0" w:rsidRPr="002F2D1F">
        <w:rPr>
          <w:rFonts w:asciiTheme="minorHAnsi" w:hAnsiTheme="minorHAnsi" w:cs="Arial"/>
          <w:sz w:val="20"/>
        </w:rPr>
        <w:t>attend</w:t>
      </w:r>
      <w:r w:rsidR="00E326F3" w:rsidRPr="002F2D1F">
        <w:rPr>
          <w:rFonts w:asciiTheme="minorHAnsi" w:hAnsiTheme="minorHAnsi" w:cs="Arial"/>
          <w:sz w:val="20"/>
        </w:rPr>
        <w:t xml:space="preserve">ues au titre du présent </w:t>
      </w:r>
      <w:r w:rsidR="005E4E1E" w:rsidRPr="002F2D1F">
        <w:rPr>
          <w:rFonts w:asciiTheme="minorHAnsi" w:hAnsiTheme="minorHAnsi" w:cs="Arial"/>
          <w:smallCaps/>
          <w:sz w:val="20"/>
        </w:rPr>
        <w:t>Contrat</w:t>
      </w:r>
      <w:r w:rsidR="00B9695C">
        <w:rPr>
          <w:rFonts w:asciiTheme="minorHAnsi" w:hAnsiTheme="minorHAnsi" w:cs="Arial"/>
          <w:smallCaps/>
          <w:sz w:val="20"/>
        </w:rPr>
        <w:t xml:space="preserve"> </w:t>
      </w:r>
      <w:r w:rsidR="00B30BC2" w:rsidRPr="002F2D1F">
        <w:rPr>
          <w:rFonts w:asciiTheme="minorHAnsi" w:hAnsiTheme="minorHAnsi" w:cs="Arial"/>
          <w:sz w:val="20"/>
        </w:rPr>
        <w:t xml:space="preserve">est fixé à </w:t>
      </w:r>
      <w:r w:rsidR="00B9695C">
        <w:rPr>
          <w:rFonts w:asciiTheme="minorHAnsi" w:hAnsiTheme="minorHAnsi" w:cs="Arial"/>
          <w:sz w:val="20"/>
        </w:rPr>
        <w:t>7</w:t>
      </w:r>
      <w:r w:rsidR="00B30BC2" w:rsidRPr="002F2D1F">
        <w:rPr>
          <w:rFonts w:asciiTheme="minorHAnsi" w:hAnsiTheme="minorHAnsi" w:cs="Arial"/>
          <w:sz w:val="20"/>
        </w:rPr>
        <w:t xml:space="preserve"> jours à compter de la date de notification du présent </w:t>
      </w:r>
      <w:r w:rsidR="00B30BC2" w:rsidRPr="002F2D1F">
        <w:rPr>
          <w:rFonts w:asciiTheme="minorHAnsi" w:hAnsiTheme="minorHAnsi" w:cs="Arial"/>
          <w:smallCaps/>
          <w:sz w:val="20"/>
        </w:rPr>
        <w:t>contrat</w:t>
      </w:r>
      <w:r w:rsidR="00B9695C">
        <w:rPr>
          <w:rFonts w:asciiTheme="minorHAnsi" w:hAnsiTheme="minorHAnsi" w:cs="Arial"/>
          <w:smallCaps/>
          <w:sz w:val="20"/>
        </w:rPr>
        <w:t>.</w:t>
      </w:r>
    </w:p>
    <w:p w14:paraId="0171D98C" w14:textId="77777777" w:rsidR="00E326F3" w:rsidRPr="002F2D1F" w:rsidRDefault="00E326F3" w:rsidP="00E326F3">
      <w:pPr>
        <w:pStyle w:val="v"/>
        <w:widowControl w:val="0"/>
        <w:spacing w:before="120"/>
        <w:ind w:left="556" w:firstLine="0"/>
        <w:rPr>
          <w:rFonts w:asciiTheme="minorHAnsi" w:hAnsiTheme="minorHAnsi" w:cs="Arial"/>
          <w:sz w:val="20"/>
        </w:rPr>
      </w:pPr>
      <w:r w:rsidRPr="002F2D1F">
        <w:rPr>
          <w:rFonts w:asciiTheme="minorHAnsi" w:hAnsiTheme="minorHAnsi" w:cs="Arial"/>
          <w:sz w:val="20"/>
        </w:rPr>
        <w:t>Si tout ou partie des</w:t>
      </w:r>
      <w:r w:rsidR="00C84056" w:rsidRPr="002F2D1F">
        <w:rPr>
          <w:rFonts w:asciiTheme="minorHAnsi" w:hAnsiTheme="minorHAnsi" w:cs="Arial"/>
          <w:sz w:val="20"/>
        </w:rPr>
        <w:t xml:space="preserve"> prestations </w:t>
      </w:r>
      <w:r w:rsidRPr="002F2D1F">
        <w:rPr>
          <w:rFonts w:asciiTheme="minorHAnsi" w:hAnsiTheme="minorHAnsi" w:cs="Arial"/>
          <w:sz w:val="20"/>
        </w:rPr>
        <w:t xml:space="preserve">ne sont pas réalisées dans les délais prévus, le </w:t>
      </w:r>
      <w:r w:rsidR="0082684B" w:rsidRPr="002F2D1F">
        <w:rPr>
          <w:rFonts w:asciiTheme="minorHAnsi" w:hAnsiTheme="minorHAnsi" w:cs="Arial"/>
          <w:sz w:val="20"/>
        </w:rPr>
        <w:t>CONTRACTANT</w:t>
      </w:r>
      <w:r w:rsidRPr="002F2D1F">
        <w:rPr>
          <w:rFonts w:asciiTheme="minorHAnsi" w:hAnsiTheme="minorHAnsi" w:cs="Arial"/>
          <w:sz w:val="20"/>
        </w:rPr>
        <w:t xml:space="preserve"> devra immédiatement prendre toutes les mesures nécessaires pour rattraper le retard sans pouvoir prétendre à une quelconque rémunération à ce titre.</w:t>
      </w:r>
    </w:p>
    <w:p w14:paraId="7CB9B59E" w14:textId="77777777" w:rsidR="003A4792" w:rsidRPr="001B5605" w:rsidRDefault="003A4792" w:rsidP="00540DA7">
      <w:pPr>
        <w:pStyle w:val="v"/>
        <w:widowControl w:val="0"/>
        <w:numPr>
          <w:ilvl w:val="0"/>
          <w:numId w:val="9"/>
        </w:numPr>
        <w:spacing w:before="600" w:after="240"/>
        <w:ind w:left="357" w:hanging="357"/>
        <w:jc w:val="left"/>
        <w:outlineLvl w:val="0"/>
        <w:rPr>
          <w:rFonts w:asciiTheme="minorHAnsi" w:hAnsiTheme="minorHAnsi"/>
          <w:b/>
          <w:caps/>
          <w:sz w:val="24"/>
        </w:rPr>
      </w:pPr>
      <w:r w:rsidRPr="001B5605">
        <w:rPr>
          <w:rFonts w:asciiTheme="minorHAnsi" w:hAnsiTheme="minorHAnsi"/>
          <w:b/>
          <w:caps/>
          <w:sz w:val="24"/>
        </w:rPr>
        <w:t> </w:t>
      </w:r>
      <w:bookmarkStart w:id="25" w:name="_Toc32413509"/>
      <w:r w:rsidRPr="001B5605">
        <w:rPr>
          <w:rFonts w:asciiTheme="minorHAnsi" w:hAnsiTheme="minorHAnsi"/>
          <w:b/>
          <w:caps/>
          <w:sz w:val="24"/>
        </w:rPr>
        <w:t>Dispositions financières</w:t>
      </w:r>
      <w:bookmarkEnd w:id="25"/>
    </w:p>
    <w:p w14:paraId="7B795BDE" w14:textId="77777777" w:rsidR="00E849ED" w:rsidRPr="0069556C" w:rsidRDefault="00E849ED" w:rsidP="0041382E">
      <w:pPr>
        <w:pStyle w:val="Titre2"/>
        <w:spacing w:before="120" w:after="60"/>
        <w:rPr>
          <w:rFonts w:asciiTheme="minorHAnsi" w:hAnsiTheme="minorHAnsi"/>
          <w:sz w:val="20"/>
        </w:rPr>
      </w:pPr>
      <w:bookmarkStart w:id="26" w:name="_Toc392669634"/>
      <w:bookmarkStart w:id="27" w:name="_Toc524095228"/>
      <w:bookmarkStart w:id="28" w:name="_Toc32413510"/>
      <w:r w:rsidRPr="0069556C">
        <w:rPr>
          <w:rFonts w:asciiTheme="minorHAnsi" w:hAnsiTheme="minorHAnsi"/>
          <w:sz w:val="20"/>
        </w:rPr>
        <w:t>Montant du contrat</w:t>
      </w:r>
      <w:bookmarkEnd w:id="26"/>
      <w:bookmarkEnd w:id="27"/>
      <w:bookmarkEnd w:id="28"/>
    </w:p>
    <w:p w14:paraId="79C63C05" w14:textId="02F5D44D" w:rsidR="00123D1A" w:rsidRDefault="00123D1A" w:rsidP="0041382E">
      <w:pPr>
        <w:pStyle w:val="u"/>
        <w:widowControl w:val="0"/>
        <w:numPr>
          <w:ilvl w:val="12"/>
          <w:numId w:val="0"/>
        </w:numPr>
        <w:spacing w:before="240" w:after="120"/>
        <w:ind w:left="561"/>
        <w:jc w:val="left"/>
        <w:rPr>
          <w:rFonts w:asciiTheme="minorHAnsi" w:hAnsiTheme="minorHAnsi" w:cs="Arial"/>
          <w:sz w:val="20"/>
        </w:rPr>
      </w:pPr>
      <w:r w:rsidRPr="001B5605">
        <w:rPr>
          <w:rFonts w:asciiTheme="minorHAnsi" w:hAnsiTheme="minorHAnsi" w:cs="Arial"/>
          <w:sz w:val="20"/>
        </w:rPr>
        <w:t xml:space="preserve">Le montant du </w:t>
      </w:r>
      <w:r w:rsidRPr="001B5605">
        <w:rPr>
          <w:rFonts w:asciiTheme="minorHAnsi" w:hAnsiTheme="minorHAnsi" w:cs="Arial"/>
          <w:smallCaps/>
          <w:sz w:val="20"/>
        </w:rPr>
        <w:t xml:space="preserve">Contrat </w:t>
      </w:r>
      <w:r w:rsidRPr="001B5605">
        <w:rPr>
          <w:rFonts w:asciiTheme="minorHAnsi" w:hAnsiTheme="minorHAnsi" w:cs="Arial"/>
          <w:sz w:val="20"/>
        </w:rPr>
        <w:t xml:space="preserve">s’élève à : </w:t>
      </w:r>
      <w:r w:rsidRPr="00A358F0">
        <w:rPr>
          <w:rFonts w:asciiTheme="minorHAnsi" w:hAnsiTheme="minorHAnsi" w:cs="Arial"/>
          <w:sz w:val="20"/>
          <w:highlight w:val="yellow"/>
        </w:rPr>
        <w:t>Indiquer montant € HT (hors taxe).</w:t>
      </w:r>
    </w:p>
    <w:p w14:paraId="44F98D11" w14:textId="61E4C43B" w:rsidR="00123D1A" w:rsidRPr="001B5605" w:rsidRDefault="00123D1A" w:rsidP="0041382E">
      <w:pPr>
        <w:pStyle w:val="u"/>
        <w:widowControl w:val="0"/>
        <w:numPr>
          <w:ilvl w:val="12"/>
          <w:numId w:val="0"/>
        </w:numPr>
        <w:spacing w:before="240" w:after="120"/>
        <w:ind w:left="561"/>
        <w:jc w:val="left"/>
        <w:rPr>
          <w:rFonts w:asciiTheme="minorHAnsi" w:hAnsiTheme="minorHAnsi" w:cs="Arial"/>
          <w:sz w:val="20"/>
        </w:rPr>
      </w:pPr>
      <w:r>
        <w:rPr>
          <w:rFonts w:asciiTheme="minorHAnsi" w:hAnsiTheme="minorHAnsi" w:cs="Arial"/>
          <w:sz w:val="20"/>
        </w:rPr>
        <w:t>Ce montant correspond au prix forfaitaire du contrat qu’Expertise France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p>
    <w:p w14:paraId="1467A682" w14:textId="77777777" w:rsidR="00796758" w:rsidRDefault="00796758" w:rsidP="00796758">
      <w:pPr>
        <w:pStyle w:val="u"/>
        <w:widowControl w:val="0"/>
        <w:numPr>
          <w:ilvl w:val="12"/>
          <w:numId w:val="0"/>
        </w:numPr>
        <w:spacing w:before="240" w:after="120"/>
        <w:ind w:left="561"/>
        <w:jc w:val="left"/>
        <w:rPr>
          <w:rFonts w:asciiTheme="minorHAnsi" w:hAnsiTheme="minorHAnsi" w:cs="Arial"/>
          <w:sz w:val="20"/>
        </w:rPr>
      </w:pPr>
      <w:del w:id="29" w:author="Camille LE JEAN" w:date="2020-07-22T14:11:00Z">
        <w:r w:rsidDel="006E0648">
          <w:rPr>
            <w:rFonts w:asciiTheme="minorHAnsi" w:hAnsiTheme="minorHAnsi" w:cs="Arial"/>
            <w:sz w:val="20"/>
          </w:rPr>
          <w:delText>[</w:delText>
        </w:r>
      </w:del>
    </w:p>
    <w:tbl>
      <w:tblPr>
        <w:tblStyle w:val="Grilledutableau"/>
        <w:tblW w:w="9220" w:type="dxa"/>
        <w:tblInd w:w="556" w:type="dxa"/>
        <w:tblLook w:val="04A0" w:firstRow="1" w:lastRow="0" w:firstColumn="1" w:lastColumn="0" w:noHBand="0" w:noVBand="1"/>
      </w:tblPr>
      <w:tblGrid>
        <w:gridCol w:w="1424"/>
        <w:gridCol w:w="4252"/>
        <w:gridCol w:w="3544"/>
      </w:tblGrid>
      <w:tr w:rsidR="00796758" w:rsidRPr="00BE6CBF" w14:paraId="17693AF9" w14:textId="77777777" w:rsidTr="00EF1BFA">
        <w:trPr>
          <w:trHeight w:val="537"/>
        </w:trPr>
        <w:tc>
          <w:tcPr>
            <w:tcW w:w="1424" w:type="dxa"/>
            <w:vAlign w:val="center"/>
          </w:tcPr>
          <w:p w14:paraId="676B8E62" w14:textId="77777777" w:rsidR="00796758" w:rsidRPr="00BE6CBF" w:rsidRDefault="00796758" w:rsidP="00EF1BFA">
            <w:pPr>
              <w:pStyle w:val="v"/>
              <w:widowControl w:val="0"/>
              <w:spacing w:before="60" w:after="60"/>
              <w:ind w:left="0" w:firstLine="0"/>
              <w:jc w:val="left"/>
              <w:rPr>
                <w:rFonts w:asciiTheme="minorHAnsi" w:hAnsiTheme="minorHAnsi" w:cs="Arial"/>
                <w:b/>
                <w:sz w:val="20"/>
              </w:rPr>
            </w:pPr>
            <w:r w:rsidRPr="00BE6CBF">
              <w:rPr>
                <w:rFonts w:asciiTheme="minorHAnsi" w:hAnsiTheme="minorHAnsi" w:cs="Arial"/>
                <w:b/>
                <w:sz w:val="20"/>
              </w:rPr>
              <w:t>POSTES</w:t>
            </w:r>
          </w:p>
        </w:tc>
        <w:tc>
          <w:tcPr>
            <w:tcW w:w="4252" w:type="dxa"/>
            <w:vAlign w:val="center"/>
          </w:tcPr>
          <w:p w14:paraId="2442388B" w14:textId="77777777" w:rsidR="00796758" w:rsidRPr="00BE6CBF" w:rsidRDefault="00796758" w:rsidP="00EF1BFA">
            <w:pPr>
              <w:pStyle w:val="v"/>
              <w:widowControl w:val="0"/>
              <w:spacing w:before="60" w:after="60"/>
              <w:ind w:left="0" w:firstLine="0"/>
              <w:jc w:val="center"/>
              <w:rPr>
                <w:rFonts w:asciiTheme="minorHAnsi" w:hAnsiTheme="minorHAnsi" w:cs="Arial"/>
                <w:b/>
                <w:sz w:val="20"/>
                <w:highlight w:val="yellow"/>
              </w:rPr>
            </w:pPr>
            <w:r>
              <w:rPr>
                <w:rFonts w:asciiTheme="minorHAnsi" w:hAnsiTheme="minorHAnsi" w:cs="Arial"/>
                <w:b/>
                <w:sz w:val="20"/>
                <w:highlight w:val="yellow"/>
              </w:rPr>
              <w:t>TYPES DE MONTANT</w:t>
            </w:r>
          </w:p>
        </w:tc>
        <w:tc>
          <w:tcPr>
            <w:tcW w:w="3544" w:type="dxa"/>
            <w:vAlign w:val="center"/>
          </w:tcPr>
          <w:p w14:paraId="1B7FF867" w14:textId="77777777" w:rsidR="00796758" w:rsidRPr="00BE6CBF" w:rsidRDefault="00796758" w:rsidP="00EF1BFA">
            <w:pPr>
              <w:pStyle w:val="v"/>
              <w:widowControl w:val="0"/>
              <w:spacing w:before="60" w:after="60"/>
              <w:ind w:left="0" w:firstLine="0"/>
              <w:jc w:val="center"/>
              <w:rPr>
                <w:rFonts w:asciiTheme="minorHAnsi" w:hAnsiTheme="minorHAnsi" w:cs="Arial"/>
                <w:b/>
                <w:sz w:val="20"/>
                <w:highlight w:val="yellow"/>
              </w:rPr>
            </w:pPr>
            <w:r>
              <w:rPr>
                <w:rFonts w:asciiTheme="minorHAnsi" w:hAnsiTheme="minorHAnsi" w:cs="Arial"/>
                <w:b/>
                <w:sz w:val="20"/>
                <w:highlight w:val="yellow"/>
              </w:rPr>
              <w:t>MONTANTS</w:t>
            </w:r>
          </w:p>
        </w:tc>
      </w:tr>
      <w:tr w:rsidR="00796758" w:rsidRPr="002F2D1F" w14:paraId="61B05E06" w14:textId="77777777" w:rsidTr="00EF1BFA">
        <w:tc>
          <w:tcPr>
            <w:tcW w:w="1424" w:type="dxa"/>
            <w:vAlign w:val="center"/>
          </w:tcPr>
          <w:p w14:paraId="3B0814BC" w14:textId="77777777" w:rsidR="00796758" w:rsidRPr="00A358F0" w:rsidRDefault="00796758" w:rsidP="00EF1BFA">
            <w:pPr>
              <w:pStyle w:val="v"/>
              <w:widowControl w:val="0"/>
              <w:spacing w:before="60" w:after="60"/>
              <w:ind w:left="0" w:firstLine="0"/>
              <w:jc w:val="center"/>
              <w:rPr>
                <w:rFonts w:asciiTheme="minorHAnsi" w:hAnsiTheme="minorHAnsi" w:cs="Arial"/>
                <w:sz w:val="20"/>
                <w:highlight w:val="yellow"/>
              </w:rPr>
            </w:pPr>
            <w:r w:rsidRPr="00A358F0">
              <w:rPr>
                <w:rFonts w:asciiTheme="minorHAnsi" w:hAnsiTheme="minorHAnsi" w:cs="Arial"/>
                <w:sz w:val="20"/>
                <w:highlight w:val="yellow"/>
              </w:rPr>
              <w:t>P1</w:t>
            </w:r>
          </w:p>
        </w:tc>
        <w:tc>
          <w:tcPr>
            <w:tcW w:w="4252" w:type="dxa"/>
            <w:vAlign w:val="center"/>
          </w:tcPr>
          <w:p w14:paraId="40104591" w14:textId="427CFFEC" w:rsidR="00796758" w:rsidRPr="00A358F0" w:rsidRDefault="00796758" w:rsidP="00EF1BFA">
            <w:pPr>
              <w:pStyle w:val="v"/>
              <w:widowControl w:val="0"/>
              <w:spacing w:before="60" w:after="60"/>
              <w:ind w:left="0" w:firstLine="0"/>
              <w:jc w:val="center"/>
              <w:rPr>
                <w:rFonts w:asciiTheme="minorHAnsi" w:hAnsiTheme="minorHAnsi" w:cs="Arial"/>
                <w:sz w:val="20"/>
                <w:highlight w:val="yellow"/>
              </w:rPr>
            </w:pPr>
            <w:del w:id="30" w:author="Camille LE JEAN" w:date="2020-07-22T14:16:00Z">
              <w:r w:rsidRPr="00A358F0" w:rsidDel="001B760E">
                <w:rPr>
                  <w:rFonts w:asciiTheme="minorHAnsi" w:hAnsiTheme="minorHAnsi" w:cs="Arial"/>
                  <w:sz w:val="20"/>
                  <w:highlight w:val="yellow"/>
                </w:rPr>
                <w:delText>[</w:delText>
              </w:r>
            </w:del>
            <w:r w:rsidRPr="00A358F0">
              <w:rPr>
                <w:rFonts w:asciiTheme="minorHAnsi" w:hAnsiTheme="minorHAnsi" w:cs="Arial"/>
                <w:sz w:val="20"/>
                <w:highlight w:val="yellow"/>
              </w:rPr>
              <w:t>Prix forfaitaire</w:t>
            </w:r>
            <w:del w:id="31" w:author="Camille LE JEAN" w:date="2020-07-22T14:16:00Z">
              <w:r w:rsidRPr="00A358F0" w:rsidDel="001B760E">
                <w:rPr>
                  <w:rFonts w:asciiTheme="minorHAnsi" w:hAnsiTheme="minorHAnsi" w:cs="Arial"/>
                  <w:sz w:val="20"/>
                  <w:highlight w:val="yellow"/>
                </w:rPr>
                <w:delText>]</w:delText>
              </w:r>
            </w:del>
          </w:p>
        </w:tc>
        <w:tc>
          <w:tcPr>
            <w:tcW w:w="3544" w:type="dxa"/>
            <w:vAlign w:val="center"/>
          </w:tcPr>
          <w:p w14:paraId="4B499A46" w14:textId="77777777" w:rsidR="00796758" w:rsidRPr="00A358F0" w:rsidRDefault="00796758" w:rsidP="00EF1BFA">
            <w:pPr>
              <w:pStyle w:val="v"/>
              <w:widowControl w:val="0"/>
              <w:spacing w:before="60" w:after="60"/>
              <w:ind w:left="0" w:firstLine="0"/>
              <w:jc w:val="right"/>
              <w:rPr>
                <w:rFonts w:asciiTheme="minorHAnsi" w:hAnsiTheme="minorHAnsi" w:cs="Arial"/>
                <w:sz w:val="20"/>
                <w:highlight w:val="yellow"/>
              </w:rPr>
            </w:pPr>
            <w:r w:rsidRPr="00A358F0">
              <w:rPr>
                <w:rFonts w:asciiTheme="minorHAnsi" w:hAnsiTheme="minorHAnsi" w:cs="Arial"/>
                <w:sz w:val="20"/>
                <w:highlight w:val="yellow"/>
              </w:rPr>
              <w:t>€ HT (hors taxe)</w:t>
            </w:r>
          </w:p>
        </w:tc>
      </w:tr>
      <w:tr w:rsidR="00796758" w:rsidRPr="002F2D1F" w14:paraId="3DE3EC3E" w14:textId="77777777" w:rsidTr="00EF1BFA">
        <w:tc>
          <w:tcPr>
            <w:tcW w:w="1424" w:type="dxa"/>
            <w:vAlign w:val="center"/>
          </w:tcPr>
          <w:p w14:paraId="4613E9EA" w14:textId="77777777" w:rsidR="00796758" w:rsidRPr="00A358F0" w:rsidRDefault="00796758" w:rsidP="00EF1BFA">
            <w:pPr>
              <w:pStyle w:val="v"/>
              <w:widowControl w:val="0"/>
              <w:spacing w:before="60" w:after="60"/>
              <w:ind w:left="0" w:firstLine="0"/>
              <w:jc w:val="center"/>
              <w:rPr>
                <w:rFonts w:asciiTheme="minorHAnsi" w:hAnsiTheme="minorHAnsi" w:cs="Arial"/>
                <w:sz w:val="20"/>
                <w:highlight w:val="yellow"/>
              </w:rPr>
            </w:pPr>
            <w:r w:rsidRPr="00A358F0">
              <w:rPr>
                <w:rFonts w:asciiTheme="minorHAnsi" w:hAnsiTheme="minorHAnsi" w:cs="Arial"/>
                <w:sz w:val="20"/>
                <w:highlight w:val="yellow"/>
              </w:rPr>
              <w:t>P2</w:t>
            </w:r>
          </w:p>
        </w:tc>
        <w:tc>
          <w:tcPr>
            <w:tcW w:w="4252" w:type="dxa"/>
          </w:tcPr>
          <w:p w14:paraId="050198C4" w14:textId="6FDD1F48" w:rsidR="00796758" w:rsidRPr="00A358F0" w:rsidRDefault="00796758" w:rsidP="00EF1BFA">
            <w:pPr>
              <w:pStyle w:val="v"/>
              <w:widowControl w:val="0"/>
              <w:spacing w:before="60" w:after="60"/>
              <w:ind w:left="0" w:firstLine="0"/>
              <w:jc w:val="center"/>
              <w:rPr>
                <w:rFonts w:asciiTheme="minorHAnsi" w:hAnsiTheme="minorHAnsi" w:cs="Arial"/>
                <w:sz w:val="20"/>
                <w:highlight w:val="yellow"/>
              </w:rPr>
            </w:pPr>
            <w:del w:id="32" w:author="Camille LE JEAN" w:date="2020-07-22T14:16:00Z">
              <w:r w:rsidRPr="00A358F0" w:rsidDel="001B760E">
                <w:rPr>
                  <w:rFonts w:asciiTheme="minorHAnsi" w:hAnsiTheme="minorHAnsi" w:cs="Arial"/>
                  <w:sz w:val="20"/>
                  <w:highlight w:val="yellow"/>
                </w:rPr>
                <w:delText>[</w:delText>
              </w:r>
            </w:del>
            <w:r w:rsidRPr="00A358F0">
              <w:rPr>
                <w:rFonts w:asciiTheme="minorHAnsi" w:hAnsiTheme="minorHAnsi" w:cs="Arial"/>
                <w:sz w:val="20"/>
                <w:highlight w:val="yellow"/>
              </w:rPr>
              <w:t>Prix forfaitaire</w:t>
            </w:r>
            <w:del w:id="33" w:author="Camille LE JEAN" w:date="2020-07-22T14:16:00Z">
              <w:r w:rsidRPr="00A358F0" w:rsidDel="001B760E">
                <w:rPr>
                  <w:rFonts w:asciiTheme="minorHAnsi" w:hAnsiTheme="minorHAnsi" w:cs="Arial"/>
                  <w:sz w:val="20"/>
                  <w:highlight w:val="yellow"/>
                </w:rPr>
                <w:delText>]</w:delText>
              </w:r>
            </w:del>
          </w:p>
        </w:tc>
        <w:tc>
          <w:tcPr>
            <w:tcW w:w="3544" w:type="dxa"/>
            <w:vAlign w:val="center"/>
          </w:tcPr>
          <w:p w14:paraId="294E5A1E" w14:textId="77777777" w:rsidR="00796758" w:rsidRPr="00A358F0" w:rsidRDefault="00796758" w:rsidP="00EF1BFA">
            <w:pPr>
              <w:pStyle w:val="v"/>
              <w:widowControl w:val="0"/>
              <w:spacing w:before="60" w:after="60"/>
              <w:ind w:left="0" w:firstLine="0"/>
              <w:jc w:val="right"/>
              <w:rPr>
                <w:rFonts w:asciiTheme="minorHAnsi" w:hAnsiTheme="minorHAnsi" w:cs="Arial"/>
                <w:sz w:val="20"/>
                <w:highlight w:val="yellow"/>
              </w:rPr>
            </w:pPr>
            <w:r w:rsidRPr="00A358F0">
              <w:rPr>
                <w:rFonts w:asciiTheme="minorHAnsi" w:hAnsiTheme="minorHAnsi" w:cs="Arial"/>
                <w:sz w:val="20"/>
                <w:highlight w:val="yellow"/>
              </w:rPr>
              <w:t>€ HT (hors taxe)</w:t>
            </w:r>
          </w:p>
        </w:tc>
      </w:tr>
      <w:tr w:rsidR="00796758" w:rsidRPr="002F2D1F" w14:paraId="4C42768F" w14:textId="77777777" w:rsidTr="00EF1BFA">
        <w:tc>
          <w:tcPr>
            <w:tcW w:w="1424" w:type="dxa"/>
            <w:vAlign w:val="center"/>
          </w:tcPr>
          <w:p w14:paraId="6BEADAF7" w14:textId="4F092A60" w:rsidR="00796758" w:rsidRPr="00A358F0" w:rsidRDefault="00B9695C" w:rsidP="00EF1BFA">
            <w:pPr>
              <w:pStyle w:val="v"/>
              <w:widowControl w:val="0"/>
              <w:spacing w:before="60" w:after="60"/>
              <w:ind w:left="0" w:firstLine="0"/>
              <w:jc w:val="center"/>
              <w:rPr>
                <w:rFonts w:asciiTheme="minorHAnsi" w:hAnsiTheme="minorHAnsi" w:cs="Arial"/>
                <w:sz w:val="20"/>
                <w:highlight w:val="yellow"/>
              </w:rPr>
            </w:pPr>
            <w:r w:rsidRPr="00A358F0">
              <w:rPr>
                <w:rFonts w:asciiTheme="minorHAnsi" w:hAnsiTheme="minorHAnsi" w:cs="Arial"/>
                <w:sz w:val="20"/>
                <w:highlight w:val="yellow"/>
              </w:rPr>
              <w:t>P3</w:t>
            </w:r>
            <w:del w:id="34" w:author="Camille LE JEAN" w:date="2020-07-22T14:16:00Z">
              <w:r w:rsidR="00796758" w:rsidRPr="00A358F0" w:rsidDel="001B760E">
                <w:rPr>
                  <w:rFonts w:asciiTheme="minorHAnsi" w:hAnsiTheme="minorHAnsi" w:cs="Arial"/>
                  <w:sz w:val="20"/>
                  <w:highlight w:val="yellow"/>
                </w:rPr>
                <w:delText>.</w:delText>
              </w:r>
            </w:del>
          </w:p>
        </w:tc>
        <w:tc>
          <w:tcPr>
            <w:tcW w:w="4252" w:type="dxa"/>
          </w:tcPr>
          <w:p w14:paraId="2BDF2AC5" w14:textId="5930DC37" w:rsidR="00796758" w:rsidRPr="00A358F0" w:rsidRDefault="00796758" w:rsidP="00EF1BFA">
            <w:pPr>
              <w:pStyle w:val="v"/>
              <w:widowControl w:val="0"/>
              <w:spacing w:before="60" w:after="60"/>
              <w:ind w:left="0" w:firstLine="0"/>
              <w:jc w:val="center"/>
              <w:rPr>
                <w:rFonts w:asciiTheme="minorHAnsi" w:hAnsiTheme="minorHAnsi" w:cs="Arial"/>
                <w:sz w:val="20"/>
                <w:highlight w:val="yellow"/>
              </w:rPr>
            </w:pPr>
            <w:del w:id="35" w:author="Camille LE JEAN" w:date="2020-07-22T14:16:00Z">
              <w:r w:rsidRPr="00A358F0" w:rsidDel="001B760E">
                <w:rPr>
                  <w:rFonts w:asciiTheme="minorHAnsi" w:hAnsiTheme="minorHAnsi" w:cs="Arial"/>
                  <w:sz w:val="20"/>
                  <w:highlight w:val="yellow"/>
                </w:rPr>
                <w:delText>[</w:delText>
              </w:r>
            </w:del>
            <w:r w:rsidRPr="00A358F0">
              <w:rPr>
                <w:rFonts w:asciiTheme="minorHAnsi" w:hAnsiTheme="minorHAnsi" w:cs="Arial"/>
                <w:sz w:val="20"/>
                <w:highlight w:val="yellow"/>
              </w:rPr>
              <w:t>Prix forfaitaire</w:t>
            </w:r>
            <w:del w:id="36" w:author="Camille LE JEAN" w:date="2020-07-22T14:16:00Z">
              <w:r w:rsidRPr="00A358F0" w:rsidDel="001B760E">
                <w:rPr>
                  <w:rFonts w:asciiTheme="minorHAnsi" w:hAnsiTheme="minorHAnsi" w:cs="Arial"/>
                  <w:sz w:val="20"/>
                  <w:highlight w:val="yellow"/>
                </w:rPr>
                <w:delText>]</w:delText>
              </w:r>
            </w:del>
          </w:p>
        </w:tc>
        <w:tc>
          <w:tcPr>
            <w:tcW w:w="3544" w:type="dxa"/>
            <w:vAlign w:val="center"/>
          </w:tcPr>
          <w:p w14:paraId="2B7896EB" w14:textId="77777777" w:rsidR="00796758" w:rsidRPr="00A358F0" w:rsidRDefault="00796758" w:rsidP="00EF1BFA">
            <w:pPr>
              <w:pStyle w:val="v"/>
              <w:widowControl w:val="0"/>
              <w:spacing w:before="60" w:after="60"/>
              <w:ind w:left="0" w:firstLine="0"/>
              <w:jc w:val="right"/>
              <w:rPr>
                <w:rFonts w:asciiTheme="minorHAnsi" w:hAnsiTheme="minorHAnsi" w:cs="Arial"/>
                <w:sz w:val="20"/>
                <w:highlight w:val="yellow"/>
              </w:rPr>
            </w:pPr>
            <w:r w:rsidRPr="00A358F0">
              <w:rPr>
                <w:rFonts w:asciiTheme="minorHAnsi" w:hAnsiTheme="minorHAnsi" w:cs="Arial"/>
                <w:sz w:val="20"/>
                <w:highlight w:val="yellow"/>
              </w:rPr>
              <w:t>€ HT (hors taxe)</w:t>
            </w:r>
          </w:p>
        </w:tc>
      </w:tr>
      <w:tr w:rsidR="00B9695C" w:rsidRPr="002F2D1F" w14:paraId="3ECB0B25" w14:textId="77777777" w:rsidTr="00EF1BFA">
        <w:tc>
          <w:tcPr>
            <w:tcW w:w="1424" w:type="dxa"/>
            <w:vAlign w:val="center"/>
          </w:tcPr>
          <w:p w14:paraId="25505C25" w14:textId="11F6565F" w:rsidR="00B9695C" w:rsidRPr="00A358F0" w:rsidRDefault="00B9695C" w:rsidP="00EF1BFA">
            <w:pPr>
              <w:pStyle w:val="v"/>
              <w:widowControl w:val="0"/>
              <w:spacing w:before="60" w:after="60"/>
              <w:ind w:left="0" w:firstLine="0"/>
              <w:jc w:val="center"/>
              <w:rPr>
                <w:rFonts w:asciiTheme="minorHAnsi" w:hAnsiTheme="minorHAnsi" w:cs="Arial"/>
                <w:sz w:val="20"/>
                <w:highlight w:val="yellow"/>
              </w:rPr>
            </w:pPr>
            <w:r w:rsidRPr="00A358F0">
              <w:rPr>
                <w:rFonts w:asciiTheme="minorHAnsi" w:hAnsiTheme="minorHAnsi" w:cs="Arial"/>
                <w:sz w:val="20"/>
                <w:highlight w:val="yellow"/>
              </w:rPr>
              <w:lastRenderedPageBreak/>
              <w:t>P4</w:t>
            </w:r>
          </w:p>
        </w:tc>
        <w:tc>
          <w:tcPr>
            <w:tcW w:w="4252" w:type="dxa"/>
          </w:tcPr>
          <w:p w14:paraId="16EBB81B" w14:textId="2E35EB73" w:rsidR="00B9695C" w:rsidRPr="00A358F0" w:rsidRDefault="00B9695C" w:rsidP="00EF1BFA">
            <w:pPr>
              <w:pStyle w:val="v"/>
              <w:widowControl w:val="0"/>
              <w:spacing w:before="60" w:after="60"/>
              <w:ind w:left="0" w:firstLine="0"/>
              <w:jc w:val="center"/>
              <w:rPr>
                <w:rFonts w:asciiTheme="minorHAnsi" w:hAnsiTheme="minorHAnsi" w:cs="Arial"/>
                <w:sz w:val="20"/>
                <w:highlight w:val="yellow"/>
              </w:rPr>
            </w:pPr>
            <w:del w:id="37" w:author="Camille LE JEAN" w:date="2020-07-22T14:16:00Z">
              <w:r w:rsidRPr="00A358F0" w:rsidDel="001B760E">
                <w:rPr>
                  <w:rFonts w:asciiTheme="minorHAnsi" w:hAnsiTheme="minorHAnsi" w:cs="Arial"/>
                  <w:sz w:val="20"/>
                  <w:highlight w:val="yellow"/>
                </w:rPr>
                <w:delText>[</w:delText>
              </w:r>
            </w:del>
            <w:r w:rsidRPr="00A358F0">
              <w:rPr>
                <w:rFonts w:asciiTheme="minorHAnsi" w:hAnsiTheme="minorHAnsi" w:cs="Arial"/>
                <w:sz w:val="20"/>
                <w:highlight w:val="yellow"/>
              </w:rPr>
              <w:t>Prix forfaitaire</w:t>
            </w:r>
            <w:del w:id="38" w:author="Camille LE JEAN" w:date="2020-07-22T14:16:00Z">
              <w:r w:rsidRPr="00A358F0" w:rsidDel="001B760E">
                <w:rPr>
                  <w:rFonts w:asciiTheme="minorHAnsi" w:hAnsiTheme="minorHAnsi" w:cs="Arial"/>
                  <w:sz w:val="20"/>
                  <w:highlight w:val="yellow"/>
                </w:rPr>
                <w:delText>]</w:delText>
              </w:r>
            </w:del>
          </w:p>
        </w:tc>
        <w:tc>
          <w:tcPr>
            <w:tcW w:w="3544" w:type="dxa"/>
            <w:vAlign w:val="center"/>
          </w:tcPr>
          <w:p w14:paraId="6C02B447" w14:textId="4D0E0149" w:rsidR="00B9695C" w:rsidRPr="00A358F0" w:rsidRDefault="00B9695C" w:rsidP="00EF1BFA">
            <w:pPr>
              <w:pStyle w:val="v"/>
              <w:widowControl w:val="0"/>
              <w:spacing w:before="60" w:after="60"/>
              <w:ind w:left="0" w:firstLine="0"/>
              <w:jc w:val="right"/>
              <w:rPr>
                <w:rFonts w:asciiTheme="minorHAnsi" w:hAnsiTheme="minorHAnsi" w:cs="Arial"/>
                <w:sz w:val="20"/>
                <w:highlight w:val="yellow"/>
              </w:rPr>
            </w:pPr>
            <w:r w:rsidRPr="00A358F0">
              <w:rPr>
                <w:rFonts w:asciiTheme="minorHAnsi" w:hAnsiTheme="minorHAnsi" w:cs="Arial"/>
                <w:sz w:val="20"/>
                <w:highlight w:val="yellow"/>
              </w:rPr>
              <w:t>€ HT (hors taxe)</w:t>
            </w:r>
          </w:p>
        </w:tc>
      </w:tr>
      <w:tr w:rsidR="00796758" w:rsidRPr="002F2D1F" w14:paraId="37552B63" w14:textId="77777777" w:rsidTr="00EF1BFA">
        <w:tc>
          <w:tcPr>
            <w:tcW w:w="1424" w:type="dxa"/>
            <w:tcBorders>
              <w:left w:val="nil"/>
              <w:right w:val="nil"/>
            </w:tcBorders>
            <w:vAlign w:val="center"/>
          </w:tcPr>
          <w:p w14:paraId="2CCB26D7" w14:textId="77777777" w:rsidR="00796758" w:rsidRPr="00A358F0" w:rsidRDefault="00796758" w:rsidP="00EF1BFA">
            <w:pPr>
              <w:pStyle w:val="v"/>
              <w:widowControl w:val="0"/>
              <w:spacing w:before="60" w:after="60"/>
              <w:ind w:left="0" w:firstLine="0"/>
              <w:jc w:val="left"/>
              <w:rPr>
                <w:rFonts w:asciiTheme="minorHAnsi" w:hAnsiTheme="minorHAnsi" w:cs="Arial"/>
                <w:sz w:val="20"/>
                <w:highlight w:val="yellow"/>
              </w:rPr>
            </w:pPr>
          </w:p>
        </w:tc>
        <w:tc>
          <w:tcPr>
            <w:tcW w:w="4252" w:type="dxa"/>
            <w:tcBorders>
              <w:left w:val="nil"/>
              <w:right w:val="nil"/>
            </w:tcBorders>
            <w:vAlign w:val="center"/>
          </w:tcPr>
          <w:p w14:paraId="089DC63F" w14:textId="77777777" w:rsidR="00796758" w:rsidRPr="00A358F0" w:rsidRDefault="00796758" w:rsidP="00EF1BFA">
            <w:pPr>
              <w:pStyle w:val="v"/>
              <w:widowControl w:val="0"/>
              <w:spacing w:before="60" w:after="60"/>
              <w:ind w:left="0" w:firstLine="0"/>
              <w:jc w:val="right"/>
              <w:rPr>
                <w:rFonts w:asciiTheme="minorHAnsi" w:hAnsiTheme="minorHAnsi" w:cs="Arial"/>
                <w:sz w:val="20"/>
                <w:highlight w:val="yellow"/>
              </w:rPr>
            </w:pPr>
          </w:p>
        </w:tc>
        <w:tc>
          <w:tcPr>
            <w:tcW w:w="3544" w:type="dxa"/>
            <w:tcBorders>
              <w:left w:val="nil"/>
              <w:right w:val="nil"/>
            </w:tcBorders>
            <w:vAlign w:val="center"/>
          </w:tcPr>
          <w:p w14:paraId="27CB24F2" w14:textId="77777777" w:rsidR="00796758" w:rsidRPr="00A358F0" w:rsidRDefault="00796758" w:rsidP="00EF1BFA">
            <w:pPr>
              <w:pStyle w:val="v"/>
              <w:widowControl w:val="0"/>
              <w:spacing w:before="60" w:after="60"/>
              <w:ind w:left="0" w:firstLine="0"/>
              <w:jc w:val="center"/>
              <w:rPr>
                <w:rFonts w:asciiTheme="minorHAnsi" w:hAnsiTheme="minorHAnsi" w:cs="Arial"/>
                <w:sz w:val="20"/>
                <w:highlight w:val="yellow"/>
              </w:rPr>
            </w:pPr>
          </w:p>
        </w:tc>
      </w:tr>
      <w:tr w:rsidR="00796758" w:rsidRPr="002F2D1F" w14:paraId="6F725B22" w14:textId="77777777" w:rsidTr="00EF1BFA">
        <w:tc>
          <w:tcPr>
            <w:tcW w:w="5676" w:type="dxa"/>
            <w:gridSpan w:val="2"/>
            <w:vAlign w:val="center"/>
          </w:tcPr>
          <w:p w14:paraId="596E35C7" w14:textId="77777777" w:rsidR="00796758" w:rsidRPr="00A358F0" w:rsidRDefault="00796758" w:rsidP="00EF1BFA">
            <w:pPr>
              <w:pStyle w:val="v"/>
              <w:widowControl w:val="0"/>
              <w:spacing w:before="60" w:after="60"/>
              <w:ind w:left="0" w:firstLine="0"/>
              <w:jc w:val="right"/>
              <w:rPr>
                <w:rFonts w:asciiTheme="minorHAnsi" w:hAnsiTheme="minorHAnsi" w:cs="Arial"/>
                <w:b/>
                <w:sz w:val="20"/>
                <w:highlight w:val="yellow"/>
              </w:rPr>
            </w:pPr>
            <w:r w:rsidRPr="00A358F0">
              <w:rPr>
                <w:rFonts w:asciiTheme="minorHAnsi" w:hAnsiTheme="minorHAnsi" w:cs="Arial"/>
                <w:b/>
                <w:sz w:val="20"/>
                <w:highlight w:val="yellow"/>
              </w:rPr>
              <w:t>MONTANT MAXIMAL DU CONTRAT</w:t>
            </w:r>
          </w:p>
        </w:tc>
        <w:tc>
          <w:tcPr>
            <w:tcW w:w="3544" w:type="dxa"/>
            <w:vAlign w:val="center"/>
          </w:tcPr>
          <w:p w14:paraId="7411F1B3" w14:textId="77777777" w:rsidR="00796758" w:rsidRPr="00A358F0" w:rsidRDefault="00796758" w:rsidP="00EF1BFA">
            <w:pPr>
              <w:pStyle w:val="v"/>
              <w:widowControl w:val="0"/>
              <w:spacing w:before="60" w:after="60"/>
              <w:ind w:left="0" w:firstLine="0"/>
              <w:jc w:val="right"/>
              <w:rPr>
                <w:rFonts w:asciiTheme="minorHAnsi" w:hAnsiTheme="minorHAnsi" w:cs="Arial"/>
                <w:sz w:val="20"/>
                <w:highlight w:val="yellow"/>
              </w:rPr>
            </w:pPr>
            <w:r w:rsidRPr="00A358F0">
              <w:rPr>
                <w:rFonts w:asciiTheme="minorHAnsi" w:hAnsiTheme="minorHAnsi" w:cs="Arial"/>
                <w:sz w:val="20"/>
                <w:highlight w:val="yellow"/>
              </w:rPr>
              <w:t>€ HT (hors taxe)</w:t>
            </w:r>
          </w:p>
        </w:tc>
      </w:tr>
    </w:tbl>
    <w:p w14:paraId="243D7AC9" w14:textId="063C7BA4" w:rsidR="000A6D39" w:rsidRPr="001B5605" w:rsidRDefault="000A6D39" w:rsidP="00B30AFD">
      <w:pPr>
        <w:pStyle w:val="Titre2"/>
        <w:spacing w:before="120" w:after="60"/>
        <w:rPr>
          <w:rFonts w:asciiTheme="minorHAnsi" w:hAnsiTheme="minorHAnsi"/>
        </w:rPr>
      </w:pPr>
      <w:bookmarkStart w:id="39" w:name="_Toc392669637"/>
    </w:p>
    <w:p w14:paraId="79634EAC" w14:textId="77777777" w:rsidR="003231C9" w:rsidRPr="001B5605" w:rsidRDefault="003231C9"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Aucune avance ne sera accordée.</w:t>
      </w:r>
    </w:p>
    <w:p w14:paraId="71CE08FA" w14:textId="77777777" w:rsidR="002712EA" w:rsidRPr="001B5605" w:rsidRDefault="002712EA" w:rsidP="002712EA">
      <w:pPr>
        <w:pStyle w:val="Titre2"/>
        <w:spacing w:before="120" w:after="60"/>
        <w:rPr>
          <w:rFonts w:asciiTheme="minorHAnsi" w:hAnsiTheme="minorHAnsi"/>
        </w:rPr>
      </w:pPr>
      <w:bookmarkStart w:id="40" w:name="_Toc32413514"/>
      <w:r w:rsidRPr="001B5605">
        <w:rPr>
          <w:rFonts w:asciiTheme="minorHAnsi" w:hAnsiTheme="minorHAnsi"/>
        </w:rPr>
        <w:t>Modalités de paiement</w:t>
      </w:r>
      <w:bookmarkEnd w:id="40"/>
    </w:p>
    <w:p w14:paraId="18E1EF8E" w14:textId="00046676" w:rsidR="00E637E0" w:rsidRPr="001B5605" w:rsidRDefault="00E637E0" w:rsidP="00A1761D">
      <w:pPr>
        <w:pStyle w:val="u"/>
        <w:widowControl w:val="0"/>
        <w:numPr>
          <w:ilvl w:val="12"/>
          <w:numId w:val="0"/>
        </w:numPr>
        <w:spacing w:before="120"/>
        <w:ind w:left="567"/>
        <w:rPr>
          <w:rFonts w:asciiTheme="minorHAnsi" w:hAnsiTheme="minorHAnsi" w:cs="Arial"/>
          <w:b/>
          <w:sz w:val="18"/>
        </w:rPr>
      </w:pPr>
      <w:r w:rsidRPr="001B5605">
        <w:rPr>
          <w:rFonts w:asciiTheme="minorHAnsi" w:hAnsiTheme="minorHAnsi" w:cs="Arial"/>
          <w:b/>
          <w:sz w:val="18"/>
        </w:rPr>
        <w:t>Paiement</w:t>
      </w:r>
      <w:r w:rsidR="009B5F91">
        <w:rPr>
          <w:rFonts w:asciiTheme="minorHAnsi" w:hAnsiTheme="minorHAnsi" w:cs="Arial"/>
          <w:b/>
          <w:sz w:val="18"/>
        </w:rPr>
        <w:t>s</w:t>
      </w:r>
      <w:r w:rsidRPr="001B5605">
        <w:rPr>
          <w:rFonts w:asciiTheme="minorHAnsi" w:hAnsiTheme="minorHAnsi" w:cs="Arial"/>
          <w:b/>
          <w:sz w:val="18"/>
        </w:rPr>
        <w:t xml:space="preserve"> partiels définitifs</w:t>
      </w:r>
      <w:r w:rsidR="00C650D5" w:rsidRPr="001B5605">
        <w:rPr>
          <w:rFonts w:asciiTheme="minorHAnsi" w:hAnsiTheme="minorHAnsi" w:cs="Arial"/>
          <w:b/>
          <w:sz w:val="18"/>
        </w:rPr>
        <w:t>/solde</w:t>
      </w:r>
    </w:p>
    <w:p w14:paraId="2EAFE61D" w14:textId="6703CFC5" w:rsidR="007B473C" w:rsidRPr="001B5605" w:rsidRDefault="00E637E0"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Chaque </w:t>
      </w:r>
      <w:r w:rsidR="007B473C" w:rsidRPr="001B5605">
        <w:rPr>
          <w:rFonts w:asciiTheme="minorHAnsi" w:hAnsiTheme="minorHAnsi" w:cs="Arial"/>
          <w:sz w:val="20"/>
        </w:rPr>
        <w:t>post</w:t>
      </w:r>
      <w:r w:rsidR="00B30AFD">
        <w:rPr>
          <w:rFonts w:asciiTheme="minorHAnsi" w:hAnsiTheme="minorHAnsi" w:cs="Arial"/>
          <w:sz w:val="20"/>
        </w:rPr>
        <w:t xml:space="preserve">e </w:t>
      </w:r>
      <w:r w:rsidRPr="001B5605">
        <w:rPr>
          <w:rFonts w:asciiTheme="minorHAnsi" w:hAnsiTheme="minorHAnsi" w:cs="Arial"/>
          <w:sz w:val="20"/>
        </w:rPr>
        <w:t xml:space="preserve">donne lieu à un paiement partiel définitif </w:t>
      </w:r>
      <w:r w:rsidR="00C650D5" w:rsidRPr="001B5605">
        <w:rPr>
          <w:rFonts w:asciiTheme="minorHAnsi" w:hAnsiTheme="minorHAnsi" w:cs="Arial"/>
          <w:sz w:val="20"/>
        </w:rPr>
        <w:t xml:space="preserve">correspondant au solde, </w:t>
      </w:r>
      <w:r w:rsidRPr="001B5605">
        <w:rPr>
          <w:rFonts w:asciiTheme="minorHAnsi" w:hAnsiTheme="minorHAnsi" w:cs="Arial"/>
          <w:sz w:val="20"/>
        </w:rPr>
        <w:t>effectué après réception et validation finale de l’ensemble d</w:t>
      </w:r>
      <w:r w:rsidR="007B473C" w:rsidRPr="001B5605">
        <w:rPr>
          <w:rFonts w:asciiTheme="minorHAnsi" w:hAnsiTheme="minorHAnsi" w:cs="Arial"/>
          <w:sz w:val="20"/>
        </w:rPr>
        <w:t xml:space="preserve">es </w:t>
      </w:r>
      <w:r w:rsidR="004441AD" w:rsidRPr="001B5605">
        <w:rPr>
          <w:rFonts w:asciiTheme="minorHAnsi" w:hAnsiTheme="minorHAnsi" w:cs="Arial"/>
          <w:sz w:val="20"/>
        </w:rPr>
        <w:t xml:space="preserve">fournitures </w:t>
      </w:r>
      <w:r w:rsidR="007B473C" w:rsidRPr="001B5605">
        <w:rPr>
          <w:rFonts w:asciiTheme="minorHAnsi" w:hAnsiTheme="minorHAnsi" w:cs="Arial"/>
          <w:sz w:val="20"/>
        </w:rPr>
        <w:t>correspondantes.</w:t>
      </w:r>
    </w:p>
    <w:p w14:paraId="2D1BC3F9" w14:textId="77777777" w:rsidR="002712EA" w:rsidRPr="001B5605" w:rsidRDefault="002712EA" w:rsidP="00A1761D">
      <w:pPr>
        <w:pStyle w:val="Titre2"/>
        <w:spacing w:before="120" w:after="60"/>
        <w:jc w:val="both"/>
        <w:rPr>
          <w:rFonts w:asciiTheme="minorHAnsi" w:hAnsiTheme="minorHAnsi"/>
        </w:rPr>
      </w:pPr>
      <w:bookmarkStart w:id="41" w:name="_Toc32413515"/>
      <w:r w:rsidRPr="001B5605">
        <w:rPr>
          <w:rFonts w:asciiTheme="minorHAnsi" w:hAnsiTheme="minorHAnsi"/>
        </w:rPr>
        <w:t>Délais de paiement</w:t>
      </w:r>
      <w:r w:rsidR="00EA1301" w:rsidRPr="001B5605">
        <w:rPr>
          <w:rFonts w:asciiTheme="minorHAnsi" w:hAnsiTheme="minorHAnsi"/>
        </w:rPr>
        <w:t xml:space="preserve"> et intérêts moratoires</w:t>
      </w:r>
      <w:bookmarkEnd w:id="41"/>
    </w:p>
    <w:p w14:paraId="1D39EE57" w14:textId="77777777" w:rsidR="0054775A" w:rsidRPr="00D830F2" w:rsidRDefault="0054775A" w:rsidP="00A1761D">
      <w:pPr>
        <w:pStyle w:val="u"/>
        <w:widowControl w:val="0"/>
        <w:numPr>
          <w:ilvl w:val="12"/>
          <w:numId w:val="0"/>
        </w:numPr>
        <w:spacing w:after="120"/>
        <w:ind w:left="561"/>
        <w:rPr>
          <w:rFonts w:asciiTheme="minorHAnsi" w:hAnsiTheme="minorHAnsi" w:cs="Arial"/>
          <w:sz w:val="20"/>
        </w:rPr>
      </w:pPr>
      <w:r w:rsidRPr="00D830F2">
        <w:rPr>
          <w:rFonts w:asciiTheme="minorHAnsi" w:hAnsiTheme="minorHAnsi" w:cs="Arial"/>
          <w:sz w:val="20"/>
        </w:rPr>
        <w:t>Le paiement est toujours fait au nom de l’émetteur de la facture ou de la demande de remboursement des frais.</w:t>
      </w:r>
    </w:p>
    <w:p w14:paraId="52795300" w14:textId="77777777" w:rsidR="0054775A" w:rsidRPr="001B5605" w:rsidRDefault="0054775A"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délai global de paiement des sommes dues en exécution du </w:t>
      </w:r>
      <w:r w:rsidRPr="00D830F2">
        <w:rPr>
          <w:rFonts w:asciiTheme="minorHAnsi" w:hAnsiTheme="minorHAnsi" w:cs="Arial"/>
          <w:sz w:val="20"/>
        </w:rPr>
        <w:t>Contrat</w:t>
      </w:r>
      <w:r w:rsidRPr="001B5605">
        <w:rPr>
          <w:rFonts w:asciiTheme="minorHAnsi" w:hAnsiTheme="minorHAnsi" w:cs="Arial"/>
          <w:sz w:val="20"/>
        </w:rPr>
        <w:t xml:space="preserve">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13720736" w14:textId="2FC29EAE" w:rsidR="0054775A" w:rsidRPr="001B5605" w:rsidRDefault="0054775A" w:rsidP="00A1761D">
      <w:pPr>
        <w:pStyle w:val="u"/>
        <w:widowControl w:val="0"/>
        <w:numPr>
          <w:ilvl w:val="12"/>
          <w:numId w:val="0"/>
        </w:numPr>
        <w:spacing w:after="120"/>
        <w:ind w:left="561"/>
        <w:rPr>
          <w:rFonts w:asciiTheme="minorHAnsi" w:hAnsiTheme="minorHAnsi" w:cs="Arial"/>
          <w:sz w:val="20"/>
        </w:rPr>
      </w:pPr>
      <w:r w:rsidRPr="00E4538E">
        <w:rPr>
          <w:rFonts w:asciiTheme="minorHAnsi" w:hAnsiTheme="minorHAnsi" w:cs="Arial"/>
          <w:sz w:val="20"/>
        </w:rPr>
        <w:t xml:space="preserve">En cas de dépassement de ce délai de paiement, Expertise France versera au Contractant des intérêts moratoires, dans les conditions fixées </w:t>
      </w:r>
      <w:r w:rsidR="00554974" w:rsidRPr="00E4538E">
        <w:rPr>
          <w:rFonts w:asciiTheme="minorHAnsi" w:hAnsiTheme="minorHAnsi" w:cs="Arial"/>
          <w:sz w:val="20"/>
        </w:rPr>
        <w:t>par le Code de la commande publique article</w:t>
      </w:r>
      <w:r w:rsidR="00CB26D7" w:rsidRPr="00E4538E">
        <w:rPr>
          <w:rFonts w:asciiTheme="minorHAnsi" w:hAnsiTheme="minorHAnsi" w:cs="Arial"/>
          <w:sz w:val="20"/>
        </w:rPr>
        <w:t>s</w:t>
      </w:r>
      <w:r w:rsidR="00554974" w:rsidRPr="00E4538E">
        <w:rPr>
          <w:rFonts w:asciiTheme="minorHAnsi" w:hAnsiTheme="minorHAnsi" w:cs="Arial"/>
          <w:sz w:val="20"/>
        </w:rPr>
        <w:t xml:space="preserve"> R. 2192-10 et suivants</w:t>
      </w:r>
      <w:r w:rsidRPr="00E4538E">
        <w:rPr>
          <w:rFonts w:asciiTheme="minorHAnsi" w:hAnsiTheme="minorHAnsi" w:cs="Arial"/>
          <w:sz w:val="20"/>
        </w:rPr>
        <w:t xml:space="preserve"> relatif à la lutte contre les retards de paiement dans les </w:t>
      </w:r>
      <w:r w:rsidR="00E4538E" w:rsidRPr="00E4538E">
        <w:rPr>
          <w:rFonts w:asciiTheme="minorHAnsi" w:hAnsiTheme="minorHAnsi" w:cs="Arial"/>
          <w:sz w:val="20"/>
        </w:rPr>
        <w:t>c</w:t>
      </w:r>
      <w:r w:rsidRPr="00E4538E">
        <w:rPr>
          <w:rFonts w:asciiTheme="minorHAnsi" w:hAnsiTheme="minorHAnsi" w:cs="Arial"/>
          <w:sz w:val="20"/>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88B5ECA" w14:textId="00920E59" w:rsidR="0054775A" w:rsidRPr="001B5605" w:rsidRDefault="0054775A"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montant de l’indemnité forfaitaire pour frais de recouvrement est fixé à quarante (40) euros et sera versé systématiquement </w:t>
      </w:r>
      <w:r w:rsidRPr="00D830F2">
        <w:rPr>
          <w:rFonts w:asciiTheme="minorHAnsi" w:hAnsiTheme="minorHAnsi" w:cs="Arial"/>
          <w:sz w:val="20"/>
        </w:rPr>
        <w:t>en sus</w:t>
      </w:r>
      <w:r w:rsidRPr="001B5605">
        <w:rPr>
          <w:rFonts w:asciiTheme="minorHAnsi" w:hAnsiTheme="minorHAnsi" w:cs="Arial"/>
          <w:sz w:val="20"/>
        </w:rPr>
        <w:t xml:space="preserve"> des intérêts moratoires. Les intérêts d'un montant inférieur à 40€ ne seront pas mandatés.</w:t>
      </w:r>
    </w:p>
    <w:p w14:paraId="35C01964" w14:textId="77777777" w:rsidR="002712EA" w:rsidRPr="001B5605" w:rsidRDefault="002712EA" w:rsidP="002712EA">
      <w:pPr>
        <w:pStyle w:val="Titre2"/>
        <w:spacing w:before="120" w:after="60"/>
        <w:rPr>
          <w:rFonts w:asciiTheme="minorHAnsi" w:hAnsiTheme="minorHAnsi"/>
        </w:rPr>
      </w:pPr>
      <w:bookmarkStart w:id="42" w:name="_Toc32413516"/>
      <w:r w:rsidRPr="001B5605">
        <w:rPr>
          <w:rFonts w:asciiTheme="minorHAnsi" w:hAnsiTheme="minorHAnsi"/>
        </w:rPr>
        <w:t>Présentation des demandes de paiement</w:t>
      </w:r>
      <w:bookmarkEnd w:id="42"/>
    </w:p>
    <w:p w14:paraId="259AD909" w14:textId="77777777" w:rsidR="002712EA" w:rsidRPr="001B5605" w:rsidRDefault="002712EA"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Les factures afférentes au </w:t>
      </w:r>
      <w:r w:rsidR="00D00B3A" w:rsidRPr="00D830F2">
        <w:rPr>
          <w:rFonts w:asciiTheme="minorHAnsi" w:hAnsiTheme="minorHAnsi" w:cs="Arial"/>
          <w:sz w:val="20"/>
        </w:rPr>
        <w:t>Contrat</w:t>
      </w:r>
      <w:r w:rsidR="00D00B3A" w:rsidRPr="001B5605">
        <w:rPr>
          <w:rFonts w:asciiTheme="minorHAnsi" w:hAnsiTheme="minorHAnsi" w:cs="Arial"/>
          <w:sz w:val="20"/>
        </w:rPr>
        <w:t xml:space="preserve"> </w:t>
      </w:r>
      <w:r w:rsidRPr="001B5605">
        <w:rPr>
          <w:rFonts w:asciiTheme="minorHAnsi" w:hAnsiTheme="minorHAnsi" w:cs="Arial"/>
          <w:sz w:val="20"/>
        </w:rPr>
        <w:t>seront établies en un original et deux copies portant, outre les mentions légales</w:t>
      </w:r>
      <w:r w:rsidR="007716CB" w:rsidRPr="001B5605">
        <w:rPr>
          <w:rFonts w:asciiTheme="minorHAnsi" w:hAnsiTheme="minorHAnsi" w:cs="Arial"/>
          <w:sz w:val="20"/>
        </w:rPr>
        <w:t xml:space="preserve"> (numéro </w:t>
      </w:r>
      <w:r w:rsidR="006E2A49" w:rsidRPr="001B5605">
        <w:rPr>
          <w:rFonts w:asciiTheme="minorHAnsi" w:hAnsiTheme="minorHAnsi" w:cs="Arial"/>
          <w:sz w:val="20"/>
        </w:rPr>
        <w:t>d’immatriculation au registre des sociétés</w:t>
      </w:r>
      <w:r w:rsidR="007716CB" w:rsidRPr="001B5605">
        <w:rPr>
          <w:rFonts w:asciiTheme="minorHAnsi" w:hAnsiTheme="minorHAnsi" w:cs="Arial"/>
          <w:sz w:val="20"/>
        </w:rPr>
        <w:t xml:space="preserve"> de TVA intracommunautaire)</w:t>
      </w:r>
      <w:r w:rsidRPr="001B5605">
        <w:rPr>
          <w:rFonts w:asciiTheme="minorHAnsi" w:hAnsiTheme="minorHAnsi" w:cs="Arial"/>
          <w:sz w:val="20"/>
        </w:rPr>
        <w:t>, les indications suivantes :</w:t>
      </w:r>
    </w:p>
    <w:p w14:paraId="40850197" w14:textId="77777777" w:rsidR="002712EA" w:rsidRPr="001B5605" w:rsidRDefault="00B2699E" w:rsidP="00A1761D">
      <w:pPr>
        <w:pStyle w:val="u"/>
        <w:widowControl w:val="0"/>
        <w:numPr>
          <w:ilvl w:val="0"/>
          <w:numId w:val="21"/>
        </w:numPr>
        <w:ind w:left="1134" w:hanging="283"/>
        <w:rPr>
          <w:rFonts w:asciiTheme="minorHAnsi" w:hAnsiTheme="minorHAnsi" w:cs="Arial"/>
          <w:sz w:val="20"/>
        </w:rPr>
      </w:pPr>
      <w:r>
        <w:rPr>
          <w:rFonts w:asciiTheme="minorHAnsi" w:hAnsiTheme="minorHAnsi" w:cs="Arial"/>
          <w:sz w:val="20"/>
        </w:rPr>
        <w:t>l</w:t>
      </w:r>
      <w:r w:rsidR="002712EA" w:rsidRPr="001B5605">
        <w:rPr>
          <w:rFonts w:asciiTheme="minorHAnsi" w:hAnsiTheme="minorHAnsi" w:cs="Arial"/>
          <w:sz w:val="20"/>
        </w:rPr>
        <w:t xml:space="preserve">es noms et adresses du </w:t>
      </w:r>
      <w:r w:rsidR="00725624">
        <w:rPr>
          <w:rFonts w:asciiTheme="minorHAnsi" w:hAnsiTheme="minorHAnsi" w:cs="Arial"/>
          <w:smallCaps/>
          <w:sz w:val="20"/>
        </w:rPr>
        <w:t>contractant</w:t>
      </w:r>
      <w:r w:rsidR="002712EA" w:rsidRPr="001B5605">
        <w:rPr>
          <w:rFonts w:asciiTheme="minorHAnsi" w:hAnsiTheme="minorHAnsi" w:cs="Arial"/>
          <w:sz w:val="20"/>
        </w:rPr>
        <w:t>,</w:t>
      </w:r>
    </w:p>
    <w:p w14:paraId="499AD718" w14:textId="77777777" w:rsidR="002712EA" w:rsidRPr="001B5605" w:rsidRDefault="00B2699E" w:rsidP="00A1761D">
      <w:pPr>
        <w:pStyle w:val="u"/>
        <w:widowControl w:val="0"/>
        <w:numPr>
          <w:ilvl w:val="0"/>
          <w:numId w:val="21"/>
        </w:numPr>
        <w:ind w:left="1134" w:hanging="283"/>
        <w:rPr>
          <w:rFonts w:asciiTheme="minorHAnsi" w:hAnsiTheme="minorHAnsi" w:cs="Arial"/>
          <w:sz w:val="20"/>
        </w:rPr>
      </w:pPr>
      <w:r>
        <w:rPr>
          <w:rFonts w:asciiTheme="minorHAnsi" w:hAnsiTheme="minorHAnsi" w:cs="Arial"/>
          <w:sz w:val="20"/>
        </w:rPr>
        <w:t>l</w:t>
      </w:r>
      <w:r w:rsidR="002712EA" w:rsidRPr="001B5605">
        <w:rPr>
          <w:rFonts w:asciiTheme="minorHAnsi" w:hAnsiTheme="minorHAnsi" w:cs="Arial"/>
          <w:sz w:val="20"/>
        </w:rPr>
        <w:t>e numéro de son compte bancaire ou postal tel qu'il est précisé ci-dessus</w:t>
      </w:r>
      <w:r w:rsidR="00CF7430" w:rsidRPr="001B5605">
        <w:rPr>
          <w:rFonts w:asciiTheme="minorHAnsi" w:hAnsiTheme="minorHAnsi" w:cs="Arial"/>
          <w:sz w:val="20"/>
        </w:rPr>
        <w:t xml:space="preserve"> (joindre un RIB)</w:t>
      </w:r>
      <w:r w:rsidR="002712EA" w:rsidRPr="001B5605">
        <w:rPr>
          <w:rFonts w:asciiTheme="minorHAnsi" w:hAnsiTheme="minorHAnsi" w:cs="Arial"/>
          <w:sz w:val="20"/>
        </w:rPr>
        <w:t>,</w:t>
      </w:r>
    </w:p>
    <w:p w14:paraId="543A9A5F" w14:textId="77777777" w:rsidR="00B2699E" w:rsidRDefault="00B2699E" w:rsidP="00A1761D">
      <w:pPr>
        <w:pStyle w:val="u"/>
        <w:widowControl w:val="0"/>
        <w:numPr>
          <w:ilvl w:val="0"/>
          <w:numId w:val="21"/>
        </w:numPr>
        <w:ind w:left="1134" w:hanging="283"/>
        <w:rPr>
          <w:rFonts w:asciiTheme="minorHAnsi" w:hAnsiTheme="minorHAnsi" w:cs="Arial"/>
          <w:sz w:val="20"/>
        </w:rPr>
      </w:pPr>
      <w:r>
        <w:rPr>
          <w:rFonts w:asciiTheme="minorHAnsi" w:hAnsiTheme="minorHAnsi" w:cs="Arial"/>
          <w:sz w:val="20"/>
        </w:rPr>
        <w:t>l</w:t>
      </w:r>
      <w:r w:rsidR="002712EA" w:rsidRPr="001B5605">
        <w:rPr>
          <w:rFonts w:asciiTheme="minorHAnsi" w:hAnsiTheme="minorHAnsi" w:cs="Arial"/>
          <w:sz w:val="20"/>
        </w:rPr>
        <w:t xml:space="preserve">e numéro et la date du </w:t>
      </w:r>
      <w:r w:rsidR="00E9264A" w:rsidRPr="001B5605">
        <w:rPr>
          <w:rFonts w:asciiTheme="minorHAnsi" w:hAnsiTheme="minorHAnsi" w:cs="Arial"/>
          <w:smallCaps/>
          <w:sz w:val="20"/>
        </w:rPr>
        <w:t xml:space="preserve">Contrat </w:t>
      </w:r>
      <w:r w:rsidR="002712EA" w:rsidRPr="001B5605">
        <w:rPr>
          <w:rFonts w:asciiTheme="minorHAnsi" w:hAnsiTheme="minorHAnsi" w:cs="Arial"/>
          <w:sz w:val="20"/>
        </w:rPr>
        <w:t>et de chaque avenant, ainsi que le cas échéant la date et le numéro du bon de commande,</w:t>
      </w:r>
      <w:r w:rsidR="00281B8C" w:rsidRPr="001B5605">
        <w:rPr>
          <w:rFonts w:asciiTheme="minorHAnsi" w:hAnsiTheme="minorHAnsi" w:cs="Arial"/>
          <w:sz w:val="20"/>
        </w:rPr>
        <w:t xml:space="preserve"> </w:t>
      </w:r>
    </w:p>
    <w:p w14:paraId="67410281" w14:textId="77777777" w:rsidR="002712EA" w:rsidRPr="001B5605" w:rsidRDefault="00B2699E" w:rsidP="00A1761D">
      <w:pPr>
        <w:pStyle w:val="u"/>
        <w:widowControl w:val="0"/>
        <w:numPr>
          <w:ilvl w:val="0"/>
          <w:numId w:val="21"/>
        </w:numPr>
        <w:ind w:left="1134" w:hanging="283"/>
        <w:rPr>
          <w:rFonts w:asciiTheme="minorHAnsi" w:hAnsiTheme="minorHAnsi" w:cs="Arial"/>
          <w:sz w:val="20"/>
        </w:rPr>
      </w:pPr>
      <w:r>
        <w:rPr>
          <w:rFonts w:asciiTheme="minorHAnsi" w:hAnsiTheme="minorHAnsi" w:cs="Arial"/>
          <w:sz w:val="20"/>
        </w:rPr>
        <w:t xml:space="preserve">La description du </w:t>
      </w:r>
      <w:r w:rsidR="002712EA" w:rsidRPr="001B5605">
        <w:rPr>
          <w:rFonts w:asciiTheme="minorHAnsi" w:hAnsiTheme="minorHAnsi" w:cs="Arial"/>
          <w:sz w:val="20"/>
        </w:rPr>
        <w:t>service exécuté</w:t>
      </w:r>
      <w:r>
        <w:rPr>
          <w:rFonts w:asciiTheme="minorHAnsi" w:hAnsiTheme="minorHAnsi" w:cs="Arial"/>
          <w:sz w:val="20"/>
        </w:rPr>
        <w:t xml:space="preserve"> et/ou des fournitures livrées</w:t>
      </w:r>
      <w:r w:rsidR="002712EA" w:rsidRPr="001B5605">
        <w:rPr>
          <w:rFonts w:asciiTheme="minorHAnsi" w:hAnsiTheme="minorHAnsi" w:cs="Arial"/>
          <w:sz w:val="20"/>
        </w:rPr>
        <w:t>,</w:t>
      </w:r>
    </w:p>
    <w:p w14:paraId="440A0074" w14:textId="7E23E4BD" w:rsidR="00CF7430" w:rsidRPr="001B5605" w:rsidRDefault="00B2699E" w:rsidP="00A1761D">
      <w:pPr>
        <w:pStyle w:val="u"/>
        <w:widowControl w:val="0"/>
        <w:numPr>
          <w:ilvl w:val="0"/>
          <w:numId w:val="21"/>
        </w:numPr>
        <w:ind w:left="1134" w:hanging="283"/>
        <w:rPr>
          <w:rFonts w:asciiTheme="minorHAnsi" w:hAnsiTheme="minorHAnsi" w:cs="Arial"/>
          <w:sz w:val="20"/>
        </w:rPr>
      </w:pPr>
      <w:r>
        <w:rPr>
          <w:rFonts w:asciiTheme="minorHAnsi" w:hAnsiTheme="minorHAnsi" w:cs="Arial"/>
          <w:sz w:val="20"/>
        </w:rPr>
        <w:t>l</w:t>
      </w:r>
      <w:r w:rsidR="00CF7430" w:rsidRPr="001B5605">
        <w:rPr>
          <w:rFonts w:asciiTheme="minorHAnsi" w:hAnsiTheme="minorHAnsi" w:cs="Arial"/>
          <w:sz w:val="20"/>
        </w:rPr>
        <w:t>a décomposition du montant facturé conformément aux</w:t>
      </w:r>
      <w:r w:rsidR="00827C44" w:rsidRPr="001B5605">
        <w:rPr>
          <w:rFonts w:asciiTheme="minorHAnsi" w:hAnsiTheme="minorHAnsi" w:cs="Arial"/>
          <w:sz w:val="20"/>
        </w:rPr>
        <w:t xml:space="preserve"> catégories de dépenses prévues dans le cadre du </w:t>
      </w:r>
      <w:r w:rsidR="00037915" w:rsidRPr="001B5605">
        <w:rPr>
          <w:rFonts w:asciiTheme="minorHAnsi" w:hAnsiTheme="minorHAnsi" w:cs="Arial"/>
          <w:smallCaps/>
          <w:sz w:val="20"/>
        </w:rPr>
        <w:t>C</w:t>
      </w:r>
      <w:r w:rsidR="002D597F">
        <w:rPr>
          <w:rFonts w:asciiTheme="minorHAnsi" w:hAnsiTheme="minorHAnsi" w:cs="Arial"/>
          <w:smallCaps/>
          <w:sz w:val="20"/>
        </w:rPr>
        <w:t>ontrat</w:t>
      </w:r>
      <w:r w:rsidR="00827C44" w:rsidRPr="001B5605">
        <w:rPr>
          <w:rFonts w:asciiTheme="minorHAnsi" w:hAnsiTheme="minorHAnsi" w:cs="Arial"/>
          <w:sz w:val="20"/>
        </w:rPr>
        <w:t>,</w:t>
      </w:r>
    </w:p>
    <w:p w14:paraId="4EC04A11" w14:textId="77777777" w:rsidR="002712EA" w:rsidRPr="001B5605" w:rsidRDefault="00B2699E" w:rsidP="00A1761D">
      <w:pPr>
        <w:pStyle w:val="u"/>
        <w:widowControl w:val="0"/>
        <w:numPr>
          <w:ilvl w:val="0"/>
          <w:numId w:val="21"/>
        </w:numPr>
        <w:ind w:left="1134" w:hanging="283"/>
        <w:rPr>
          <w:rFonts w:asciiTheme="minorHAnsi" w:hAnsiTheme="minorHAnsi" w:cs="Arial"/>
          <w:sz w:val="20"/>
        </w:rPr>
      </w:pPr>
      <w:r>
        <w:rPr>
          <w:rFonts w:asciiTheme="minorHAnsi" w:hAnsiTheme="minorHAnsi" w:cs="Arial"/>
          <w:sz w:val="20"/>
        </w:rPr>
        <w:t>l</w:t>
      </w:r>
      <w:r w:rsidR="002712EA" w:rsidRPr="001B5605">
        <w:rPr>
          <w:rFonts w:asciiTheme="minorHAnsi" w:hAnsiTheme="minorHAnsi" w:cs="Arial"/>
          <w:sz w:val="20"/>
        </w:rPr>
        <w:t>e</w:t>
      </w:r>
      <w:r w:rsidR="00DF30E6">
        <w:rPr>
          <w:rFonts w:asciiTheme="minorHAnsi" w:hAnsiTheme="minorHAnsi" w:cs="Arial"/>
          <w:sz w:val="20"/>
        </w:rPr>
        <w:t>s</w:t>
      </w:r>
      <w:r w:rsidR="002712EA" w:rsidRPr="001B5605">
        <w:rPr>
          <w:rFonts w:asciiTheme="minorHAnsi" w:hAnsiTheme="minorHAnsi" w:cs="Arial"/>
          <w:sz w:val="20"/>
        </w:rPr>
        <w:t xml:space="preserve"> montant</w:t>
      </w:r>
      <w:r w:rsidR="00DF30E6">
        <w:rPr>
          <w:rFonts w:asciiTheme="minorHAnsi" w:hAnsiTheme="minorHAnsi" w:cs="Arial"/>
          <w:sz w:val="20"/>
        </w:rPr>
        <w:t>s</w:t>
      </w:r>
      <w:r w:rsidR="002712EA" w:rsidRPr="001B5605">
        <w:rPr>
          <w:rFonts w:asciiTheme="minorHAnsi" w:hAnsiTheme="minorHAnsi" w:cs="Arial"/>
          <w:sz w:val="20"/>
        </w:rPr>
        <w:t xml:space="preserve"> </w:t>
      </w:r>
      <w:r w:rsidR="00DF30E6">
        <w:rPr>
          <w:rFonts w:asciiTheme="minorHAnsi" w:hAnsiTheme="minorHAnsi" w:cs="Arial"/>
          <w:sz w:val="20"/>
        </w:rPr>
        <w:t xml:space="preserve">totaux </w:t>
      </w:r>
      <w:r w:rsidR="002712EA" w:rsidRPr="001B5605">
        <w:rPr>
          <w:rFonts w:asciiTheme="minorHAnsi" w:hAnsiTheme="minorHAnsi" w:cs="Arial"/>
          <w:sz w:val="20"/>
        </w:rPr>
        <w:t xml:space="preserve">hors </w:t>
      </w:r>
      <w:r w:rsidR="00827C44" w:rsidRPr="001B5605">
        <w:rPr>
          <w:rFonts w:asciiTheme="minorHAnsi" w:hAnsiTheme="minorHAnsi" w:cs="Arial"/>
          <w:sz w:val="20"/>
        </w:rPr>
        <w:t>taxe</w:t>
      </w:r>
      <w:r w:rsidR="00DF30E6">
        <w:rPr>
          <w:rFonts w:asciiTheme="minorHAnsi" w:hAnsiTheme="minorHAnsi" w:cs="Arial"/>
          <w:sz w:val="20"/>
        </w:rPr>
        <w:t>s</w:t>
      </w:r>
      <w:r w:rsidR="002712EA" w:rsidRPr="001B5605">
        <w:rPr>
          <w:rFonts w:asciiTheme="minorHAnsi" w:hAnsiTheme="minorHAnsi" w:cs="Arial"/>
          <w:sz w:val="20"/>
        </w:rPr>
        <w:t xml:space="preserve"> </w:t>
      </w:r>
      <w:r w:rsidR="00827C44" w:rsidRPr="001B5605">
        <w:rPr>
          <w:rFonts w:asciiTheme="minorHAnsi" w:hAnsiTheme="minorHAnsi" w:cs="Arial"/>
          <w:sz w:val="20"/>
        </w:rPr>
        <w:t>et toutes taxes comprises de</w:t>
      </w:r>
      <w:r w:rsidR="00CF023E" w:rsidRPr="001B5605">
        <w:rPr>
          <w:rFonts w:asciiTheme="minorHAnsi" w:hAnsiTheme="minorHAnsi" w:cs="Arial"/>
          <w:sz w:val="20"/>
        </w:rPr>
        <w:t>s</w:t>
      </w:r>
      <w:r w:rsidR="00827C44" w:rsidRPr="001B5605">
        <w:rPr>
          <w:rFonts w:asciiTheme="minorHAnsi" w:hAnsiTheme="minorHAnsi" w:cs="Arial"/>
          <w:sz w:val="20"/>
        </w:rPr>
        <w:t xml:space="preserve"> prestation</w:t>
      </w:r>
      <w:r w:rsidR="00CF023E" w:rsidRPr="001B5605">
        <w:rPr>
          <w:rFonts w:asciiTheme="minorHAnsi" w:hAnsiTheme="minorHAnsi" w:cs="Arial"/>
          <w:sz w:val="20"/>
        </w:rPr>
        <w:t>s et</w:t>
      </w:r>
      <w:r>
        <w:rPr>
          <w:rFonts w:asciiTheme="minorHAnsi" w:hAnsiTheme="minorHAnsi" w:cs="Arial"/>
          <w:sz w:val="20"/>
        </w:rPr>
        <w:t>/ou des</w:t>
      </w:r>
      <w:r w:rsidR="00CF023E" w:rsidRPr="001B5605">
        <w:rPr>
          <w:rFonts w:asciiTheme="minorHAnsi" w:hAnsiTheme="minorHAnsi" w:cs="Arial"/>
          <w:sz w:val="20"/>
        </w:rPr>
        <w:t xml:space="preserve"> fournitures</w:t>
      </w:r>
      <w:r w:rsidR="00827C44" w:rsidRPr="001B5605">
        <w:rPr>
          <w:rFonts w:asciiTheme="minorHAnsi" w:hAnsiTheme="minorHAnsi" w:cs="Arial"/>
          <w:sz w:val="20"/>
        </w:rPr>
        <w:t xml:space="preserve"> facturée</w:t>
      </w:r>
      <w:r w:rsidR="00CF023E" w:rsidRPr="001B5605">
        <w:rPr>
          <w:rFonts w:asciiTheme="minorHAnsi" w:hAnsiTheme="minorHAnsi" w:cs="Arial"/>
          <w:sz w:val="20"/>
        </w:rPr>
        <w:t>s</w:t>
      </w:r>
      <w:r w:rsidR="002712EA" w:rsidRPr="001B5605">
        <w:rPr>
          <w:rFonts w:asciiTheme="minorHAnsi" w:hAnsiTheme="minorHAnsi" w:cs="Arial"/>
          <w:sz w:val="20"/>
        </w:rPr>
        <w:t>,</w:t>
      </w:r>
    </w:p>
    <w:p w14:paraId="41E6458B" w14:textId="77777777" w:rsidR="002712EA" w:rsidRPr="001B5605" w:rsidRDefault="00B2699E" w:rsidP="00A1761D">
      <w:pPr>
        <w:pStyle w:val="u"/>
        <w:widowControl w:val="0"/>
        <w:numPr>
          <w:ilvl w:val="0"/>
          <w:numId w:val="21"/>
        </w:numPr>
        <w:ind w:left="1134" w:hanging="283"/>
        <w:rPr>
          <w:rFonts w:asciiTheme="minorHAnsi" w:hAnsiTheme="minorHAnsi" w:cs="Arial"/>
          <w:sz w:val="20"/>
        </w:rPr>
      </w:pPr>
      <w:r>
        <w:rPr>
          <w:rFonts w:asciiTheme="minorHAnsi" w:hAnsiTheme="minorHAnsi" w:cs="Arial"/>
          <w:sz w:val="20"/>
        </w:rPr>
        <w:t>l</w:t>
      </w:r>
      <w:r w:rsidR="002712EA" w:rsidRPr="001B5605">
        <w:rPr>
          <w:rFonts w:asciiTheme="minorHAnsi" w:hAnsiTheme="minorHAnsi" w:cs="Arial"/>
          <w:sz w:val="20"/>
        </w:rPr>
        <w:t>e taux et le montant de la T.V.A,</w:t>
      </w:r>
    </w:p>
    <w:p w14:paraId="3A06B765" w14:textId="77777777" w:rsidR="003F36C1" w:rsidRPr="001B5605" w:rsidRDefault="00B2699E" w:rsidP="00A1761D">
      <w:pPr>
        <w:pStyle w:val="u"/>
        <w:widowControl w:val="0"/>
        <w:numPr>
          <w:ilvl w:val="0"/>
          <w:numId w:val="21"/>
        </w:numPr>
        <w:spacing w:after="120"/>
        <w:ind w:left="1134" w:hanging="283"/>
        <w:rPr>
          <w:rFonts w:asciiTheme="minorHAnsi" w:hAnsiTheme="minorHAnsi" w:cs="Arial"/>
          <w:sz w:val="20"/>
        </w:rPr>
      </w:pPr>
      <w:r>
        <w:rPr>
          <w:rFonts w:asciiTheme="minorHAnsi" w:hAnsiTheme="minorHAnsi" w:cs="Arial"/>
          <w:sz w:val="20"/>
        </w:rPr>
        <w:t>le n</w:t>
      </w:r>
      <w:r w:rsidR="003F36C1" w:rsidRPr="001B5605">
        <w:rPr>
          <w:rFonts w:asciiTheme="minorHAnsi" w:hAnsiTheme="minorHAnsi" w:cs="Arial"/>
          <w:sz w:val="20"/>
        </w:rPr>
        <w:t>uméro et date de la facture</w:t>
      </w:r>
      <w:r w:rsidR="00E541BC" w:rsidRPr="001B5605">
        <w:rPr>
          <w:rFonts w:asciiTheme="minorHAnsi" w:hAnsiTheme="minorHAnsi" w:cs="Arial"/>
          <w:sz w:val="20"/>
        </w:rPr>
        <w:t>.</w:t>
      </w:r>
    </w:p>
    <w:p w14:paraId="2EB665A0" w14:textId="05AEFFDA" w:rsidR="007716CB" w:rsidRPr="001B5605" w:rsidRDefault="007716CB"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Les factures d’acompte seront accompagnées des </w:t>
      </w:r>
      <w:r w:rsidR="00CF023E" w:rsidRPr="001B5605">
        <w:rPr>
          <w:rFonts w:asciiTheme="minorHAnsi" w:hAnsiTheme="minorHAnsi" w:cs="Arial"/>
          <w:sz w:val="20"/>
        </w:rPr>
        <w:t xml:space="preserve">justificatifs </w:t>
      </w:r>
      <w:r w:rsidRPr="001B5605">
        <w:rPr>
          <w:rFonts w:asciiTheme="minorHAnsi" w:hAnsiTheme="minorHAnsi" w:cs="Arial"/>
          <w:sz w:val="20"/>
        </w:rPr>
        <w:t>correspondants validés</w:t>
      </w:r>
      <w:r w:rsidR="00CF023E" w:rsidRPr="001B5605">
        <w:rPr>
          <w:rFonts w:asciiTheme="minorHAnsi" w:hAnsiTheme="minorHAnsi" w:cs="Arial"/>
          <w:sz w:val="20"/>
        </w:rPr>
        <w:t xml:space="preserve"> par </w:t>
      </w:r>
      <w:r w:rsidR="003061E8" w:rsidRPr="00D830F2">
        <w:rPr>
          <w:rFonts w:asciiTheme="minorHAnsi" w:hAnsiTheme="minorHAnsi" w:cs="Arial"/>
          <w:sz w:val="20"/>
        </w:rPr>
        <w:t>Expertise France</w:t>
      </w:r>
      <w:r w:rsidRPr="001B5605">
        <w:rPr>
          <w:rFonts w:asciiTheme="minorHAnsi" w:hAnsiTheme="minorHAnsi" w:cs="Arial"/>
          <w:sz w:val="20"/>
        </w:rPr>
        <w:t>.</w:t>
      </w:r>
    </w:p>
    <w:p w14:paraId="26656CFD" w14:textId="77777777" w:rsidR="00CF7430" w:rsidRPr="001B5605" w:rsidRDefault="00CF7430"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Les factures de solde </w:t>
      </w:r>
      <w:r w:rsidR="00E03FEC" w:rsidRPr="001B5605">
        <w:rPr>
          <w:rFonts w:asciiTheme="minorHAnsi" w:hAnsiTheme="minorHAnsi" w:cs="Arial"/>
          <w:sz w:val="20"/>
        </w:rPr>
        <w:t>(</w:t>
      </w:r>
      <w:r w:rsidRPr="001B5605">
        <w:rPr>
          <w:rFonts w:asciiTheme="minorHAnsi" w:hAnsiTheme="minorHAnsi" w:cs="Arial"/>
          <w:sz w:val="20"/>
        </w:rPr>
        <w:t>paiement partiel défi</w:t>
      </w:r>
      <w:r w:rsidR="007716CB" w:rsidRPr="001B5605">
        <w:rPr>
          <w:rFonts w:asciiTheme="minorHAnsi" w:hAnsiTheme="minorHAnsi" w:cs="Arial"/>
          <w:sz w:val="20"/>
        </w:rPr>
        <w:t>nitif) seront accompagnées de l</w:t>
      </w:r>
      <w:r w:rsidRPr="001B5605">
        <w:rPr>
          <w:rFonts w:asciiTheme="minorHAnsi" w:hAnsiTheme="minorHAnsi" w:cs="Arial"/>
          <w:sz w:val="20"/>
        </w:rPr>
        <w:t xml:space="preserve">a copie de la décision de réception des </w:t>
      </w:r>
      <w:r w:rsidR="00281B8C" w:rsidRPr="001B5605">
        <w:rPr>
          <w:rFonts w:asciiTheme="minorHAnsi" w:hAnsiTheme="minorHAnsi" w:cs="Arial"/>
          <w:sz w:val="20"/>
        </w:rPr>
        <w:t>prestations</w:t>
      </w:r>
      <w:r w:rsidR="00CF023E" w:rsidRPr="001B5605">
        <w:rPr>
          <w:rFonts w:asciiTheme="minorHAnsi" w:hAnsiTheme="minorHAnsi" w:cs="Arial"/>
          <w:sz w:val="20"/>
        </w:rPr>
        <w:t xml:space="preserve"> et</w:t>
      </w:r>
      <w:r w:rsidR="00DF30E6">
        <w:rPr>
          <w:rFonts w:asciiTheme="minorHAnsi" w:hAnsiTheme="minorHAnsi" w:cs="Arial"/>
          <w:sz w:val="20"/>
        </w:rPr>
        <w:t xml:space="preserve">/ou </w:t>
      </w:r>
      <w:r w:rsidR="00CF023E" w:rsidRPr="001B5605">
        <w:rPr>
          <w:rFonts w:asciiTheme="minorHAnsi" w:hAnsiTheme="minorHAnsi" w:cs="Arial"/>
          <w:sz w:val="20"/>
        </w:rPr>
        <w:t>des fournitures</w:t>
      </w:r>
      <w:r w:rsidR="00DF30E6">
        <w:rPr>
          <w:rFonts w:asciiTheme="minorHAnsi" w:hAnsiTheme="minorHAnsi" w:cs="Arial"/>
          <w:sz w:val="20"/>
        </w:rPr>
        <w:t xml:space="preserve"> correspondantes</w:t>
      </w:r>
      <w:r w:rsidRPr="001B5605">
        <w:rPr>
          <w:rFonts w:asciiTheme="minorHAnsi" w:hAnsiTheme="minorHAnsi" w:cs="Arial"/>
          <w:sz w:val="20"/>
        </w:rPr>
        <w:t xml:space="preserve">. </w:t>
      </w:r>
    </w:p>
    <w:p w14:paraId="1C12F2CA" w14:textId="77777777" w:rsidR="002712EA" w:rsidRPr="001B5605" w:rsidRDefault="00F02FBC"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Par dérogation à l’article 11 du CCAG</w:t>
      </w:r>
      <w:r w:rsidR="00CF023E" w:rsidRPr="001B5605">
        <w:rPr>
          <w:rFonts w:asciiTheme="minorHAnsi" w:hAnsiTheme="minorHAnsi" w:cs="Arial"/>
          <w:sz w:val="20"/>
        </w:rPr>
        <w:t xml:space="preserve"> FCS</w:t>
      </w:r>
      <w:r w:rsidRPr="001B5605">
        <w:rPr>
          <w:rFonts w:asciiTheme="minorHAnsi" w:hAnsiTheme="minorHAnsi" w:cs="Arial"/>
          <w:sz w:val="20"/>
        </w:rPr>
        <w:t>, l</w:t>
      </w:r>
      <w:r w:rsidR="002712EA" w:rsidRPr="001B5605">
        <w:rPr>
          <w:rFonts w:asciiTheme="minorHAnsi" w:hAnsiTheme="minorHAnsi" w:cs="Arial"/>
          <w:sz w:val="20"/>
        </w:rPr>
        <w:t xml:space="preserve">es factures </w:t>
      </w:r>
      <w:r w:rsidRPr="001B5605">
        <w:rPr>
          <w:rFonts w:asciiTheme="minorHAnsi" w:hAnsiTheme="minorHAnsi" w:cs="Arial"/>
          <w:sz w:val="20"/>
        </w:rPr>
        <w:t xml:space="preserve">sont à </w:t>
      </w:r>
      <w:r w:rsidR="00234430" w:rsidRPr="001B5605">
        <w:rPr>
          <w:rFonts w:asciiTheme="minorHAnsi" w:hAnsiTheme="minorHAnsi" w:cs="Arial"/>
          <w:sz w:val="20"/>
        </w:rPr>
        <w:t>expédier</w:t>
      </w:r>
      <w:r w:rsidRPr="001B5605">
        <w:rPr>
          <w:rFonts w:asciiTheme="minorHAnsi" w:hAnsiTheme="minorHAnsi" w:cs="Arial"/>
          <w:sz w:val="20"/>
        </w:rPr>
        <w:t xml:space="preserve"> </w:t>
      </w:r>
      <w:r w:rsidR="00DF30E6">
        <w:rPr>
          <w:rFonts w:asciiTheme="minorHAnsi" w:hAnsiTheme="minorHAnsi" w:cs="Arial"/>
          <w:sz w:val="20"/>
        </w:rPr>
        <w:t>à l’adresse suivante :</w:t>
      </w:r>
    </w:p>
    <w:p w14:paraId="0D1758EB" w14:textId="77777777" w:rsidR="00AE7749" w:rsidRPr="001B5605" w:rsidRDefault="00AE7749" w:rsidP="00AE7749">
      <w:pPr>
        <w:pStyle w:val="u"/>
        <w:widowControl w:val="0"/>
        <w:numPr>
          <w:ilvl w:val="12"/>
          <w:numId w:val="0"/>
        </w:numPr>
        <w:ind w:left="567"/>
        <w:jc w:val="center"/>
        <w:rPr>
          <w:rFonts w:asciiTheme="minorHAnsi" w:hAnsiTheme="minorHAnsi" w:cs="Arial"/>
          <w:sz w:val="20"/>
        </w:rPr>
      </w:pPr>
      <w:r w:rsidRPr="001B5605">
        <w:rPr>
          <w:rFonts w:asciiTheme="minorHAnsi" w:hAnsiTheme="minorHAnsi" w:cs="Arial"/>
          <w:sz w:val="20"/>
        </w:rPr>
        <w:lastRenderedPageBreak/>
        <w:t>EXPERTISE FRANCE</w:t>
      </w:r>
    </w:p>
    <w:p w14:paraId="53BAF667" w14:textId="77777777" w:rsidR="00AE7749" w:rsidRDefault="00AE7749" w:rsidP="00AE7749">
      <w:pPr>
        <w:pStyle w:val="u"/>
        <w:widowControl w:val="0"/>
        <w:numPr>
          <w:ilvl w:val="12"/>
          <w:numId w:val="0"/>
        </w:numPr>
        <w:ind w:left="567"/>
        <w:jc w:val="center"/>
        <w:rPr>
          <w:rFonts w:asciiTheme="minorHAnsi" w:hAnsiTheme="minorHAnsi" w:cs="Arial"/>
          <w:sz w:val="20"/>
        </w:rPr>
      </w:pPr>
      <w:r>
        <w:rPr>
          <w:rFonts w:asciiTheme="minorHAnsi" w:hAnsiTheme="minorHAnsi" w:cs="Arial"/>
          <w:sz w:val="20"/>
        </w:rPr>
        <w:t>Camille LE JEAN</w:t>
      </w:r>
    </w:p>
    <w:p w14:paraId="468BAEC0" w14:textId="77777777" w:rsidR="00AE7749" w:rsidRPr="001B5605" w:rsidRDefault="00AE7749" w:rsidP="00AE7749">
      <w:pPr>
        <w:pStyle w:val="u"/>
        <w:widowControl w:val="0"/>
        <w:numPr>
          <w:ilvl w:val="12"/>
          <w:numId w:val="0"/>
        </w:numPr>
        <w:spacing w:after="120"/>
        <w:ind w:left="567"/>
        <w:jc w:val="center"/>
        <w:rPr>
          <w:rFonts w:asciiTheme="minorHAnsi" w:hAnsiTheme="minorHAnsi" w:cs="Arial"/>
          <w:sz w:val="20"/>
        </w:rPr>
      </w:pPr>
      <w:r>
        <w:rPr>
          <w:rFonts w:asciiTheme="minorHAnsi" w:hAnsiTheme="minorHAnsi" w:cs="Arial"/>
          <w:sz w:val="20"/>
        </w:rPr>
        <w:t xml:space="preserve">73 rue de Vaugirard 75 006 PARIS – France </w:t>
      </w:r>
    </w:p>
    <w:p w14:paraId="0E0BCFB1" w14:textId="77777777" w:rsidR="00E637E0" w:rsidRPr="00D830F2" w:rsidRDefault="00E637E0" w:rsidP="00A1761D">
      <w:pPr>
        <w:pStyle w:val="u"/>
        <w:widowControl w:val="0"/>
        <w:numPr>
          <w:ilvl w:val="12"/>
          <w:numId w:val="0"/>
        </w:numPr>
        <w:spacing w:after="120"/>
        <w:ind w:left="561"/>
        <w:rPr>
          <w:rFonts w:asciiTheme="minorHAnsi" w:hAnsiTheme="minorHAnsi" w:cs="Arial"/>
          <w:sz w:val="20"/>
        </w:rPr>
      </w:pPr>
      <w:r w:rsidRPr="00D830F2">
        <w:rPr>
          <w:rFonts w:asciiTheme="minorHAnsi" w:hAnsiTheme="minorHAnsi" w:cs="Arial"/>
          <w:sz w:val="20"/>
        </w:rPr>
        <w:t>Tou</w:t>
      </w:r>
      <w:r w:rsidR="00827C44" w:rsidRPr="00D830F2">
        <w:rPr>
          <w:rFonts w:asciiTheme="minorHAnsi" w:hAnsiTheme="minorHAnsi" w:cs="Arial"/>
          <w:sz w:val="20"/>
        </w:rPr>
        <w:t>te pièce manquante empêchera les paiements.</w:t>
      </w:r>
    </w:p>
    <w:p w14:paraId="762B62CF" w14:textId="77777777" w:rsidR="008C6F83" w:rsidRPr="001B5605" w:rsidRDefault="008C6F83" w:rsidP="00A1761D">
      <w:pPr>
        <w:pStyle w:val="Titre2"/>
        <w:tabs>
          <w:tab w:val="num" w:pos="576"/>
        </w:tabs>
        <w:spacing w:before="120" w:after="60"/>
        <w:jc w:val="both"/>
        <w:rPr>
          <w:rFonts w:asciiTheme="minorHAnsi" w:hAnsiTheme="minorHAnsi"/>
          <w:b w:val="0"/>
        </w:rPr>
      </w:pPr>
      <w:bookmarkStart w:id="43" w:name="_Toc32413517"/>
      <w:bookmarkStart w:id="44" w:name="_Toc344300189"/>
      <w:bookmarkEnd w:id="39"/>
      <w:r w:rsidRPr="001B5605">
        <w:rPr>
          <w:rFonts w:asciiTheme="minorHAnsi" w:hAnsiTheme="minorHAnsi"/>
        </w:rPr>
        <w:t>Virement bancaire</w:t>
      </w:r>
      <w:bookmarkEnd w:id="43"/>
    </w:p>
    <w:p w14:paraId="797A9129" w14:textId="77777777" w:rsidR="008C6F83" w:rsidRPr="00D830F2" w:rsidRDefault="008C6F83"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paiement des prestations facturées sera effectué sur le compte bancaire, au nom du </w:t>
      </w:r>
      <w:r w:rsidR="0082684B" w:rsidRPr="00D830F2">
        <w:rPr>
          <w:rFonts w:asciiTheme="minorHAnsi" w:hAnsiTheme="minorHAnsi" w:cs="Arial"/>
          <w:sz w:val="20"/>
        </w:rPr>
        <w:t>contractant</w:t>
      </w:r>
      <w:r w:rsidRPr="001B5605">
        <w:rPr>
          <w:rFonts w:asciiTheme="minorHAnsi" w:hAnsiTheme="minorHAnsi" w:cs="Arial"/>
          <w:sz w:val="20"/>
        </w:rPr>
        <w:t>, aux coordonnées bancaires ci-dessous</w:t>
      </w:r>
      <w:r w:rsidR="00E2279F" w:rsidRPr="001B5605">
        <w:rPr>
          <w:rFonts w:asciiTheme="minorHAnsi" w:hAnsiTheme="minorHAnsi" w:cs="Arial"/>
          <w:sz w:val="20"/>
        </w:rPr>
        <w:t> :</w:t>
      </w:r>
    </w:p>
    <w:tbl>
      <w:tblPr>
        <w:tblW w:w="0" w:type="auto"/>
        <w:tblInd w:w="569" w:type="dxa"/>
        <w:tblCellMar>
          <w:left w:w="0" w:type="dxa"/>
          <w:right w:w="0" w:type="dxa"/>
        </w:tblCellMar>
        <w:tblLook w:val="04A0" w:firstRow="1" w:lastRow="0" w:firstColumn="1" w:lastColumn="0" w:noHBand="0" w:noVBand="1"/>
      </w:tblPr>
      <w:tblGrid>
        <w:gridCol w:w="3049"/>
        <w:gridCol w:w="3053"/>
        <w:gridCol w:w="3055"/>
      </w:tblGrid>
      <w:tr w:rsidR="008C6F83" w:rsidRPr="001B5605" w14:paraId="1C41149A" w14:textId="77777777" w:rsidTr="008C6F83">
        <w:tc>
          <w:tcPr>
            <w:tcW w:w="30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E1FDCBC" w14:textId="77777777" w:rsidR="008C6F83" w:rsidRPr="001B5605" w:rsidRDefault="008C6F83" w:rsidP="008C6F83">
            <w:pPr>
              <w:spacing w:line="240" w:lineRule="auto"/>
              <w:rPr>
                <w:rFonts w:asciiTheme="minorHAnsi" w:eastAsia="Calibri" w:hAnsiTheme="minorHAnsi"/>
                <w:sz w:val="22"/>
                <w:szCs w:val="22"/>
              </w:rPr>
            </w:pPr>
            <w:r w:rsidRPr="001B5605">
              <w:rPr>
                <w:rFonts w:asciiTheme="minorHAnsi" w:eastAsia="Calibri" w:hAnsiTheme="minorHAnsi"/>
                <w:sz w:val="22"/>
                <w:szCs w:val="22"/>
              </w:rPr>
              <w:t>Code banque</w:t>
            </w:r>
          </w:p>
        </w:tc>
        <w:tc>
          <w:tcPr>
            <w:tcW w:w="30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7640877" w14:textId="77777777" w:rsidR="008C6F83" w:rsidRPr="001B5605" w:rsidRDefault="008C6F83" w:rsidP="008C6F83">
            <w:pPr>
              <w:spacing w:line="240" w:lineRule="auto"/>
              <w:rPr>
                <w:rFonts w:asciiTheme="minorHAnsi" w:eastAsia="Calibri" w:hAnsiTheme="minorHAnsi"/>
                <w:sz w:val="22"/>
                <w:szCs w:val="22"/>
              </w:rPr>
            </w:pPr>
            <w:r w:rsidRPr="001B5605">
              <w:rPr>
                <w:rFonts w:asciiTheme="minorHAnsi" w:eastAsia="Calibri" w:hAnsiTheme="minorHAnsi"/>
                <w:sz w:val="22"/>
                <w:szCs w:val="22"/>
              </w:rPr>
              <w:t>Code Guichet</w:t>
            </w:r>
          </w:p>
        </w:tc>
        <w:tc>
          <w:tcPr>
            <w:tcW w:w="307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3A593EC" w14:textId="77777777" w:rsidR="008C6F83" w:rsidRPr="001B5605" w:rsidRDefault="008C6F83" w:rsidP="008C6F83">
            <w:pPr>
              <w:spacing w:line="240" w:lineRule="auto"/>
              <w:rPr>
                <w:rFonts w:asciiTheme="minorHAnsi" w:eastAsia="Calibri" w:hAnsiTheme="minorHAnsi"/>
                <w:sz w:val="22"/>
                <w:szCs w:val="22"/>
              </w:rPr>
            </w:pPr>
            <w:r w:rsidRPr="001B5605">
              <w:rPr>
                <w:rFonts w:asciiTheme="minorHAnsi" w:eastAsia="Calibri" w:hAnsiTheme="minorHAnsi"/>
                <w:sz w:val="22"/>
                <w:szCs w:val="22"/>
              </w:rPr>
              <w:t>N° Compte/clé</w:t>
            </w:r>
          </w:p>
          <w:p w14:paraId="7228A4A4" w14:textId="77777777" w:rsidR="008C6F83" w:rsidRPr="001B5605" w:rsidRDefault="008C6F83" w:rsidP="008C6F83">
            <w:pPr>
              <w:spacing w:line="240" w:lineRule="auto"/>
              <w:rPr>
                <w:rFonts w:asciiTheme="minorHAnsi" w:eastAsia="Calibri" w:hAnsiTheme="minorHAnsi"/>
                <w:sz w:val="22"/>
                <w:szCs w:val="22"/>
              </w:rPr>
            </w:pPr>
          </w:p>
        </w:tc>
      </w:tr>
      <w:tr w:rsidR="008C6F83" w:rsidRPr="001B5605" w14:paraId="67FC32CB" w14:textId="77777777" w:rsidTr="008C6F83">
        <w:trPr>
          <w:trHeight w:val="458"/>
        </w:trPr>
        <w:tc>
          <w:tcPr>
            <w:tcW w:w="30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C01684" w14:textId="77777777" w:rsidR="008C6F83" w:rsidRPr="001B5605" w:rsidRDefault="008C6F83" w:rsidP="008C6F83">
            <w:pPr>
              <w:spacing w:line="240" w:lineRule="auto"/>
              <w:rPr>
                <w:rFonts w:asciiTheme="minorHAnsi" w:eastAsia="Calibri" w:hAnsiTheme="minorHAnsi"/>
                <w:sz w:val="22"/>
                <w:szCs w:val="22"/>
                <w:highlight w:val="lightGray"/>
              </w:rPr>
            </w:pPr>
            <w:r w:rsidRPr="001B5605">
              <w:rPr>
                <w:rFonts w:asciiTheme="minorHAnsi" w:eastAsia="Calibri" w:hAnsiTheme="minorHAnsi"/>
                <w:sz w:val="22"/>
                <w:szCs w:val="22"/>
                <w:highlight w:val="lightGray"/>
              </w:rPr>
              <w:t>XXXXXXXXXXXXXX</w:t>
            </w:r>
          </w:p>
        </w:tc>
        <w:tc>
          <w:tcPr>
            <w:tcW w:w="3071" w:type="dxa"/>
            <w:tcBorders>
              <w:top w:val="nil"/>
              <w:left w:val="nil"/>
              <w:bottom w:val="single" w:sz="8" w:space="0" w:color="auto"/>
              <w:right w:val="single" w:sz="8" w:space="0" w:color="auto"/>
            </w:tcBorders>
            <w:tcMar>
              <w:top w:w="0" w:type="dxa"/>
              <w:left w:w="108" w:type="dxa"/>
              <w:bottom w:w="0" w:type="dxa"/>
              <w:right w:w="108" w:type="dxa"/>
            </w:tcMar>
            <w:hideMark/>
          </w:tcPr>
          <w:p w14:paraId="6F2C6CC3" w14:textId="77777777" w:rsidR="008C6F83" w:rsidRPr="001B5605" w:rsidRDefault="008C6F83" w:rsidP="008C6F83">
            <w:pPr>
              <w:spacing w:line="240" w:lineRule="auto"/>
              <w:rPr>
                <w:rFonts w:asciiTheme="minorHAnsi" w:eastAsia="Calibri" w:hAnsiTheme="minorHAnsi"/>
                <w:sz w:val="22"/>
                <w:szCs w:val="22"/>
                <w:highlight w:val="lightGray"/>
              </w:rPr>
            </w:pPr>
            <w:r w:rsidRPr="001B5605">
              <w:rPr>
                <w:rFonts w:asciiTheme="minorHAnsi" w:eastAsia="Calibri" w:hAnsiTheme="minorHAnsi"/>
                <w:sz w:val="22"/>
                <w:szCs w:val="22"/>
                <w:highlight w:val="lightGray"/>
              </w:rPr>
              <w:t>XXXXXXXXXXXXXXXX</w:t>
            </w:r>
          </w:p>
        </w:tc>
        <w:tc>
          <w:tcPr>
            <w:tcW w:w="3071" w:type="dxa"/>
            <w:tcBorders>
              <w:top w:val="nil"/>
              <w:left w:val="nil"/>
              <w:bottom w:val="single" w:sz="8" w:space="0" w:color="auto"/>
              <w:right w:val="single" w:sz="8" w:space="0" w:color="auto"/>
            </w:tcBorders>
            <w:tcMar>
              <w:top w:w="0" w:type="dxa"/>
              <w:left w:w="108" w:type="dxa"/>
              <w:bottom w:w="0" w:type="dxa"/>
              <w:right w:w="108" w:type="dxa"/>
            </w:tcMar>
            <w:hideMark/>
          </w:tcPr>
          <w:p w14:paraId="1655787E" w14:textId="77777777" w:rsidR="008C6F83" w:rsidRPr="001B5605" w:rsidRDefault="008C6F83" w:rsidP="008C6F83">
            <w:pPr>
              <w:spacing w:line="240" w:lineRule="auto"/>
              <w:rPr>
                <w:rFonts w:asciiTheme="minorHAnsi" w:eastAsia="Calibri" w:hAnsiTheme="minorHAnsi"/>
                <w:sz w:val="22"/>
                <w:szCs w:val="22"/>
                <w:highlight w:val="lightGray"/>
              </w:rPr>
            </w:pPr>
            <w:r w:rsidRPr="001B5605">
              <w:rPr>
                <w:rFonts w:asciiTheme="minorHAnsi" w:eastAsia="Calibri" w:hAnsiTheme="minorHAnsi"/>
                <w:sz w:val="22"/>
                <w:szCs w:val="22"/>
                <w:highlight w:val="lightGray"/>
              </w:rPr>
              <w:t>XXXXXXXXXXXXXXXXX</w:t>
            </w:r>
          </w:p>
        </w:tc>
      </w:tr>
    </w:tbl>
    <w:p w14:paraId="5135785A" w14:textId="77777777" w:rsidR="008C6F83" w:rsidRPr="001B5605" w:rsidRDefault="008C6F83" w:rsidP="008C6F83">
      <w:pPr>
        <w:spacing w:line="240" w:lineRule="auto"/>
        <w:ind w:left="708" w:firstLine="708"/>
        <w:rPr>
          <w:rFonts w:asciiTheme="minorHAnsi" w:eastAsia="Calibri" w:hAnsiTheme="minorHAnsi"/>
          <w:sz w:val="22"/>
          <w:szCs w:val="22"/>
        </w:rPr>
      </w:pPr>
      <w:r w:rsidRPr="001B5605">
        <w:rPr>
          <w:rFonts w:asciiTheme="minorHAnsi" w:eastAsia="Calibri" w:hAnsiTheme="minorHAnsi"/>
          <w:sz w:val="22"/>
          <w:szCs w:val="22"/>
        </w:rPr>
        <w:t xml:space="preserve">IBAN : </w:t>
      </w:r>
      <w:r w:rsidRPr="001B5605">
        <w:rPr>
          <w:rFonts w:asciiTheme="minorHAnsi" w:eastAsia="Calibri" w:hAnsiTheme="minorHAnsi"/>
          <w:sz w:val="22"/>
          <w:szCs w:val="22"/>
          <w:highlight w:val="lightGray"/>
        </w:rPr>
        <w:t>XXXXXXXXXXXXXXXXXXXXXX</w:t>
      </w:r>
    </w:p>
    <w:p w14:paraId="0B56F009" w14:textId="77777777" w:rsidR="008C6F83" w:rsidRPr="001B5605" w:rsidRDefault="008C6F83" w:rsidP="008C6F83">
      <w:pPr>
        <w:spacing w:line="240" w:lineRule="auto"/>
        <w:ind w:left="708" w:firstLine="708"/>
        <w:rPr>
          <w:rFonts w:asciiTheme="minorHAnsi" w:eastAsia="Calibri" w:hAnsiTheme="minorHAnsi"/>
          <w:sz w:val="22"/>
          <w:szCs w:val="22"/>
        </w:rPr>
      </w:pPr>
      <w:r w:rsidRPr="001B5605">
        <w:rPr>
          <w:rFonts w:asciiTheme="minorHAnsi" w:eastAsia="Calibri" w:hAnsiTheme="minorHAnsi"/>
          <w:sz w:val="22"/>
          <w:szCs w:val="22"/>
        </w:rPr>
        <w:t xml:space="preserve">BIC : </w:t>
      </w:r>
      <w:r w:rsidRPr="001B5605">
        <w:rPr>
          <w:rFonts w:asciiTheme="minorHAnsi" w:eastAsia="Calibri" w:hAnsiTheme="minorHAnsi"/>
          <w:sz w:val="22"/>
          <w:szCs w:val="22"/>
          <w:highlight w:val="lightGray"/>
        </w:rPr>
        <w:t>XXXXXXXX</w:t>
      </w:r>
    </w:p>
    <w:p w14:paraId="21434CDB" w14:textId="77777777" w:rsidR="008C6F83" w:rsidRPr="00D830F2" w:rsidRDefault="00EF653D"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Le paiement est toujours fait au nom de l’émetteur de la facture ou de la demande de remboursement des frais.</w:t>
      </w:r>
    </w:p>
    <w:p w14:paraId="2DE84141" w14:textId="77777777" w:rsidR="00E64828" w:rsidRPr="00D830F2" w:rsidRDefault="00E64828" w:rsidP="00D830F2">
      <w:pPr>
        <w:pStyle w:val="Titre2"/>
        <w:tabs>
          <w:tab w:val="num" w:pos="576"/>
        </w:tabs>
        <w:spacing w:before="120" w:after="60"/>
        <w:rPr>
          <w:rFonts w:asciiTheme="minorHAnsi" w:hAnsiTheme="minorHAnsi"/>
        </w:rPr>
      </w:pPr>
      <w:bookmarkStart w:id="45" w:name="_Toc32413518"/>
      <w:r w:rsidRPr="00D830F2">
        <w:rPr>
          <w:rFonts w:asciiTheme="minorHAnsi" w:hAnsiTheme="minorHAnsi"/>
        </w:rPr>
        <w:t xml:space="preserve">Taxe </w:t>
      </w:r>
      <w:r w:rsidR="001E311F" w:rsidRPr="00D830F2">
        <w:rPr>
          <w:rFonts w:asciiTheme="minorHAnsi" w:hAnsiTheme="minorHAnsi"/>
        </w:rPr>
        <w:t xml:space="preserve">sur </w:t>
      </w:r>
      <w:r w:rsidRPr="00D830F2">
        <w:rPr>
          <w:rFonts w:asciiTheme="minorHAnsi" w:hAnsiTheme="minorHAnsi"/>
        </w:rPr>
        <w:t>la valeur ajoutée</w:t>
      </w:r>
      <w:bookmarkEnd w:id="44"/>
      <w:bookmarkEnd w:id="45"/>
    </w:p>
    <w:p w14:paraId="421C3055" w14:textId="77777777" w:rsidR="00E541BC" w:rsidRPr="001B5605" w:rsidRDefault="00E541BC"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w:t>
      </w:r>
      <w:r w:rsidR="0082684B" w:rsidRPr="00D830F2">
        <w:rPr>
          <w:rFonts w:asciiTheme="minorHAnsi" w:hAnsiTheme="minorHAnsi" w:cs="Arial"/>
          <w:sz w:val="20"/>
        </w:rPr>
        <w:t>Contractant</w:t>
      </w:r>
      <w:r w:rsidR="006E2A49" w:rsidRPr="001B5605">
        <w:rPr>
          <w:rFonts w:asciiTheme="minorHAnsi" w:hAnsiTheme="minorHAnsi" w:cs="Arial"/>
          <w:sz w:val="20"/>
        </w:rPr>
        <w:t xml:space="preserve"> </w:t>
      </w:r>
      <w:r w:rsidRPr="001B5605">
        <w:rPr>
          <w:rFonts w:asciiTheme="minorHAnsi" w:hAnsiTheme="minorHAnsi" w:cs="Arial"/>
          <w:sz w:val="20"/>
        </w:rPr>
        <w:t xml:space="preserve">devra </w:t>
      </w:r>
      <w:r w:rsidR="001E311F" w:rsidRPr="001B5605">
        <w:rPr>
          <w:rFonts w:asciiTheme="minorHAnsi" w:hAnsiTheme="minorHAnsi" w:cs="Arial"/>
          <w:sz w:val="20"/>
        </w:rPr>
        <w:t>indiquer</w:t>
      </w:r>
      <w:r w:rsidRPr="001B5605">
        <w:rPr>
          <w:rFonts w:asciiTheme="minorHAnsi" w:hAnsiTheme="minorHAnsi" w:cs="Arial"/>
          <w:sz w:val="20"/>
        </w:rPr>
        <w:t xml:space="preserve"> le taux de TVA applicable à l’opération ou le cas échéant le bénéfice d’une exonération</w:t>
      </w:r>
      <w:r w:rsidR="001E311F" w:rsidRPr="001B5605">
        <w:rPr>
          <w:rFonts w:asciiTheme="minorHAnsi" w:hAnsiTheme="minorHAnsi" w:cs="Arial"/>
          <w:sz w:val="20"/>
        </w:rPr>
        <w:t xml:space="preserve"> en mentionnant sur la facture les dispositions du Code général des impôts ou celles de la directive 2006/112/CE du 28 novembre 2006</w:t>
      </w:r>
      <w:r w:rsidRPr="001B5605">
        <w:rPr>
          <w:rFonts w:asciiTheme="minorHAnsi" w:hAnsiTheme="minorHAnsi" w:cs="Arial"/>
          <w:sz w:val="20"/>
        </w:rPr>
        <w:t>.</w:t>
      </w:r>
    </w:p>
    <w:p w14:paraId="4E76FEED" w14:textId="77777777" w:rsidR="00E541BC" w:rsidRPr="001B5605" w:rsidRDefault="00E541BC"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w:t>
      </w:r>
      <w:r w:rsidR="0082684B" w:rsidRPr="00D830F2">
        <w:rPr>
          <w:rFonts w:asciiTheme="minorHAnsi" w:hAnsiTheme="minorHAnsi" w:cs="Arial"/>
          <w:sz w:val="20"/>
        </w:rPr>
        <w:t>Contractant</w:t>
      </w:r>
      <w:r w:rsidR="006E2A49" w:rsidRPr="001B5605">
        <w:rPr>
          <w:rFonts w:asciiTheme="minorHAnsi" w:hAnsiTheme="minorHAnsi" w:cs="Arial"/>
          <w:sz w:val="20"/>
        </w:rPr>
        <w:t xml:space="preserve"> </w:t>
      </w:r>
      <w:r w:rsidRPr="001B5605">
        <w:rPr>
          <w:rFonts w:asciiTheme="minorHAnsi" w:hAnsiTheme="minorHAnsi" w:cs="Arial"/>
          <w:sz w:val="20"/>
        </w:rPr>
        <w:t>qui bénéficie de la franchise en base devra mentionner sur les factures « TVA non applicable</w:t>
      </w:r>
      <w:r w:rsidR="004C749B">
        <w:rPr>
          <w:rFonts w:asciiTheme="minorHAnsi" w:hAnsiTheme="minorHAnsi" w:cs="Arial"/>
          <w:sz w:val="20"/>
        </w:rPr>
        <w:t> »</w:t>
      </w:r>
      <w:r w:rsidRPr="001B5605">
        <w:rPr>
          <w:rFonts w:asciiTheme="minorHAnsi" w:hAnsiTheme="minorHAnsi" w:cs="Arial"/>
          <w:sz w:val="20"/>
        </w:rPr>
        <w:t xml:space="preserve">, </w:t>
      </w:r>
      <w:r w:rsidR="00B35BCC" w:rsidRPr="001B5605">
        <w:rPr>
          <w:rFonts w:asciiTheme="minorHAnsi" w:hAnsiTheme="minorHAnsi" w:cs="Arial"/>
          <w:sz w:val="20"/>
        </w:rPr>
        <w:t xml:space="preserve">selon les </w:t>
      </w:r>
      <w:r w:rsidR="00CB6E0F" w:rsidRPr="001B5605">
        <w:rPr>
          <w:rFonts w:asciiTheme="minorHAnsi" w:hAnsiTheme="minorHAnsi" w:cs="Arial"/>
          <w:sz w:val="20"/>
        </w:rPr>
        <w:t>règles qui lui sont applicables.</w:t>
      </w:r>
    </w:p>
    <w:p w14:paraId="461E9FF7" w14:textId="77777777" w:rsidR="00BA76D5" w:rsidRPr="00D830F2" w:rsidRDefault="00BA76D5" w:rsidP="00A1761D">
      <w:pPr>
        <w:pStyle w:val="Titre2"/>
        <w:tabs>
          <w:tab w:val="num" w:pos="576"/>
        </w:tabs>
        <w:spacing w:before="120" w:after="60"/>
        <w:jc w:val="both"/>
        <w:rPr>
          <w:rFonts w:asciiTheme="minorHAnsi" w:hAnsiTheme="minorHAnsi"/>
        </w:rPr>
      </w:pPr>
      <w:bookmarkStart w:id="46" w:name="_Toc392669638"/>
      <w:bookmarkStart w:id="47" w:name="_Toc32413519"/>
      <w:r w:rsidRPr="00D830F2">
        <w:rPr>
          <w:rFonts w:asciiTheme="minorHAnsi" w:hAnsiTheme="minorHAnsi"/>
        </w:rPr>
        <w:t>Impôts et taxes</w:t>
      </w:r>
      <w:bookmarkEnd w:id="46"/>
      <w:bookmarkEnd w:id="47"/>
    </w:p>
    <w:p w14:paraId="1FEBA6B7" w14:textId="77777777" w:rsidR="00BA76D5" w:rsidRPr="001B5605" w:rsidRDefault="00BA76D5"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w:t>
      </w:r>
      <w:r w:rsidR="0082684B" w:rsidRPr="00D830F2">
        <w:rPr>
          <w:rFonts w:asciiTheme="minorHAnsi" w:hAnsiTheme="minorHAnsi" w:cs="Arial"/>
          <w:sz w:val="20"/>
        </w:rPr>
        <w:t>Contractant</w:t>
      </w:r>
      <w:r w:rsidRPr="001B5605">
        <w:rPr>
          <w:rFonts w:asciiTheme="minorHAnsi" w:hAnsiTheme="minorHAnsi" w:cs="Arial"/>
          <w:sz w:val="20"/>
        </w:rPr>
        <w:t xml:space="preserve"> supportera directement la charge de tous les impôts, droits et taxes de quelque nature qu’ils soient, qui pourraient lui être réclamés au titre </w:t>
      </w:r>
      <w:r w:rsidRPr="00D830F2">
        <w:rPr>
          <w:rFonts w:asciiTheme="minorHAnsi" w:hAnsiTheme="minorHAnsi" w:cs="Arial"/>
          <w:sz w:val="20"/>
        </w:rPr>
        <w:t xml:space="preserve">du présent </w:t>
      </w:r>
      <w:r w:rsidR="00D00B3A" w:rsidRPr="00D830F2">
        <w:rPr>
          <w:rFonts w:asciiTheme="minorHAnsi" w:hAnsiTheme="minorHAnsi" w:cs="Arial"/>
          <w:sz w:val="20"/>
        </w:rPr>
        <w:t>C</w:t>
      </w:r>
      <w:r w:rsidRPr="00D830F2">
        <w:rPr>
          <w:rFonts w:asciiTheme="minorHAnsi" w:hAnsiTheme="minorHAnsi" w:cs="Arial"/>
          <w:sz w:val="20"/>
        </w:rPr>
        <w:t>ontrat</w:t>
      </w:r>
      <w:r w:rsidRPr="001B5605">
        <w:rPr>
          <w:rFonts w:asciiTheme="minorHAnsi" w:hAnsiTheme="minorHAnsi" w:cs="Arial"/>
          <w:sz w:val="20"/>
        </w:rPr>
        <w:t>, tant dans le pays de son siège social que dans celui ou ceux d’exécution des</w:t>
      </w:r>
      <w:r w:rsidR="00C84056" w:rsidRPr="001B5605">
        <w:rPr>
          <w:rFonts w:asciiTheme="minorHAnsi" w:hAnsiTheme="minorHAnsi" w:cs="Arial"/>
          <w:sz w:val="20"/>
        </w:rPr>
        <w:t xml:space="preserve"> prestations.</w:t>
      </w:r>
    </w:p>
    <w:p w14:paraId="2E67881C" w14:textId="77777777" w:rsidR="00656639" w:rsidRPr="001B5605" w:rsidRDefault="00F766D6" w:rsidP="00540DA7">
      <w:pPr>
        <w:pStyle w:val="v"/>
        <w:widowControl w:val="0"/>
        <w:numPr>
          <w:ilvl w:val="0"/>
          <w:numId w:val="9"/>
        </w:numPr>
        <w:spacing w:before="600" w:after="240"/>
        <w:ind w:left="357" w:hanging="357"/>
        <w:jc w:val="left"/>
        <w:outlineLvl w:val="0"/>
        <w:rPr>
          <w:rFonts w:asciiTheme="minorHAnsi" w:hAnsiTheme="minorHAnsi"/>
          <w:b/>
          <w:caps/>
          <w:sz w:val="24"/>
        </w:rPr>
      </w:pPr>
      <w:bookmarkStart w:id="48" w:name="_Toc32413520"/>
      <w:r w:rsidRPr="001B5605">
        <w:rPr>
          <w:rFonts w:asciiTheme="minorHAnsi" w:hAnsiTheme="minorHAnsi"/>
          <w:b/>
          <w:caps/>
          <w:sz w:val="24"/>
        </w:rPr>
        <w:t>operations de verification et d’admission</w:t>
      </w:r>
      <w:bookmarkEnd w:id="48"/>
    </w:p>
    <w:p w14:paraId="54DD548A" w14:textId="77777777" w:rsidR="00F72033" w:rsidRPr="001B5605" w:rsidRDefault="000243D6" w:rsidP="00A1761D">
      <w:pPr>
        <w:pStyle w:val="Titre2"/>
        <w:jc w:val="both"/>
        <w:rPr>
          <w:rFonts w:asciiTheme="minorHAnsi" w:hAnsiTheme="minorHAnsi"/>
        </w:rPr>
      </w:pPr>
      <w:bookmarkStart w:id="49" w:name="_Toc390691469"/>
      <w:bookmarkStart w:id="50" w:name="_Toc392669640"/>
      <w:bookmarkStart w:id="51" w:name="_Toc32413521"/>
      <w:r w:rsidRPr="001B5605">
        <w:rPr>
          <w:rFonts w:asciiTheme="minorHAnsi" w:hAnsiTheme="minorHAnsi"/>
        </w:rPr>
        <w:t>Opérations de v</w:t>
      </w:r>
      <w:r w:rsidR="00F766D6" w:rsidRPr="001B5605">
        <w:rPr>
          <w:rFonts w:asciiTheme="minorHAnsi" w:hAnsiTheme="minorHAnsi"/>
        </w:rPr>
        <w:t>érification</w:t>
      </w:r>
      <w:bookmarkEnd w:id="49"/>
      <w:bookmarkEnd w:id="50"/>
      <w:bookmarkEnd w:id="51"/>
    </w:p>
    <w:p w14:paraId="4A011F14" w14:textId="77777777" w:rsidR="00F766D6" w:rsidRPr="001B5605" w:rsidRDefault="00F766D6"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Les opérations de vérification des prestations</w:t>
      </w:r>
      <w:r w:rsidR="00701BF6" w:rsidRPr="001B5605">
        <w:rPr>
          <w:rFonts w:asciiTheme="minorHAnsi" w:hAnsiTheme="minorHAnsi" w:cs="Arial"/>
          <w:sz w:val="20"/>
        </w:rPr>
        <w:t xml:space="preserve"> </w:t>
      </w:r>
      <w:r w:rsidR="0021293C" w:rsidRPr="001B5605">
        <w:rPr>
          <w:rFonts w:asciiTheme="minorHAnsi" w:hAnsiTheme="minorHAnsi" w:cs="Arial"/>
          <w:sz w:val="20"/>
        </w:rPr>
        <w:t>et</w:t>
      </w:r>
      <w:r w:rsidR="00701BF6" w:rsidRPr="001B5605">
        <w:rPr>
          <w:rFonts w:asciiTheme="minorHAnsi" w:hAnsiTheme="minorHAnsi" w:cs="Arial"/>
          <w:sz w:val="20"/>
        </w:rPr>
        <w:t xml:space="preserve"> des fournitures</w:t>
      </w:r>
      <w:r w:rsidRPr="001B5605">
        <w:rPr>
          <w:rFonts w:asciiTheme="minorHAnsi" w:hAnsiTheme="minorHAnsi" w:cs="Arial"/>
          <w:sz w:val="20"/>
        </w:rPr>
        <w:t xml:space="preserve"> seront </w:t>
      </w:r>
      <w:r w:rsidR="0021293C" w:rsidRPr="001B5605">
        <w:rPr>
          <w:rFonts w:asciiTheme="minorHAnsi" w:hAnsiTheme="minorHAnsi" w:cs="Arial"/>
          <w:sz w:val="20"/>
        </w:rPr>
        <w:t xml:space="preserve">effectuées </w:t>
      </w:r>
      <w:r w:rsidRPr="001B5605">
        <w:rPr>
          <w:rFonts w:asciiTheme="minorHAnsi" w:hAnsiTheme="minorHAnsi" w:cs="Arial"/>
          <w:sz w:val="20"/>
        </w:rPr>
        <w:t xml:space="preserve">conformément </w:t>
      </w:r>
      <w:r w:rsidR="00E2279F" w:rsidRPr="001B5605">
        <w:rPr>
          <w:rFonts w:asciiTheme="minorHAnsi" w:hAnsiTheme="minorHAnsi" w:cs="Arial"/>
          <w:sz w:val="20"/>
        </w:rPr>
        <w:t>au chapitre 5 du CCAG-FCS</w:t>
      </w:r>
      <w:r w:rsidR="003A4792" w:rsidRPr="001B5605">
        <w:rPr>
          <w:rFonts w:asciiTheme="minorHAnsi" w:hAnsiTheme="minorHAnsi" w:cs="Arial"/>
          <w:sz w:val="20"/>
        </w:rPr>
        <w:t xml:space="preserve">. </w:t>
      </w:r>
      <w:r w:rsidRPr="001B5605">
        <w:rPr>
          <w:rFonts w:asciiTheme="minorHAnsi" w:hAnsiTheme="minorHAnsi" w:cs="Arial"/>
          <w:sz w:val="20"/>
        </w:rPr>
        <w:t>Par dérogation à l’article 2</w:t>
      </w:r>
      <w:r w:rsidR="00E2279F" w:rsidRPr="001B5605">
        <w:rPr>
          <w:rFonts w:asciiTheme="minorHAnsi" w:hAnsiTheme="minorHAnsi" w:cs="Arial"/>
          <w:sz w:val="20"/>
        </w:rPr>
        <w:t>3</w:t>
      </w:r>
      <w:r w:rsidRPr="001B5605">
        <w:rPr>
          <w:rFonts w:asciiTheme="minorHAnsi" w:hAnsiTheme="minorHAnsi" w:cs="Arial"/>
          <w:sz w:val="20"/>
        </w:rPr>
        <w:t xml:space="preserve"> du CCAG-</w:t>
      </w:r>
      <w:r w:rsidR="00E2279F" w:rsidRPr="001B5605">
        <w:rPr>
          <w:rFonts w:asciiTheme="minorHAnsi" w:hAnsiTheme="minorHAnsi" w:cs="Arial"/>
          <w:sz w:val="20"/>
        </w:rPr>
        <w:t>FCS</w:t>
      </w:r>
      <w:r w:rsidRPr="001B5605">
        <w:rPr>
          <w:rFonts w:asciiTheme="minorHAnsi" w:hAnsiTheme="minorHAnsi" w:cs="Arial"/>
          <w:sz w:val="20"/>
        </w:rPr>
        <w:t>, les opérations de vérification seront effectuées par :</w:t>
      </w:r>
    </w:p>
    <w:p w14:paraId="28122027" w14:textId="6922D77D" w:rsidR="00D00B3A" w:rsidRPr="00AE7749" w:rsidRDefault="00F766D6" w:rsidP="00A1761D">
      <w:pPr>
        <w:pStyle w:val="u"/>
        <w:widowControl w:val="0"/>
        <w:numPr>
          <w:ilvl w:val="0"/>
          <w:numId w:val="11"/>
        </w:numPr>
        <w:rPr>
          <w:rFonts w:asciiTheme="minorHAnsi" w:hAnsiTheme="minorHAnsi" w:cs="Arial"/>
          <w:sz w:val="20"/>
        </w:rPr>
      </w:pPr>
      <w:bookmarkStart w:id="52" w:name="_Hlk46224662"/>
      <w:r w:rsidRPr="00AE7749">
        <w:rPr>
          <w:rFonts w:asciiTheme="minorHAnsi" w:hAnsiTheme="minorHAnsi" w:cs="Arial"/>
          <w:sz w:val="20"/>
        </w:rPr>
        <w:t>l</w:t>
      </w:r>
      <w:r w:rsidR="00AE7749" w:rsidRPr="00AE7749">
        <w:rPr>
          <w:rFonts w:asciiTheme="minorHAnsi" w:hAnsiTheme="minorHAnsi" w:cs="Arial"/>
          <w:sz w:val="20"/>
        </w:rPr>
        <w:t>a</w:t>
      </w:r>
      <w:r w:rsidRPr="00AE7749">
        <w:rPr>
          <w:rFonts w:asciiTheme="minorHAnsi" w:hAnsiTheme="minorHAnsi" w:cs="Arial"/>
          <w:sz w:val="20"/>
        </w:rPr>
        <w:t xml:space="preserve"> </w:t>
      </w:r>
      <w:r w:rsidR="00127A5B" w:rsidRPr="00AE7749">
        <w:rPr>
          <w:rFonts w:asciiTheme="minorHAnsi" w:hAnsiTheme="minorHAnsi" w:cs="Arial"/>
          <w:sz w:val="20"/>
        </w:rPr>
        <w:t>C</w:t>
      </w:r>
      <w:r w:rsidR="00D00B3A" w:rsidRPr="00AE7749">
        <w:rPr>
          <w:rFonts w:asciiTheme="minorHAnsi" w:hAnsiTheme="minorHAnsi" w:cs="Arial"/>
          <w:sz w:val="20"/>
        </w:rPr>
        <w:t>hargé</w:t>
      </w:r>
      <w:r w:rsidR="00AE7749" w:rsidRPr="00AE7749">
        <w:rPr>
          <w:rFonts w:asciiTheme="minorHAnsi" w:hAnsiTheme="minorHAnsi" w:cs="Arial"/>
          <w:sz w:val="20"/>
        </w:rPr>
        <w:t>e</w:t>
      </w:r>
      <w:r w:rsidR="00D00B3A" w:rsidRPr="00AE7749">
        <w:rPr>
          <w:rFonts w:asciiTheme="minorHAnsi" w:hAnsiTheme="minorHAnsi" w:cs="Arial"/>
          <w:sz w:val="20"/>
        </w:rPr>
        <w:t xml:space="preserve"> de projet </w:t>
      </w:r>
      <w:r w:rsidR="00AE7749" w:rsidRPr="00AE7749">
        <w:rPr>
          <w:rFonts w:asciiTheme="minorHAnsi" w:hAnsiTheme="minorHAnsi" w:cs="Arial"/>
          <w:sz w:val="20"/>
        </w:rPr>
        <w:t>Caroline Goreichy</w:t>
      </w:r>
    </w:p>
    <w:p w14:paraId="5A68427F" w14:textId="5526832D" w:rsidR="00F766D6" w:rsidRPr="00AE7749" w:rsidRDefault="00AE7749" w:rsidP="00A1761D">
      <w:pPr>
        <w:pStyle w:val="u"/>
        <w:widowControl w:val="0"/>
        <w:numPr>
          <w:ilvl w:val="0"/>
          <w:numId w:val="11"/>
        </w:numPr>
        <w:rPr>
          <w:rFonts w:asciiTheme="minorHAnsi" w:hAnsiTheme="minorHAnsi" w:cs="Arial"/>
          <w:sz w:val="20"/>
        </w:rPr>
      </w:pPr>
      <w:r w:rsidRPr="00AE7749">
        <w:rPr>
          <w:rFonts w:asciiTheme="minorHAnsi" w:hAnsiTheme="minorHAnsi" w:cs="Arial"/>
          <w:sz w:val="20"/>
        </w:rPr>
        <w:t>l’expert technique Jacques-Philippe Mondésir</w:t>
      </w:r>
    </w:p>
    <w:p w14:paraId="6CCBE32B" w14:textId="77777777" w:rsidR="00F766D6" w:rsidRPr="001B5605" w:rsidRDefault="00F766D6" w:rsidP="00A1761D">
      <w:pPr>
        <w:pStyle w:val="Titre2"/>
        <w:spacing w:before="120" w:after="60"/>
        <w:jc w:val="both"/>
        <w:rPr>
          <w:rFonts w:asciiTheme="minorHAnsi" w:hAnsiTheme="minorHAnsi"/>
        </w:rPr>
      </w:pPr>
      <w:bookmarkStart w:id="53" w:name="_Toc390691470"/>
      <w:bookmarkStart w:id="54" w:name="_Toc392669641"/>
      <w:bookmarkStart w:id="55" w:name="_Toc32413522"/>
      <w:bookmarkEnd w:id="52"/>
      <w:r w:rsidRPr="001B5605">
        <w:rPr>
          <w:rFonts w:asciiTheme="minorHAnsi" w:hAnsiTheme="minorHAnsi"/>
        </w:rPr>
        <w:t>Admission</w:t>
      </w:r>
      <w:bookmarkEnd w:id="53"/>
      <w:r w:rsidR="00F72033" w:rsidRPr="001B5605">
        <w:rPr>
          <w:rFonts w:asciiTheme="minorHAnsi" w:hAnsiTheme="minorHAnsi"/>
        </w:rPr>
        <w:t xml:space="preserve"> de</w:t>
      </w:r>
      <w:r w:rsidR="000243D6" w:rsidRPr="001B5605">
        <w:rPr>
          <w:rFonts w:asciiTheme="minorHAnsi" w:hAnsiTheme="minorHAnsi"/>
        </w:rPr>
        <w:t>s</w:t>
      </w:r>
      <w:r w:rsidR="00F72033" w:rsidRPr="001B5605">
        <w:rPr>
          <w:rFonts w:asciiTheme="minorHAnsi" w:hAnsiTheme="minorHAnsi"/>
        </w:rPr>
        <w:t xml:space="preserve"> prestation</w:t>
      </w:r>
      <w:bookmarkEnd w:id="54"/>
      <w:r w:rsidR="000243D6" w:rsidRPr="001B5605">
        <w:rPr>
          <w:rFonts w:asciiTheme="minorHAnsi" w:hAnsiTheme="minorHAnsi"/>
        </w:rPr>
        <w:t>s</w:t>
      </w:r>
      <w:r w:rsidR="00155787" w:rsidRPr="001B5605">
        <w:rPr>
          <w:rFonts w:asciiTheme="minorHAnsi" w:hAnsiTheme="minorHAnsi"/>
        </w:rPr>
        <w:t xml:space="preserve"> et des fournitures</w:t>
      </w:r>
      <w:bookmarkEnd w:id="55"/>
    </w:p>
    <w:p w14:paraId="64D6CB13" w14:textId="77777777" w:rsidR="00C27993" w:rsidRPr="001B5605" w:rsidRDefault="00F766D6"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Par dérogation à l’article 2</w:t>
      </w:r>
      <w:r w:rsidR="00E2279F" w:rsidRPr="001B5605">
        <w:rPr>
          <w:rFonts w:asciiTheme="minorHAnsi" w:hAnsiTheme="minorHAnsi" w:cs="Arial"/>
          <w:sz w:val="20"/>
        </w:rPr>
        <w:t>5</w:t>
      </w:r>
      <w:r w:rsidRPr="001B5605">
        <w:rPr>
          <w:rFonts w:asciiTheme="minorHAnsi" w:hAnsiTheme="minorHAnsi" w:cs="Arial"/>
          <w:sz w:val="20"/>
        </w:rPr>
        <w:t xml:space="preserve"> du CCAG-</w:t>
      </w:r>
      <w:r w:rsidR="00E2279F" w:rsidRPr="001B5605">
        <w:rPr>
          <w:rFonts w:asciiTheme="minorHAnsi" w:hAnsiTheme="minorHAnsi" w:cs="Arial"/>
          <w:sz w:val="20"/>
        </w:rPr>
        <w:t>FCS</w:t>
      </w:r>
      <w:r w:rsidRPr="001B5605">
        <w:rPr>
          <w:rFonts w:asciiTheme="minorHAnsi" w:hAnsiTheme="minorHAnsi" w:cs="Arial"/>
          <w:sz w:val="20"/>
        </w:rPr>
        <w:t xml:space="preserve">, les décisions d’admission des prestations </w:t>
      </w:r>
      <w:r w:rsidR="00701BF6" w:rsidRPr="001B5605">
        <w:rPr>
          <w:rFonts w:asciiTheme="minorHAnsi" w:hAnsiTheme="minorHAnsi" w:cs="Arial"/>
          <w:sz w:val="20"/>
        </w:rPr>
        <w:t xml:space="preserve">et des fournitures </w:t>
      </w:r>
      <w:r w:rsidRPr="001B5605">
        <w:rPr>
          <w:rFonts w:asciiTheme="minorHAnsi" w:hAnsiTheme="minorHAnsi" w:cs="Arial"/>
          <w:sz w:val="20"/>
        </w:rPr>
        <w:t>pourront être prononcées par</w:t>
      </w:r>
      <w:r w:rsidR="00C27993" w:rsidRPr="001B5605">
        <w:rPr>
          <w:rFonts w:asciiTheme="minorHAnsi" w:hAnsiTheme="minorHAnsi" w:cs="Arial"/>
          <w:sz w:val="20"/>
        </w:rPr>
        <w:t> :</w:t>
      </w:r>
    </w:p>
    <w:p w14:paraId="6E39FB25" w14:textId="77777777" w:rsidR="00AE7749" w:rsidRPr="00AE7749" w:rsidRDefault="00AE7749" w:rsidP="00AE7749">
      <w:pPr>
        <w:pStyle w:val="u"/>
        <w:widowControl w:val="0"/>
        <w:numPr>
          <w:ilvl w:val="0"/>
          <w:numId w:val="11"/>
        </w:numPr>
        <w:rPr>
          <w:rFonts w:asciiTheme="minorHAnsi" w:hAnsiTheme="minorHAnsi" w:cs="Arial"/>
          <w:sz w:val="20"/>
        </w:rPr>
      </w:pPr>
      <w:r w:rsidRPr="00AE7749">
        <w:rPr>
          <w:rFonts w:asciiTheme="minorHAnsi" w:hAnsiTheme="minorHAnsi" w:cs="Arial"/>
          <w:sz w:val="20"/>
        </w:rPr>
        <w:t>la Chargée de projet Caroline Goreichy</w:t>
      </w:r>
    </w:p>
    <w:p w14:paraId="41649AE0" w14:textId="77777777" w:rsidR="00AE7749" w:rsidRPr="00AE7749" w:rsidRDefault="00AE7749" w:rsidP="00AE7749">
      <w:pPr>
        <w:pStyle w:val="u"/>
        <w:widowControl w:val="0"/>
        <w:numPr>
          <w:ilvl w:val="0"/>
          <w:numId w:val="11"/>
        </w:numPr>
        <w:rPr>
          <w:rFonts w:asciiTheme="minorHAnsi" w:hAnsiTheme="minorHAnsi" w:cs="Arial"/>
          <w:sz w:val="20"/>
        </w:rPr>
      </w:pPr>
      <w:r w:rsidRPr="00AE7749">
        <w:rPr>
          <w:rFonts w:asciiTheme="minorHAnsi" w:hAnsiTheme="minorHAnsi" w:cs="Arial"/>
          <w:sz w:val="20"/>
        </w:rPr>
        <w:t>l’expert technique Jacques-Philippe Mondésir</w:t>
      </w:r>
    </w:p>
    <w:p w14:paraId="3D621301" w14:textId="77777777" w:rsidR="00F766D6" w:rsidRPr="001B5605" w:rsidRDefault="00F766D6"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 xml:space="preserve">L'absence de réponse du pouvoir adjudicateur ne vaut pas </w:t>
      </w:r>
      <w:r w:rsidR="00D00B3A" w:rsidRPr="001B5605">
        <w:rPr>
          <w:rFonts w:asciiTheme="minorHAnsi" w:hAnsiTheme="minorHAnsi" w:cs="Arial"/>
          <w:sz w:val="20"/>
        </w:rPr>
        <w:t>réception tacite des prestations</w:t>
      </w:r>
      <w:r w:rsidR="00701BF6" w:rsidRPr="001B5605">
        <w:rPr>
          <w:rFonts w:asciiTheme="minorHAnsi" w:hAnsiTheme="minorHAnsi" w:cs="Arial"/>
          <w:sz w:val="20"/>
        </w:rPr>
        <w:t xml:space="preserve"> et des fournitures</w:t>
      </w:r>
      <w:r w:rsidR="00D00B3A" w:rsidRPr="001B5605">
        <w:rPr>
          <w:rFonts w:asciiTheme="minorHAnsi" w:hAnsiTheme="minorHAnsi" w:cs="Arial"/>
          <w:sz w:val="20"/>
        </w:rPr>
        <w:t>.</w:t>
      </w:r>
    </w:p>
    <w:p w14:paraId="767FEAF2" w14:textId="77777777" w:rsidR="002251EE" w:rsidRPr="001B5605" w:rsidRDefault="002251EE" w:rsidP="00540DA7">
      <w:pPr>
        <w:pStyle w:val="v"/>
        <w:widowControl w:val="0"/>
        <w:numPr>
          <w:ilvl w:val="0"/>
          <w:numId w:val="9"/>
        </w:numPr>
        <w:spacing w:before="600" w:after="240"/>
        <w:ind w:left="357" w:hanging="357"/>
        <w:jc w:val="left"/>
        <w:outlineLvl w:val="0"/>
        <w:rPr>
          <w:rFonts w:asciiTheme="minorHAnsi" w:hAnsiTheme="minorHAnsi"/>
          <w:b/>
          <w:caps/>
          <w:sz w:val="24"/>
        </w:rPr>
      </w:pPr>
      <w:bookmarkStart w:id="56" w:name="_Toc32413523"/>
      <w:r w:rsidRPr="001B5605">
        <w:rPr>
          <w:rFonts w:asciiTheme="minorHAnsi" w:hAnsiTheme="minorHAnsi"/>
          <w:b/>
          <w:caps/>
          <w:sz w:val="24"/>
        </w:rPr>
        <w:lastRenderedPageBreak/>
        <w:t>Modalités spécifique</w:t>
      </w:r>
      <w:r w:rsidR="007E2198" w:rsidRPr="001B5605">
        <w:rPr>
          <w:rFonts w:asciiTheme="minorHAnsi" w:hAnsiTheme="minorHAnsi"/>
          <w:b/>
          <w:caps/>
          <w:sz w:val="24"/>
        </w:rPr>
        <w:t>s</w:t>
      </w:r>
      <w:r w:rsidRPr="001B5605">
        <w:rPr>
          <w:rFonts w:asciiTheme="minorHAnsi" w:hAnsiTheme="minorHAnsi"/>
          <w:b/>
          <w:caps/>
          <w:sz w:val="24"/>
        </w:rPr>
        <w:t xml:space="preserve"> d’exécution</w:t>
      </w:r>
      <w:bookmarkEnd w:id="56"/>
    </w:p>
    <w:p w14:paraId="24654119" w14:textId="3F880D3E" w:rsidR="000A6914" w:rsidRPr="001B5605" w:rsidRDefault="000A6914" w:rsidP="000A6914">
      <w:pPr>
        <w:pStyle w:val="Titre2"/>
        <w:spacing w:before="120" w:after="60"/>
        <w:rPr>
          <w:rFonts w:asciiTheme="minorHAnsi" w:hAnsiTheme="minorHAnsi"/>
        </w:rPr>
      </w:pPr>
      <w:bookmarkStart w:id="57" w:name="_Toc32413524"/>
      <w:bookmarkStart w:id="58" w:name="_Toc392669643"/>
      <w:r w:rsidRPr="001B5605">
        <w:rPr>
          <w:rFonts w:asciiTheme="minorHAnsi" w:hAnsiTheme="minorHAnsi"/>
        </w:rPr>
        <w:t>Tableau des livrables</w:t>
      </w:r>
      <w:bookmarkEnd w:id="57"/>
    </w:p>
    <w:tbl>
      <w:tblPr>
        <w:tblStyle w:val="Grilledutableau"/>
        <w:tblW w:w="9072" w:type="dxa"/>
        <w:tblInd w:w="562" w:type="dxa"/>
        <w:tblLook w:val="04A0" w:firstRow="1" w:lastRow="0" w:firstColumn="1" w:lastColumn="0" w:noHBand="0" w:noVBand="1"/>
      </w:tblPr>
      <w:tblGrid>
        <w:gridCol w:w="1069"/>
        <w:gridCol w:w="3269"/>
        <w:gridCol w:w="2325"/>
        <w:gridCol w:w="2409"/>
      </w:tblGrid>
      <w:tr w:rsidR="009124AA" w:rsidRPr="001B5605" w14:paraId="3C3807FF" w14:textId="147082D8" w:rsidTr="002B539E">
        <w:tc>
          <w:tcPr>
            <w:tcW w:w="1069" w:type="dxa"/>
          </w:tcPr>
          <w:p w14:paraId="70C79A8E" w14:textId="77777777" w:rsidR="009124AA" w:rsidRPr="008D5597" w:rsidRDefault="009124AA" w:rsidP="00F07EEF">
            <w:pPr>
              <w:pStyle w:val="u"/>
              <w:widowControl w:val="0"/>
              <w:numPr>
                <w:ilvl w:val="12"/>
                <w:numId w:val="0"/>
              </w:numPr>
              <w:rPr>
                <w:rFonts w:asciiTheme="minorHAnsi" w:hAnsiTheme="minorHAnsi" w:cs="Arial"/>
                <w:sz w:val="20"/>
              </w:rPr>
            </w:pPr>
            <w:r w:rsidRPr="008D5597">
              <w:rPr>
                <w:rFonts w:asciiTheme="minorHAnsi" w:hAnsiTheme="minorHAnsi" w:cs="Arial"/>
                <w:sz w:val="20"/>
              </w:rPr>
              <w:t>Postes</w:t>
            </w:r>
          </w:p>
        </w:tc>
        <w:tc>
          <w:tcPr>
            <w:tcW w:w="3269" w:type="dxa"/>
          </w:tcPr>
          <w:p w14:paraId="34812AF4" w14:textId="77777777" w:rsidR="009124AA" w:rsidRPr="008D5597" w:rsidRDefault="009124AA" w:rsidP="00F07EEF">
            <w:pPr>
              <w:pStyle w:val="u"/>
              <w:widowControl w:val="0"/>
              <w:numPr>
                <w:ilvl w:val="12"/>
                <w:numId w:val="0"/>
              </w:numPr>
              <w:rPr>
                <w:rFonts w:asciiTheme="minorHAnsi" w:hAnsiTheme="minorHAnsi" w:cs="Arial"/>
                <w:sz w:val="20"/>
              </w:rPr>
            </w:pPr>
            <w:r w:rsidRPr="008D5597">
              <w:rPr>
                <w:rFonts w:asciiTheme="minorHAnsi" w:hAnsiTheme="minorHAnsi" w:cs="Arial"/>
                <w:sz w:val="20"/>
              </w:rPr>
              <w:t>Livrables</w:t>
            </w:r>
          </w:p>
        </w:tc>
        <w:tc>
          <w:tcPr>
            <w:tcW w:w="2325" w:type="dxa"/>
          </w:tcPr>
          <w:p w14:paraId="5A59A5BC" w14:textId="57225251" w:rsidR="009124AA" w:rsidRPr="001B5605" w:rsidRDefault="009124AA" w:rsidP="00F07EEF">
            <w:pPr>
              <w:pStyle w:val="u"/>
              <w:widowControl w:val="0"/>
              <w:numPr>
                <w:ilvl w:val="12"/>
                <w:numId w:val="0"/>
              </w:numPr>
              <w:rPr>
                <w:rFonts w:asciiTheme="minorHAnsi" w:hAnsiTheme="minorHAnsi" w:cs="Arial"/>
                <w:sz w:val="20"/>
              </w:rPr>
            </w:pPr>
            <w:r w:rsidRPr="001B5605">
              <w:rPr>
                <w:rFonts w:asciiTheme="minorHAnsi" w:hAnsiTheme="minorHAnsi" w:cs="Arial"/>
                <w:sz w:val="20"/>
              </w:rPr>
              <w:t xml:space="preserve">Délai de </w:t>
            </w:r>
            <w:r>
              <w:rPr>
                <w:rFonts w:asciiTheme="minorHAnsi" w:hAnsiTheme="minorHAnsi" w:cs="Arial"/>
                <w:sz w:val="20"/>
              </w:rPr>
              <w:t>livraison</w:t>
            </w:r>
          </w:p>
        </w:tc>
        <w:tc>
          <w:tcPr>
            <w:tcW w:w="2409" w:type="dxa"/>
          </w:tcPr>
          <w:p w14:paraId="6965657D" w14:textId="31417BA1" w:rsidR="009124AA" w:rsidRPr="001B5605" w:rsidRDefault="009124AA" w:rsidP="00F07EEF">
            <w:pPr>
              <w:pStyle w:val="u"/>
              <w:widowControl w:val="0"/>
              <w:numPr>
                <w:ilvl w:val="12"/>
                <w:numId w:val="0"/>
              </w:numPr>
              <w:rPr>
                <w:rFonts w:asciiTheme="minorHAnsi" w:hAnsiTheme="minorHAnsi" w:cs="Arial"/>
                <w:sz w:val="20"/>
              </w:rPr>
            </w:pPr>
            <w:r>
              <w:rPr>
                <w:rFonts w:asciiTheme="minorHAnsi" w:hAnsiTheme="minorHAnsi" w:cs="Arial"/>
                <w:sz w:val="20"/>
              </w:rPr>
              <w:t xml:space="preserve">Lieu de livraison </w:t>
            </w:r>
          </w:p>
        </w:tc>
      </w:tr>
      <w:tr w:rsidR="009124AA" w:rsidRPr="001B5605" w14:paraId="5FB1715F" w14:textId="471B40EE" w:rsidTr="002B539E">
        <w:tc>
          <w:tcPr>
            <w:tcW w:w="1069" w:type="dxa"/>
            <w:vAlign w:val="center"/>
          </w:tcPr>
          <w:p w14:paraId="4C978E4A" w14:textId="5EADE65C" w:rsidR="009124AA" w:rsidRPr="008D5597" w:rsidRDefault="009124AA" w:rsidP="00A358F0">
            <w:pPr>
              <w:pStyle w:val="u"/>
              <w:widowControl w:val="0"/>
              <w:numPr>
                <w:ilvl w:val="12"/>
                <w:numId w:val="0"/>
              </w:numPr>
              <w:rPr>
                <w:rFonts w:asciiTheme="minorHAnsi" w:hAnsiTheme="minorHAnsi" w:cs="Arial"/>
                <w:sz w:val="20"/>
              </w:rPr>
            </w:pPr>
            <w:r w:rsidRPr="008D5597">
              <w:rPr>
                <w:rFonts w:asciiTheme="minorHAnsi" w:hAnsiTheme="minorHAnsi" w:cs="Arial"/>
                <w:sz w:val="20"/>
              </w:rPr>
              <w:t>Poste 1</w:t>
            </w:r>
          </w:p>
        </w:tc>
        <w:tc>
          <w:tcPr>
            <w:tcW w:w="3269" w:type="dxa"/>
          </w:tcPr>
          <w:p w14:paraId="6D3A7FC0" w14:textId="604E3B9E" w:rsidR="009124AA" w:rsidRPr="008D5597" w:rsidRDefault="009124AA" w:rsidP="00A358F0">
            <w:pPr>
              <w:pStyle w:val="u"/>
              <w:widowControl w:val="0"/>
              <w:numPr>
                <w:ilvl w:val="12"/>
                <w:numId w:val="0"/>
              </w:numPr>
              <w:rPr>
                <w:rFonts w:asciiTheme="minorHAnsi" w:hAnsiTheme="minorHAnsi" w:cs="Arial"/>
                <w:sz w:val="20"/>
              </w:rPr>
            </w:pPr>
            <w:r w:rsidRPr="008D5597">
              <w:rPr>
                <w:rFonts w:asciiTheme="minorHAnsi" w:hAnsiTheme="minorHAnsi" w:cs="Arial"/>
                <w:sz w:val="20"/>
              </w:rPr>
              <w:t>31 Classeur métallique</w:t>
            </w:r>
          </w:p>
        </w:tc>
        <w:tc>
          <w:tcPr>
            <w:tcW w:w="2325" w:type="dxa"/>
          </w:tcPr>
          <w:p w14:paraId="7843E4E7" w14:textId="1C8B3237" w:rsidR="009124AA" w:rsidRPr="001B5605" w:rsidRDefault="009124AA" w:rsidP="00A358F0">
            <w:pPr>
              <w:pStyle w:val="u"/>
              <w:widowControl w:val="0"/>
              <w:numPr>
                <w:ilvl w:val="12"/>
                <w:numId w:val="0"/>
              </w:numPr>
              <w:rPr>
                <w:rFonts w:asciiTheme="minorHAnsi" w:hAnsiTheme="minorHAnsi" w:cs="Arial"/>
                <w:sz w:val="20"/>
              </w:rPr>
            </w:pPr>
            <w:r w:rsidRPr="00A358F0">
              <w:rPr>
                <w:rFonts w:asciiTheme="minorHAnsi" w:hAnsiTheme="minorHAnsi" w:cs="Arial"/>
                <w:sz w:val="20"/>
              </w:rPr>
              <w:t>7 jours après la date de notification du contrat</w:t>
            </w:r>
          </w:p>
        </w:tc>
        <w:tc>
          <w:tcPr>
            <w:tcW w:w="2409" w:type="dxa"/>
          </w:tcPr>
          <w:p w14:paraId="68D6BA33" w14:textId="77777777" w:rsidR="00B2225C" w:rsidRDefault="00B2225C" w:rsidP="00A358F0">
            <w:pPr>
              <w:pStyle w:val="u"/>
              <w:widowControl w:val="0"/>
              <w:numPr>
                <w:ilvl w:val="12"/>
                <w:numId w:val="0"/>
              </w:numPr>
              <w:rPr>
                <w:rFonts w:asciiTheme="minorHAnsi" w:hAnsiTheme="minorHAnsi" w:cs="Arial"/>
                <w:sz w:val="20"/>
              </w:rPr>
            </w:pPr>
            <w:r>
              <w:rPr>
                <w:rFonts w:asciiTheme="minorHAnsi" w:hAnsiTheme="minorHAnsi" w:cs="Arial"/>
                <w:sz w:val="20"/>
              </w:rPr>
              <w:t>14 aux Cayes</w:t>
            </w:r>
          </w:p>
          <w:p w14:paraId="1E05C979" w14:textId="1BD9E46D" w:rsidR="009124AA" w:rsidRDefault="009124AA" w:rsidP="00A358F0">
            <w:pPr>
              <w:pStyle w:val="u"/>
              <w:widowControl w:val="0"/>
              <w:numPr>
                <w:ilvl w:val="12"/>
                <w:numId w:val="0"/>
              </w:numPr>
              <w:rPr>
                <w:rFonts w:asciiTheme="minorHAnsi" w:hAnsiTheme="minorHAnsi" w:cs="Arial"/>
                <w:sz w:val="20"/>
              </w:rPr>
            </w:pPr>
            <w:r>
              <w:rPr>
                <w:rFonts w:asciiTheme="minorHAnsi" w:hAnsiTheme="minorHAnsi" w:cs="Arial"/>
                <w:sz w:val="20"/>
              </w:rPr>
              <w:t>17 à Jérémie</w:t>
            </w:r>
          </w:p>
        </w:tc>
      </w:tr>
      <w:tr w:rsidR="009124AA" w:rsidRPr="001B5605" w14:paraId="2180D999" w14:textId="60016625" w:rsidTr="002B539E">
        <w:tc>
          <w:tcPr>
            <w:tcW w:w="1069" w:type="dxa"/>
            <w:vAlign w:val="center"/>
          </w:tcPr>
          <w:p w14:paraId="3557224D" w14:textId="10B21B9C" w:rsidR="009124AA" w:rsidRPr="008D5597" w:rsidRDefault="009124AA" w:rsidP="00A358F0">
            <w:pPr>
              <w:pStyle w:val="u"/>
              <w:widowControl w:val="0"/>
              <w:numPr>
                <w:ilvl w:val="12"/>
                <w:numId w:val="0"/>
              </w:numPr>
              <w:rPr>
                <w:rFonts w:asciiTheme="minorHAnsi" w:hAnsiTheme="minorHAnsi" w:cs="Arial"/>
                <w:sz w:val="20"/>
              </w:rPr>
            </w:pPr>
            <w:r w:rsidRPr="008D5597">
              <w:rPr>
                <w:rFonts w:asciiTheme="minorHAnsi" w:hAnsiTheme="minorHAnsi" w:cs="Arial"/>
                <w:sz w:val="20"/>
              </w:rPr>
              <w:t>Poste 2</w:t>
            </w:r>
          </w:p>
        </w:tc>
        <w:tc>
          <w:tcPr>
            <w:tcW w:w="3269" w:type="dxa"/>
            <w:vAlign w:val="center"/>
          </w:tcPr>
          <w:p w14:paraId="6ACBC72D" w14:textId="11E7E709" w:rsidR="009124AA" w:rsidRPr="008D5597" w:rsidRDefault="009124AA" w:rsidP="00A358F0">
            <w:pPr>
              <w:pStyle w:val="u"/>
              <w:widowControl w:val="0"/>
              <w:numPr>
                <w:ilvl w:val="12"/>
                <w:numId w:val="0"/>
              </w:numPr>
              <w:rPr>
                <w:rFonts w:asciiTheme="minorHAnsi" w:hAnsiTheme="minorHAnsi" w:cs="Arial"/>
                <w:sz w:val="20"/>
              </w:rPr>
            </w:pPr>
            <w:r w:rsidRPr="008D5597">
              <w:rPr>
                <w:rFonts w:asciiTheme="minorHAnsi" w:hAnsiTheme="minorHAnsi" w:cs="Arial"/>
                <w:sz w:val="20"/>
              </w:rPr>
              <w:t>18 Bureaux (meubles de bureau)</w:t>
            </w:r>
          </w:p>
        </w:tc>
        <w:tc>
          <w:tcPr>
            <w:tcW w:w="2325" w:type="dxa"/>
          </w:tcPr>
          <w:p w14:paraId="26A4F612" w14:textId="421C4063" w:rsidR="009124AA" w:rsidRPr="001B5605" w:rsidRDefault="009124AA" w:rsidP="00A358F0">
            <w:pPr>
              <w:pStyle w:val="u"/>
              <w:widowControl w:val="0"/>
              <w:numPr>
                <w:ilvl w:val="12"/>
                <w:numId w:val="0"/>
              </w:numPr>
              <w:rPr>
                <w:rFonts w:asciiTheme="minorHAnsi" w:hAnsiTheme="minorHAnsi" w:cs="Arial"/>
                <w:sz w:val="20"/>
              </w:rPr>
            </w:pPr>
            <w:r w:rsidRPr="00A358F0">
              <w:rPr>
                <w:rFonts w:asciiTheme="minorHAnsi" w:hAnsiTheme="minorHAnsi" w:cs="Arial"/>
                <w:sz w:val="20"/>
              </w:rPr>
              <w:t>7 jours après la date de notification du contrat</w:t>
            </w:r>
          </w:p>
        </w:tc>
        <w:tc>
          <w:tcPr>
            <w:tcW w:w="2409" w:type="dxa"/>
          </w:tcPr>
          <w:p w14:paraId="1AA1FBDB" w14:textId="77777777" w:rsidR="00B2225C" w:rsidRDefault="00B2225C" w:rsidP="00A358F0">
            <w:pPr>
              <w:pStyle w:val="u"/>
              <w:widowControl w:val="0"/>
              <w:numPr>
                <w:ilvl w:val="12"/>
                <w:numId w:val="0"/>
              </w:numPr>
              <w:rPr>
                <w:rFonts w:asciiTheme="minorHAnsi" w:hAnsiTheme="minorHAnsi" w:cs="Arial"/>
                <w:sz w:val="20"/>
              </w:rPr>
            </w:pPr>
            <w:r>
              <w:rPr>
                <w:rFonts w:asciiTheme="minorHAnsi" w:hAnsiTheme="minorHAnsi" w:cs="Arial"/>
                <w:sz w:val="20"/>
              </w:rPr>
              <w:t xml:space="preserve">6 aux Cayes </w:t>
            </w:r>
          </w:p>
          <w:p w14:paraId="5C95EFAE" w14:textId="111CD848" w:rsidR="009124AA" w:rsidRPr="001B5605" w:rsidRDefault="009124AA" w:rsidP="00A358F0">
            <w:pPr>
              <w:pStyle w:val="u"/>
              <w:widowControl w:val="0"/>
              <w:numPr>
                <w:ilvl w:val="12"/>
                <w:numId w:val="0"/>
              </w:numPr>
              <w:rPr>
                <w:rFonts w:asciiTheme="minorHAnsi" w:hAnsiTheme="minorHAnsi" w:cs="Arial"/>
                <w:sz w:val="20"/>
              </w:rPr>
            </w:pPr>
            <w:r>
              <w:rPr>
                <w:rFonts w:asciiTheme="minorHAnsi" w:hAnsiTheme="minorHAnsi" w:cs="Arial"/>
                <w:sz w:val="20"/>
              </w:rPr>
              <w:t>12 à Jérémie</w:t>
            </w:r>
          </w:p>
        </w:tc>
      </w:tr>
      <w:tr w:rsidR="009124AA" w:rsidRPr="001B5605" w14:paraId="47E6D962" w14:textId="3313B5D3" w:rsidTr="002B539E">
        <w:tc>
          <w:tcPr>
            <w:tcW w:w="1069" w:type="dxa"/>
            <w:vAlign w:val="center"/>
          </w:tcPr>
          <w:p w14:paraId="356AC0B3" w14:textId="5347AECA" w:rsidR="009124AA" w:rsidRPr="008D5597" w:rsidRDefault="009124AA" w:rsidP="00A358F0">
            <w:pPr>
              <w:pStyle w:val="u"/>
              <w:widowControl w:val="0"/>
              <w:numPr>
                <w:ilvl w:val="12"/>
                <w:numId w:val="0"/>
              </w:numPr>
              <w:rPr>
                <w:rFonts w:asciiTheme="minorHAnsi" w:hAnsiTheme="minorHAnsi" w:cs="Arial"/>
                <w:sz w:val="20"/>
              </w:rPr>
            </w:pPr>
            <w:r w:rsidRPr="008D5597">
              <w:rPr>
                <w:rFonts w:asciiTheme="minorHAnsi" w:hAnsiTheme="minorHAnsi" w:cs="Arial"/>
                <w:sz w:val="20"/>
              </w:rPr>
              <w:t>Poste 3.</w:t>
            </w:r>
          </w:p>
        </w:tc>
        <w:tc>
          <w:tcPr>
            <w:tcW w:w="3269" w:type="dxa"/>
            <w:vAlign w:val="center"/>
          </w:tcPr>
          <w:p w14:paraId="5B6F70D6" w14:textId="5EBF880A" w:rsidR="009124AA" w:rsidRPr="008D5597" w:rsidRDefault="009124AA" w:rsidP="00A358F0">
            <w:pPr>
              <w:pStyle w:val="u"/>
              <w:widowControl w:val="0"/>
              <w:numPr>
                <w:ilvl w:val="12"/>
                <w:numId w:val="0"/>
              </w:numPr>
              <w:rPr>
                <w:rFonts w:asciiTheme="minorHAnsi" w:hAnsiTheme="minorHAnsi" w:cs="Arial"/>
                <w:sz w:val="20"/>
              </w:rPr>
            </w:pPr>
            <w:r w:rsidRPr="008D5597">
              <w:rPr>
                <w:rFonts w:asciiTheme="minorHAnsi" w:hAnsiTheme="minorHAnsi" w:cs="Arial"/>
                <w:sz w:val="20"/>
              </w:rPr>
              <w:t>18 Fauteuil de bureau</w:t>
            </w:r>
          </w:p>
        </w:tc>
        <w:tc>
          <w:tcPr>
            <w:tcW w:w="2325" w:type="dxa"/>
          </w:tcPr>
          <w:p w14:paraId="5D48AB77" w14:textId="236F49CA" w:rsidR="009124AA" w:rsidRPr="001B5605" w:rsidRDefault="009124AA" w:rsidP="00A358F0">
            <w:pPr>
              <w:pStyle w:val="u"/>
              <w:widowControl w:val="0"/>
              <w:numPr>
                <w:ilvl w:val="12"/>
                <w:numId w:val="0"/>
              </w:numPr>
              <w:rPr>
                <w:rFonts w:asciiTheme="minorHAnsi" w:hAnsiTheme="minorHAnsi" w:cs="Arial"/>
                <w:sz w:val="20"/>
              </w:rPr>
            </w:pPr>
            <w:r w:rsidRPr="00A358F0">
              <w:rPr>
                <w:rFonts w:asciiTheme="minorHAnsi" w:hAnsiTheme="minorHAnsi" w:cs="Arial"/>
                <w:sz w:val="20"/>
              </w:rPr>
              <w:t>7 jours après la date de notification du contrat</w:t>
            </w:r>
          </w:p>
        </w:tc>
        <w:tc>
          <w:tcPr>
            <w:tcW w:w="2409" w:type="dxa"/>
          </w:tcPr>
          <w:p w14:paraId="01819899" w14:textId="77777777" w:rsidR="00B2225C" w:rsidRDefault="00B2225C" w:rsidP="00A358F0">
            <w:pPr>
              <w:pStyle w:val="u"/>
              <w:widowControl w:val="0"/>
              <w:numPr>
                <w:ilvl w:val="12"/>
                <w:numId w:val="0"/>
              </w:numPr>
              <w:rPr>
                <w:rFonts w:asciiTheme="minorHAnsi" w:hAnsiTheme="minorHAnsi" w:cs="Arial"/>
                <w:sz w:val="20"/>
              </w:rPr>
            </w:pPr>
            <w:r>
              <w:rPr>
                <w:rFonts w:asciiTheme="minorHAnsi" w:hAnsiTheme="minorHAnsi" w:cs="Arial"/>
                <w:sz w:val="20"/>
              </w:rPr>
              <w:t>6 aux Cayes</w:t>
            </w:r>
          </w:p>
          <w:p w14:paraId="72CECCED" w14:textId="04F312E0" w:rsidR="009124AA" w:rsidRPr="001B5605" w:rsidRDefault="009124AA" w:rsidP="00A358F0">
            <w:pPr>
              <w:pStyle w:val="u"/>
              <w:widowControl w:val="0"/>
              <w:numPr>
                <w:ilvl w:val="12"/>
                <w:numId w:val="0"/>
              </w:numPr>
              <w:rPr>
                <w:rFonts w:asciiTheme="minorHAnsi" w:hAnsiTheme="minorHAnsi" w:cs="Arial"/>
                <w:sz w:val="20"/>
              </w:rPr>
            </w:pPr>
            <w:r>
              <w:rPr>
                <w:rFonts w:asciiTheme="minorHAnsi" w:hAnsiTheme="minorHAnsi" w:cs="Arial"/>
                <w:sz w:val="20"/>
              </w:rPr>
              <w:t>12 à Jérémie</w:t>
            </w:r>
          </w:p>
        </w:tc>
      </w:tr>
      <w:tr w:rsidR="009124AA" w:rsidRPr="001B5605" w14:paraId="2AB5A246" w14:textId="43ECC292" w:rsidTr="002B539E">
        <w:trPr>
          <w:trHeight w:val="70"/>
        </w:trPr>
        <w:tc>
          <w:tcPr>
            <w:tcW w:w="1069" w:type="dxa"/>
            <w:vAlign w:val="center"/>
          </w:tcPr>
          <w:p w14:paraId="14CAD21D" w14:textId="63C7D995" w:rsidR="009124AA" w:rsidRPr="008D5597" w:rsidRDefault="009124AA" w:rsidP="00A358F0">
            <w:pPr>
              <w:pStyle w:val="u"/>
              <w:widowControl w:val="0"/>
              <w:numPr>
                <w:ilvl w:val="12"/>
                <w:numId w:val="0"/>
              </w:numPr>
              <w:rPr>
                <w:rFonts w:asciiTheme="minorHAnsi" w:hAnsiTheme="minorHAnsi" w:cs="Arial"/>
                <w:sz w:val="20"/>
              </w:rPr>
            </w:pPr>
            <w:r w:rsidRPr="008D5597">
              <w:rPr>
                <w:rFonts w:asciiTheme="minorHAnsi" w:hAnsiTheme="minorHAnsi" w:cs="Arial"/>
                <w:sz w:val="20"/>
              </w:rPr>
              <w:t>Poste 4</w:t>
            </w:r>
          </w:p>
        </w:tc>
        <w:tc>
          <w:tcPr>
            <w:tcW w:w="3269" w:type="dxa"/>
            <w:vAlign w:val="center"/>
          </w:tcPr>
          <w:p w14:paraId="43EB6A8B" w14:textId="757CB4DB" w:rsidR="009124AA" w:rsidRPr="008D5597" w:rsidRDefault="009124AA" w:rsidP="00A358F0">
            <w:pPr>
              <w:pStyle w:val="u"/>
              <w:widowControl w:val="0"/>
              <w:numPr>
                <w:ilvl w:val="12"/>
                <w:numId w:val="0"/>
              </w:numPr>
              <w:rPr>
                <w:rFonts w:asciiTheme="minorHAnsi" w:hAnsiTheme="minorHAnsi" w:cs="Arial"/>
                <w:sz w:val="20"/>
              </w:rPr>
            </w:pPr>
            <w:r w:rsidRPr="008D5597">
              <w:rPr>
                <w:rFonts w:asciiTheme="minorHAnsi" w:hAnsiTheme="minorHAnsi" w:cs="Arial"/>
                <w:sz w:val="20"/>
              </w:rPr>
              <w:t>82 Chaises visiteurs ou conférence</w:t>
            </w:r>
          </w:p>
        </w:tc>
        <w:tc>
          <w:tcPr>
            <w:tcW w:w="2325" w:type="dxa"/>
          </w:tcPr>
          <w:p w14:paraId="39631F54" w14:textId="2438C1E7" w:rsidR="009124AA" w:rsidRPr="001B5605" w:rsidRDefault="009124AA" w:rsidP="00A358F0">
            <w:pPr>
              <w:pStyle w:val="u"/>
              <w:widowControl w:val="0"/>
              <w:numPr>
                <w:ilvl w:val="12"/>
                <w:numId w:val="0"/>
              </w:numPr>
              <w:rPr>
                <w:rFonts w:asciiTheme="minorHAnsi" w:hAnsiTheme="minorHAnsi" w:cs="Arial"/>
                <w:sz w:val="20"/>
              </w:rPr>
            </w:pPr>
            <w:r w:rsidRPr="00A358F0">
              <w:rPr>
                <w:rFonts w:asciiTheme="minorHAnsi" w:hAnsiTheme="minorHAnsi" w:cs="Arial"/>
                <w:sz w:val="20"/>
              </w:rPr>
              <w:t>7 jours après la date de notification du contrat</w:t>
            </w:r>
          </w:p>
        </w:tc>
        <w:tc>
          <w:tcPr>
            <w:tcW w:w="2409" w:type="dxa"/>
          </w:tcPr>
          <w:p w14:paraId="1D03C0B5" w14:textId="77777777" w:rsidR="00B2225C" w:rsidRDefault="00B2225C" w:rsidP="00A358F0">
            <w:pPr>
              <w:pStyle w:val="u"/>
              <w:widowControl w:val="0"/>
              <w:numPr>
                <w:ilvl w:val="12"/>
                <w:numId w:val="0"/>
              </w:numPr>
              <w:rPr>
                <w:rFonts w:asciiTheme="minorHAnsi" w:hAnsiTheme="minorHAnsi" w:cs="Arial"/>
                <w:sz w:val="20"/>
              </w:rPr>
            </w:pPr>
            <w:r>
              <w:rPr>
                <w:rFonts w:asciiTheme="minorHAnsi" w:hAnsiTheme="minorHAnsi" w:cs="Arial"/>
                <w:sz w:val="20"/>
              </w:rPr>
              <w:t>40 aux Cayes</w:t>
            </w:r>
          </w:p>
          <w:p w14:paraId="34BD768C" w14:textId="7C27C6D4" w:rsidR="009124AA" w:rsidRPr="001B5605" w:rsidRDefault="009124AA" w:rsidP="00A358F0">
            <w:pPr>
              <w:pStyle w:val="u"/>
              <w:widowControl w:val="0"/>
              <w:numPr>
                <w:ilvl w:val="12"/>
                <w:numId w:val="0"/>
              </w:numPr>
              <w:rPr>
                <w:rFonts w:asciiTheme="minorHAnsi" w:hAnsiTheme="minorHAnsi" w:cs="Arial"/>
                <w:sz w:val="20"/>
              </w:rPr>
            </w:pPr>
            <w:r>
              <w:rPr>
                <w:rFonts w:asciiTheme="minorHAnsi" w:hAnsiTheme="minorHAnsi" w:cs="Arial"/>
                <w:sz w:val="20"/>
              </w:rPr>
              <w:t>42 à Jérémie</w:t>
            </w:r>
          </w:p>
        </w:tc>
      </w:tr>
    </w:tbl>
    <w:p w14:paraId="0E159920" w14:textId="3404A5D0" w:rsidR="00E4145C" w:rsidRPr="001B5605" w:rsidRDefault="00E4145C" w:rsidP="00E4145C">
      <w:pPr>
        <w:pStyle w:val="Titre2"/>
        <w:spacing w:before="120" w:after="60"/>
        <w:rPr>
          <w:rFonts w:asciiTheme="minorHAnsi" w:hAnsiTheme="minorHAnsi"/>
        </w:rPr>
      </w:pPr>
      <w:bookmarkStart w:id="59" w:name="_Toc32413527"/>
      <w:bookmarkEnd w:id="58"/>
      <w:r w:rsidRPr="001B5605">
        <w:rPr>
          <w:rFonts w:asciiTheme="minorHAnsi" w:hAnsiTheme="minorHAnsi"/>
        </w:rPr>
        <w:t>Livraison</w:t>
      </w:r>
      <w:bookmarkEnd w:id="59"/>
    </w:p>
    <w:p w14:paraId="6DA00796" w14:textId="79D43B8A" w:rsidR="00E4145C" w:rsidRPr="001B5605" w:rsidRDefault="00E4145C" w:rsidP="00A1761D">
      <w:pPr>
        <w:ind w:firstLine="556"/>
        <w:jc w:val="both"/>
        <w:rPr>
          <w:rFonts w:asciiTheme="minorHAnsi" w:hAnsiTheme="minorHAnsi"/>
          <w:sz w:val="24"/>
        </w:rPr>
      </w:pPr>
      <w:r w:rsidRPr="001B5605">
        <w:rPr>
          <w:rFonts w:asciiTheme="minorHAnsi" w:eastAsia="Times New Roman" w:hAnsiTheme="minorHAnsi" w:cs="Arial"/>
        </w:rPr>
        <w:t xml:space="preserve">Les fournitures sont livrées </w:t>
      </w:r>
      <w:r w:rsidR="009124AA">
        <w:rPr>
          <w:rFonts w:asciiTheme="minorHAnsi" w:eastAsia="Times New Roman" w:hAnsiTheme="minorHAnsi" w:cs="Arial"/>
        </w:rPr>
        <w:t>aux Cayes et à Jérémie</w:t>
      </w:r>
      <w:r w:rsidRPr="001B5605">
        <w:rPr>
          <w:rFonts w:asciiTheme="minorHAnsi" w:hAnsiTheme="minorHAnsi"/>
          <w:sz w:val="24"/>
        </w:rPr>
        <w:t>.</w:t>
      </w:r>
    </w:p>
    <w:p w14:paraId="2F4FF0B7" w14:textId="77777777" w:rsidR="00E4145C" w:rsidRDefault="00E4145C" w:rsidP="00A1761D">
      <w:pPr>
        <w:pStyle w:val="v"/>
        <w:widowControl w:val="0"/>
        <w:spacing w:before="120"/>
        <w:ind w:left="556" w:firstLine="0"/>
        <w:rPr>
          <w:rFonts w:asciiTheme="minorHAnsi" w:hAnsiTheme="minorHAnsi" w:cs="Arial"/>
          <w:sz w:val="20"/>
        </w:rPr>
      </w:pPr>
      <w:r w:rsidRPr="001B5605">
        <w:rPr>
          <w:rFonts w:asciiTheme="minorHAnsi" w:hAnsiTheme="minorHAnsi" w:cs="Arial"/>
          <w:sz w:val="20"/>
        </w:rPr>
        <w:t xml:space="preserve">Le </w:t>
      </w:r>
      <w:r w:rsidRPr="00EF1BFA">
        <w:rPr>
          <w:rFonts w:asciiTheme="minorHAnsi" w:hAnsiTheme="minorHAnsi" w:cs="Arial"/>
          <w:smallCaps/>
          <w:sz w:val="20"/>
        </w:rPr>
        <w:t>contractant</w:t>
      </w:r>
      <w:r w:rsidRPr="001B5605">
        <w:rPr>
          <w:rFonts w:asciiTheme="minorHAnsi" w:hAnsiTheme="minorHAnsi" w:cs="Arial"/>
          <w:sz w:val="20"/>
        </w:rPr>
        <w:t xml:space="preserve"> informe </w:t>
      </w:r>
      <w:r w:rsidR="004C749B" w:rsidRPr="00EF1BFA">
        <w:rPr>
          <w:rFonts w:asciiTheme="minorHAnsi" w:hAnsiTheme="minorHAnsi" w:cs="Arial"/>
          <w:smallCaps/>
          <w:sz w:val="20"/>
        </w:rPr>
        <w:t>Expertise France</w:t>
      </w:r>
      <w:r w:rsidRPr="001B5605">
        <w:rPr>
          <w:rFonts w:asciiTheme="minorHAnsi" w:hAnsiTheme="minorHAnsi" w:cs="Arial"/>
          <w:sz w:val="20"/>
        </w:rPr>
        <w:t xml:space="preserve"> de la date exacte de livraison au moins </w:t>
      </w:r>
      <w:r w:rsidR="003D7CE1">
        <w:rPr>
          <w:rFonts w:asciiTheme="minorHAnsi" w:hAnsiTheme="minorHAnsi" w:cs="Arial"/>
          <w:sz w:val="20"/>
        </w:rPr>
        <w:t>15</w:t>
      </w:r>
      <w:r w:rsidRPr="001B5605">
        <w:rPr>
          <w:rFonts w:asciiTheme="minorHAnsi" w:hAnsiTheme="minorHAnsi" w:cs="Arial"/>
          <w:sz w:val="20"/>
        </w:rPr>
        <w:t xml:space="preserve"> jours </w:t>
      </w:r>
      <w:r w:rsidR="003D7CE1">
        <w:rPr>
          <w:rFonts w:asciiTheme="minorHAnsi" w:hAnsiTheme="minorHAnsi" w:cs="Arial"/>
          <w:sz w:val="20"/>
        </w:rPr>
        <w:t xml:space="preserve">calendaires </w:t>
      </w:r>
      <w:r w:rsidRPr="001B5605">
        <w:rPr>
          <w:rFonts w:asciiTheme="minorHAnsi" w:hAnsiTheme="minorHAnsi" w:cs="Arial"/>
          <w:sz w:val="20"/>
        </w:rPr>
        <w:t xml:space="preserve">à l'avance. </w:t>
      </w:r>
      <w:commentRangeStart w:id="60"/>
      <w:r w:rsidR="00F812F5">
        <w:rPr>
          <w:rFonts w:asciiTheme="minorHAnsi" w:hAnsiTheme="minorHAnsi" w:cs="Arial"/>
          <w:sz w:val="20"/>
        </w:rPr>
        <w:t>[</w:t>
      </w:r>
      <w:r w:rsidRPr="001B5605">
        <w:rPr>
          <w:rFonts w:asciiTheme="minorHAnsi" w:hAnsiTheme="minorHAnsi" w:cs="Arial"/>
          <w:sz w:val="20"/>
        </w:rPr>
        <w:t>Toutes les livraisons ont lieu entre [</w:t>
      </w:r>
      <w:r w:rsidRPr="003D7CE1">
        <w:rPr>
          <w:rFonts w:asciiTheme="minorHAnsi" w:hAnsiTheme="minorHAnsi" w:cs="Arial"/>
          <w:sz w:val="20"/>
          <w:highlight w:val="yellow"/>
        </w:rPr>
        <w:t>compléter</w:t>
      </w:r>
      <w:r w:rsidRPr="001B5605">
        <w:rPr>
          <w:rFonts w:asciiTheme="minorHAnsi" w:hAnsiTheme="minorHAnsi" w:cs="Arial"/>
          <w:sz w:val="20"/>
        </w:rPr>
        <w:t>] heures et [</w:t>
      </w:r>
      <w:r w:rsidRPr="00F812F5">
        <w:rPr>
          <w:rFonts w:asciiTheme="minorHAnsi" w:hAnsiTheme="minorHAnsi" w:cs="Arial"/>
          <w:sz w:val="20"/>
          <w:highlight w:val="yellow"/>
        </w:rPr>
        <w:t>compléter</w:t>
      </w:r>
      <w:r w:rsidRPr="001B5605">
        <w:rPr>
          <w:rFonts w:asciiTheme="minorHAnsi" w:hAnsiTheme="minorHAnsi" w:cs="Arial"/>
          <w:sz w:val="20"/>
        </w:rPr>
        <w:t>] heures au lieu convenu à cet effet.] [Les livraisons peuvent se faire tout jour ouvrable, aux heures d'ouverture normales, au lieu convenu à cet effet.]</w:t>
      </w:r>
      <w:commentRangeEnd w:id="60"/>
      <w:r w:rsidR="00966CE1">
        <w:rPr>
          <w:rStyle w:val="Marquedecommentaire"/>
          <w:rFonts w:eastAsia="Times"/>
        </w:rPr>
        <w:commentReference w:id="60"/>
      </w:r>
    </w:p>
    <w:p w14:paraId="28D273A0" w14:textId="162A208E" w:rsidR="00655B0D" w:rsidRDefault="00655B0D" w:rsidP="00A1761D">
      <w:pPr>
        <w:pStyle w:val="v"/>
        <w:widowControl w:val="0"/>
        <w:spacing w:before="120"/>
        <w:ind w:left="556" w:firstLine="0"/>
        <w:rPr>
          <w:rFonts w:asciiTheme="minorHAnsi" w:hAnsiTheme="minorHAnsi" w:cs="Arial"/>
          <w:sz w:val="20"/>
        </w:rPr>
      </w:pPr>
      <w:commentRangeStart w:id="61"/>
      <w:r w:rsidRPr="00655B0D">
        <w:rPr>
          <w:rFonts w:asciiTheme="minorHAnsi" w:hAnsiTheme="minorHAnsi" w:cs="Arial"/>
          <w:sz w:val="20"/>
        </w:rPr>
        <w:t xml:space="preserve">Chaque livraison doit être accompagnée d'un bordereau en deux exemplaires, daté et signé par le </w:t>
      </w:r>
      <w:r w:rsidRPr="00EF1BFA">
        <w:rPr>
          <w:rFonts w:asciiTheme="minorHAnsi" w:hAnsiTheme="minorHAnsi" w:cs="Arial"/>
          <w:smallCaps/>
          <w:sz w:val="20"/>
        </w:rPr>
        <w:t>contractant</w:t>
      </w:r>
      <w:r w:rsidRPr="00655B0D">
        <w:rPr>
          <w:rFonts w:asciiTheme="minorHAnsi" w:hAnsiTheme="minorHAnsi" w:cs="Arial"/>
          <w:sz w:val="20"/>
        </w:rPr>
        <w:t xml:space="preserve"> ou son transporteur et mentionnant le numéro d</w:t>
      </w:r>
      <w:r>
        <w:rPr>
          <w:rFonts w:asciiTheme="minorHAnsi" w:hAnsiTheme="minorHAnsi" w:cs="Arial"/>
          <w:sz w:val="20"/>
        </w:rPr>
        <w:t xml:space="preserve">u contrat et du bon de commande </w:t>
      </w:r>
      <w:r w:rsidRPr="00655B0D">
        <w:rPr>
          <w:rFonts w:asciiTheme="minorHAnsi" w:hAnsiTheme="minorHAnsi" w:cs="Arial"/>
          <w:sz w:val="20"/>
        </w:rPr>
        <w:t xml:space="preserve">et le détail des fournitures livrées. Un exemplaire du bordereau de livraison est contresigné par </w:t>
      </w:r>
      <w:r w:rsidRPr="00EF1BFA">
        <w:rPr>
          <w:rFonts w:asciiTheme="minorHAnsi" w:hAnsiTheme="minorHAnsi" w:cs="Arial"/>
          <w:smallCaps/>
          <w:sz w:val="20"/>
        </w:rPr>
        <w:t>Expertise France</w:t>
      </w:r>
      <w:r>
        <w:rPr>
          <w:rFonts w:asciiTheme="minorHAnsi" w:hAnsiTheme="minorHAnsi" w:cs="Arial"/>
          <w:sz w:val="20"/>
        </w:rPr>
        <w:t xml:space="preserve"> </w:t>
      </w:r>
      <w:r w:rsidRPr="00655B0D">
        <w:rPr>
          <w:rFonts w:asciiTheme="minorHAnsi" w:hAnsiTheme="minorHAnsi" w:cs="Arial"/>
          <w:sz w:val="20"/>
        </w:rPr>
        <w:t xml:space="preserve">et renvoyé au </w:t>
      </w:r>
      <w:r w:rsidRPr="00EF1BFA">
        <w:rPr>
          <w:rFonts w:asciiTheme="minorHAnsi" w:hAnsiTheme="minorHAnsi" w:cs="Arial"/>
          <w:smallCaps/>
          <w:sz w:val="20"/>
        </w:rPr>
        <w:t>contractant</w:t>
      </w:r>
      <w:r w:rsidRPr="00655B0D">
        <w:rPr>
          <w:rFonts w:asciiTheme="minorHAnsi" w:hAnsiTheme="minorHAnsi" w:cs="Arial"/>
          <w:sz w:val="20"/>
        </w:rPr>
        <w:t xml:space="preserve"> ou à son transporteur.</w:t>
      </w:r>
    </w:p>
    <w:p w14:paraId="2CAA7E1E" w14:textId="77777777" w:rsidR="000A4C31" w:rsidRDefault="00DA472B" w:rsidP="00A1761D">
      <w:pPr>
        <w:pStyle w:val="v"/>
        <w:widowControl w:val="0"/>
        <w:spacing w:before="120"/>
        <w:ind w:left="556" w:firstLine="0"/>
        <w:rPr>
          <w:rFonts w:asciiTheme="minorHAnsi" w:hAnsiTheme="minorHAnsi" w:cs="Arial"/>
          <w:sz w:val="20"/>
        </w:rPr>
      </w:pPr>
      <w:r w:rsidRPr="00DA472B">
        <w:rPr>
          <w:rFonts w:asciiTheme="minorHAnsi" w:hAnsiTheme="minorHAnsi" w:cs="Arial"/>
          <w:sz w:val="20"/>
        </w:rPr>
        <w:t xml:space="preserve">La signature du bordereau de livraison par </w:t>
      </w:r>
      <w:r w:rsidRPr="00EF1BFA">
        <w:rPr>
          <w:rFonts w:asciiTheme="minorHAnsi" w:hAnsiTheme="minorHAnsi" w:cs="Arial"/>
          <w:smallCaps/>
          <w:sz w:val="20"/>
        </w:rPr>
        <w:t>Expertise France</w:t>
      </w:r>
      <w:r>
        <w:rPr>
          <w:rFonts w:asciiTheme="minorHAnsi" w:hAnsiTheme="minorHAnsi" w:cs="Arial"/>
          <w:sz w:val="20"/>
        </w:rPr>
        <w:t xml:space="preserve"> </w:t>
      </w:r>
      <w:r w:rsidRPr="00DA472B">
        <w:rPr>
          <w:rFonts w:asciiTheme="minorHAnsi" w:hAnsiTheme="minorHAnsi" w:cs="Arial"/>
          <w:sz w:val="20"/>
        </w:rPr>
        <w:t>vaut simple reconnaissance de la livraison des fournitures, et non de leur conformité au bon de commande.</w:t>
      </w:r>
      <w:r>
        <w:rPr>
          <w:rFonts w:asciiTheme="minorHAnsi" w:hAnsiTheme="minorHAnsi" w:cs="Arial"/>
          <w:sz w:val="20"/>
        </w:rPr>
        <w:t xml:space="preserve"> </w:t>
      </w:r>
      <w:commentRangeEnd w:id="61"/>
      <w:r w:rsidR="00966CE1">
        <w:rPr>
          <w:rStyle w:val="Marquedecommentaire"/>
          <w:rFonts w:eastAsia="Times"/>
        </w:rPr>
        <w:commentReference w:id="61"/>
      </w:r>
    </w:p>
    <w:p w14:paraId="23B51932" w14:textId="77777777" w:rsidR="00DA472B" w:rsidRPr="00DA472B" w:rsidRDefault="00DA472B" w:rsidP="00A1761D">
      <w:pPr>
        <w:pStyle w:val="v"/>
        <w:widowControl w:val="0"/>
        <w:spacing w:before="120"/>
        <w:ind w:left="556" w:firstLine="0"/>
        <w:rPr>
          <w:rFonts w:asciiTheme="minorHAnsi" w:hAnsiTheme="minorHAnsi" w:cs="Arial"/>
          <w:sz w:val="20"/>
        </w:rPr>
      </w:pPr>
      <w:r w:rsidRPr="00DA472B">
        <w:rPr>
          <w:rFonts w:asciiTheme="minorHAnsi" w:hAnsiTheme="minorHAnsi" w:cs="Arial"/>
          <w:sz w:val="20"/>
        </w:rPr>
        <w:t xml:space="preserve">La conformité n'est déclarée que si les conditions d'exécution stipulées dans le </w:t>
      </w:r>
      <w:r w:rsidR="009C0B55" w:rsidRPr="009C0B55">
        <w:rPr>
          <w:rFonts w:asciiTheme="minorHAnsi" w:hAnsiTheme="minorHAnsi" w:cs="Arial"/>
          <w:smallCaps/>
          <w:sz w:val="20"/>
        </w:rPr>
        <w:t>contrat</w:t>
      </w:r>
      <w:r w:rsidR="009C0B55">
        <w:rPr>
          <w:rFonts w:asciiTheme="minorHAnsi" w:hAnsiTheme="minorHAnsi" w:cs="Arial"/>
          <w:sz w:val="20"/>
        </w:rPr>
        <w:t xml:space="preserve"> </w:t>
      </w:r>
      <w:r w:rsidRPr="00DA472B">
        <w:rPr>
          <w:rFonts w:asciiTheme="minorHAnsi" w:hAnsiTheme="minorHAnsi" w:cs="Arial"/>
          <w:sz w:val="20"/>
        </w:rPr>
        <w:t>et dans le bon de commande ont été respectées et si les fournitures sont conformes au cahier des charges (annexe I).</w:t>
      </w:r>
    </w:p>
    <w:p w14:paraId="759453E6" w14:textId="77777777" w:rsidR="00DA472B" w:rsidRDefault="00DA472B" w:rsidP="00A1761D">
      <w:pPr>
        <w:pStyle w:val="v"/>
        <w:widowControl w:val="0"/>
        <w:spacing w:before="120"/>
        <w:ind w:left="556" w:firstLine="0"/>
        <w:rPr>
          <w:rFonts w:asciiTheme="minorHAnsi" w:hAnsiTheme="minorHAnsi" w:cs="Arial"/>
          <w:sz w:val="20"/>
        </w:rPr>
      </w:pPr>
      <w:r w:rsidRPr="00DA472B">
        <w:rPr>
          <w:rFonts w:asciiTheme="minorHAnsi" w:hAnsiTheme="minorHAnsi" w:cs="Arial"/>
          <w:sz w:val="20"/>
        </w:rPr>
        <w:t xml:space="preserve">Si, pour des raisons imputables au </w:t>
      </w:r>
      <w:r w:rsidRPr="00EF1BFA">
        <w:rPr>
          <w:rFonts w:asciiTheme="minorHAnsi" w:hAnsiTheme="minorHAnsi" w:cs="Arial"/>
          <w:smallCaps/>
          <w:sz w:val="20"/>
        </w:rPr>
        <w:t>contractant</w:t>
      </w:r>
      <w:r w:rsidRPr="00DA472B">
        <w:rPr>
          <w:rFonts w:asciiTheme="minorHAnsi" w:hAnsiTheme="minorHAnsi" w:cs="Arial"/>
          <w:sz w:val="20"/>
        </w:rPr>
        <w:t xml:space="preserve">, </w:t>
      </w:r>
      <w:r w:rsidRPr="00EF1BFA">
        <w:rPr>
          <w:rFonts w:asciiTheme="minorHAnsi" w:hAnsiTheme="minorHAnsi" w:cs="Arial"/>
          <w:smallCaps/>
          <w:sz w:val="20"/>
        </w:rPr>
        <w:t>Expertise France</w:t>
      </w:r>
      <w:r>
        <w:rPr>
          <w:rFonts w:asciiTheme="minorHAnsi" w:hAnsiTheme="minorHAnsi" w:cs="Arial"/>
          <w:sz w:val="20"/>
        </w:rPr>
        <w:t xml:space="preserve"> </w:t>
      </w:r>
      <w:r w:rsidRPr="00DA472B">
        <w:rPr>
          <w:rFonts w:asciiTheme="minorHAnsi" w:hAnsiTheme="minorHAnsi" w:cs="Arial"/>
          <w:sz w:val="20"/>
        </w:rPr>
        <w:t>n'est pas en mesure de procéder à la réception des fournitures, il en avise le contractant par écrit au plus tard à la date d'expiration du délai de déclaration de la conformité.</w:t>
      </w:r>
    </w:p>
    <w:p w14:paraId="56639C5C" w14:textId="77777777" w:rsidR="000A4C31" w:rsidRDefault="000A4C31" w:rsidP="00A1761D">
      <w:pPr>
        <w:pStyle w:val="v"/>
        <w:widowControl w:val="0"/>
        <w:spacing w:before="120"/>
        <w:ind w:left="556" w:firstLine="0"/>
        <w:rPr>
          <w:rFonts w:asciiTheme="minorHAnsi" w:hAnsiTheme="minorHAnsi" w:cs="Arial"/>
          <w:sz w:val="20"/>
        </w:rPr>
      </w:pPr>
      <w:r>
        <w:rPr>
          <w:rFonts w:asciiTheme="minorHAnsi" w:hAnsiTheme="minorHAnsi" w:cs="Arial"/>
          <w:sz w:val="20"/>
        </w:rPr>
        <w:t>La conformité des fournitures livrées :</w:t>
      </w:r>
    </w:p>
    <w:p w14:paraId="46724E5D" w14:textId="77777777" w:rsidR="000A4C31" w:rsidRPr="000A4C31" w:rsidRDefault="000A4C31" w:rsidP="00A1761D">
      <w:pPr>
        <w:pStyle w:val="v"/>
        <w:widowControl w:val="0"/>
        <w:spacing w:before="120"/>
        <w:ind w:left="1134"/>
        <w:rPr>
          <w:rFonts w:asciiTheme="minorHAnsi" w:hAnsiTheme="minorHAnsi" w:cs="Arial"/>
          <w:sz w:val="20"/>
        </w:rPr>
      </w:pPr>
      <w:r w:rsidRPr="000A4C31">
        <w:rPr>
          <w:rFonts w:asciiTheme="minorHAnsi" w:hAnsiTheme="minorHAnsi" w:cs="Arial"/>
          <w:sz w:val="20"/>
        </w:rPr>
        <w:t>a)</w:t>
      </w:r>
      <w:r w:rsidRPr="000A4C31">
        <w:rPr>
          <w:rFonts w:asciiTheme="minorHAnsi" w:hAnsiTheme="minorHAnsi" w:cs="Arial"/>
          <w:sz w:val="20"/>
        </w:rPr>
        <w:tab/>
        <w:t xml:space="preserve">La quantité, la qualité, le prix et l'emballage ou le conditionnement des fournitures livrées par le </w:t>
      </w:r>
      <w:r w:rsidRPr="00EF1BFA">
        <w:rPr>
          <w:rFonts w:asciiTheme="minorHAnsi" w:hAnsiTheme="minorHAnsi" w:cs="Arial"/>
          <w:smallCaps/>
          <w:sz w:val="20"/>
        </w:rPr>
        <w:t>contractant</w:t>
      </w:r>
      <w:r w:rsidRPr="000A4C31">
        <w:rPr>
          <w:rFonts w:asciiTheme="minorHAnsi" w:hAnsiTheme="minorHAnsi" w:cs="Arial"/>
          <w:sz w:val="20"/>
        </w:rPr>
        <w:t xml:space="preserve"> </w:t>
      </w:r>
      <w:r w:rsidR="009C0B55">
        <w:rPr>
          <w:rFonts w:asciiTheme="minorHAnsi" w:hAnsiTheme="minorHAnsi" w:cs="Arial"/>
          <w:sz w:val="20"/>
        </w:rPr>
        <w:t xml:space="preserve">à </w:t>
      </w:r>
      <w:r w:rsidR="009C0B55" w:rsidRPr="00EF1BFA">
        <w:rPr>
          <w:rFonts w:asciiTheme="minorHAnsi" w:hAnsiTheme="minorHAnsi" w:cs="Arial"/>
          <w:smallCaps/>
          <w:sz w:val="20"/>
        </w:rPr>
        <w:t>Expertise France</w:t>
      </w:r>
      <w:r w:rsidR="009C0B55">
        <w:rPr>
          <w:rFonts w:asciiTheme="minorHAnsi" w:hAnsiTheme="minorHAnsi" w:cs="Arial"/>
          <w:sz w:val="20"/>
        </w:rPr>
        <w:t xml:space="preserve"> </w:t>
      </w:r>
      <w:r w:rsidRPr="000A4C31">
        <w:rPr>
          <w:rFonts w:asciiTheme="minorHAnsi" w:hAnsiTheme="minorHAnsi" w:cs="Arial"/>
          <w:sz w:val="20"/>
        </w:rPr>
        <w:t xml:space="preserve">doivent être conformes à ceux prévus dans le </w:t>
      </w:r>
      <w:r w:rsidR="009C0B55" w:rsidRPr="009C0B55">
        <w:rPr>
          <w:rFonts w:asciiTheme="minorHAnsi" w:hAnsiTheme="minorHAnsi" w:cs="Arial"/>
          <w:smallCaps/>
          <w:sz w:val="20"/>
        </w:rPr>
        <w:t>contrat</w:t>
      </w:r>
      <w:r w:rsidR="009C0B55">
        <w:rPr>
          <w:rFonts w:asciiTheme="minorHAnsi" w:hAnsiTheme="minorHAnsi" w:cs="Arial"/>
          <w:sz w:val="20"/>
        </w:rPr>
        <w:t xml:space="preserve"> </w:t>
      </w:r>
      <w:r w:rsidRPr="000A4C31">
        <w:rPr>
          <w:rFonts w:asciiTheme="minorHAnsi" w:hAnsiTheme="minorHAnsi" w:cs="Arial"/>
          <w:sz w:val="20"/>
        </w:rPr>
        <w:t>et dans le bon de commande concerné.</w:t>
      </w:r>
    </w:p>
    <w:p w14:paraId="2A351091" w14:textId="77777777" w:rsidR="000A4C31" w:rsidRPr="000A4C31" w:rsidRDefault="000A4C31" w:rsidP="00A1761D">
      <w:pPr>
        <w:pStyle w:val="v"/>
        <w:widowControl w:val="0"/>
        <w:spacing w:before="120"/>
        <w:ind w:left="1134"/>
        <w:rPr>
          <w:rFonts w:asciiTheme="minorHAnsi" w:hAnsiTheme="minorHAnsi" w:cs="Arial"/>
          <w:sz w:val="20"/>
        </w:rPr>
      </w:pPr>
      <w:r w:rsidRPr="000A4C31">
        <w:rPr>
          <w:rFonts w:asciiTheme="minorHAnsi" w:hAnsiTheme="minorHAnsi" w:cs="Arial"/>
          <w:sz w:val="20"/>
        </w:rPr>
        <w:t>b)</w:t>
      </w:r>
      <w:r w:rsidRPr="000A4C31">
        <w:rPr>
          <w:rFonts w:asciiTheme="minorHAnsi" w:hAnsiTheme="minorHAnsi" w:cs="Arial"/>
          <w:sz w:val="20"/>
        </w:rPr>
        <w:tab/>
        <w:t>Les fournitures livrées doivent:</w:t>
      </w:r>
    </w:p>
    <w:p w14:paraId="50C948CA" w14:textId="77777777" w:rsidR="000A4C31" w:rsidRPr="000A4C31" w:rsidRDefault="000A4C31" w:rsidP="00A1761D">
      <w:pPr>
        <w:pStyle w:val="v"/>
        <w:widowControl w:val="0"/>
        <w:spacing w:before="120"/>
        <w:ind w:left="1560"/>
        <w:rPr>
          <w:rFonts w:asciiTheme="minorHAnsi" w:hAnsiTheme="minorHAnsi" w:cs="Arial"/>
          <w:sz w:val="20"/>
        </w:rPr>
      </w:pPr>
      <w:r w:rsidRPr="000A4C31">
        <w:rPr>
          <w:rFonts w:asciiTheme="minorHAnsi" w:hAnsiTheme="minorHAnsi" w:cs="Arial"/>
          <w:sz w:val="20"/>
        </w:rPr>
        <w:t>i)</w:t>
      </w:r>
      <w:r w:rsidRPr="000A4C31">
        <w:rPr>
          <w:rFonts w:asciiTheme="minorHAnsi" w:hAnsiTheme="minorHAnsi" w:cs="Arial"/>
          <w:sz w:val="20"/>
        </w:rPr>
        <w:tab/>
        <w:t xml:space="preserve">correspondre à la description donnée dans le cahier des charges (annexe I) et posséder les caractéristiques des fournitures présentées par le </w:t>
      </w:r>
      <w:r w:rsidRPr="00EF1BFA">
        <w:rPr>
          <w:rFonts w:asciiTheme="minorHAnsi" w:hAnsiTheme="minorHAnsi" w:cs="Arial"/>
          <w:smallCaps/>
          <w:sz w:val="20"/>
        </w:rPr>
        <w:t>contractant</w:t>
      </w:r>
      <w:r w:rsidRPr="000A4C31">
        <w:rPr>
          <w:rFonts w:asciiTheme="minorHAnsi" w:hAnsiTheme="minorHAnsi" w:cs="Arial"/>
          <w:sz w:val="20"/>
        </w:rPr>
        <w:t xml:space="preserve"> </w:t>
      </w:r>
      <w:r w:rsidR="00613784">
        <w:rPr>
          <w:rFonts w:asciiTheme="minorHAnsi" w:hAnsiTheme="minorHAnsi" w:cs="Arial"/>
          <w:sz w:val="20"/>
        </w:rPr>
        <w:t xml:space="preserve">à </w:t>
      </w:r>
      <w:r w:rsidR="00613784" w:rsidRPr="00EF1BFA">
        <w:rPr>
          <w:rFonts w:asciiTheme="minorHAnsi" w:hAnsiTheme="minorHAnsi" w:cs="Arial"/>
          <w:smallCaps/>
          <w:sz w:val="20"/>
        </w:rPr>
        <w:t>Expertise France</w:t>
      </w:r>
      <w:r w:rsidRPr="000A4C31">
        <w:rPr>
          <w:rFonts w:asciiTheme="minorHAnsi" w:hAnsiTheme="minorHAnsi" w:cs="Arial"/>
          <w:sz w:val="20"/>
        </w:rPr>
        <w:t xml:space="preserve"> sous forme d'échantillons ou de modèles;</w:t>
      </w:r>
    </w:p>
    <w:p w14:paraId="54FA5D79" w14:textId="77777777" w:rsidR="000A4C31" w:rsidRPr="000A4C31" w:rsidRDefault="000A4C31" w:rsidP="00A1761D">
      <w:pPr>
        <w:pStyle w:val="v"/>
        <w:widowControl w:val="0"/>
        <w:spacing w:before="120"/>
        <w:ind w:left="1560"/>
        <w:rPr>
          <w:rFonts w:asciiTheme="minorHAnsi" w:hAnsiTheme="minorHAnsi" w:cs="Arial"/>
          <w:sz w:val="20"/>
        </w:rPr>
      </w:pPr>
      <w:r w:rsidRPr="000A4C31">
        <w:rPr>
          <w:rFonts w:asciiTheme="minorHAnsi" w:hAnsiTheme="minorHAnsi" w:cs="Arial"/>
          <w:sz w:val="20"/>
        </w:rPr>
        <w:t>ii)</w:t>
      </w:r>
      <w:r w:rsidRPr="000A4C31">
        <w:rPr>
          <w:rFonts w:asciiTheme="minorHAnsi" w:hAnsiTheme="minorHAnsi" w:cs="Arial"/>
          <w:sz w:val="20"/>
        </w:rPr>
        <w:tab/>
        <w:t xml:space="preserve">être propres à tout usage spécial recherché par </w:t>
      </w:r>
      <w:r w:rsidR="00C8611D">
        <w:rPr>
          <w:rFonts w:asciiTheme="minorHAnsi" w:hAnsiTheme="minorHAnsi" w:cs="Arial"/>
          <w:smallCaps/>
          <w:sz w:val="20"/>
        </w:rPr>
        <w:t>E</w:t>
      </w:r>
      <w:r w:rsidR="00C8611D" w:rsidRPr="00EF1BFA">
        <w:rPr>
          <w:rFonts w:asciiTheme="minorHAnsi" w:hAnsiTheme="minorHAnsi" w:cs="Arial"/>
          <w:smallCaps/>
          <w:sz w:val="20"/>
        </w:rPr>
        <w:t>xpertise France</w:t>
      </w:r>
      <w:r w:rsidRPr="000A4C31">
        <w:rPr>
          <w:rFonts w:asciiTheme="minorHAnsi" w:hAnsiTheme="minorHAnsi" w:cs="Arial"/>
          <w:sz w:val="20"/>
        </w:rPr>
        <w:t xml:space="preserve">, qu'il a porté à la connaissance du </w:t>
      </w:r>
      <w:r w:rsidRPr="00EF1BFA">
        <w:rPr>
          <w:rFonts w:asciiTheme="minorHAnsi" w:hAnsiTheme="minorHAnsi" w:cs="Arial"/>
          <w:smallCaps/>
          <w:sz w:val="20"/>
        </w:rPr>
        <w:t>contractant</w:t>
      </w:r>
      <w:r w:rsidRPr="000A4C31">
        <w:rPr>
          <w:rFonts w:asciiTheme="minorHAnsi" w:hAnsiTheme="minorHAnsi" w:cs="Arial"/>
          <w:sz w:val="20"/>
        </w:rPr>
        <w:t xml:space="preserve"> au moment de la conclusion du présent </w:t>
      </w:r>
      <w:r w:rsidRPr="00EF1BFA">
        <w:rPr>
          <w:rFonts w:asciiTheme="minorHAnsi" w:hAnsiTheme="minorHAnsi" w:cs="Arial"/>
          <w:smallCaps/>
          <w:sz w:val="20"/>
        </w:rPr>
        <w:t>C</w:t>
      </w:r>
      <w:r w:rsidR="006E0586" w:rsidRPr="00EF1BFA">
        <w:rPr>
          <w:rFonts w:asciiTheme="minorHAnsi" w:hAnsiTheme="minorHAnsi" w:cs="Arial"/>
          <w:smallCaps/>
          <w:sz w:val="20"/>
        </w:rPr>
        <w:t>ontrat</w:t>
      </w:r>
      <w:r w:rsidR="006E0586">
        <w:rPr>
          <w:rFonts w:asciiTheme="minorHAnsi" w:hAnsiTheme="minorHAnsi" w:cs="Arial"/>
          <w:sz w:val="20"/>
        </w:rPr>
        <w:t xml:space="preserve"> </w:t>
      </w:r>
      <w:r w:rsidRPr="000A4C31">
        <w:rPr>
          <w:rFonts w:asciiTheme="minorHAnsi" w:hAnsiTheme="minorHAnsi" w:cs="Arial"/>
          <w:sz w:val="20"/>
        </w:rPr>
        <w:t xml:space="preserve">et que le </w:t>
      </w:r>
      <w:r w:rsidRPr="00EF1BFA">
        <w:rPr>
          <w:rFonts w:asciiTheme="minorHAnsi" w:hAnsiTheme="minorHAnsi" w:cs="Arial"/>
          <w:smallCaps/>
          <w:sz w:val="20"/>
        </w:rPr>
        <w:t>contractant</w:t>
      </w:r>
      <w:r w:rsidRPr="000A4C31">
        <w:rPr>
          <w:rFonts w:asciiTheme="minorHAnsi" w:hAnsiTheme="minorHAnsi" w:cs="Arial"/>
          <w:sz w:val="20"/>
        </w:rPr>
        <w:t xml:space="preserve"> a accepté</w:t>
      </w:r>
      <w:r w:rsidR="00C8611D">
        <w:rPr>
          <w:rFonts w:asciiTheme="minorHAnsi" w:hAnsiTheme="minorHAnsi" w:cs="Arial"/>
          <w:sz w:val="20"/>
        </w:rPr>
        <w:t> </w:t>
      </w:r>
      <w:r w:rsidRPr="000A4C31">
        <w:rPr>
          <w:rFonts w:asciiTheme="minorHAnsi" w:hAnsiTheme="minorHAnsi" w:cs="Arial"/>
          <w:sz w:val="20"/>
        </w:rPr>
        <w:t>;</w:t>
      </w:r>
    </w:p>
    <w:p w14:paraId="23E0E0F9" w14:textId="77777777" w:rsidR="000A4C31" w:rsidRPr="000A4C31" w:rsidRDefault="000A4C31" w:rsidP="00A1761D">
      <w:pPr>
        <w:pStyle w:val="v"/>
        <w:widowControl w:val="0"/>
        <w:spacing w:before="120"/>
        <w:ind w:left="1560"/>
        <w:rPr>
          <w:rFonts w:asciiTheme="minorHAnsi" w:hAnsiTheme="minorHAnsi" w:cs="Arial"/>
          <w:sz w:val="20"/>
        </w:rPr>
      </w:pPr>
      <w:r w:rsidRPr="000A4C31">
        <w:rPr>
          <w:rFonts w:asciiTheme="minorHAnsi" w:hAnsiTheme="minorHAnsi" w:cs="Arial"/>
          <w:sz w:val="20"/>
        </w:rPr>
        <w:t>iii)</w:t>
      </w:r>
      <w:r w:rsidRPr="000A4C31">
        <w:rPr>
          <w:rFonts w:asciiTheme="minorHAnsi" w:hAnsiTheme="minorHAnsi" w:cs="Arial"/>
          <w:sz w:val="20"/>
        </w:rPr>
        <w:tab/>
        <w:t>être propres aux usages auxquels servent habituellement les fournitures du même type</w:t>
      </w:r>
      <w:r w:rsidR="00C8611D">
        <w:rPr>
          <w:rFonts w:asciiTheme="minorHAnsi" w:hAnsiTheme="minorHAnsi" w:cs="Arial"/>
          <w:sz w:val="20"/>
        </w:rPr>
        <w:t> </w:t>
      </w:r>
      <w:r w:rsidRPr="000A4C31">
        <w:rPr>
          <w:rFonts w:asciiTheme="minorHAnsi" w:hAnsiTheme="minorHAnsi" w:cs="Arial"/>
          <w:sz w:val="20"/>
        </w:rPr>
        <w:t>;</w:t>
      </w:r>
    </w:p>
    <w:p w14:paraId="05236729" w14:textId="77777777" w:rsidR="000A4C31" w:rsidRPr="000A4C31" w:rsidRDefault="000A4C31" w:rsidP="00A1761D">
      <w:pPr>
        <w:pStyle w:val="v"/>
        <w:widowControl w:val="0"/>
        <w:spacing w:before="120"/>
        <w:ind w:left="1560"/>
        <w:rPr>
          <w:rFonts w:asciiTheme="minorHAnsi" w:hAnsiTheme="minorHAnsi" w:cs="Arial"/>
          <w:sz w:val="20"/>
        </w:rPr>
      </w:pPr>
      <w:r w:rsidRPr="000A4C31">
        <w:rPr>
          <w:rFonts w:asciiTheme="minorHAnsi" w:hAnsiTheme="minorHAnsi" w:cs="Arial"/>
          <w:sz w:val="20"/>
        </w:rPr>
        <w:t>iv)</w:t>
      </w:r>
      <w:r w:rsidRPr="000A4C31">
        <w:rPr>
          <w:rFonts w:asciiTheme="minorHAnsi" w:hAnsiTheme="minorHAnsi" w:cs="Arial"/>
          <w:sz w:val="20"/>
        </w:rPr>
        <w:tab/>
        <w:t xml:space="preserve">présenter la qualité et les prestations habituelles de fournitures de même type auxquelles </w:t>
      </w:r>
      <w:r w:rsidR="009C0B55" w:rsidRPr="00EF1BFA">
        <w:rPr>
          <w:rFonts w:asciiTheme="minorHAnsi" w:hAnsiTheme="minorHAnsi" w:cs="Arial"/>
          <w:smallCaps/>
          <w:sz w:val="20"/>
        </w:rPr>
        <w:t xml:space="preserve">Expertise </w:t>
      </w:r>
      <w:r w:rsidR="00C8611D">
        <w:rPr>
          <w:rFonts w:asciiTheme="minorHAnsi" w:hAnsiTheme="minorHAnsi" w:cs="Arial"/>
          <w:smallCaps/>
          <w:sz w:val="20"/>
        </w:rPr>
        <w:t>France</w:t>
      </w:r>
      <w:r w:rsidRPr="000A4C31">
        <w:rPr>
          <w:rFonts w:asciiTheme="minorHAnsi" w:hAnsiTheme="minorHAnsi" w:cs="Arial"/>
          <w:sz w:val="20"/>
        </w:rPr>
        <w:t xml:space="preserve"> peut raisonnable</w:t>
      </w:r>
      <w:r w:rsidR="007979DB">
        <w:rPr>
          <w:rFonts w:asciiTheme="minorHAnsi" w:hAnsiTheme="minorHAnsi" w:cs="Arial"/>
          <w:sz w:val="20"/>
        </w:rPr>
        <w:t>m</w:t>
      </w:r>
      <w:r w:rsidRPr="000A4C31">
        <w:rPr>
          <w:rFonts w:asciiTheme="minorHAnsi" w:hAnsiTheme="minorHAnsi" w:cs="Arial"/>
          <w:sz w:val="20"/>
        </w:rPr>
        <w:t xml:space="preserve">ent s'attendre, eu égard à la nature des fournitures et, le cas échéant, compte tenu des déclarations publiques faites sur leurs caractéristiques concrètes par le </w:t>
      </w:r>
      <w:r w:rsidRPr="00EF1BFA">
        <w:rPr>
          <w:rFonts w:asciiTheme="minorHAnsi" w:hAnsiTheme="minorHAnsi" w:cs="Arial"/>
          <w:smallCaps/>
          <w:sz w:val="20"/>
        </w:rPr>
        <w:t>contractant</w:t>
      </w:r>
      <w:r w:rsidRPr="000A4C31">
        <w:rPr>
          <w:rFonts w:asciiTheme="minorHAnsi" w:hAnsiTheme="minorHAnsi" w:cs="Arial"/>
          <w:sz w:val="20"/>
        </w:rPr>
        <w:t xml:space="preserve">, </w:t>
      </w:r>
      <w:r w:rsidRPr="000A4C31">
        <w:rPr>
          <w:rFonts w:asciiTheme="minorHAnsi" w:hAnsiTheme="minorHAnsi" w:cs="Arial"/>
          <w:sz w:val="20"/>
        </w:rPr>
        <w:lastRenderedPageBreak/>
        <w:t>par le producteur ou par son représentant, notamment dans la publicité ou</w:t>
      </w:r>
      <w:r w:rsidR="007979DB">
        <w:rPr>
          <w:rFonts w:asciiTheme="minorHAnsi" w:hAnsiTheme="minorHAnsi" w:cs="Arial"/>
          <w:sz w:val="20"/>
        </w:rPr>
        <w:t xml:space="preserve"> </w:t>
      </w:r>
      <w:r w:rsidRPr="000A4C31">
        <w:rPr>
          <w:rFonts w:asciiTheme="minorHAnsi" w:hAnsiTheme="minorHAnsi" w:cs="Arial"/>
          <w:sz w:val="20"/>
        </w:rPr>
        <w:t>sur l'étiquetage;</w:t>
      </w:r>
    </w:p>
    <w:p w14:paraId="3A3933F0" w14:textId="77777777" w:rsidR="000A4C31" w:rsidRPr="001B5605" w:rsidRDefault="000A4C31" w:rsidP="00A1761D">
      <w:pPr>
        <w:pStyle w:val="v"/>
        <w:widowControl w:val="0"/>
        <w:spacing w:before="120"/>
        <w:ind w:left="1560"/>
        <w:rPr>
          <w:rFonts w:asciiTheme="minorHAnsi" w:hAnsiTheme="minorHAnsi" w:cs="Arial"/>
          <w:sz w:val="20"/>
        </w:rPr>
      </w:pPr>
      <w:r w:rsidRPr="000A4C31">
        <w:rPr>
          <w:rFonts w:asciiTheme="minorHAnsi" w:hAnsiTheme="minorHAnsi" w:cs="Arial"/>
          <w:sz w:val="20"/>
        </w:rPr>
        <w:t>v)</w:t>
      </w:r>
      <w:r w:rsidRPr="000A4C31">
        <w:rPr>
          <w:rFonts w:asciiTheme="minorHAnsi" w:hAnsiTheme="minorHAnsi" w:cs="Arial"/>
          <w:sz w:val="20"/>
        </w:rPr>
        <w:tab/>
        <w:t>être emballées ou conditionnées selon le mode habituel pour les fournitures du même type ou, à défaut du mode habituel, d'une manière propre à les conserver et à les protéger.</w:t>
      </w:r>
    </w:p>
    <w:p w14:paraId="3F8A3FD3" w14:textId="77777777" w:rsidR="00E25D2D" w:rsidRPr="001B5605" w:rsidRDefault="00E25D2D" w:rsidP="00A1761D">
      <w:pPr>
        <w:pStyle w:val="Titre2"/>
        <w:spacing w:before="120" w:after="60"/>
        <w:jc w:val="both"/>
        <w:rPr>
          <w:rFonts w:asciiTheme="minorHAnsi" w:hAnsiTheme="minorHAnsi"/>
        </w:rPr>
      </w:pPr>
      <w:bookmarkStart w:id="62" w:name="_Toc32413528"/>
      <w:r w:rsidRPr="001B5605">
        <w:rPr>
          <w:rFonts w:asciiTheme="minorHAnsi" w:hAnsiTheme="minorHAnsi"/>
        </w:rPr>
        <w:t>Langue du contrat</w:t>
      </w:r>
      <w:bookmarkEnd w:id="62"/>
      <w:r w:rsidRPr="001B5605">
        <w:rPr>
          <w:rFonts w:asciiTheme="minorHAnsi" w:hAnsiTheme="minorHAnsi"/>
        </w:rPr>
        <w:t xml:space="preserve"> </w:t>
      </w:r>
    </w:p>
    <w:p w14:paraId="35BF5FFD" w14:textId="77777777" w:rsidR="00800C6C" w:rsidRPr="001B5605" w:rsidRDefault="00800C6C" w:rsidP="00A1761D">
      <w:pPr>
        <w:pStyle w:val="v"/>
        <w:widowControl w:val="0"/>
        <w:spacing w:before="120"/>
        <w:ind w:left="556" w:firstLine="0"/>
        <w:rPr>
          <w:rFonts w:asciiTheme="minorHAnsi" w:hAnsiTheme="minorHAnsi" w:cs="Arial"/>
          <w:sz w:val="20"/>
        </w:rPr>
      </w:pPr>
      <w:r w:rsidRPr="001B5605">
        <w:rPr>
          <w:rFonts w:asciiTheme="minorHAnsi" w:hAnsiTheme="minorHAnsi" w:cs="Arial"/>
          <w:sz w:val="20"/>
        </w:rPr>
        <w:t xml:space="preserve">Le présent document est établi en langue française, qui sera la langue faisant foi pour tout ce qui concerne la signification ou l’interprétation du </w:t>
      </w:r>
      <w:r w:rsidR="00143F6C" w:rsidRPr="001B5605">
        <w:rPr>
          <w:rFonts w:asciiTheme="minorHAnsi" w:hAnsiTheme="minorHAnsi" w:cs="Arial"/>
          <w:smallCaps/>
          <w:sz w:val="20"/>
        </w:rPr>
        <w:t>Contrat</w:t>
      </w:r>
      <w:r w:rsidR="00C8611D">
        <w:rPr>
          <w:rFonts w:asciiTheme="minorHAnsi" w:hAnsiTheme="minorHAnsi" w:cs="Arial"/>
          <w:sz w:val="20"/>
        </w:rPr>
        <w:t xml:space="preserve"> à l’exclusion de toute autre langue. </w:t>
      </w:r>
    </w:p>
    <w:p w14:paraId="09D23AB0" w14:textId="77777777" w:rsidR="003A4792" w:rsidRPr="001B5605" w:rsidRDefault="003A4792" w:rsidP="00A1761D">
      <w:pPr>
        <w:pStyle w:val="Titre2"/>
        <w:spacing w:before="120" w:after="60"/>
        <w:jc w:val="both"/>
        <w:rPr>
          <w:rFonts w:asciiTheme="minorHAnsi" w:hAnsiTheme="minorHAnsi"/>
        </w:rPr>
      </w:pPr>
      <w:bookmarkStart w:id="63" w:name="_Toc392669645"/>
      <w:bookmarkStart w:id="64" w:name="_Toc32413529"/>
      <w:r w:rsidRPr="001B5605">
        <w:rPr>
          <w:rFonts w:asciiTheme="minorHAnsi" w:hAnsiTheme="minorHAnsi"/>
        </w:rPr>
        <w:t xml:space="preserve">Engagement du </w:t>
      </w:r>
      <w:bookmarkEnd w:id="63"/>
      <w:r w:rsidR="0082684B">
        <w:rPr>
          <w:rFonts w:asciiTheme="minorHAnsi" w:hAnsiTheme="minorHAnsi"/>
        </w:rPr>
        <w:t>contractant</w:t>
      </w:r>
      <w:bookmarkEnd w:id="64"/>
    </w:p>
    <w:p w14:paraId="61223A3E" w14:textId="77777777" w:rsidR="00456853" w:rsidRPr="001B5605" w:rsidRDefault="00456853" w:rsidP="00A1761D">
      <w:pPr>
        <w:pStyle w:val="u"/>
        <w:widowControl w:val="0"/>
        <w:numPr>
          <w:ilvl w:val="12"/>
          <w:numId w:val="0"/>
        </w:numPr>
        <w:spacing w:before="120"/>
        <w:ind w:left="567"/>
        <w:rPr>
          <w:rFonts w:asciiTheme="minorHAnsi" w:hAnsiTheme="minorHAnsi" w:cs="Arial"/>
          <w:sz w:val="20"/>
        </w:rPr>
      </w:pPr>
      <w:r w:rsidRPr="001B5605">
        <w:rPr>
          <w:rFonts w:asciiTheme="minorHAnsi" w:hAnsiTheme="minorHAnsi" w:cs="Arial"/>
          <w:sz w:val="20"/>
        </w:rPr>
        <w:t xml:space="preserve">Le </w:t>
      </w:r>
      <w:r>
        <w:rPr>
          <w:rFonts w:asciiTheme="minorHAnsi" w:hAnsiTheme="minorHAnsi" w:cs="Arial"/>
          <w:smallCaps/>
          <w:sz w:val="20"/>
        </w:rPr>
        <w:t>contractant</w:t>
      </w:r>
      <w:r w:rsidRPr="001B5605">
        <w:rPr>
          <w:rFonts w:asciiTheme="minorHAnsi" w:hAnsiTheme="minorHAnsi" w:cs="Arial"/>
          <w:sz w:val="20"/>
        </w:rPr>
        <w:t xml:space="preserve"> </w:t>
      </w:r>
      <w:r>
        <w:rPr>
          <w:rFonts w:asciiTheme="minorHAnsi" w:hAnsiTheme="minorHAnsi" w:cs="Arial"/>
          <w:sz w:val="20"/>
        </w:rPr>
        <w:t xml:space="preserve">est tenu par une </w:t>
      </w:r>
      <w:r w:rsidRPr="00186326">
        <w:rPr>
          <w:rFonts w:asciiTheme="minorHAnsi" w:hAnsiTheme="minorHAnsi" w:cs="Arial"/>
          <w:sz w:val="20"/>
          <w:u w:val="single"/>
        </w:rPr>
        <w:t>obligation de résultat</w:t>
      </w:r>
      <w:r>
        <w:rPr>
          <w:rFonts w:asciiTheme="minorHAnsi" w:hAnsiTheme="minorHAnsi" w:cs="Arial"/>
          <w:sz w:val="20"/>
        </w:rPr>
        <w:t xml:space="preserve"> et </w:t>
      </w:r>
      <w:r w:rsidRPr="001B5605">
        <w:rPr>
          <w:rFonts w:asciiTheme="minorHAnsi" w:hAnsiTheme="minorHAnsi" w:cs="Arial"/>
          <w:sz w:val="20"/>
        </w:rPr>
        <w:t>s’engage à :</w:t>
      </w:r>
    </w:p>
    <w:p w14:paraId="79214139" w14:textId="77777777" w:rsidR="00456853" w:rsidRPr="001B5605" w:rsidRDefault="00456853" w:rsidP="00A1761D">
      <w:pPr>
        <w:pStyle w:val="u"/>
        <w:widowControl w:val="0"/>
        <w:numPr>
          <w:ilvl w:val="0"/>
          <w:numId w:val="11"/>
        </w:numPr>
        <w:spacing w:before="60"/>
        <w:ind w:left="1423" w:hanging="357"/>
        <w:rPr>
          <w:rFonts w:asciiTheme="minorHAnsi" w:hAnsiTheme="minorHAnsi" w:cs="Arial"/>
          <w:sz w:val="20"/>
        </w:rPr>
      </w:pPr>
      <w:r w:rsidRPr="001B5605">
        <w:rPr>
          <w:rFonts w:asciiTheme="minorHAnsi" w:hAnsiTheme="minorHAnsi" w:cs="Arial"/>
          <w:sz w:val="20"/>
        </w:rPr>
        <w:t>se conformer au</w:t>
      </w:r>
      <w:r>
        <w:rPr>
          <w:rFonts w:asciiTheme="minorHAnsi" w:hAnsiTheme="minorHAnsi" w:cs="Arial"/>
          <w:sz w:val="20"/>
        </w:rPr>
        <w:t xml:space="preserve"> cahier des charges </w:t>
      </w:r>
      <w:r w:rsidRPr="001B5605">
        <w:rPr>
          <w:rFonts w:asciiTheme="minorHAnsi" w:hAnsiTheme="minorHAnsi" w:cs="Arial"/>
          <w:smallCaps/>
          <w:sz w:val="20"/>
        </w:rPr>
        <w:t>;</w:t>
      </w:r>
    </w:p>
    <w:p w14:paraId="0BD02CB5" w14:textId="70756103" w:rsidR="00456853" w:rsidRPr="001B5605" w:rsidRDefault="00456853" w:rsidP="00A1761D">
      <w:pPr>
        <w:pStyle w:val="u"/>
        <w:widowControl w:val="0"/>
        <w:numPr>
          <w:ilvl w:val="0"/>
          <w:numId w:val="11"/>
        </w:numPr>
        <w:spacing w:before="60"/>
        <w:ind w:left="1423" w:hanging="357"/>
        <w:rPr>
          <w:rFonts w:asciiTheme="minorHAnsi" w:hAnsiTheme="minorHAnsi" w:cs="Arial"/>
          <w:sz w:val="20"/>
        </w:rPr>
      </w:pPr>
      <w:r w:rsidRPr="001B5605">
        <w:rPr>
          <w:rFonts w:asciiTheme="minorHAnsi" w:hAnsiTheme="minorHAnsi" w:cs="Arial"/>
          <w:sz w:val="20"/>
        </w:rPr>
        <w:t xml:space="preserve">signaler immédiatement à EXPERTISE FRANCE par écrit toute communication ou instruction relative aux prestations qui lui parviendrait du </w:t>
      </w:r>
      <w:r w:rsidRPr="001B5605">
        <w:rPr>
          <w:rFonts w:asciiTheme="minorHAnsi" w:hAnsiTheme="minorHAnsi" w:cs="Arial"/>
          <w:smallCaps/>
          <w:sz w:val="20"/>
        </w:rPr>
        <w:t>Client</w:t>
      </w:r>
      <w:r w:rsidRPr="001B5605">
        <w:rPr>
          <w:rFonts w:asciiTheme="minorHAnsi" w:hAnsiTheme="minorHAnsi" w:cs="Arial"/>
          <w:sz w:val="20"/>
        </w:rPr>
        <w:t xml:space="preserve"> </w:t>
      </w:r>
      <w:r w:rsidR="00DF5FF7">
        <w:rPr>
          <w:rFonts w:asciiTheme="minorHAnsi" w:hAnsiTheme="minorHAnsi" w:cs="Arial"/>
          <w:sz w:val="20"/>
        </w:rPr>
        <w:t xml:space="preserve">(pays </w:t>
      </w:r>
      <w:r w:rsidR="006836B1">
        <w:rPr>
          <w:rFonts w:asciiTheme="minorHAnsi" w:hAnsiTheme="minorHAnsi" w:cs="Arial"/>
          <w:sz w:val="20"/>
        </w:rPr>
        <w:t xml:space="preserve">ou </w:t>
      </w:r>
      <w:r w:rsidR="00DF5FF7">
        <w:rPr>
          <w:rFonts w:asciiTheme="minorHAnsi" w:hAnsiTheme="minorHAnsi" w:cs="Arial"/>
          <w:sz w:val="20"/>
        </w:rPr>
        <w:t xml:space="preserve">administration bénéficiaire) </w:t>
      </w:r>
      <w:r w:rsidRPr="001B5605">
        <w:rPr>
          <w:rFonts w:asciiTheme="minorHAnsi" w:hAnsiTheme="minorHAnsi" w:cs="Arial"/>
          <w:sz w:val="20"/>
        </w:rPr>
        <w:t>ou d’un tiers, et à ne se conformer à ladite communication ou instruction qu’après entretien avec EXPERTISE FRANCE et avoir reçu son accord écrit</w:t>
      </w:r>
      <w:r w:rsidR="00C05CC0">
        <w:rPr>
          <w:rFonts w:asciiTheme="minorHAnsi" w:hAnsiTheme="minorHAnsi" w:cs="Arial"/>
          <w:sz w:val="20"/>
        </w:rPr>
        <w:t xml:space="preserve"> </w:t>
      </w:r>
      <w:r w:rsidRPr="001B5605">
        <w:rPr>
          <w:rFonts w:asciiTheme="minorHAnsi" w:hAnsiTheme="minorHAnsi" w:cs="Arial"/>
          <w:sz w:val="20"/>
        </w:rPr>
        <w:t>;</w:t>
      </w:r>
    </w:p>
    <w:p w14:paraId="4C4FDF1D" w14:textId="77777777" w:rsidR="00456853" w:rsidRPr="001B5605" w:rsidRDefault="00456853" w:rsidP="00A1761D">
      <w:pPr>
        <w:pStyle w:val="u"/>
        <w:widowControl w:val="0"/>
        <w:numPr>
          <w:ilvl w:val="0"/>
          <w:numId w:val="11"/>
        </w:numPr>
        <w:spacing w:before="60"/>
        <w:ind w:left="1423" w:hanging="357"/>
        <w:rPr>
          <w:rFonts w:asciiTheme="minorHAnsi" w:hAnsiTheme="minorHAnsi" w:cs="Arial"/>
          <w:sz w:val="20"/>
        </w:rPr>
      </w:pPr>
      <w:r w:rsidRPr="001B5605">
        <w:rPr>
          <w:rFonts w:asciiTheme="minorHAnsi" w:hAnsiTheme="minorHAnsi" w:cs="Arial"/>
          <w:sz w:val="20"/>
        </w:rPr>
        <w:t xml:space="preserve">signaler toute difficulté, de quelque nature que ce soit, qu’il serait susceptible de rencontrer dans l’exécution des obligations qui lui incombent au titre du </w:t>
      </w:r>
      <w:r w:rsidRPr="001B5605">
        <w:rPr>
          <w:rFonts w:asciiTheme="minorHAnsi" w:hAnsiTheme="minorHAnsi" w:cs="Arial"/>
          <w:smallCaps/>
          <w:sz w:val="20"/>
        </w:rPr>
        <w:t>Contrat</w:t>
      </w:r>
      <w:r w:rsidRPr="001B5605">
        <w:rPr>
          <w:rFonts w:asciiTheme="minorHAnsi" w:hAnsiTheme="minorHAnsi" w:cs="Arial"/>
          <w:sz w:val="20"/>
        </w:rPr>
        <w:t> ;</w:t>
      </w:r>
    </w:p>
    <w:p w14:paraId="2F2F40B1" w14:textId="77777777" w:rsidR="00456853" w:rsidRPr="001B5605" w:rsidRDefault="00456853" w:rsidP="00A1761D">
      <w:pPr>
        <w:pStyle w:val="u"/>
        <w:widowControl w:val="0"/>
        <w:numPr>
          <w:ilvl w:val="0"/>
          <w:numId w:val="11"/>
        </w:numPr>
        <w:spacing w:before="60"/>
        <w:ind w:left="1423" w:hanging="357"/>
        <w:rPr>
          <w:rFonts w:asciiTheme="minorHAnsi" w:hAnsiTheme="minorHAnsi" w:cs="Arial"/>
          <w:sz w:val="20"/>
        </w:rPr>
      </w:pPr>
      <w:r w:rsidRPr="001B5605">
        <w:rPr>
          <w:rFonts w:asciiTheme="minorHAnsi" w:hAnsiTheme="minorHAnsi" w:cs="Arial"/>
          <w:sz w:val="20"/>
        </w:rPr>
        <w:t xml:space="preserve">respecter les lois et règlements en vigueur dans le pays où sont réalisées les prestations et observer une attitude et un comportement à l’égard des tiers conformes aux intérêts d’EXPERTISE FRANCE, de sorte qu’EXPERTISE FRANCE ne soit pas mise en cause à cet égard ni par le </w:t>
      </w:r>
      <w:r w:rsidRPr="001B5605">
        <w:rPr>
          <w:rFonts w:asciiTheme="minorHAnsi" w:hAnsiTheme="minorHAnsi" w:cs="Arial"/>
          <w:smallCaps/>
          <w:sz w:val="20"/>
        </w:rPr>
        <w:t>Client</w:t>
      </w:r>
      <w:r w:rsidRPr="001B5605">
        <w:rPr>
          <w:rFonts w:asciiTheme="minorHAnsi" w:hAnsiTheme="minorHAnsi" w:cs="Arial"/>
          <w:sz w:val="20"/>
        </w:rPr>
        <w:t>, ni par tout autre interlocuteur désigné par ce dernier ;</w:t>
      </w:r>
    </w:p>
    <w:p w14:paraId="42D18205" w14:textId="77777777" w:rsidR="00456853" w:rsidRPr="001B5605" w:rsidRDefault="00456853" w:rsidP="00A1761D">
      <w:pPr>
        <w:pStyle w:val="u"/>
        <w:widowControl w:val="0"/>
        <w:numPr>
          <w:ilvl w:val="0"/>
          <w:numId w:val="11"/>
        </w:numPr>
        <w:spacing w:before="60"/>
        <w:ind w:left="1423" w:hanging="357"/>
        <w:rPr>
          <w:rFonts w:asciiTheme="minorHAnsi" w:hAnsiTheme="minorHAnsi" w:cs="Arial"/>
          <w:sz w:val="20"/>
        </w:rPr>
      </w:pPr>
      <w:r w:rsidRPr="001B5605">
        <w:rPr>
          <w:rFonts w:asciiTheme="minorHAnsi" w:hAnsiTheme="minorHAnsi" w:cs="Arial"/>
          <w:sz w:val="20"/>
        </w:rPr>
        <w:t xml:space="preserve">protéger au mieux les intérêts d’EXPERTISE FRANCE vis-à-vis du </w:t>
      </w:r>
      <w:r w:rsidRPr="001B5605">
        <w:rPr>
          <w:rFonts w:asciiTheme="minorHAnsi" w:hAnsiTheme="minorHAnsi" w:cs="Arial"/>
          <w:smallCaps/>
          <w:sz w:val="20"/>
        </w:rPr>
        <w:t>Client</w:t>
      </w:r>
      <w:r w:rsidRPr="001B5605">
        <w:rPr>
          <w:rFonts w:asciiTheme="minorHAnsi" w:hAnsiTheme="minorHAnsi" w:cs="Arial"/>
          <w:sz w:val="20"/>
        </w:rPr>
        <w:t> ;</w:t>
      </w:r>
    </w:p>
    <w:p w14:paraId="7A75CABC" w14:textId="77777777" w:rsidR="00456853" w:rsidRPr="001B5605" w:rsidRDefault="00456853" w:rsidP="00A1761D">
      <w:pPr>
        <w:pStyle w:val="u"/>
        <w:widowControl w:val="0"/>
        <w:numPr>
          <w:ilvl w:val="0"/>
          <w:numId w:val="11"/>
        </w:numPr>
        <w:spacing w:before="60"/>
        <w:ind w:left="1423" w:hanging="357"/>
        <w:rPr>
          <w:rFonts w:asciiTheme="minorHAnsi" w:hAnsiTheme="minorHAnsi" w:cs="Arial"/>
          <w:sz w:val="20"/>
        </w:rPr>
      </w:pPr>
      <w:r w:rsidRPr="001B5605">
        <w:rPr>
          <w:rFonts w:asciiTheme="minorHAnsi" w:hAnsiTheme="minorHAnsi" w:cs="Arial"/>
          <w:sz w:val="20"/>
        </w:rPr>
        <w:t>se comporter en conseiller loyal vis-à-vis d’EXPERTISE FRANCE ;</w:t>
      </w:r>
    </w:p>
    <w:p w14:paraId="13EF9519" w14:textId="77777777" w:rsidR="00456853" w:rsidRDefault="00456853" w:rsidP="00A1761D">
      <w:pPr>
        <w:pStyle w:val="u"/>
        <w:widowControl w:val="0"/>
        <w:numPr>
          <w:ilvl w:val="0"/>
          <w:numId w:val="11"/>
        </w:numPr>
        <w:spacing w:before="60"/>
        <w:ind w:left="1423" w:hanging="357"/>
        <w:rPr>
          <w:rFonts w:asciiTheme="minorHAnsi" w:hAnsiTheme="minorHAnsi" w:cs="Arial"/>
          <w:sz w:val="20"/>
        </w:rPr>
      </w:pPr>
      <w:r w:rsidRPr="001B5605">
        <w:rPr>
          <w:rFonts w:asciiTheme="minorHAnsi" w:hAnsiTheme="minorHAnsi" w:cs="Arial"/>
          <w:sz w:val="20"/>
        </w:rPr>
        <w:t xml:space="preserve">se présenter vis-à-vis du </w:t>
      </w:r>
      <w:r w:rsidRPr="001B5605">
        <w:rPr>
          <w:rFonts w:asciiTheme="minorHAnsi" w:hAnsiTheme="minorHAnsi" w:cs="Arial"/>
          <w:smallCaps/>
          <w:sz w:val="20"/>
        </w:rPr>
        <w:t>Client</w:t>
      </w:r>
      <w:r w:rsidRPr="001B5605">
        <w:rPr>
          <w:rFonts w:asciiTheme="minorHAnsi" w:hAnsiTheme="minorHAnsi" w:cs="Arial"/>
          <w:sz w:val="20"/>
        </w:rPr>
        <w:t xml:space="preserve">, des partenaires et des autorités locales comme </w:t>
      </w:r>
      <w:r w:rsidRPr="00EF1BFA">
        <w:rPr>
          <w:rFonts w:asciiTheme="minorHAnsi" w:hAnsiTheme="minorHAnsi" w:cs="Arial"/>
          <w:smallCaps/>
          <w:sz w:val="20"/>
        </w:rPr>
        <w:t>contractant</w:t>
      </w:r>
      <w:r w:rsidRPr="001B5605">
        <w:rPr>
          <w:rFonts w:asciiTheme="minorHAnsi" w:hAnsiTheme="minorHAnsi" w:cs="Arial"/>
          <w:sz w:val="20"/>
        </w:rPr>
        <w:t xml:space="preserve"> missionné par EXPERTISE FRANCE.</w:t>
      </w:r>
    </w:p>
    <w:p w14:paraId="69378ADD" w14:textId="77777777" w:rsidR="00F97562" w:rsidRPr="00F97562" w:rsidRDefault="00F97562" w:rsidP="00A1761D">
      <w:pPr>
        <w:pStyle w:val="u"/>
        <w:widowControl w:val="0"/>
        <w:numPr>
          <w:ilvl w:val="0"/>
          <w:numId w:val="11"/>
        </w:numPr>
        <w:spacing w:before="60"/>
        <w:rPr>
          <w:rFonts w:asciiTheme="minorHAnsi" w:hAnsiTheme="minorHAnsi" w:cs="Arial"/>
          <w:sz w:val="20"/>
        </w:rPr>
      </w:pPr>
      <w:r>
        <w:rPr>
          <w:rFonts w:asciiTheme="minorHAnsi" w:hAnsiTheme="minorHAnsi" w:cs="Arial"/>
          <w:sz w:val="20"/>
        </w:rPr>
        <w:t>appliquer</w:t>
      </w:r>
      <w:r w:rsidRPr="00091B95">
        <w:rPr>
          <w:rFonts w:asciiTheme="minorHAnsi" w:hAnsiTheme="minorHAnsi" w:cs="Arial"/>
          <w:sz w:val="20"/>
        </w:rPr>
        <w:t xml:space="preserve"> les engagements d’</w:t>
      </w:r>
      <w:r w:rsidRPr="005469E2">
        <w:rPr>
          <w:rFonts w:asciiTheme="minorHAnsi" w:hAnsiTheme="minorHAnsi" w:cs="Arial"/>
          <w:smallCaps/>
          <w:sz w:val="20"/>
        </w:rPr>
        <w:t xml:space="preserve">expertise </w:t>
      </w:r>
      <w:proofErr w:type="spellStart"/>
      <w:r w:rsidRPr="005469E2">
        <w:rPr>
          <w:rFonts w:asciiTheme="minorHAnsi" w:hAnsiTheme="minorHAnsi" w:cs="Arial"/>
          <w:smallCaps/>
          <w:sz w:val="20"/>
        </w:rPr>
        <w:t>france</w:t>
      </w:r>
      <w:proofErr w:type="spellEnd"/>
      <w:r w:rsidRPr="005469E2">
        <w:rPr>
          <w:rFonts w:asciiTheme="minorHAnsi" w:hAnsiTheme="minorHAnsi" w:cs="Arial"/>
          <w:smallCaps/>
          <w:sz w:val="20"/>
        </w:rPr>
        <w:t xml:space="preserve"> </w:t>
      </w:r>
      <w:r w:rsidRPr="00091B95">
        <w:rPr>
          <w:rFonts w:asciiTheme="minorHAnsi" w:hAnsiTheme="minorHAnsi" w:cs="Arial"/>
          <w:sz w:val="20"/>
        </w:rPr>
        <w:t>exprimés dans sa Charte éthique jointe en annexe 5 du présent Contrat</w:t>
      </w:r>
      <w:r>
        <w:rPr>
          <w:rFonts w:asciiTheme="minorHAnsi" w:hAnsiTheme="minorHAnsi" w:cs="Arial"/>
          <w:sz w:val="20"/>
        </w:rPr>
        <w:t>.</w:t>
      </w:r>
    </w:p>
    <w:p w14:paraId="12D735A0" w14:textId="77777777" w:rsidR="003A4792" w:rsidRPr="001B5605" w:rsidRDefault="003A4792" w:rsidP="00A1761D">
      <w:pPr>
        <w:pStyle w:val="u"/>
        <w:widowControl w:val="0"/>
        <w:numPr>
          <w:ilvl w:val="12"/>
          <w:numId w:val="0"/>
        </w:numPr>
        <w:spacing w:before="120"/>
        <w:ind w:left="567"/>
        <w:rPr>
          <w:rFonts w:asciiTheme="minorHAnsi" w:hAnsiTheme="minorHAnsi" w:cs="Arial"/>
          <w:sz w:val="20"/>
        </w:rPr>
      </w:pPr>
      <w:r w:rsidRPr="001B5605">
        <w:rPr>
          <w:rFonts w:asciiTheme="minorHAnsi" w:hAnsiTheme="minorHAnsi" w:cs="Arial"/>
          <w:sz w:val="20"/>
        </w:rPr>
        <w:t xml:space="preserve">Dans le cadre de l’exécution du </w:t>
      </w:r>
      <w:r w:rsidRPr="001B5605">
        <w:rPr>
          <w:rFonts w:asciiTheme="minorHAnsi" w:hAnsiTheme="minorHAnsi" w:cs="Arial"/>
          <w:smallCaps/>
          <w:sz w:val="20"/>
        </w:rPr>
        <w:t>Contrat</w:t>
      </w:r>
      <w:r w:rsidRPr="001B5605">
        <w:rPr>
          <w:rFonts w:asciiTheme="minorHAnsi" w:hAnsiTheme="minorHAnsi" w:cs="Arial"/>
          <w:sz w:val="20"/>
        </w:rPr>
        <w:t xml:space="preserve">, le </w:t>
      </w:r>
      <w:r w:rsidR="0082684B">
        <w:rPr>
          <w:rFonts w:asciiTheme="minorHAnsi" w:hAnsiTheme="minorHAnsi" w:cs="Arial"/>
          <w:smallCaps/>
          <w:sz w:val="20"/>
        </w:rPr>
        <w:t>contractant</w:t>
      </w:r>
      <w:r w:rsidR="00D10387" w:rsidRPr="001B5605">
        <w:rPr>
          <w:rFonts w:asciiTheme="minorHAnsi" w:hAnsiTheme="minorHAnsi" w:cs="Arial"/>
          <w:smallCaps/>
          <w:sz w:val="20"/>
        </w:rPr>
        <w:t xml:space="preserve"> </w:t>
      </w:r>
      <w:r w:rsidR="00D10387" w:rsidRPr="001B5605">
        <w:rPr>
          <w:rFonts w:asciiTheme="minorHAnsi" w:hAnsiTheme="minorHAnsi" w:cs="Arial"/>
          <w:sz w:val="20"/>
        </w:rPr>
        <w:t>s’engage</w:t>
      </w:r>
      <w:r w:rsidR="00D10387" w:rsidRPr="001B5605">
        <w:rPr>
          <w:rFonts w:asciiTheme="minorHAnsi" w:hAnsiTheme="minorHAnsi" w:cs="Arial"/>
          <w:smallCaps/>
          <w:sz w:val="20"/>
        </w:rPr>
        <w:t xml:space="preserve"> </w:t>
      </w:r>
      <w:r w:rsidR="00D10387" w:rsidRPr="001B5605">
        <w:rPr>
          <w:rFonts w:asciiTheme="minorHAnsi" w:hAnsiTheme="minorHAnsi" w:cs="Arial"/>
          <w:sz w:val="20"/>
        </w:rPr>
        <w:t>à</w:t>
      </w:r>
      <w:r w:rsidR="00143F6C" w:rsidRPr="001B5605">
        <w:rPr>
          <w:rFonts w:asciiTheme="minorHAnsi" w:hAnsiTheme="minorHAnsi" w:cs="Arial"/>
          <w:smallCaps/>
          <w:sz w:val="20"/>
        </w:rPr>
        <w:t> </w:t>
      </w:r>
      <w:r w:rsidRPr="001B5605">
        <w:rPr>
          <w:rFonts w:asciiTheme="minorHAnsi" w:hAnsiTheme="minorHAnsi" w:cs="Arial"/>
          <w:sz w:val="20"/>
        </w:rPr>
        <w:t>:</w:t>
      </w:r>
    </w:p>
    <w:p w14:paraId="6530FFD5" w14:textId="77777777" w:rsidR="003A4792" w:rsidRPr="001B5605" w:rsidRDefault="003A4792" w:rsidP="00A1761D">
      <w:pPr>
        <w:pStyle w:val="u"/>
        <w:widowControl w:val="0"/>
        <w:numPr>
          <w:ilvl w:val="0"/>
          <w:numId w:val="11"/>
        </w:numPr>
        <w:spacing w:before="120"/>
        <w:rPr>
          <w:rFonts w:asciiTheme="minorHAnsi" w:hAnsiTheme="minorHAnsi" w:cs="Arial"/>
          <w:sz w:val="20"/>
        </w:rPr>
      </w:pPr>
      <w:r w:rsidRPr="001B5605">
        <w:rPr>
          <w:rFonts w:asciiTheme="minorHAnsi" w:hAnsiTheme="minorHAnsi" w:cs="Arial"/>
          <w:sz w:val="20"/>
        </w:rPr>
        <w:t>réalise</w:t>
      </w:r>
      <w:r w:rsidR="00B04123" w:rsidRPr="001B5605">
        <w:rPr>
          <w:rFonts w:asciiTheme="minorHAnsi" w:hAnsiTheme="minorHAnsi" w:cs="Arial"/>
          <w:sz w:val="20"/>
        </w:rPr>
        <w:t>r</w:t>
      </w:r>
      <w:r w:rsidRPr="001B5605">
        <w:rPr>
          <w:rFonts w:asciiTheme="minorHAnsi" w:hAnsiTheme="minorHAnsi" w:cs="Arial"/>
          <w:sz w:val="20"/>
        </w:rPr>
        <w:t xml:space="preserve"> les</w:t>
      </w:r>
      <w:r w:rsidR="00C84056" w:rsidRPr="001B5605">
        <w:rPr>
          <w:rFonts w:asciiTheme="minorHAnsi" w:hAnsiTheme="minorHAnsi" w:cs="Arial"/>
          <w:sz w:val="20"/>
        </w:rPr>
        <w:t xml:space="preserve"> prestations</w:t>
      </w:r>
      <w:r w:rsidRPr="001B5605">
        <w:rPr>
          <w:rFonts w:asciiTheme="minorHAnsi" w:hAnsiTheme="minorHAnsi" w:cs="Arial"/>
          <w:sz w:val="20"/>
        </w:rPr>
        <w:t xml:space="preserve"> de façon diligente, efficace et économique, conformément aux techniques et pratiques généralement acceptées ;</w:t>
      </w:r>
    </w:p>
    <w:p w14:paraId="23D37DE0" w14:textId="77777777" w:rsidR="003A4792" w:rsidRPr="001B5605" w:rsidRDefault="003A4792" w:rsidP="00A1761D">
      <w:pPr>
        <w:pStyle w:val="u"/>
        <w:widowControl w:val="0"/>
        <w:numPr>
          <w:ilvl w:val="0"/>
          <w:numId w:val="11"/>
        </w:numPr>
        <w:spacing w:before="60"/>
        <w:ind w:left="1423" w:hanging="357"/>
        <w:rPr>
          <w:rFonts w:asciiTheme="minorHAnsi" w:hAnsiTheme="minorHAnsi" w:cs="Arial"/>
          <w:sz w:val="20"/>
        </w:rPr>
      </w:pPr>
      <w:r w:rsidRPr="001B5605">
        <w:rPr>
          <w:rFonts w:asciiTheme="minorHAnsi" w:hAnsiTheme="minorHAnsi" w:cs="Arial"/>
          <w:sz w:val="20"/>
        </w:rPr>
        <w:t>utilise</w:t>
      </w:r>
      <w:r w:rsidR="00B04123" w:rsidRPr="001B5605">
        <w:rPr>
          <w:rFonts w:asciiTheme="minorHAnsi" w:hAnsiTheme="minorHAnsi" w:cs="Arial"/>
          <w:sz w:val="20"/>
        </w:rPr>
        <w:t>r</w:t>
      </w:r>
      <w:r w:rsidRPr="001B5605">
        <w:rPr>
          <w:rFonts w:asciiTheme="minorHAnsi" w:hAnsiTheme="minorHAnsi" w:cs="Arial"/>
          <w:sz w:val="20"/>
        </w:rPr>
        <w:t xml:space="preserve"> des techniques modernes appropriées et procédés sûrs et efficaces</w:t>
      </w:r>
      <w:r w:rsidR="00456853">
        <w:rPr>
          <w:rFonts w:asciiTheme="minorHAnsi" w:hAnsiTheme="minorHAnsi" w:cs="Arial"/>
          <w:sz w:val="20"/>
        </w:rPr>
        <w:t>.</w:t>
      </w:r>
    </w:p>
    <w:p w14:paraId="0390B8A5" w14:textId="77777777" w:rsidR="003A4792" w:rsidRPr="001B5605" w:rsidRDefault="003A4792" w:rsidP="00A1761D">
      <w:pPr>
        <w:pStyle w:val="Titre2"/>
        <w:spacing w:before="120" w:after="60"/>
        <w:jc w:val="both"/>
        <w:rPr>
          <w:rFonts w:asciiTheme="minorHAnsi" w:hAnsiTheme="minorHAnsi"/>
        </w:rPr>
      </w:pPr>
      <w:bookmarkStart w:id="65" w:name="_Toc392669646"/>
      <w:bookmarkStart w:id="66" w:name="_Toc32413530"/>
      <w:r w:rsidRPr="001B5605">
        <w:rPr>
          <w:rFonts w:asciiTheme="minorHAnsi" w:hAnsiTheme="minorHAnsi"/>
        </w:rPr>
        <w:t>Confidentialité</w:t>
      </w:r>
      <w:bookmarkEnd w:id="65"/>
      <w:bookmarkEnd w:id="66"/>
    </w:p>
    <w:p w14:paraId="6208433E" w14:textId="1747D830" w:rsidR="00C71F4D" w:rsidRDefault="00C71F4D" w:rsidP="00A1761D">
      <w:pPr>
        <w:pStyle w:val="u"/>
        <w:widowControl w:val="0"/>
        <w:spacing w:before="120"/>
        <w:ind w:left="567"/>
        <w:rPr>
          <w:rFonts w:asciiTheme="minorHAnsi" w:hAnsiTheme="minorHAnsi" w:cs="Arial"/>
          <w:sz w:val="20"/>
        </w:rPr>
      </w:pPr>
      <w:r w:rsidRPr="001B5605">
        <w:rPr>
          <w:rFonts w:asciiTheme="minorHAnsi" w:hAnsiTheme="minorHAnsi" w:cs="Arial"/>
          <w:sz w:val="20"/>
        </w:rPr>
        <w:t xml:space="preserve">Le </w:t>
      </w:r>
      <w:r w:rsidR="00B55D7E">
        <w:rPr>
          <w:rFonts w:asciiTheme="minorHAnsi" w:hAnsiTheme="minorHAnsi" w:cs="Arial"/>
          <w:smallCaps/>
          <w:sz w:val="20"/>
        </w:rPr>
        <w:t>C</w:t>
      </w:r>
      <w:r w:rsidR="0082684B">
        <w:rPr>
          <w:rFonts w:asciiTheme="minorHAnsi" w:hAnsiTheme="minorHAnsi" w:cs="Arial"/>
          <w:smallCaps/>
          <w:sz w:val="20"/>
        </w:rPr>
        <w:t>ontractant</w:t>
      </w:r>
      <w:r w:rsidR="00D10387" w:rsidRPr="001B5605">
        <w:rPr>
          <w:rFonts w:asciiTheme="minorHAnsi" w:hAnsiTheme="minorHAnsi" w:cs="Arial"/>
          <w:smallCaps/>
          <w:sz w:val="20"/>
        </w:rPr>
        <w:t xml:space="preserve"> </w:t>
      </w:r>
      <w:r w:rsidR="00F92D77" w:rsidRPr="001B5605">
        <w:rPr>
          <w:rFonts w:asciiTheme="minorHAnsi" w:hAnsiTheme="minorHAnsi" w:cs="Arial"/>
          <w:sz w:val="20"/>
        </w:rPr>
        <w:t>tiendra</w:t>
      </w:r>
      <w:r w:rsidR="00D10387" w:rsidRPr="001B5605">
        <w:rPr>
          <w:rFonts w:asciiTheme="minorHAnsi" w:hAnsiTheme="minorHAnsi" w:cs="Arial"/>
          <w:sz w:val="20"/>
        </w:rPr>
        <w:t xml:space="preserve"> </w:t>
      </w:r>
      <w:r w:rsidRPr="001B5605">
        <w:rPr>
          <w:rFonts w:asciiTheme="minorHAnsi" w:hAnsiTheme="minorHAnsi" w:cs="Arial"/>
          <w:sz w:val="20"/>
        </w:rPr>
        <w:t>pour privé et confidentiel tous les documents et inf</w:t>
      </w:r>
      <w:r w:rsidR="005D1EE3" w:rsidRPr="001B5605">
        <w:rPr>
          <w:rFonts w:asciiTheme="minorHAnsi" w:hAnsiTheme="minorHAnsi" w:cs="Arial"/>
          <w:sz w:val="20"/>
        </w:rPr>
        <w:t xml:space="preserve">ormations reçus ou portés à </w:t>
      </w:r>
      <w:r w:rsidR="00CF297A">
        <w:rPr>
          <w:rFonts w:asciiTheme="minorHAnsi" w:hAnsiTheme="minorHAnsi" w:cs="Arial"/>
          <w:sz w:val="20"/>
        </w:rPr>
        <w:t>sa</w:t>
      </w:r>
      <w:r w:rsidR="00D10387" w:rsidRPr="001B5605">
        <w:rPr>
          <w:rFonts w:asciiTheme="minorHAnsi" w:hAnsiTheme="minorHAnsi" w:cs="Arial"/>
          <w:sz w:val="20"/>
        </w:rPr>
        <w:t xml:space="preserve"> </w:t>
      </w:r>
      <w:r w:rsidRPr="001B5605">
        <w:rPr>
          <w:rFonts w:asciiTheme="minorHAnsi" w:hAnsiTheme="minorHAnsi" w:cs="Arial"/>
          <w:sz w:val="20"/>
        </w:rPr>
        <w:t xml:space="preserve">connaissance dans le cadre du </w:t>
      </w:r>
      <w:r w:rsidRPr="001B5605">
        <w:rPr>
          <w:rFonts w:asciiTheme="minorHAnsi" w:hAnsiTheme="minorHAnsi" w:cs="Arial"/>
          <w:smallCaps/>
          <w:sz w:val="20"/>
        </w:rPr>
        <w:t>Projet</w:t>
      </w:r>
      <w:r w:rsidRPr="001B5605">
        <w:rPr>
          <w:rFonts w:asciiTheme="minorHAnsi" w:hAnsiTheme="minorHAnsi" w:cs="Arial"/>
          <w:sz w:val="20"/>
        </w:rPr>
        <w:t>. Il</w:t>
      </w:r>
      <w:r w:rsidR="00E56ECB">
        <w:rPr>
          <w:rFonts w:asciiTheme="minorHAnsi" w:hAnsiTheme="minorHAnsi" w:cs="Arial"/>
          <w:sz w:val="20"/>
        </w:rPr>
        <w:t xml:space="preserve"> conservera leur caractère secret </w:t>
      </w:r>
      <w:r w:rsidRPr="001B5605">
        <w:rPr>
          <w:rFonts w:asciiTheme="minorHAnsi" w:hAnsiTheme="minorHAnsi" w:cs="Arial"/>
          <w:sz w:val="20"/>
        </w:rPr>
        <w:t xml:space="preserve"> ne les utiliser</w:t>
      </w:r>
      <w:r w:rsidR="00B55D7E">
        <w:rPr>
          <w:rFonts w:asciiTheme="minorHAnsi" w:hAnsiTheme="minorHAnsi" w:cs="Arial"/>
          <w:sz w:val="20"/>
        </w:rPr>
        <w:t>a</w:t>
      </w:r>
      <w:r w:rsidR="00D10387" w:rsidRPr="001B5605">
        <w:rPr>
          <w:rFonts w:asciiTheme="minorHAnsi" w:hAnsiTheme="minorHAnsi" w:cs="Arial"/>
          <w:sz w:val="20"/>
        </w:rPr>
        <w:t xml:space="preserve"> </w:t>
      </w:r>
      <w:r w:rsidRPr="001B5605">
        <w:rPr>
          <w:rFonts w:asciiTheme="minorHAnsi" w:hAnsiTheme="minorHAnsi" w:cs="Arial"/>
          <w:sz w:val="20"/>
        </w:rPr>
        <w:t xml:space="preserve">pas à d’autres fins que l’exécution du </w:t>
      </w:r>
      <w:r w:rsidRPr="001B5605">
        <w:rPr>
          <w:rFonts w:asciiTheme="minorHAnsi" w:hAnsiTheme="minorHAnsi" w:cs="Arial"/>
          <w:smallCaps/>
          <w:sz w:val="20"/>
        </w:rPr>
        <w:t>Contrat</w:t>
      </w:r>
      <w:r w:rsidRPr="001B5605">
        <w:rPr>
          <w:rFonts w:asciiTheme="minorHAnsi" w:hAnsiTheme="minorHAnsi" w:cs="Arial"/>
          <w:sz w:val="20"/>
        </w:rPr>
        <w:t>.</w:t>
      </w:r>
    </w:p>
    <w:p w14:paraId="72088F4A" w14:textId="77777777" w:rsidR="00B55D7E" w:rsidRPr="007C42D8" w:rsidRDefault="00B55D7E" w:rsidP="00A1761D">
      <w:pPr>
        <w:ind w:firstLine="567"/>
        <w:jc w:val="both"/>
        <w:rPr>
          <w:rFonts w:asciiTheme="minorHAnsi" w:eastAsia="Times New Roman" w:hAnsiTheme="minorHAnsi" w:cs="Arial"/>
        </w:rPr>
      </w:pPr>
      <w:r w:rsidRPr="00B55D7E">
        <w:rPr>
          <w:rFonts w:asciiTheme="minorHAnsi" w:eastAsia="Times New Roman" w:hAnsiTheme="minorHAnsi" w:cs="Arial"/>
        </w:rPr>
        <w:t xml:space="preserve">A ce titre, le </w:t>
      </w:r>
      <w:r w:rsidRPr="007C42D8">
        <w:rPr>
          <w:rFonts w:asciiTheme="minorHAnsi" w:eastAsia="Times New Roman" w:hAnsiTheme="minorHAnsi" w:cs="Arial"/>
          <w:smallCaps/>
        </w:rPr>
        <w:t>Contractant</w:t>
      </w:r>
      <w:r w:rsidRPr="00E56ECB">
        <w:rPr>
          <w:rFonts w:asciiTheme="minorHAnsi" w:eastAsia="Times New Roman" w:hAnsiTheme="minorHAnsi" w:cs="Arial"/>
        </w:rPr>
        <w:t xml:space="preserve"> s’engage</w:t>
      </w:r>
      <w:r w:rsidRPr="007C42D8">
        <w:rPr>
          <w:rFonts w:asciiTheme="minorHAnsi" w:eastAsia="Times New Roman" w:hAnsiTheme="minorHAnsi" w:cs="Arial"/>
        </w:rPr>
        <w:t xml:space="preserve"> à : </w:t>
      </w:r>
    </w:p>
    <w:p w14:paraId="4D6E0E0E" w14:textId="77777777" w:rsidR="00B55D7E" w:rsidRPr="007C42D8" w:rsidRDefault="00B55D7E" w:rsidP="00A1761D">
      <w:pPr>
        <w:pStyle w:val="u"/>
        <w:widowControl w:val="0"/>
        <w:numPr>
          <w:ilvl w:val="0"/>
          <w:numId w:val="11"/>
        </w:numPr>
        <w:spacing w:before="60"/>
        <w:ind w:left="1423" w:hanging="357"/>
        <w:rPr>
          <w:rFonts w:asciiTheme="minorHAnsi" w:hAnsiTheme="minorHAnsi" w:cs="Arial"/>
          <w:sz w:val="20"/>
        </w:rPr>
      </w:pPr>
      <w:r w:rsidRPr="007C42D8">
        <w:rPr>
          <w:rFonts w:asciiTheme="minorHAnsi" w:hAnsiTheme="minorHAnsi" w:cs="Arial"/>
          <w:sz w:val="20"/>
        </w:rPr>
        <w:t>Protéger et garder comme telles les</w:t>
      </w:r>
      <w:r w:rsidR="0091111F" w:rsidRPr="0091111F">
        <w:rPr>
          <w:rFonts w:asciiTheme="minorHAnsi" w:hAnsiTheme="minorHAnsi" w:cs="Arial"/>
          <w:sz w:val="20"/>
        </w:rPr>
        <w:t xml:space="preserve"> i</w:t>
      </w:r>
      <w:r w:rsidRPr="007C42D8">
        <w:rPr>
          <w:rFonts w:asciiTheme="minorHAnsi" w:hAnsiTheme="minorHAnsi" w:cs="Arial"/>
          <w:sz w:val="20"/>
        </w:rPr>
        <w:t>nformations considérées ou présentées comme confidentielles ;</w:t>
      </w:r>
    </w:p>
    <w:p w14:paraId="121E18D0" w14:textId="77777777" w:rsidR="00B55D7E" w:rsidRPr="007C42D8" w:rsidRDefault="00B55D7E" w:rsidP="00A1761D">
      <w:pPr>
        <w:pStyle w:val="u"/>
        <w:widowControl w:val="0"/>
        <w:numPr>
          <w:ilvl w:val="0"/>
          <w:numId w:val="11"/>
        </w:numPr>
        <w:spacing w:before="60"/>
        <w:ind w:left="1423" w:hanging="357"/>
        <w:rPr>
          <w:rFonts w:asciiTheme="minorHAnsi" w:hAnsiTheme="minorHAnsi" w:cs="Arial"/>
          <w:sz w:val="20"/>
        </w:rPr>
      </w:pPr>
      <w:r w:rsidRPr="007C42D8">
        <w:rPr>
          <w:rFonts w:asciiTheme="minorHAnsi" w:hAnsiTheme="minorHAnsi" w:cs="Arial"/>
          <w:sz w:val="20"/>
        </w:rPr>
        <w:t xml:space="preserve">Traiter </w:t>
      </w:r>
      <w:r w:rsidR="0091111F" w:rsidRPr="0091111F">
        <w:rPr>
          <w:rFonts w:asciiTheme="minorHAnsi" w:hAnsiTheme="minorHAnsi" w:cs="Arial"/>
          <w:sz w:val="20"/>
        </w:rPr>
        <w:t>les i</w:t>
      </w:r>
      <w:r w:rsidRPr="007C42D8">
        <w:rPr>
          <w:rFonts w:asciiTheme="minorHAnsi" w:hAnsiTheme="minorHAnsi" w:cs="Arial"/>
          <w:sz w:val="20"/>
        </w:rPr>
        <w:t>nformations confidentielles reçues avec le même degré de précaution et de prot</w:t>
      </w:r>
      <w:r w:rsidR="00E56ECB" w:rsidRPr="00E56ECB">
        <w:rPr>
          <w:rFonts w:asciiTheme="minorHAnsi" w:hAnsiTheme="minorHAnsi" w:cs="Arial"/>
          <w:sz w:val="20"/>
        </w:rPr>
        <w:t>ection que celui accordé à ses</w:t>
      </w:r>
      <w:r w:rsidRPr="007C42D8">
        <w:rPr>
          <w:rFonts w:asciiTheme="minorHAnsi" w:hAnsiTheme="minorHAnsi" w:cs="Arial"/>
          <w:sz w:val="20"/>
        </w:rPr>
        <w:t xml:space="preserve"> propres informations confidentielles ;</w:t>
      </w:r>
    </w:p>
    <w:p w14:paraId="27AAA25B" w14:textId="77777777" w:rsidR="00B55D7E" w:rsidRPr="007C42D8" w:rsidRDefault="0091111F" w:rsidP="00A1761D">
      <w:pPr>
        <w:pStyle w:val="u"/>
        <w:widowControl w:val="0"/>
        <w:numPr>
          <w:ilvl w:val="0"/>
          <w:numId w:val="11"/>
        </w:numPr>
        <w:spacing w:before="60"/>
        <w:ind w:left="1423" w:hanging="357"/>
        <w:rPr>
          <w:rFonts w:asciiTheme="minorHAnsi" w:hAnsiTheme="minorHAnsi" w:cs="Arial"/>
          <w:sz w:val="20"/>
        </w:rPr>
      </w:pPr>
      <w:r w:rsidRPr="005851B5">
        <w:rPr>
          <w:rFonts w:asciiTheme="minorHAnsi" w:hAnsiTheme="minorHAnsi" w:cs="Arial"/>
          <w:sz w:val="20"/>
        </w:rPr>
        <w:t>ne révéler les i</w:t>
      </w:r>
      <w:r w:rsidR="00B55D7E" w:rsidRPr="007C42D8">
        <w:rPr>
          <w:rFonts w:asciiTheme="minorHAnsi" w:hAnsiTheme="minorHAnsi" w:cs="Arial"/>
          <w:sz w:val="20"/>
        </w:rPr>
        <w:t xml:space="preserve">nformations confidentielles </w:t>
      </w:r>
      <w:r w:rsidR="00E56ECB">
        <w:rPr>
          <w:rFonts w:asciiTheme="minorHAnsi" w:hAnsiTheme="minorHAnsi" w:cs="Arial"/>
          <w:sz w:val="20"/>
        </w:rPr>
        <w:t>qu’à son</w:t>
      </w:r>
      <w:r w:rsidR="00B55D7E" w:rsidRPr="007C42D8">
        <w:rPr>
          <w:rFonts w:asciiTheme="minorHAnsi" w:hAnsiTheme="minorHAnsi" w:cs="Arial"/>
          <w:sz w:val="20"/>
        </w:rPr>
        <w:t xml:space="preserve"> personnel </w:t>
      </w:r>
      <w:r w:rsidR="00E56ECB">
        <w:rPr>
          <w:rFonts w:asciiTheme="minorHAnsi" w:hAnsiTheme="minorHAnsi" w:cs="Arial"/>
          <w:sz w:val="20"/>
        </w:rPr>
        <w:t xml:space="preserve">et aux tiers </w:t>
      </w:r>
      <w:r w:rsidR="00B55D7E" w:rsidRPr="007C42D8">
        <w:rPr>
          <w:rFonts w:asciiTheme="minorHAnsi" w:hAnsiTheme="minorHAnsi" w:cs="Arial"/>
          <w:sz w:val="20"/>
        </w:rPr>
        <w:t>impl</w:t>
      </w:r>
      <w:r w:rsidR="00E56ECB" w:rsidRPr="00E56ECB">
        <w:rPr>
          <w:rFonts w:asciiTheme="minorHAnsi" w:hAnsiTheme="minorHAnsi" w:cs="Arial"/>
          <w:sz w:val="20"/>
        </w:rPr>
        <w:t>iqués dans l’exécution du Contrat</w:t>
      </w:r>
      <w:r w:rsidR="00E56ECB" w:rsidRPr="0091111F">
        <w:rPr>
          <w:rFonts w:asciiTheme="minorHAnsi" w:hAnsiTheme="minorHAnsi" w:cs="Arial"/>
          <w:sz w:val="20"/>
        </w:rPr>
        <w:t xml:space="preserve"> </w:t>
      </w:r>
      <w:r w:rsidR="00B55D7E" w:rsidRPr="007C42D8">
        <w:rPr>
          <w:rFonts w:asciiTheme="minorHAnsi" w:hAnsiTheme="minorHAnsi" w:cs="Arial"/>
          <w:sz w:val="20"/>
        </w:rPr>
        <w:t xml:space="preserve">qu’après avoir sollicité l’accord écrit, exprès et préalable </w:t>
      </w:r>
      <w:r w:rsidR="00A15979">
        <w:rPr>
          <w:rFonts w:asciiTheme="minorHAnsi" w:hAnsiTheme="minorHAnsi" w:cs="Arial"/>
          <w:sz w:val="20"/>
        </w:rPr>
        <w:t>d’</w:t>
      </w:r>
      <w:r w:rsidR="00A15979" w:rsidRPr="00EF1BFA">
        <w:rPr>
          <w:rFonts w:asciiTheme="minorHAnsi" w:hAnsiTheme="minorHAnsi" w:cs="Arial"/>
          <w:smallCaps/>
          <w:sz w:val="20"/>
        </w:rPr>
        <w:t>Expertise France</w:t>
      </w:r>
      <w:r w:rsidR="00B55D7E" w:rsidRPr="00EF1BFA">
        <w:rPr>
          <w:rFonts w:asciiTheme="minorHAnsi" w:hAnsiTheme="minorHAnsi" w:cs="Arial"/>
          <w:smallCaps/>
          <w:sz w:val="20"/>
        </w:rPr>
        <w:t> </w:t>
      </w:r>
      <w:r w:rsidR="00B55D7E" w:rsidRPr="007C42D8">
        <w:rPr>
          <w:rFonts w:asciiTheme="minorHAnsi" w:hAnsiTheme="minorHAnsi" w:cs="Arial"/>
          <w:sz w:val="20"/>
        </w:rPr>
        <w:t>;</w:t>
      </w:r>
    </w:p>
    <w:p w14:paraId="582338C6" w14:textId="7127BDC4" w:rsidR="00B55D7E" w:rsidRPr="007C42D8" w:rsidRDefault="00B55D7E" w:rsidP="00A1761D">
      <w:pPr>
        <w:pStyle w:val="u"/>
        <w:widowControl w:val="0"/>
        <w:numPr>
          <w:ilvl w:val="0"/>
          <w:numId w:val="11"/>
        </w:numPr>
        <w:spacing w:before="60"/>
        <w:ind w:left="1423" w:hanging="357"/>
        <w:rPr>
          <w:rFonts w:asciiTheme="minorHAnsi" w:hAnsiTheme="minorHAnsi" w:cs="Arial"/>
          <w:sz w:val="20"/>
        </w:rPr>
      </w:pPr>
      <w:r w:rsidRPr="007C42D8">
        <w:rPr>
          <w:rFonts w:asciiTheme="minorHAnsi" w:hAnsiTheme="minorHAnsi" w:cs="Arial"/>
          <w:sz w:val="20"/>
        </w:rPr>
        <w:t xml:space="preserve">prendre toutes les dispositions nécessaires pour que </w:t>
      </w:r>
      <w:r w:rsidR="0091111F">
        <w:rPr>
          <w:rFonts w:asciiTheme="minorHAnsi" w:hAnsiTheme="minorHAnsi" w:cs="Arial"/>
          <w:sz w:val="20"/>
        </w:rPr>
        <w:t>son personnel et</w:t>
      </w:r>
      <w:r w:rsidRPr="007C42D8">
        <w:rPr>
          <w:rFonts w:asciiTheme="minorHAnsi" w:hAnsiTheme="minorHAnsi" w:cs="Arial"/>
          <w:sz w:val="20"/>
        </w:rPr>
        <w:t xml:space="preserve"> les tiers impliqués dans l’exécution du </w:t>
      </w:r>
      <w:r w:rsidR="0091111F" w:rsidRPr="00EF1BFA">
        <w:rPr>
          <w:rFonts w:asciiTheme="minorHAnsi" w:hAnsiTheme="minorHAnsi" w:cs="Arial"/>
          <w:smallCaps/>
          <w:sz w:val="20"/>
        </w:rPr>
        <w:t>Contrat</w:t>
      </w:r>
      <w:r w:rsidRPr="007C42D8">
        <w:rPr>
          <w:rFonts w:asciiTheme="minorHAnsi" w:hAnsiTheme="minorHAnsi" w:cs="Arial"/>
          <w:sz w:val="20"/>
        </w:rPr>
        <w:t>, qui auront connaissance</w:t>
      </w:r>
      <w:r w:rsidR="005851B5" w:rsidRPr="005851B5">
        <w:rPr>
          <w:rFonts w:asciiTheme="minorHAnsi" w:hAnsiTheme="minorHAnsi" w:cs="Arial"/>
          <w:sz w:val="20"/>
        </w:rPr>
        <w:t xml:space="preserve"> d’i</w:t>
      </w:r>
      <w:r w:rsidRPr="007C42D8">
        <w:rPr>
          <w:rFonts w:asciiTheme="minorHAnsi" w:hAnsiTheme="minorHAnsi" w:cs="Arial"/>
          <w:sz w:val="20"/>
        </w:rPr>
        <w:t>nformations confiden</w:t>
      </w:r>
      <w:r w:rsidR="0091111F" w:rsidRPr="0091111F">
        <w:rPr>
          <w:rFonts w:asciiTheme="minorHAnsi" w:hAnsiTheme="minorHAnsi" w:cs="Arial"/>
          <w:sz w:val="20"/>
        </w:rPr>
        <w:t>tielles, s’engagent à traiter c</w:t>
      </w:r>
      <w:r w:rsidRPr="007C42D8">
        <w:rPr>
          <w:rFonts w:asciiTheme="minorHAnsi" w:hAnsiTheme="minorHAnsi" w:cs="Arial"/>
          <w:sz w:val="20"/>
        </w:rPr>
        <w:t xml:space="preserve">es </w:t>
      </w:r>
      <w:r w:rsidRPr="007C42D8">
        <w:rPr>
          <w:rFonts w:asciiTheme="minorHAnsi" w:hAnsiTheme="minorHAnsi" w:cs="Arial"/>
          <w:sz w:val="20"/>
        </w:rPr>
        <w:lastRenderedPageBreak/>
        <w:t>Informations avec le même degré de confidentialité que celui résultant de la présente clause ;</w:t>
      </w:r>
    </w:p>
    <w:p w14:paraId="5A45FB37" w14:textId="77777777" w:rsidR="00B55D7E" w:rsidRPr="007C42D8" w:rsidRDefault="00B55D7E" w:rsidP="00A1761D">
      <w:pPr>
        <w:pStyle w:val="u"/>
        <w:widowControl w:val="0"/>
        <w:numPr>
          <w:ilvl w:val="0"/>
          <w:numId w:val="11"/>
        </w:numPr>
        <w:spacing w:before="60"/>
        <w:ind w:left="1423" w:hanging="357"/>
        <w:rPr>
          <w:rFonts w:asciiTheme="minorHAnsi" w:hAnsiTheme="minorHAnsi" w:cs="Arial"/>
          <w:sz w:val="20"/>
        </w:rPr>
      </w:pPr>
      <w:r w:rsidRPr="007C42D8">
        <w:rPr>
          <w:rFonts w:asciiTheme="minorHAnsi" w:hAnsiTheme="minorHAnsi" w:cs="Arial"/>
          <w:sz w:val="20"/>
        </w:rPr>
        <w:t>Rappeler, le cas échéant,</w:t>
      </w:r>
      <w:r w:rsidR="005851B5" w:rsidRPr="005851B5">
        <w:rPr>
          <w:rFonts w:asciiTheme="minorHAnsi" w:hAnsiTheme="minorHAnsi" w:cs="Arial"/>
          <w:sz w:val="20"/>
        </w:rPr>
        <w:t xml:space="preserve"> le caractère confidentiel des i</w:t>
      </w:r>
      <w:r w:rsidRPr="007C42D8">
        <w:rPr>
          <w:rFonts w:asciiTheme="minorHAnsi" w:hAnsiTheme="minorHAnsi" w:cs="Arial"/>
          <w:sz w:val="20"/>
        </w:rPr>
        <w:t xml:space="preserve">nformations confidentielles </w:t>
      </w:r>
      <w:r w:rsidR="0091111F">
        <w:rPr>
          <w:rFonts w:asciiTheme="minorHAnsi" w:hAnsiTheme="minorHAnsi" w:cs="Arial"/>
          <w:sz w:val="20"/>
        </w:rPr>
        <w:t xml:space="preserve">à son personnel et aux </w:t>
      </w:r>
      <w:r w:rsidR="0091111F" w:rsidRPr="0091111F">
        <w:rPr>
          <w:rFonts w:asciiTheme="minorHAnsi" w:hAnsiTheme="minorHAnsi" w:cs="Arial"/>
          <w:sz w:val="20"/>
        </w:rPr>
        <w:t>t</w:t>
      </w:r>
      <w:r w:rsidRPr="007C42D8">
        <w:rPr>
          <w:rFonts w:asciiTheme="minorHAnsi" w:hAnsiTheme="minorHAnsi" w:cs="Arial"/>
          <w:sz w:val="20"/>
        </w:rPr>
        <w:t>iers impl</w:t>
      </w:r>
      <w:r w:rsidR="0091111F" w:rsidRPr="0091111F">
        <w:rPr>
          <w:rFonts w:asciiTheme="minorHAnsi" w:hAnsiTheme="minorHAnsi" w:cs="Arial"/>
          <w:sz w:val="20"/>
        </w:rPr>
        <w:t xml:space="preserve">iqués dans l’exécution du </w:t>
      </w:r>
      <w:r w:rsidR="0091111F" w:rsidRPr="00EF1BFA">
        <w:rPr>
          <w:rFonts w:asciiTheme="minorHAnsi" w:hAnsiTheme="minorHAnsi" w:cs="Arial"/>
          <w:smallCaps/>
          <w:sz w:val="20"/>
        </w:rPr>
        <w:t>Contrat</w:t>
      </w:r>
      <w:r w:rsidRPr="007C42D8">
        <w:rPr>
          <w:rFonts w:asciiTheme="minorHAnsi" w:hAnsiTheme="minorHAnsi" w:cs="Arial"/>
          <w:sz w:val="20"/>
        </w:rPr>
        <w:t>, dès la communication de ces</w:t>
      </w:r>
      <w:r w:rsidR="005851B5" w:rsidRPr="005851B5">
        <w:rPr>
          <w:rFonts w:asciiTheme="minorHAnsi" w:hAnsiTheme="minorHAnsi" w:cs="Arial"/>
          <w:sz w:val="20"/>
        </w:rPr>
        <w:t xml:space="preserve"> i</w:t>
      </w:r>
      <w:r w:rsidRPr="007C42D8">
        <w:rPr>
          <w:rFonts w:asciiTheme="minorHAnsi" w:hAnsiTheme="minorHAnsi" w:cs="Arial"/>
          <w:sz w:val="20"/>
        </w:rPr>
        <w:t>nformations ;</w:t>
      </w:r>
    </w:p>
    <w:p w14:paraId="49C34D6A" w14:textId="77777777" w:rsidR="00B55D7E" w:rsidRPr="007C42D8" w:rsidRDefault="00B55D7E" w:rsidP="00A1761D">
      <w:pPr>
        <w:pStyle w:val="u"/>
        <w:widowControl w:val="0"/>
        <w:numPr>
          <w:ilvl w:val="0"/>
          <w:numId w:val="11"/>
        </w:numPr>
        <w:spacing w:before="60"/>
        <w:ind w:left="1423" w:hanging="357"/>
        <w:rPr>
          <w:rFonts w:asciiTheme="minorHAnsi" w:hAnsiTheme="minorHAnsi" w:cs="Arial"/>
          <w:sz w:val="20"/>
        </w:rPr>
      </w:pPr>
      <w:r w:rsidRPr="007C42D8">
        <w:rPr>
          <w:rFonts w:asciiTheme="minorHAnsi" w:hAnsiTheme="minorHAnsi" w:cs="Arial"/>
          <w:sz w:val="20"/>
        </w:rPr>
        <w:t>rappeler</w:t>
      </w:r>
      <w:r w:rsidR="005851B5" w:rsidRPr="005851B5">
        <w:rPr>
          <w:rFonts w:asciiTheme="minorHAnsi" w:hAnsiTheme="minorHAnsi" w:cs="Arial"/>
          <w:sz w:val="20"/>
        </w:rPr>
        <w:t xml:space="preserve"> le caractère confidentiel des i</w:t>
      </w:r>
      <w:r w:rsidRPr="007C42D8">
        <w:rPr>
          <w:rFonts w:asciiTheme="minorHAnsi" w:hAnsiTheme="minorHAnsi" w:cs="Arial"/>
          <w:sz w:val="20"/>
        </w:rPr>
        <w:t>nformations confidentielles avant toute ré</w:t>
      </w:r>
      <w:r w:rsidR="005851B5" w:rsidRPr="005851B5">
        <w:rPr>
          <w:rFonts w:asciiTheme="minorHAnsi" w:hAnsiTheme="minorHAnsi" w:cs="Arial"/>
          <w:sz w:val="20"/>
        </w:rPr>
        <w:t xml:space="preserve">union au cours de laquelle des </w:t>
      </w:r>
      <w:r w:rsidR="005851B5">
        <w:rPr>
          <w:rFonts w:asciiTheme="minorHAnsi" w:hAnsiTheme="minorHAnsi" w:cs="Arial"/>
          <w:sz w:val="20"/>
        </w:rPr>
        <w:t>i</w:t>
      </w:r>
      <w:r w:rsidRPr="007C42D8">
        <w:rPr>
          <w:rFonts w:asciiTheme="minorHAnsi" w:hAnsiTheme="minorHAnsi" w:cs="Arial"/>
          <w:sz w:val="20"/>
        </w:rPr>
        <w:t>nformations confidentielles seront communiquées.</w:t>
      </w:r>
    </w:p>
    <w:p w14:paraId="647DAC94" w14:textId="77777777" w:rsidR="00C71F4D" w:rsidRPr="001B5605" w:rsidRDefault="005D1EE3" w:rsidP="00A1761D">
      <w:pPr>
        <w:pStyle w:val="u"/>
        <w:widowControl w:val="0"/>
        <w:spacing w:before="120"/>
        <w:ind w:left="567"/>
        <w:rPr>
          <w:rFonts w:asciiTheme="minorHAnsi" w:hAnsiTheme="minorHAnsi" w:cs="Arial"/>
          <w:sz w:val="20"/>
        </w:rPr>
      </w:pPr>
      <w:r w:rsidRPr="001B5605">
        <w:rPr>
          <w:rFonts w:asciiTheme="minorHAnsi" w:hAnsiTheme="minorHAnsi" w:cs="Arial"/>
          <w:sz w:val="20"/>
        </w:rPr>
        <w:t>L</w:t>
      </w:r>
      <w:r w:rsidR="00C71F4D" w:rsidRPr="001B5605">
        <w:rPr>
          <w:rFonts w:asciiTheme="minorHAnsi" w:hAnsiTheme="minorHAnsi" w:cs="Arial"/>
          <w:sz w:val="20"/>
        </w:rPr>
        <w:t xml:space="preserve">e </w:t>
      </w:r>
      <w:r w:rsidR="0082684B">
        <w:rPr>
          <w:rFonts w:asciiTheme="minorHAnsi" w:hAnsiTheme="minorHAnsi" w:cs="Arial"/>
          <w:smallCaps/>
          <w:sz w:val="20"/>
        </w:rPr>
        <w:t>contractant</w:t>
      </w:r>
      <w:r w:rsidR="00782242" w:rsidRPr="001B5605" w:rsidDel="00782242">
        <w:rPr>
          <w:rFonts w:asciiTheme="minorHAnsi" w:hAnsiTheme="minorHAnsi" w:cs="Arial"/>
          <w:smallCaps/>
          <w:sz w:val="20"/>
        </w:rPr>
        <w:t xml:space="preserve"> </w:t>
      </w:r>
      <w:r w:rsidR="00C71F4D" w:rsidRPr="001B5605">
        <w:rPr>
          <w:rFonts w:asciiTheme="minorHAnsi" w:hAnsiTheme="minorHAnsi" w:cs="Arial"/>
          <w:sz w:val="20"/>
        </w:rPr>
        <w:t>ne pourr</w:t>
      </w:r>
      <w:r w:rsidR="00F92D77" w:rsidRPr="001B5605">
        <w:rPr>
          <w:rFonts w:asciiTheme="minorHAnsi" w:hAnsiTheme="minorHAnsi" w:cs="Arial"/>
          <w:sz w:val="20"/>
        </w:rPr>
        <w:t>a</w:t>
      </w:r>
      <w:r w:rsidR="00C71F4D" w:rsidRPr="001B5605">
        <w:rPr>
          <w:rFonts w:asciiTheme="minorHAnsi" w:hAnsiTheme="minorHAnsi" w:cs="Arial"/>
          <w:sz w:val="20"/>
        </w:rPr>
        <w:t xml:space="preserve">, sauf dans la mesure nécessaire aux fins de la réalisation des </w:t>
      </w:r>
      <w:r w:rsidR="00C84056" w:rsidRPr="001B5605">
        <w:rPr>
          <w:rFonts w:asciiTheme="minorHAnsi" w:hAnsiTheme="minorHAnsi" w:cs="Arial"/>
          <w:sz w:val="20"/>
        </w:rPr>
        <w:t>prestations</w:t>
      </w:r>
      <w:r w:rsidR="00C71F4D" w:rsidRPr="001B5605">
        <w:rPr>
          <w:rFonts w:asciiTheme="minorHAnsi" w:hAnsiTheme="minorHAnsi" w:cs="Arial"/>
          <w:sz w:val="20"/>
        </w:rPr>
        <w:t xml:space="preserve">, divulguer aucun élément du </w:t>
      </w:r>
      <w:r w:rsidR="00C71F4D" w:rsidRPr="001B5605">
        <w:rPr>
          <w:rFonts w:asciiTheme="minorHAnsi" w:hAnsiTheme="minorHAnsi" w:cs="Arial"/>
          <w:smallCaps/>
          <w:sz w:val="20"/>
        </w:rPr>
        <w:t>Contrat</w:t>
      </w:r>
      <w:r w:rsidR="00C71F4D" w:rsidRPr="001B5605">
        <w:rPr>
          <w:rFonts w:asciiTheme="minorHAnsi" w:hAnsiTheme="minorHAnsi" w:cs="Arial"/>
          <w:sz w:val="20"/>
        </w:rPr>
        <w:t xml:space="preserve"> sans le consentement écrit préalable de l’autre partie.</w:t>
      </w:r>
    </w:p>
    <w:p w14:paraId="44529823" w14:textId="77777777" w:rsidR="00122959" w:rsidRPr="001B5605" w:rsidRDefault="00122959" w:rsidP="00A1761D">
      <w:pPr>
        <w:pStyle w:val="Titre2"/>
        <w:spacing w:before="120" w:after="60"/>
        <w:jc w:val="both"/>
        <w:rPr>
          <w:rFonts w:asciiTheme="minorHAnsi" w:hAnsiTheme="minorHAnsi"/>
        </w:rPr>
      </w:pPr>
      <w:bookmarkStart w:id="67" w:name="_Toc392669648"/>
      <w:bookmarkStart w:id="68" w:name="_Toc32413531"/>
      <w:r w:rsidRPr="001B5605">
        <w:rPr>
          <w:rFonts w:asciiTheme="minorHAnsi" w:hAnsiTheme="minorHAnsi"/>
        </w:rPr>
        <w:t>Fournitures</w:t>
      </w:r>
      <w:r w:rsidR="00BA76D5" w:rsidRPr="001B5605">
        <w:rPr>
          <w:rFonts w:asciiTheme="minorHAnsi" w:hAnsiTheme="minorHAnsi"/>
        </w:rPr>
        <w:t xml:space="preserve"> documents</w:t>
      </w:r>
      <w:bookmarkEnd w:id="67"/>
      <w:bookmarkEnd w:id="68"/>
      <w:r w:rsidR="00BA76D5" w:rsidRPr="001B5605">
        <w:rPr>
          <w:rFonts w:asciiTheme="minorHAnsi" w:hAnsiTheme="minorHAnsi"/>
        </w:rPr>
        <w:t xml:space="preserve"> </w:t>
      </w:r>
    </w:p>
    <w:p w14:paraId="2FA33F8C" w14:textId="7C8AB0C9" w:rsidR="00122959" w:rsidRPr="001B5605" w:rsidRDefault="00024709" w:rsidP="00A1761D">
      <w:pPr>
        <w:pStyle w:val="u"/>
        <w:widowControl w:val="0"/>
        <w:numPr>
          <w:ilvl w:val="12"/>
          <w:numId w:val="0"/>
        </w:numPr>
        <w:ind w:left="567"/>
        <w:rPr>
          <w:rFonts w:asciiTheme="minorHAnsi" w:hAnsiTheme="minorHAnsi" w:cs="Arial"/>
          <w:sz w:val="20"/>
        </w:rPr>
      </w:pPr>
      <w:r w:rsidRPr="001B5605">
        <w:rPr>
          <w:rFonts w:asciiTheme="minorHAnsi" w:hAnsiTheme="minorHAnsi" w:cs="Arial"/>
          <w:sz w:val="20"/>
        </w:rPr>
        <w:t>EXPERTISE FRANCE</w:t>
      </w:r>
      <w:r w:rsidR="00122959" w:rsidRPr="001B5605">
        <w:rPr>
          <w:rFonts w:asciiTheme="minorHAnsi" w:hAnsiTheme="minorHAnsi" w:cs="Arial"/>
          <w:sz w:val="20"/>
        </w:rPr>
        <w:t xml:space="preserve"> veillera à ce que le</w:t>
      </w:r>
      <w:r w:rsidR="00122959" w:rsidRPr="001B5605">
        <w:rPr>
          <w:rFonts w:asciiTheme="minorHAnsi" w:hAnsiTheme="minorHAnsi" w:cs="Arial"/>
          <w:smallCaps/>
          <w:sz w:val="20"/>
        </w:rPr>
        <w:t xml:space="preserve"> </w:t>
      </w:r>
      <w:r w:rsidR="0082684B">
        <w:rPr>
          <w:rFonts w:asciiTheme="minorHAnsi" w:hAnsiTheme="minorHAnsi" w:cs="Arial"/>
          <w:smallCaps/>
          <w:sz w:val="20"/>
        </w:rPr>
        <w:t>contractant</w:t>
      </w:r>
      <w:r w:rsidR="00F415F2" w:rsidRPr="001B5605">
        <w:rPr>
          <w:rFonts w:asciiTheme="minorHAnsi" w:hAnsiTheme="minorHAnsi" w:cs="Arial"/>
          <w:smallCaps/>
          <w:sz w:val="20"/>
        </w:rPr>
        <w:t xml:space="preserve"> </w:t>
      </w:r>
      <w:r w:rsidR="00122959" w:rsidRPr="001B5605">
        <w:rPr>
          <w:rFonts w:asciiTheme="minorHAnsi" w:hAnsiTheme="minorHAnsi" w:cs="Arial"/>
          <w:sz w:val="20"/>
        </w:rPr>
        <w:t>dispose en temps utile des documents (décrit</w:t>
      </w:r>
      <w:r w:rsidR="000455A6">
        <w:rPr>
          <w:rFonts w:asciiTheme="minorHAnsi" w:hAnsiTheme="minorHAnsi" w:cs="Arial"/>
          <w:sz w:val="20"/>
        </w:rPr>
        <w:t>s</w:t>
      </w:r>
      <w:r w:rsidR="00122959" w:rsidRPr="001B5605">
        <w:rPr>
          <w:rFonts w:asciiTheme="minorHAnsi" w:hAnsiTheme="minorHAnsi" w:cs="Arial"/>
          <w:sz w:val="20"/>
        </w:rPr>
        <w:t xml:space="preserve"> ci-dessous) nécessaires à la réalisation des </w:t>
      </w:r>
      <w:r w:rsidR="00C84056" w:rsidRPr="001B5605">
        <w:rPr>
          <w:rFonts w:asciiTheme="minorHAnsi" w:hAnsiTheme="minorHAnsi" w:cs="Arial"/>
          <w:sz w:val="20"/>
        </w:rPr>
        <w:t>prestations :</w:t>
      </w:r>
    </w:p>
    <w:p w14:paraId="24C9A69E" w14:textId="1615979D" w:rsidR="00122959" w:rsidRPr="001B5605" w:rsidDel="00966CE1" w:rsidRDefault="00122959" w:rsidP="00A1761D">
      <w:pPr>
        <w:pStyle w:val="u"/>
        <w:widowControl w:val="0"/>
        <w:numPr>
          <w:ilvl w:val="0"/>
          <w:numId w:val="13"/>
        </w:numPr>
        <w:rPr>
          <w:del w:id="69" w:author="Camille LE JEAN" w:date="2020-07-22T13:56:00Z"/>
          <w:rFonts w:asciiTheme="minorHAnsi" w:hAnsiTheme="minorHAnsi" w:cs="Arial"/>
          <w:sz w:val="20"/>
          <w:highlight w:val="yellow"/>
        </w:rPr>
      </w:pPr>
      <w:del w:id="70" w:author="Camille LE JEAN" w:date="2020-07-22T13:56:00Z">
        <w:r w:rsidRPr="001B5605" w:rsidDel="00966CE1">
          <w:rPr>
            <w:rFonts w:asciiTheme="minorHAnsi" w:hAnsiTheme="minorHAnsi" w:cs="Arial"/>
            <w:sz w:val="20"/>
            <w:highlight w:val="yellow"/>
          </w:rPr>
          <w:delText>Documents 1</w:delText>
        </w:r>
      </w:del>
    </w:p>
    <w:p w14:paraId="6709BD2F" w14:textId="6FDD4A94" w:rsidR="00122959" w:rsidRPr="001B5605" w:rsidDel="00966CE1" w:rsidRDefault="00122959" w:rsidP="00A1761D">
      <w:pPr>
        <w:pStyle w:val="u"/>
        <w:widowControl w:val="0"/>
        <w:numPr>
          <w:ilvl w:val="0"/>
          <w:numId w:val="13"/>
        </w:numPr>
        <w:rPr>
          <w:del w:id="71" w:author="Camille LE JEAN" w:date="2020-07-22T13:56:00Z"/>
          <w:rFonts w:asciiTheme="minorHAnsi" w:hAnsiTheme="minorHAnsi" w:cs="Arial"/>
          <w:sz w:val="20"/>
          <w:highlight w:val="yellow"/>
        </w:rPr>
      </w:pPr>
      <w:del w:id="72" w:author="Camille LE JEAN" w:date="2020-07-22T13:56:00Z">
        <w:r w:rsidRPr="001B5605" w:rsidDel="00966CE1">
          <w:rPr>
            <w:rFonts w:asciiTheme="minorHAnsi" w:hAnsiTheme="minorHAnsi" w:cs="Arial"/>
            <w:sz w:val="20"/>
            <w:highlight w:val="yellow"/>
          </w:rPr>
          <w:delText>Documents 2</w:delText>
        </w:r>
      </w:del>
    </w:p>
    <w:p w14:paraId="7BABA058" w14:textId="19B512AB" w:rsidR="005C1231" w:rsidRPr="001B5605" w:rsidDel="00966CE1" w:rsidRDefault="005C1231" w:rsidP="00A1761D">
      <w:pPr>
        <w:pStyle w:val="u"/>
        <w:widowControl w:val="0"/>
        <w:numPr>
          <w:ilvl w:val="0"/>
          <w:numId w:val="13"/>
        </w:numPr>
        <w:rPr>
          <w:del w:id="73" w:author="Camille LE JEAN" w:date="2020-07-22T13:56:00Z"/>
          <w:rFonts w:asciiTheme="minorHAnsi" w:hAnsiTheme="minorHAnsi" w:cs="Arial"/>
          <w:sz w:val="20"/>
          <w:highlight w:val="yellow"/>
        </w:rPr>
      </w:pPr>
      <w:del w:id="74" w:author="Camille LE JEAN" w:date="2020-07-22T13:56:00Z">
        <w:r w:rsidRPr="001B5605" w:rsidDel="00966CE1">
          <w:rPr>
            <w:rFonts w:asciiTheme="minorHAnsi" w:hAnsiTheme="minorHAnsi" w:cs="Arial"/>
            <w:sz w:val="20"/>
            <w:highlight w:val="yellow"/>
          </w:rPr>
          <w:delText>Etc.</w:delText>
        </w:r>
      </w:del>
    </w:p>
    <w:p w14:paraId="02333BDF" w14:textId="77777777" w:rsidR="00E25860" w:rsidRPr="00966CE1" w:rsidRDefault="00E25860" w:rsidP="00A1761D">
      <w:pPr>
        <w:pStyle w:val="u"/>
        <w:widowControl w:val="0"/>
        <w:numPr>
          <w:ilvl w:val="0"/>
          <w:numId w:val="13"/>
        </w:numPr>
        <w:rPr>
          <w:rFonts w:asciiTheme="minorHAnsi" w:hAnsiTheme="minorHAnsi" w:cs="Arial"/>
          <w:sz w:val="20"/>
          <w:rPrChange w:id="75" w:author="Camille LE JEAN" w:date="2020-07-22T13:56:00Z">
            <w:rPr>
              <w:rFonts w:asciiTheme="minorHAnsi" w:hAnsiTheme="minorHAnsi" w:cs="Arial"/>
              <w:sz w:val="20"/>
              <w:highlight w:val="yellow"/>
            </w:rPr>
          </w:rPrChange>
        </w:rPr>
      </w:pPr>
      <w:r w:rsidRPr="00966CE1">
        <w:rPr>
          <w:rFonts w:asciiTheme="minorHAnsi" w:hAnsiTheme="minorHAnsi" w:cs="Arial"/>
          <w:sz w:val="20"/>
          <w:rPrChange w:id="76" w:author="Camille LE JEAN" w:date="2020-07-22T13:56:00Z">
            <w:rPr>
              <w:rFonts w:asciiTheme="minorHAnsi" w:hAnsiTheme="minorHAnsi" w:cs="Arial"/>
              <w:sz w:val="20"/>
              <w:highlight w:val="yellow"/>
            </w:rPr>
          </w:rPrChange>
        </w:rPr>
        <w:t xml:space="preserve">Offre </w:t>
      </w:r>
      <w:r w:rsidR="005C1231" w:rsidRPr="00966CE1">
        <w:rPr>
          <w:rFonts w:asciiTheme="minorHAnsi" w:hAnsiTheme="minorHAnsi" w:cs="Arial"/>
          <w:sz w:val="20"/>
          <w:rPrChange w:id="77" w:author="Camille LE JEAN" w:date="2020-07-22T13:56:00Z">
            <w:rPr>
              <w:rFonts w:asciiTheme="minorHAnsi" w:hAnsiTheme="minorHAnsi" w:cs="Arial"/>
              <w:sz w:val="20"/>
              <w:highlight w:val="yellow"/>
            </w:rPr>
          </w:rPrChange>
        </w:rPr>
        <w:t xml:space="preserve">technique </w:t>
      </w:r>
      <w:r w:rsidRPr="00966CE1">
        <w:rPr>
          <w:rFonts w:asciiTheme="minorHAnsi" w:hAnsiTheme="minorHAnsi" w:cs="Arial"/>
          <w:sz w:val="20"/>
          <w:rPrChange w:id="78" w:author="Camille LE JEAN" w:date="2020-07-22T13:56:00Z">
            <w:rPr>
              <w:rFonts w:asciiTheme="minorHAnsi" w:hAnsiTheme="minorHAnsi" w:cs="Arial"/>
              <w:sz w:val="20"/>
              <w:highlight w:val="yellow"/>
            </w:rPr>
          </w:rPrChange>
        </w:rPr>
        <w:t xml:space="preserve">du </w:t>
      </w:r>
      <w:r w:rsidRPr="00966CE1">
        <w:rPr>
          <w:rFonts w:asciiTheme="minorHAnsi" w:hAnsiTheme="minorHAnsi" w:cs="Arial"/>
          <w:smallCaps/>
          <w:sz w:val="20"/>
          <w:rPrChange w:id="79" w:author="Camille LE JEAN" w:date="2020-07-22T13:56:00Z">
            <w:rPr>
              <w:rFonts w:asciiTheme="minorHAnsi" w:hAnsiTheme="minorHAnsi" w:cs="Arial"/>
              <w:smallCaps/>
              <w:sz w:val="20"/>
              <w:highlight w:val="yellow"/>
            </w:rPr>
          </w:rPrChange>
        </w:rPr>
        <w:t>C</w:t>
      </w:r>
      <w:r w:rsidR="00F415F2" w:rsidRPr="00966CE1">
        <w:rPr>
          <w:rFonts w:asciiTheme="minorHAnsi" w:hAnsiTheme="minorHAnsi" w:cs="Arial"/>
          <w:smallCaps/>
          <w:sz w:val="20"/>
          <w:rPrChange w:id="80" w:author="Camille LE JEAN" w:date="2020-07-22T13:56:00Z">
            <w:rPr>
              <w:rFonts w:asciiTheme="minorHAnsi" w:hAnsiTheme="minorHAnsi" w:cs="Arial"/>
              <w:smallCaps/>
              <w:sz w:val="20"/>
              <w:highlight w:val="yellow"/>
            </w:rPr>
          </w:rPrChange>
        </w:rPr>
        <w:t>ontrat principal</w:t>
      </w:r>
    </w:p>
    <w:p w14:paraId="028C7CB5" w14:textId="77777777" w:rsidR="005C1231" w:rsidRPr="00966CE1" w:rsidRDefault="005C1231" w:rsidP="00A1761D">
      <w:pPr>
        <w:pStyle w:val="u"/>
        <w:widowControl w:val="0"/>
        <w:numPr>
          <w:ilvl w:val="0"/>
          <w:numId w:val="13"/>
        </w:numPr>
        <w:rPr>
          <w:rFonts w:asciiTheme="minorHAnsi" w:hAnsiTheme="minorHAnsi" w:cs="Arial"/>
          <w:sz w:val="20"/>
          <w:rPrChange w:id="81" w:author="Camille LE JEAN" w:date="2020-07-22T13:56:00Z">
            <w:rPr>
              <w:rFonts w:asciiTheme="minorHAnsi" w:hAnsiTheme="minorHAnsi" w:cs="Arial"/>
              <w:sz w:val="20"/>
              <w:highlight w:val="yellow"/>
            </w:rPr>
          </w:rPrChange>
        </w:rPr>
      </w:pPr>
      <w:r w:rsidRPr="00966CE1">
        <w:rPr>
          <w:rFonts w:asciiTheme="minorHAnsi" w:hAnsiTheme="minorHAnsi" w:cs="Arial"/>
          <w:sz w:val="20"/>
          <w:rPrChange w:id="82" w:author="Camille LE JEAN" w:date="2020-07-22T13:56:00Z">
            <w:rPr>
              <w:rFonts w:asciiTheme="minorHAnsi" w:hAnsiTheme="minorHAnsi" w:cs="Arial"/>
              <w:sz w:val="20"/>
              <w:highlight w:val="yellow"/>
            </w:rPr>
          </w:rPrChange>
        </w:rPr>
        <w:t xml:space="preserve">Cahier des charges du </w:t>
      </w:r>
      <w:r w:rsidR="00AF33C4" w:rsidRPr="00966CE1">
        <w:rPr>
          <w:rFonts w:asciiTheme="minorHAnsi" w:hAnsiTheme="minorHAnsi" w:cs="Arial"/>
          <w:smallCaps/>
          <w:sz w:val="20"/>
          <w:rPrChange w:id="83" w:author="Camille LE JEAN" w:date="2020-07-22T13:56:00Z">
            <w:rPr>
              <w:rFonts w:asciiTheme="minorHAnsi" w:hAnsiTheme="minorHAnsi" w:cs="Arial"/>
              <w:smallCaps/>
              <w:sz w:val="20"/>
              <w:highlight w:val="yellow"/>
            </w:rPr>
          </w:rPrChange>
        </w:rPr>
        <w:t>contrat principal</w:t>
      </w:r>
    </w:p>
    <w:p w14:paraId="6298E30D" w14:textId="77777777" w:rsidR="00122959" w:rsidRPr="001B5605" w:rsidRDefault="00122959" w:rsidP="00A1761D">
      <w:pPr>
        <w:pStyle w:val="Titre2"/>
        <w:spacing w:before="120" w:after="60"/>
        <w:jc w:val="both"/>
        <w:rPr>
          <w:rFonts w:asciiTheme="minorHAnsi" w:hAnsiTheme="minorHAnsi"/>
        </w:rPr>
      </w:pPr>
      <w:bookmarkStart w:id="84" w:name="_Toc392669649"/>
      <w:bookmarkStart w:id="85" w:name="_Toc32413532"/>
      <w:r w:rsidRPr="001B5605">
        <w:rPr>
          <w:rFonts w:asciiTheme="minorHAnsi" w:hAnsiTheme="minorHAnsi"/>
        </w:rPr>
        <w:t>Assurance</w:t>
      </w:r>
      <w:bookmarkEnd w:id="84"/>
      <w:bookmarkEnd w:id="85"/>
    </w:p>
    <w:p w14:paraId="1E4B5C83" w14:textId="77777777" w:rsidR="004B5B87" w:rsidRPr="001B5605" w:rsidRDefault="0071011C" w:rsidP="00A1761D">
      <w:pPr>
        <w:pStyle w:val="u"/>
        <w:widowControl w:val="0"/>
        <w:rPr>
          <w:rFonts w:asciiTheme="minorHAnsi" w:hAnsiTheme="minorHAnsi" w:cs="Arial"/>
          <w:sz w:val="20"/>
          <w:u w:val="single"/>
        </w:rPr>
      </w:pPr>
      <w:r w:rsidRPr="001B5605">
        <w:rPr>
          <w:rFonts w:asciiTheme="minorHAnsi" w:hAnsiTheme="minorHAnsi" w:cs="Arial"/>
          <w:sz w:val="20"/>
        </w:rPr>
        <w:t xml:space="preserve">Le </w:t>
      </w:r>
      <w:r w:rsidR="0082684B">
        <w:rPr>
          <w:rFonts w:asciiTheme="minorHAnsi" w:hAnsiTheme="minorHAnsi" w:cs="Arial"/>
          <w:smallCaps/>
          <w:sz w:val="20"/>
        </w:rPr>
        <w:t>Contractant</w:t>
      </w:r>
      <w:r w:rsidRPr="001B5605">
        <w:rPr>
          <w:rFonts w:asciiTheme="minorHAnsi" w:hAnsiTheme="minorHAnsi" w:cs="Arial"/>
          <w:sz w:val="20"/>
        </w:rPr>
        <w:t xml:space="preserve"> souscrit et maintient à ses frais les polices d’assurance en matière de responsabilité civile et professionnelle couvrant les dommages corporels, matériels et/ou immatériels qui pourraient découler </w:t>
      </w:r>
      <w:r w:rsidR="00714BF4" w:rsidRPr="001B5605">
        <w:rPr>
          <w:rFonts w:asciiTheme="minorHAnsi" w:hAnsiTheme="minorHAnsi" w:cs="Arial"/>
          <w:sz w:val="20"/>
        </w:rPr>
        <w:t>de l’exécution de</w:t>
      </w:r>
      <w:r w:rsidR="00390DD2">
        <w:rPr>
          <w:rFonts w:asciiTheme="minorHAnsi" w:hAnsiTheme="minorHAnsi" w:cs="Arial"/>
          <w:sz w:val="20"/>
        </w:rPr>
        <w:t xml:space="preserve"> se</w:t>
      </w:r>
      <w:r w:rsidR="00714BF4" w:rsidRPr="001B5605">
        <w:rPr>
          <w:rFonts w:asciiTheme="minorHAnsi" w:hAnsiTheme="minorHAnsi" w:cs="Arial"/>
          <w:sz w:val="20"/>
        </w:rPr>
        <w:t>s prestations.</w:t>
      </w:r>
      <w:r w:rsidR="004B5B87" w:rsidRPr="001B5605">
        <w:rPr>
          <w:rFonts w:asciiTheme="minorHAnsi" w:hAnsiTheme="minorHAnsi" w:cs="Arial"/>
          <w:sz w:val="20"/>
        </w:rPr>
        <w:t xml:space="preserve"> </w:t>
      </w:r>
    </w:p>
    <w:p w14:paraId="4C28C3EA" w14:textId="77777777" w:rsidR="00122959" w:rsidRPr="001B5605" w:rsidRDefault="00122959" w:rsidP="00A1761D">
      <w:pPr>
        <w:pStyle w:val="u"/>
        <w:widowControl w:val="0"/>
        <w:rPr>
          <w:rFonts w:asciiTheme="minorHAnsi" w:hAnsiTheme="minorHAnsi" w:cs="Arial"/>
          <w:sz w:val="20"/>
        </w:rPr>
      </w:pPr>
    </w:p>
    <w:p w14:paraId="52F0B5EF" w14:textId="77777777" w:rsidR="004B5B87" w:rsidRPr="001B5605" w:rsidRDefault="00122959" w:rsidP="00A1761D">
      <w:pPr>
        <w:pStyle w:val="v"/>
        <w:widowControl w:val="0"/>
        <w:numPr>
          <w:ilvl w:val="12"/>
          <w:numId w:val="0"/>
        </w:numPr>
        <w:ind w:left="562"/>
        <w:rPr>
          <w:rFonts w:asciiTheme="minorHAnsi" w:hAnsiTheme="minorHAnsi" w:cs="Arial"/>
          <w:smallCaps/>
          <w:sz w:val="20"/>
        </w:rPr>
      </w:pPr>
      <w:r w:rsidRPr="001B5605">
        <w:rPr>
          <w:rFonts w:asciiTheme="minorHAnsi" w:hAnsiTheme="minorHAnsi" w:cs="Arial"/>
          <w:sz w:val="20"/>
        </w:rPr>
        <w:t xml:space="preserve">Le </w:t>
      </w:r>
      <w:r w:rsidR="0082684B">
        <w:rPr>
          <w:rFonts w:asciiTheme="minorHAnsi" w:hAnsiTheme="minorHAnsi" w:cs="Arial"/>
          <w:smallCaps/>
          <w:sz w:val="20"/>
        </w:rPr>
        <w:t>Contractant</w:t>
      </w:r>
      <w:r w:rsidRPr="001B5605">
        <w:rPr>
          <w:rFonts w:asciiTheme="minorHAnsi" w:hAnsiTheme="minorHAnsi" w:cs="Arial"/>
          <w:sz w:val="20"/>
        </w:rPr>
        <w:t xml:space="preserve"> souscrira et maintiendra à ses frais les polices d’assurance couvrant sa responsabilité en matière de maladie ou d’accident du travail survenant à ses agents affectés à la réalisation des </w:t>
      </w:r>
      <w:r w:rsidR="00C84056" w:rsidRPr="001B5605">
        <w:rPr>
          <w:rFonts w:asciiTheme="minorHAnsi" w:hAnsiTheme="minorHAnsi" w:cs="Arial"/>
          <w:sz w:val="20"/>
        </w:rPr>
        <w:t>prestations</w:t>
      </w:r>
      <w:r w:rsidRPr="001B5605">
        <w:rPr>
          <w:rFonts w:asciiTheme="minorHAnsi" w:hAnsiTheme="minorHAnsi" w:cs="Arial"/>
          <w:smallCaps/>
          <w:sz w:val="20"/>
        </w:rPr>
        <w:t>.</w:t>
      </w:r>
    </w:p>
    <w:p w14:paraId="77806810" w14:textId="77777777" w:rsidR="004B5B87" w:rsidRDefault="004B5B87" w:rsidP="00A1761D">
      <w:pPr>
        <w:pStyle w:val="v"/>
        <w:widowControl w:val="0"/>
        <w:numPr>
          <w:ilvl w:val="12"/>
          <w:numId w:val="0"/>
        </w:numPr>
        <w:ind w:left="562"/>
        <w:rPr>
          <w:rFonts w:asciiTheme="minorHAnsi" w:hAnsiTheme="minorHAnsi" w:cs="Arial"/>
          <w:smallCaps/>
          <w:sz w:val="20"/>
        </w:rPr>
      </w:pPr>
    </w:p>
    <w:p w14:paraId="142530A4" w14:textId="5E2EF22F" w:rsidR="00390DD2" w:rsidRDefault="000F17F1" w:rsidP="00A1761D">
      <w:pPr>
        <w:pStyle w:val="v"/>
        <w:widowControl w:val="0"/>
        <w:numPr>
          <w:ilvl w:val="12"/>
          <w:numId w:val="0"/>
        </w:numPr>
        <w:ind w:left="562"/>
        <w:rPr>
          <w:rFonts w:asciiTheme="minorHAnsi" w:hAnsiTheme="minorHAnsi" w:cs="Arial"/>
          <w:smallCaps/>
          <w:sz w:val="20"/>
        </w:rPr>
      </w:pPr>
      <w:r w:rsidRPr="001B5605">
        <w:rPr>
          <w:rFonts w:asciiTheme="minorHAnsi" w:hAnsiTheme="minorHAnsi" w:cs="Arial"/>
          <w:sz w:val="20"/>
        </w:rPr>
        <w:t xml:space="preserve">Le </w:t>
      </w:r>
      <w:r>
        <w:rPr>
          <w:rFonts w:asciiTheme="minorHAnsi" w:hAnsiTheme="minorHAnsi" w:cs="Arial"/>
          <w:smallCaps/>
          <w:sz w:val="20"/>
        </w:rPr>
        <w:t>Contractant</w:t>
      </w:r>
      <w:r>
        <w:rPr>
          <w:rFonts w:asciiTheme="minorHAnsi" w:hAnsiTheme="minorHAnsi" w:cs="Arial"/>
          <w:sz w:val="20"/>
        </w:rPr>
        <w:t xml:space="preserve"> doit être </w:t>
      </w:r>
      <w:r w:rsidR="00EF5C0A">
        <w:rPr>
          <w:rFonts w:asciiTheme="minorHAnsi" w:hAnsiTheme="minorHAnsi" w:cs="Arial"/>
          <w:sz w:val="20"/>
        </w:rPr>
        <w:t xml:space="preserve">en </w:t>
      </w:r>
      <w:r>
        <w:rPr>
          <w:rFonts w:asciiTheme="minorHAnsi" w:hAnsiTheme="minorHAnsi" w:cs="Arial"/>
          <w:sz w:val="20"/>
        </w:rPr>
        <w:t>mesure de fournir à</w:t>
      </w:r>
      <w:r w:rsidR="0023447B">
        <w:rPr>
          <w:rFonts w:asciiTheme="minorHAnsi" w:hAnsiTheme="minorHAnsi" w:cs="Arial"/>
          <w:sz w:val="20"/>
        </w:rPr>
        <w:t xml:space="preserve"> la</w:t>
      </w:r>
      <w:r>
        <w:rPr>
          <w:rFonts w:asciiTheme="minorHAnsi" w:hAnsiTheme="minorHAnsi" w:cs="Arial"/>
          <w:sz w:val="20"/>
        </w:rPr>
        <w:t xml:space="preserve"> première demande d</w:t>
      </w:r>
      <w:r w:rsidRPr="007C42D8">
        <w:rPr>
          <w:rFonts w:asciiTheme="minorHAnsi" w:hAnsiTheme="minorHAnsi" w:cs="Arial"/>
          <w:smallCaps/>
          <w:sz w:val="20"/>
        </w:rPr>
        <w:t xml:space="preserve">’Expertise </w:t>
      </w:r>
      <w:r>
        <w:rPr>
          <w:rFonts w:asciiTheme="minorHAnsi" w:hAnsiTheme="minorHAnsi" w:cs="Arial"/>
          <w:smallCaps/>
          <w:sz w:val="20"/>
        </w:rPr>
        <w:t xml:space="preserve">France </w:t>
      </w:r>
      <w:r>
        <w:rPr>
          <w:rFonts w:asciiTheme="minorHAnsi" w:hAnsiTheme="minorHAnsi" w:cs="Arial"/>
          <w:sz w:val="20"/>
        </w:rPr>
        <w:t>les attestations prouvant la souscription par ses soins des assurances susmentionnées</w:t>
      </w:r>
      <w:r w:rsidR="00EF1BFA">
        <w:rPr>
          <w:rFonts w:asciiTheme="minorHAnsi" w:hAnsiTheme="minorHAnsi" w:cs="Arial"/>
          <w:smallCaps/>
          <w:sz w:val="20"/>
        </w:rPr>
        <w:t>.</w:t>
      </w:r>
    </w:p>
    <w:p w14:paraId="71C7BCBF" w14:textId="77777777" w:rsidR="00D07897" w:rsidRPr="0069556C" w:rsidRDefault="00D07897" w:rsidP="00D07897">
      <w:pPr>
        <w:pStyle w:val="Titre2"/>
        <w:spacing w:before="240" w:after="60"/>
        <w:jc w:val="both"/>
        <w:rPr>
          <w:rFonts w:asciiTheme="minorHAnsi" w:hAnsiTheme="minorHAnsi"/>
          <w:sz w:val="20"/>
        </w:rPr>
      </w:pPr>
      <w:bookmarkStart w:id="86" w:name="_Ref464060009"/>
      <w:bookmarkStart w:id="87" w:name="_Toc525912441"/>
      <w:bookmarkStart w:id="88" w:name="_Toc32413533"/>
      <w:r>
        <w:rPr>
          <w:rFonts w:asciiTheme="minorHAnsi" w:hAnsiTheme="minorHAnsi"/>
          <w:sz w:val="20"/>
        </w:rPr>
        <w:t>Point de contact et c</w:t>
      </w:r>
      <w:r w:rsidRPr="0069556C">
        <w:rPr>
          <w:rFonts w:asciiTheme="minorHAnsi" w:hAnsiTheme="minorHAnsi"/>
          <w:sz w:val="20"/>
        </w:rPr>
        <w:t>ommunication</w:t>
      </w:r>
      <w:bookmarkEnd w:id="86"/>
      <w:bookmarkEnd w:id="87"/>
      <w:bookmarkEnd w:id="88"/>
    </w:p>
    <w:p w14:paraId="16A0DBEF" w14:textId="77777777" w:rsidR="00D07897" w:rsidRPr="0069556C" w:rsidRDefault="00D07897" w:rsidP="00D07897">
      <w:pPr>
        <w:pStyle w:val="u"/>
        <w:widowControl w:val="0"/>
        <w:numPr>
          <w:ilvl w:val="12"/>
          <w:numId w:val="0"/>
        </w:numPr>
        <w:spacing w:before="120"/>
        <w:ind w:left="561"/>
        <w:rPr>
          <w:rFonts w:asciiTheme="minorHAnsi" w:hAnsiTheme="minorHAnsi" w:cs="Arial"/>
          <w:sz w:val="20"/>
        </w:rPr>
      </w:pPr>
      <w:r w:rsidRPr="0069556C">
        <w:rPr>
          <w:rFonts w:asciiTheme="minorHAnsi" w:hAnsiTheme="minorHAnsi" w:cs="Arial"/>
          <w:sz w:val="20"/>
        </w:rPr>
        <w:t xml:space="preserve">Tout avis ou communication entre les </w:t>
      </w:r>
      <w:r w:rsidRPr="0069556C">
        <w:rPr>
          <w:rFonts w:asciiTheme="minorHAnsi" w:hAnsiTheme="minorHAnsi" w:cs="Arial"/>
          <w:smallCaps/>
          <w:sz w:val="20"/>
        </w:rPr>
        <w:t>Parties</w:t>
      </w:r>
      <w:r w:rsidRPr="0069556C">
        <w:rPr>
          <w:rFonts w:asciiTheme="minorHAnsi" w:hAnsiTheme="minorHAnsi" w:cs="Arial"/>
          <w:sz w:val="20"/>
        </w:rPr>
        <w:t xml:space="preserve"> qui interviendra au titre </w:t>
      </w:r>
      <w:r w:rsidRPr="0069556C">
        <w:rPr>
          <w:rFonts w:asciiTheme="minorHAnsi" w:hAnsiTheme="minorHAnsi" w:cs="Arial"/>
          <w:bCs/>
          <w:sz w:val="20"/>
        </w:rPr>
        <w:t xml:space="preserve">du </w:t>
      </w:r>
      <w:r>
        <w:rPr>
          <w:rFonts w:asciiTheme="minorHAnsi" w:hAnsiTheme="minorHAnsi" w:cs="Arial"/>
          <w:bCs/>
          <w:smallCaps/>
          <w:sz w:val="20"/>
        </w:rPr>
        <w:t>C</w:t>
      </w:r>
      <w:r w:rsidRPr="0069556C">
        <w:rPr>
          <w:rFonts w:asciiTheme="minorHAnsi" w:hAnsiTheme="minorHAnsi" w:cs="Arial"/>
          <w:bCs/>
          <w:smallCaps/>
          <w:sz w:val="20"/>
        </w:rPr>
        <w:t>ontrat</w:t>
      </w:r>
      <w:r w:rsidRPr="0069556C">
        <w:rPr>
          <w:rFonts w:asciiTheme="minorHAnsi" w:hAnsiTheme="minorHAnsi" w:cs="Arial"/>
          <w:sz w:val="20"/>
        </w:rPr>
        <w:t xml:space="preserve"> devra se faire sous forme écrite, soit par échange de courriers électroniques soit par lettre recommandée avec accusé de réception</w:t>
      </w:r>
      <w:r>
        <w:rPr>
          <w:rFonts w:asciiTheme="minorHAnsi" w:hAnsiTheme="minorHAnsi" w:cs="Arial"/>
          <w:sz w:val="20"/>
        </w:rPr>
        <w:t xml:space="preserve"> (cette seconde forme étant prescrite dans certains cas par le </w:t>
      </w:r>
      <w:r w:rsidRPr="00E55C19">
        <w:rPr>
          <w:rFonts w:asciiTheme="minorHAnsi" w:hAnsiTheme="minorHAnsi" w:cs="Arial"/>
          <w:smallCaps/>
          <w:sz w:val="20"/>
        </w:rPr>
        <w:t>contrat</w:t>
      </w:r>
      <w:r>
        <w:rPr>
          <w:rFonts w:asciiTheme="minorHAnsi" w:hAnsiTheme="minorHAnsi" w:cs="Arial"/>
          <w:sz w:val="20"/>
        </w:rPr>
        <w:t>)</w:t>
      </w:r>
      <w:r w:rsidRPr="0069556C">
        <w:rPr>
          <w:rFonts w:asciiTheme="minorHAnsi" w:hAnsiTheme="minorHAnsi" w:cs="Arial"/>
          <w:sz w:val="20"/>
        </w:rPr>
        <w:t>, et sera réputé valablement fait à compter de sa réception par le destinataire.</w:t>
      </w:r>
    </w:p>
    <w:p w14:paraId="34220CB5" w14:textId="77777777" w:rsidR="00D07897" w:rsidRDefault="00D07897" w:rsidP="00D07897">
      <w:pPr>
        <w:pStyle w:val="u"/>
        <w:widowControl w:val="0"/>
        <w:numPr>
          <w:ilvl w:val="12"/>
          <w:numId w:val="0"/>
        </w:numPr>
        <w:spacing w:before="120" w:after="120"/>
        <w:ind w:left="561"/>
        <w:rPr>
          <w:rFonts w:asciiTheme="minorHAnsi" w:hAnsiTheme="minorHAnsi" w:cs="Arial"/>
          <w:sz w:val="20"/>
        </w:rPr>
      </w:pPr>
      <w:r w:rsidRPr="0069556C">
        <w:rPr>
          <w:rFonts w:asciiTheme="minorHAnsi" w:hAnsiTheme="minorHAnsi" w:cs="Arial"/>
          <w:sz w:val="20"/>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370"/>
        <w:gridCol w:w="4374"/>
      </w:tblGrid>
      <w:tr w:rsidR="00D07897" w:rsidRPr="009E6799" w14:paraId="52CD1490" w14:textId="77777777" w:rsidTr="00D07897">
        <w:tc>
          <w:tcPr>
            <w:tcW w:w="4370" w:type="dxa"/>
            <w:vAlign w:val="center"/>
          </w:tcPr>
          <w:p w14:paraId="194E4E07" w14:textId="77777777" w:rsidR="00D07897" w:rsidRPr="009E6799" w:rsidRDefault="00D07897" w:rsidP="00B2733D">
            <w:pPr>
              <w:pStyle w:val="w"/>
              <w:widowControl w:val="0"/>
              <w:spacing w:before="100" w:beforeAutospacing="1" w:after="100" w:afterAutospacing="1"/>
              <w:rPr>
                <w:rFonts w:asciiTheme="minorHAnsi" w:hAnsiTheme="minorHAnsi" w:cs="Arial"/>
                <w:sz w:val="20"/>
              </w:rPr>
            </w:pPr>
            <w:r w:rsidRPr="009E6799">
              <w:rPr>
                <w:rFonts w:asciiTheme="minorHAnsi" w:hAnsiTheme="minorHAnsi" w:cs="Arial"/>
                <w:sz w:val="20"/>
              </w:rPr>
              <w:t>Pour E</w:t>
            </w:r>
            <w:r w:rsidRPr="009E6799">
              <w:rPr>
                <w:rFonts w:asciiTheme="minorHAnsi" w:hAnsiTheme="minorHAnsi" w:cs="Arial"/>
                <w:smallCaps/>
                <w:sz w:val="20"/>
              </w:rPr>
              <w:t>xpertise France </w:t>
            </w:r>
            <w:r w:rsidRPr="009E6799">
              <w:rPr>
                <w:rFonts w:asciiTheme="minorHAnsi" w:hAnsiTheme="minorHAnsi" w:cs="Arial"/>
                <w:sz w:val="20"/>
              </w:rPr>
              <w:t>:</w:t>
            </w:r>
          </w:p>
        </w:tc>
        <w:tc>
          <w:tcPr>
            <w:tcW w:w="4374" w:type="dxa"/>
            <w:vAlign w:val="center"/>
          </w:tcPr>
          <w:p w14:paraId="6C1426F3" w14:textId="77777777" w:rsidR="00D07897" w:rsidRPr="009124AA" w:rsidRDefault="00D07897" w:rsidP="00B2733D">
            <w:pPr>
              <w:widowControl w:val="0"/>
              <w:numPr>
                <w:ilvl w:val="12"/>
                <w:numId w:val="0"/>
              </w:numPr>
              <w:spacing w:line="240" w:lineRule="auto"/>
              <w:jc w:val="both"/>
              <w:rPr>
                <w:rFonts w:asciiTheme="minorHAnsi" w:hAnsiTheme="minorHAnsi" w:cs="Arial"/>
                <w:smallCaps/>
              </w:rPr>
            </w:pPr>
            <w:r w:rsidRPr="009124AA">
              <w:rPr>
                <w:rFonts w:asciiTheme="minorHAnsi" w:hAnsiTheme="minorHAnsi" w:cs="Arial"/>
                <w:smallCaps/>
              </w:rPr>
              <w:t xml:space="preserve">Expertise France </w:t>
            </w:r>
          </w:p>
          <w:p w14:paraId="5C273242" w14:textId="5B291BF8" w:rsidR="00D07897" w:rsidRPr="009124AA" w:rsidRDefault="009124AA" w:rsidP="00B2733D">
            <w:pPr>
              <w:widowControl w:val="0"/>
              <w:numPr>
                <w:ilvl w:val="12"/>
                <w:numId w:val="0"/>
              </w:numPr>
              <w:spacing w:line="240" w:lineRule="auto"/>
              <w:jc w:val="both"/>
              <w:rPr>
                <w:rFonts w:asciiTheme="minorHAnsi" w:hAnsiTheme="minorHAnsi" w:cs="Arial"/>
              </w:rPr>
            </w:pPr>
            <w:r w:rsidRPr="009124AA">
              <w:rPr>
                <w:rFonts w:asciiTheme="minorHAnsi" w:hAnsiTheme="minorHAnsi" w:cs="Arial"/>
              </w:rPr>
              <w:t>Ca</w:t>
            </w:r>
            <w:r w:rsidR="008D5597">
              <w:rPr>
                <w:rFonts w:asciiTheme="minorHAnsi" w:hAnsiTheme="minorHAnsi" w:cs="Arial"/>
              </w:rPr>
              <w:t>mille Le Jean</w:t>
            </w:r>
          </w:p>
          <w:p w14:paraId="66C00316" w14:textId="1B87E07E" w:rsidR="00D07897" w:rsidRPr="009124AA" w:rsidRDefault="00D07897" w:rsidP="00B2733D">
            <w:pPr>
              <w:widowControl w:val="0"/>
              <w:numPr>
                <w:ilvl w:val="12"/>
                <w:numId w:val="0"/>
              </w:numPr>
              <w:spacing w:line="240" w:lineRule="auto"/>
              <w:jc w:val="both"/>
              <w:rPr>
                <w:rFonts w:asciiTheme="minorHAnsi" w:hAnsiTheme="minorHAnsi" w:cs="Arial"/>
              </w:rPr>
            </w:pPr>
            <w:r w:rsidRPr="009124AA">
              <w:rPr>
                <w:rFonts w:asciiTheme="minorHAnsi" w:hAnsiTheme="minorHAnsi" w:cs="Arial"/>
              </w:rPr>
              <w:t xml:space="preserve">Département </w:t>
            </w:r>
            <w:r w:rsidR="009124AA" w:rsidRPr="009124AA">
              <w:rPr>
                <w:rFonts w:asciiTheme="minorHAnsi" w:hAnsiTheme="minorHAnsi" w:cs="Arial"/>
              </w:rPr>
              <w:t>Développement durable</w:t>
            </w:r>
          </w:p>
          <w:p w14:paraId="6F435F85" w14:textId="77777777" w:rsidR="00D07897" w:rsidRPr="009124AA" w:rsidRDefault="00D07897" w:rsidP="00B2733D">
            <w:pPr>
              <w:widowControl w:val="0"/>
              <w:numPr>
                <w:ilvl w:val="12"/>
                <w:numId w:val="0"/>
              </w:numPr>
              <w:spacing w:line="240" w:lineRule="auto"/>
              <w:jc w:val="both"/>
              <w:rPr>
                <w:rFonts w:asciiTheme="minorHAnsi" w:hAnsiTheme="minorHAnsi" w:cs="Arial"/>
              </w:rPr>
            </w:pPr>
            <w:r w:rsidRPr="009124AA">
              <w:rPr>
                <w:rFonts w:asciiTheme="minorHAnsi" w:hAnsiTheme="minorHAnsi" w:cs="Arial"/>
              </w:rPr>
              <w:t>73 rue de Vaugirard</w:t>
            </w:r>
          </w:p>
          <w:p w14:paraId="06B46D2D" w14:textId="77777777" w:rsidR="00D07897" w:rsidRPr="00B53B64" w:rsidRDefault="00D07897" w:rsidP="00B2733D">
            <w:pPr>
              <w:widowControl w:val="0"/>
              <w:numPr>
                <w:ilvl w:val="12"/>
                <w:numId w:val="0"/>
              </w:numPr>
              <w:spacing w:line="240" w:lineRule="auto"/>
              <w:jc w:val="both"/>
              <w:rPr>
                <w:rFonts w:asciiTheme="minorHAnsi" w:hAnsiTheme="minorHAnsi" w:cs="Arial"/>
                <w:highlight w:val="yellow"/>
              </w:rPr>
            </w:pPr>
            <w:r w:rsidRPr="009124AA">
              <w:rPr>
                <w:rFonts w:asciiTheme="minorHAnsi" w:hAnsiTheme="minorHAnsi" w:cs="Arial"/>
              </w:rPr>
              <w:t>F-75006 PARIS</w:t>
            </w:r>
          </w:p>
        </w:tc>
      </w:tr>
      <w:tr w:rsidR="00D07897" w:rsidRPr="009E6799" w14:paraId="214D0415" w14:textId="77777777" w:rsidTr="00D07897">
        <w:tc>
          <w:tcPr>
            <w:tcW w:w="4370" w:type="dxa"/>
            <w:vAlign w:val="center"/>
          </w:tcPr>
          <w:p w14:paraId="209AC184" w14:textId="77777777" w:rsidR="00D07897" w:rsidRPr="009E6799" w:rsidRDefault="00D07897" w:rsidP="00B2733D">
            <w:pPr>
              <w:pStyle w:val="w"/>
              <w:spacing w:before="100" w:beforeAutospacing="1" w:after="100" w:afterAutospacing="1"/>
              <w:rPr>
                <w:rFonts w:asciiTheme="minorHAnsi" w:hAnsiTheme="minorHAnsi"/>
                <w:sz w:val="20"/>
                <w:szCs w:val="20"/>
              </w:rPr>
            </w:pPr>
            <w:r w:rsidRPr="009E6799">
              <w:rPr>
                <w:rFonts w:asciiTheme="minorHAnsi" w:hAnsiTheme="minorHAnsi"/>
                <w:sz w:val="20"/>
                <w:szCs w:val="20"/>
              </w:rPr>
              <w:t xml:space="preserve">Pour le </w:t>
            </w:r>
            <w:r w:rsidRPr="009E6799">
              <w:rPr>
                <w:rFonts w:asciiTheme="minorHAnsi" w:hAnsiTheme="minorHAnsi" w:cs="Arial"/>
                <w:smallCaps/>
                <w:sz w:val="20"/>
                <w:szCs w:val="20"/>
              </w:rPr>
              <w:t>Contractant</w:t>
            </w:r>
            <w:r w:rsidRPr="009E6799">
              <w:rPr>
                <w:rFonts w:asciiTheme="minorHAnsi" w:hAnsiTheme="minorHAnsi"/>
                <w:smallCaps/>
                <w:sz w:val="20"/>
                <w:szCs w:val="20"/>
              </w:rPr>
              <w:t> </w:t>
            </w:r>
            <w:r w:rsidRPr="009E6799">
              <w:rPr>
                <w:rFonts w:asciiTheme="minorHAnsi" w:hAnsiTheme="minorHAnsi"/>
                <w:sz w:val="20"/>
                <w:szCs w:val="20"/>
              </w:rPr>
              <w:t>:</w:t>
            </w:r>
          </w:p>
        </w:tc>
        <w:tc>
          <w:tcPr>
            <w:tcW w:w="4374" w:type="dxa"/>
            <w:vAlign w:val="center"/>
          </w:tcPr>
          <w:p w14:paraId="6BFE9953" w14:textId="77777777" w:rsidR="00D07897" w:rsidRPr="00B53B64" w:rsidRDefault="00D07897" w:rsidP="00B2733D">
            <w:pPr>
              <w:pStyle w:val="w"/>
              <w:spacing w:before="100" w:beforeAutospacing="1" w:after="100" w:afterAutospacing="1"/>
              <w:rPr>
                <w:rFonts w:asciiTheme="minorHAnsi" w:hAnsiTheme="minorHAnsi"/>
                <w:sz w:val="20"/>
                <w:szCs w:val="20"/>
              </w:rPr>
            </w:pPr>
            <w:r w:rsidRPr="00966CE1">
              <w:rPr>
                <w:rFonts w:asciiTheme="minorHAnsi" w:eastAsia="Calibri" w:hAnsiTheme="minorHAnsi"/>
                <w:sz w:val="20"/>
                <w:szCs w:val="20"/>
                <w:highlight w:val="yellow"/>
                <w:rPrChange w:id="89" w:author="Camille LE JEAN" w:date="2020-07-22T13:56:00Z">
                  <w:rPr>
                    <w:rFonts w:asciiTheme="minorHAnsi" w:eastAsia="Calibri" w:hAnsiTheme="minorHAnsi"/>
                    <w:sz w:val="20"/>
                    <w:szCs w:val="20"/>
                    <w:highlight w:val="lightGray"/>
                  </w:rPr>
                </w:rPrChange>
              </w:rPr>
              <w:t xml:space="preserve">A renseigner par le </w:t>
            </w:r>
            <w:r w:rsidRPr="00966CE1">
              <w:rPr>
                <w:rFonts w:asciiTheme="minorHAnsi" w:eastAsia="Calibri" w:hAnsiTheme="minorHAnsi"/>
                <w:smallCaps/>
                <w:sz w:val="20"/>
                <w:szCs w:val="20"/>
                <w:highlight w:val="yellow"/>
                <w:rPrChange w:id="90" w:author="Camille LE JEAN" w:date="2020-07-22T13:56:00Z">
                  <w:rPr>
                    <w:rFonts w:asciiTheme="minorHAnsi" w:eastAsia="Calibri" w:hAnsiTheme="minorHAnsi"/>
                    <w:smallCaps/>
                    <w:sz w:val="20"/>
                    <w:szCs w:val="20"/>
                    <w:highlight w:val="lightGray"/>
                  </w:rPr>
                </w:rPrChange>
              </w:rPr>
              <w:t>Contractant</w:t>
            </w:r>
          </w:p>
        </w:tc>
      </w:tr>
    </w:tbl>
    <w:p w14:paraId="22A26815" w14:textId="77777777" w:rsidR="00D07897" w:rsidRPr="001B5605" w:rsidRDefault="00D07897" w:rsidP="00D07897">
      <w:pPr>
        <w:pStyle w:val="v"/>
        <w:widowControl w:val="0"/>
        <w:numPr>
          <w:ilvl w:val="12"/>
          <w:numId w:val="0"/>
        </w:numPr>
        <w:spacing w:before="120"/>
        <w:ind w:left="561"/>
        <w:rPr>
          <w:rFonts w:asciiTheme="minorHAnsi" w:hAnsiTheme="minorHAnsi" w:cs="Arial"/>
          <w:smallCaps/>
          <w:sz w:val="20"/>
        </w:rPr>
      </w:pPr>
      <w:r w:rsidRPr="0069556C">
        <w:rPr>
          <w:rFonts w:asciiTheme="minorHAnsi" w:hAnsiTheme="minorHAnsi" w:cs="Arial"/>
          <w:sz w:val="20"/>
        </w:rPr>
        <w:t xml:space="preserve">Chaque </w:t>
      </w:r>
      <w:r w:rsidRPr="0069556C">
        <w:rPr>
          <w:rFonts w:asciiTheme="minorHAnsi" w:hAnsiTheme="minorHAnsi" w:cs="Arial"/>
          <w:smallCaps/>
          <w:sz w:val="20"/>
        </w:rPr>
        <w:t>Partie</w:t>
      </w:r>
      <w:r w:rsidRPr="0069556C">
        <w:rPr>
          <w:rFonts w:asciiTheme="minorHAnsi" w:hAnsiTheme="minorHAnsi" w:cs="Arial"/>
          <w:sz w:val="20"/>
        </w:rPr>
        <w:t xml:space="preserve"> pourra modifier à tout moment son adresse en informant par écrit l’autre </w:t>
      </w:r>
      <w:r w:rsidRPr="0069556C">
        <w:rPr>
          <w:rFonts w:asciiTheme="minorHAnsi" w:hAnsiTheme="minorHAnsi" w:cs="Arial"/>
          <w:smallCaps/>
          <w:sz w:val="20"/>
        </w:rPr>
        <w:t>Partie</w:t>
      </w:r>
      <w:r w:rsidRPr="0069556C">
        <w:rPr>
          <w:rFonts w:asciiTheme="minorHAnsi" w:hAnsiTheme="minorHAnsi" w:cs="Arial"/>
          <w:sz w:val="20"/>
        </w:rPr>
        <w:t xml:space="preserve"> de ce changement.</w:t>
      </w:r>
    </w:p>
    <w:p w14:paraId="4B7FA7EC" w14:textId="77777777" w:rsidR="001570D6" w:rsidRPr="001B5605" w:rsidRDefault="001570D6" w:rsidP="00A1761D">
      <w:pPr>
        <w:pStyle w:val="v"/>
        <w:widowControl w:val="0"/>
        <w:numPr>
          <w:ilvl w:val="0"/>
          <w:numId w:val="9"/>
        </w:numPr>
        <w:spacing w:before="600" w:after="240"/>
        <w:ind w:left="357" w:hanging="357"/>
        <w:outlineLvl w:val="0"/>
        <w:rPr>
          <w:rFonts w:asciiTheme="minorHAnsi" w:hAnsiTheme="minorHAnsi"/>
          <w:b/>
          <w:caps/>
          <w:sz w:val="24"/>
        </w:rPr>
      </w:pPr>
      <w:bookmarkStart w:id="91" w:name="_Toc32413534"/>
      <w:r w:rsidRPr="001B5605">
        <w:rPr>
          <w:rFonts w:asciiTheme="minorHAnsi" w:hAnsiTheme="minorHAnsi"/>
          <w:b/>
          <w:caps/>
          <w:sz w:val="24"/>
        </w:rPr>
        <w:t>pénalités</w:t>
      </w:r>
      <w:bookmarkEnd w:id="91"/>
    </w:p>
    <w:p w14:paraId="7B59EEB5" w14:textId="77777777" w:rsidR="005C1231" w:rsidRPr="001B5605" w:rsidRDefault="005C1231" w:rsidP="00A1761D">
      <w:pPr>
        <w:pStyle w:val="u"/>
        <w:widowControl w:val="0"/>
        <w:rPr>
          <w:rFonts w:asciiTheme="minorHAnsi" w:hAnsiTheme="minorHAnsi" w:cs="Arial"/>
          <w:sz w:val="20"/>
        </w:rPr>
      </w:pPr>
      <w:r w:rsidRPr="001B5605">
        <w:rPr>
          <w:rFonts w:asciiTheme="minorHAnsi" w:hAnsiTheme="minorHAnsi" w:cs="Arial"/>
          <w:sz w:val="20"/>
        </w:rPr>
        <w:t>Le montant des pénalités sera appliqué dans le calcul du solde des versements dus au titre du</w:t>
      </w:r>
      <w:r w:rsidR="00F92D77" w:rsidRPr="001B5605">
        <w:rPr>
          <w:rFonts w:asciiTheme="minorHAnsi" w:hAnsiTheme="minorHAnsi" w:cs="Arial"/>
          <w:sz w:val="20"/>
        </w:rPr>
        <w:t xml:space="preserve"> poste ou du</w:t>
      </w:r>
      <w:r w:rsidRPr="001B5605">
        <w:rPr>
          <w:rFonts w:asciiTheme="minorHAnsi" w:hAnsiTheme="minorHAnsi" w:cs="Arial"/>
          <w:sz w:val="20"/>
        </w:rPr>
        <w:t xml:space="preserve"> bon de commande concerné.</w:t>
      </w:r>
    </w:p>
    <w:p w14:paraId="44279E20" w14:textId="77777777" w:rsidR="00197CF8" w:rsidRPr="001B5605" w:rsidRDefault="00197CF8" w:rsidP="00A1761D">
      <w:pPr>
        <w:pStyle w:val="Titre2"/>
        <w:spacing w:before="120" w:after="60"/>
        <w:jc w:val="both"/>
        <w:rPr>
          <w:rFonts w:asciiTheme="minorHAnsi" w:hAnsiTheme="minorHAnsi"/>
        </w:rPr>
      </w:pPr>
      <w:bookmarkStart w:id="92" w:name="_Toc32413535"/>
      <w:r w:rsidRPr="001B5605">
        <w:rPr>
          <w:rFonts w:asciiTheme="minorHAnsi" w:hAnsiTheme="minorHAnsi"/>
        </w:rPr>
        <w:lastRenderedPageBreak/>
        <w:t>Pénalités sur livrables documentaires</w:t>
      </w:r>
      <w:r w:rsidR="005C1231" w:rsidRPr="001B5605">
        <w:rPr>
          <w:rFonts w:asciiTheme="minorHAnsi" w:hAnsiTheme="minorHAnsi"/>
        </w:rPr>
        <w:t xml:space="preserve"> périodiques</w:t>
      </w:r>
      <w:bookmarkEnd w:id="92"/>
    </w:p>
    <w:p w14:paraId="3EE9FB94" w14:textId="3D97B3BD" w:rsidR="00197CF8" w:rsidRPr="001B5605" w:rsidRDefault="00197CF8" w:rsidP="00A1761D">
      <w:pPr>
        <w:pStyle w:val="u"/>
        <w:widowControl w:val="0"/>
        <w:numPr>
          <w:ilvl w:val="12"/>
          <w:numId w:val="0"/>
        </w:numPr>
        <w:ind w:left="562"/>
        <w:rPr>
          <w:rFonts w:asciiTheme="minorHAnsi" w:hAnsiTheme="minorHAnsi" w:cs="Arial"/>
          <w:sz w:val="20"/>
        </w:rPr>
      </w:pPr>
      <w:r w:rsidRPr="001B5605">
        <w:rPr>
          <w:rFonts w:asciiTheme="minorHAnsi" w:hAnsiTheme="minorHAnsi" w:cs="Arial"/>
          <w:sz w:val="20"/>
        </w:rPr>
        <w:t xml:space="preserve">Par dérogation à l’article 14 du CCAG, les pénalités sont fixées forfaitairement à </w:t>
      </w:r>
      <w:r w:rsidR="005C1231" w:rsidRPr="001B5605">
        <w:rPr>
          <w:rFonts w:asciiTheme="minorHAnsi" w:hAnsiTheme="minorHAnsi" w:cs="Arial"/>
          <w:sz w:val="20"/>
        </w:rPr>
        <w:t>50</w:t>
      </w:r>
      <w:r w:rsidRPr="001B5605">
        <w:rPr>
          <w:rFonts w:asciiTheme="minorHAnsi" w:hAnsiTheme="minorHAnsi" w:cs="Arial"/>
          <w:sz w:val="20"/>
        </w:rPr>
        <w:t xml:space="preserve">€ net par jour de retard </w:t>
      </w:r>
      <w:r w:rsidR="00AC711D" w:rsidRPr="001B5605">
        <w:rPr>
          <w:rFonts w:asciiTheme="minorHAnsi" w:hAnsiTheme="minorHAnsi" w:cs="Arial"/>
          <w:sz w:val="20"/>
        </w:rPr>
        <w:t xml:space="preserve">de remise </w:t>
      </w:r>
      <w:r w:rsidRPr="001B5605">
        <w:rPr>
          <w:rFonts w:asciiTheme="minorHAnsi" w:hAnsiTheme="minorHAnsi" w:cs="Arial"/>
          <w:sz w:val="20"/>
        </w:rPr>
        <w:t xml:space="preserve">des livrables </w:t>
      </w:r>
      <w:r w:rsidR="005C1231" w:rsidRPr="001B5605">
        <w:rPr>
          <w:rFonts w:asciiTheme="minorHAnsi" w:hAnsiTheme="minorHAnsi" w:cs="Arial"/>
          <w:sz w:val="20"/>
        </w:rPr>
        <w:t xml:space="preserve">périodiques </w:t>
      </w:r>
      <w:r w:rsidRPr="001B5605">
        <w:rPr>
          <w:rFonts w:asciiTheme="minorHAnsi" w:hAnsiTheme="minorHAnsi" w:cs="Arial"/>
          <w:sz w:val="20"/>
        </w:rPr>
        <w:t xml:space="preserve">attendus </w:t>
      </w:r>
      <w:r w:rsidR="00AC711D" w:rsidRPr="001B5605">
        <w:rPr>
          <w:rFonts w:asciiTheme="minorHAnsi" w:hAnsiTheme="minorHAnsi" w:cs="Arial"/>
          <w:sz w:val="20"/>
        </w:rPr>
        <w:t>désigné</w:t>
      </w:r>
      <w:r w:rsidR="00737DB4">
        <w:rPr>
          <w:rFonts w:asciiTheme="minorHAnsi" w:hAnsiTheme="minorHAnsi" w:cs="Arial"/>
          <w:sz w:val="20"/>
        </w:rPr>
        <w:t>s</w:t>
      </w:r>
      <w:r w:rsidR="00AC711D" w:rsidRPr="001B5605">
        <w:rPr>
          <w:rFonts w:asciiTheme="minorHAnsi" w:hAnsiTheme="minorHAnsi" w:cs="Arial"/>
          <w:sz w:val="20"/>
        </w:rPr>
        <w:t xml:space="preserve"> à l’article 6 « tableau des livrables » du présent </w:t>
      </w:r>
      <w:r w:rsidR="00037915" w:rsidRPr="001B5605">
        <w:rPr>
          <w:rFonts w:asciiTheme="minorHAnsi" w:hAnsiTheme="minorHAnsi" w:cs="Arial"/>
          <w:smallCaps/>
          <w:sz w:val="20"/>
        </w:rPr>
        <w:t>Contrat</w:t>
      </w:r>
      <w:r w:rsidR="00AC711D" w:rsidRPr="001B5605">
        <w:rPr>
          <w:rFonts w:asciiTheme="minorHAnsi" w:hAnsiTheme="minorHAnsi" w:cs="Arial"/>
          <w:sz w:val="20"/>
        </w:rPr>
        <w:t>.</w:t>
      </w:r>
    </w:p>
    <w:p w14:paraId="31654152" w14:textId="77777777" w:rsidR="00197CF8" w:rsidRPr="001B5605" w:rsidRDefault="00197CF8" w:rsidP="00A1761D">
      <w:pPr>
        <w:pStyle w:val="Titre2"/>
        <w:spacing w:before="120" w:after="60"/>
        <w:jc w:val="both"/>
        <w:rPr>
          <w:rFonts w:asciiTheme="minorHAnsi" w:hAnsiTheme="minorHAnsi"/>
        </w:rPr>
      </w:pPr>
      <w:bookmarkStart w:id="93" w:name="_Toc32413536"/>
      <w:r w:rsidRPr="001B5605">
        <w:rPr>
          <w:rFonts w:asciiTheme="minorHAnsi" w:hAnsiTheme="minorHAnsi"/>
        </w:rPr>
        <w:t>Pénalités sur remise d’un livrable</w:t>
      </w:r>
      <w:r w:rsidR="005C1231" w:rsidRPr="001B5605">
        <w:rPr>
          <w:rFonts w:asciiTheme="minorHAnsi" w:hAnsiTheme="minorHAnsi"/>
        </w:rPr>
        <w:t xml:space="preserve"> final</w:t>
      </w:r>
      <w:bookmarkEnd w:id="93"/>
    </w:p>
    <w:p w14:paraId="1487B77D" w14:textId="7FD73B4A" w:rsidR="00197CF8" w:rsidRPr="001B5605" w:rsidRDefault="00197CF8" w:rsidP="00A1761D">
      <w:pPr>
        <w:pStyle w:val="u"/>
        <w:widowControl w:val="0"/>
        <w:numPr>
          <w:ilvl w:val="12"/>
          <w:numId w:val="0"/>
        </w:numPr>
        <w:ind w:left="562"/>
        <w:rPr>
          <w:rFonts w:asciiTheme="minorHAnsi" w:hAnsiTheme="minorHAnsi" w:cs="Arial"/>
          <w:sz w:val="20"/>
        </w:rPr>
      </w:pPr>
      <w:r w:rsidRPr="001B5605">
        <w:rPr>
          <w:rFonts w:asciiTheme="minorHAnsi" w:hAnsiTheme="minorHAnsi" w:cs="Arial"/>
          <w:sz w:val="20"/>
        </w:rPr>
        <w:t xml:space="preserve">Par dérogation à l’article 14 du CCAG, les pénalités sont fixées forfaitairement à </w:t>
      </w:r>
      <w:r w:rsidR="005C1231" w:rsidRPr="001B5605">
        <w:rPr>
          <w:rFonts w:asciiTheme="minorHAnsi" w:hAnsiTheme="minorHAnsi" w:cs="Arial"/>
          <w:sz w:val="20"/>
        </w:rPr>
        <w:t>10</w:t>
      </w:r>
      <w:r w:rsidRPr="001B5605">
        <w:rPr>
          <w:rFonts w:asciiTheme="minorHAnsi" w:hAnsiTheme="minorHAnsi" w:cs="Arial"/>
          <w:sz w:val="20"/>
        </w:rPr>
        <w:t xml:space="preserve">0€ net par jour de retard </w:t>
      </w:r>
      <w:r w:rsidR="00AC711D" w:rsidRPr="001B5605">
        <w:rPr>
          <w:rFonts w:asciiTheme="minorHAnsi" w:hAnsiTheme="minorHAnsi" w:cs="Arial"/>
          <w:sz w:val="20"/>
        </w:rPr>
        <w:t xml:space="preserve">de remise </w:t>
      </w:r>
      <w:r w:rsidRPr="001B5605">
        <w:rPr>
          <w:rFonts w:asciiTheme="minorHAnsi" w:hAnsiTheme="minorHAnsi" w:cs="Arial"/>
          <w:sz w:val="20"/>
        </w:rPr>
        <w:t xml:space="preserve">des livrables </w:t>
      </w:r>
      <w:r w:rsidR="005C1231" w:rsidRPr="001B5605">
        <w:rPr>
          <w:rFonts w:asciiTheme="minorHAnsi" w:hAnsiTheme="minorHAnsi" w:cs="Arial"/>
          <w:sz w:val="20"/>
        </w:rPr>
        <w:t xml:space="preserve">finaux </w:t>
      </w:r>
      <w:r w:rsidRPr="001B5605">
        <w:rPr>
          <w:rFonts w:asciiTheme="minorHAnsi" w:hAnsiTheme="minorHAnsi" w:cs="Arial"/>
          <w:sz w:val="20"/>
        </w:rPr>
        <w:t xml:space="preserve">attendus </w:t>
      </w:r>
      <w:r w:rsidR="00AC711D" w:rsidRPr="001B5605">
        <w:rPr>
          <w:rFonts w:asciiTheme="minorHAnsi" w:hAnsiTheme="minorHAnsi" w:cs="Arial"/>
          <w:sz w:val="20"/>
        </w:rPr>
        <w:t>désigné</w:t>
      </w:r>
      <w:r w:rsidR="00737DB4">
        <w:rPr>
          <w:rFonts w:asciiTheme="minorHAnsi" w:hAnsiTheme="minorHAnsi" w:cs="Arial"/>
          <w:sz w:val="20"/>
        </w:rPr>
        <w:t>s</w:t>
      </w:r>
      <w:r w:rsidR="00AC711D" w:rsidRPr="001B5605">
        <w:rPr>
          <w:rFonts w:asciiTheme="minorHAnsi" w:hAnsiTheme="minorHAnsi" w:cs="Arial"/>
          <w:sz w:val="20"/>
        </w:rPr>
        <w:t xml:space="preserve"> à l’article 6 « tableau des livrables » du présent </w:t>
      </w:r>
      <w:r w:rsidR="00037915" w:rsidRPr="001B5605">
        <w:rPr>
          <w:rFonts w:asciiTheme="minorHAnsi" w:hAnsiTheme="minorHAnsi" w:cs="Arial"/>
          <w:smallCaps/>
          <w:sz w:val="20"/>
        </w:rPr>
        <w:t>Contrat</w:t>
      </w:r>
      <w:r w:rsidR="00AC711D" w:rsidRPr="001B5605">
        <w:rPr>
          <w:rFonts w:asciiTheme="minorHAnsi" w:hAnsiTheme="minorHAnsi" w:cs="Arial"/>
          <w:sz w:val="20"/>
        </w:rPr>
        <w:t>.</w:t>
      </w:r>
    </w:p>
    <w:p w14:paraId="359701F0" w14:textId="77777777" w:rsidR="00656639" w:rsidRPr="001B5605" w:rsidRDefault="00800C6C" w:rsidP="00A1761D">
      <w:pPr>
        <w:pStyle w:val="v"/>
        <w:widowControl w:val="0"/>
        <w:numPr>
          <w:ilvl w:val="0"/>
          <w:numId w:val="9"/>
        </w:numPr>
        <w:spacing w:before="600" w:after="240"/>
        <w:ind w:left="357" w:hanging="357"/>
        <w:outlineLvl w:val="0"/>
        <w:rPr>
          <w:rFonts w:asciiTheme="minorHAnsi" w:hAnsiTheme="minorHAnsi"/>
          <w:b/>
          <w:caps/>
          <w:sz w:val="24"/>
        </w:rPr>
      </w:pPr>
      <w:bookmarkStart w:id="94" w:name="_Toc32413537"/>
      <w:r w:rsidRPr="001B5605">
        <w:rPr>
          <w:rFonts w:asciiTheme="minorHAnsi" w:hAnsiTheme="minorHAnsi"/>
          <w:b/>
          <w:caps/>
          <w:sz w:val="24"/>
        </w:rPr>
        <w:t>propriété</w:t>
      </w:r>
      <w:r w:rsidR="00C71F4D" w:rsidRPr="001B5605">
        <w:rPr>
          <w:rFonts w:asciiTheme="minorHAnsi" w:hAnsiTheme="minorHAnsi"/>
          <w:b/>
          <w:caps/>
          <w:sz w:val="24"/>
        </w:rPr>
        <w:t xml:space="preserve"> intellectuelle</w:t>
      </w:r>
      <w:bookmarkEnd w:id="94"/>
    </w:p>
    <w:p w14:paraId="7D32319F" w14:textId="77777777" w:rsidR="00C54C14" w:rsidRPr="004B5E2B" w:rsidRDefault="00C54C14" w:rsidP="00A1761D">
      <w:pPr>
        <w:pStyle w:val="Titre2"/>
        <w:spacing w:before="120" w:after="60"/>
        <w:jc w:val="both"/>
        <w:rPr>
          <w:rFonts w:asciiTheme="minorHAnsi" w:hAnsiTheme="minorHAnsi"/>
        </w:rPr>
      </w:pPr>
      <w:bookmarkStart w:id="95" w:name="_Toc32413538"/>
      <w:bookmarkStart w:id="96" w:name="_Toc392669651"/>
      <w:r w:rsidRPr="004B5E2B">
        <w:rPr>
          <w:rFonts w:asciiTheme="minorHAnsi" w:hAnsiTheme="minorHAnsi"/>
        </w:rPr>
        <w:t>Définitions</w:t>
      </w:r>
      <w:bookmarkEnd w:id="95"/>
    </w:p>
    <w:p w14:paraId="09A68E03" w14:textId="15478418" w:rsidR="00897529" w:rsidRPr="004D51F5" w:rsidRDefault="00DE2129" w:rsidP="00A1761D">
      <w:pPr>
        <w:spacing w:after="120" w:line="240" w:lineRule="auto"/>
        <w:ind w:left="567"/>
        <w:jc w:val="both"/>
        <w:rPr>
          <w:rFonts w:asciiTheme="minorHAnsi" w:eastAsia="Times New Roman" w:hAnsiTheme="minorHAnsi" w:cs="Arial"/>
        </w:rPr>
      </w:pPr>
      <w:r>
        <w:rPr>
          <w:rFonts w:asciiTheme="minorHAnsi" w:eastAsia="Times New Roman" w:hAnsiTheme="minorHAnsi" w:cs="Arial"/>
        </w:rPr>
        <w:t>La Cession prévue par le présent Article implique de définir les termes suivant</w:t>
      </w:r>
      <w:r w:rsidR="002352A4">
        <w:rPr>
          <w:rFonts w:asciiTheme="minorHAnsi" w:eastAsia="Times New Roman" w:hAnsiTheme="minorHAnsi" w:cs="Arial"/>
        </w:rPr>
        <w:t>s :</w:t>
      </w:r>
      <w:r>
        <w:rPr>
          <w:rFonts w:asciiTheme="minorHAnsi" w:eastAsia="Times New Roman" w:hAnsiTheme="minorHAnsi" w:cs="Arial"/>
        </w:rPr>
        <w:t xml:space="preserve"> </w:t>
      </w:r>
    </w:p>
    <w:p w14:paraId="55A2B645" w14:textId="4EEF10B3" w:rsidR="00897529" w:rsidRPr="004D51F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rPr>
      </w:pPr>
      <w:r w:rsidRPr="004D51F5">
        <w:rPr>
          <w:rFonts w:asciiTheme="minorHAnsi" w:eastAsia="Times New Roman" w:hAnsiTheme="minorHAnsi" w:cs="Arial"/>
        </w:rPr>
        <w:t xml:space="preserve">on entend </w:t>
      </w:r>
      <w:r w:rsidR="0003445A" w:rsidRPr="004D51F5">
        <w:rPr>
          <w:rFonts w:asciiTheme="minorHAnsi" w:eastAsia="Times New Roman" w:hAnsiTheme="minorHAnsi" w:cs="Arial"/>
        </w:rPr>
        <w:t>par «R</w:t>
      </w:r>
      <w:r w:rsidRPr="004D51F5">
        <w:rPr>
          <w:rFonts w:asciiTheme="minorHAnsi" w:eastAsia="Times New Roman" w:hAnsiTheme="minorHAnsi" w:cs="Arial"/>
        </w:rPr>
        <w:t>ésultats» tout pro</w:t>
      </w:r>
      <w:r w:rsidR="00C54C14" w:rsidRPr="004D51F5">
        <w:rPr>
          <w:rFonts w:asciiTheme="minorHAnsi" w:eastAsia="Times New Roman" w:hAnsiTheme="minorHAnsi" w:cs="Arial"/>
        </w:rPr>
        <w:t xml:space="preserve">duit escompté de l'exécution du présent </w:t>
      </w:r>
      <w:r w:rsidR="00C54C14" w:rsidRPr="000C7D83">
        <w:rPr>
          <w:rFonts w:asciiTheme="minorHAnsi" w:eastAsia="Times New Roman" w:hAnsiTheme="minorHAnsi" w:cs="Arial"/>
          <w:smallCaps/>
        </w:rPr>
        <w:t>Contrat</w:t>
      </w:r>
      <w:r w:rsidR="00C54C14" w:rsidRPr="004D51F5">
        <w:rPr>
          <w:rFonts w:asciiTheme="minorHAnsi" w:eastAsia="Times New Roman" w:hAnsiTheme="minorHAnsi" w:cs="Arial"/>
        </w:rPr>
        <w:t xml:space="preserve"> </w:t>
      </w:r>
      <w:r w:rsidRPr="004D51F5">
        <w:rPr>
          <w:rFonts w:asciiTheme="minorHAnsi" w:eastAsia="Times New Roman" w:hAnsiTheme="minorHAnsi" w:cs="Arial"/>
        </w:rPr>
        <w:t xml:space="preserve">qui est livré et qui fait l'objet d'une acceptation définitive de la part </w:t>
      </w:r>
      <w:r w:rsidR="00C54C14" w:rsidRPr="004D51F5">
        <w:rPr>
          <w:rFonts w:asciiTheme="minorHAnsi" w:eastAsia="Times New Roman" w:hAnsiTheme="minorHAnsi" w:cs="Arial"/>
        </w:rPr>
        <w:t>d’</w:t>
      </w:r>
      <w:r w:rsidR="00C54C14" w:rsidRPr="000C7D83">
        <w:rPr>
          <w:rFonts w:asciiTheme="minorHAnsi" w:eastAsia="Times New Roman" w:hAnsiTheme="minorHAnsi" w:cs="Arial"/>
          <w:smallCaps/>
        </w:rPr>
        <w:t xml:space="preserve">Expertise </w:t>
      </w:r>
      <w:r w:rsidR="006F6849">
        <w:rPr>
          <w:rFonts w:asciiTheme="minorHAnsi" w:eastAsia="Times New Roman" w:hAnsiTheme="minorHAnsi" w:cs="Arial"/>
          <w:smallCaps/>
        </w:rPr>
        <w:t xml:space="preserve">France </w:t>
      </w:r>
      <w:r w:rsidRPr="004D51F5">
        <w:rPr>
          <w:rFonts w:asciiTheme="minorHAnsi" w:eastAsia="Times New Roman" w:hAnsiTheme="minorHAnsi" w:cs="Arial"/>
        </w:rPr>
        <w:t xml:space="preserve">; </w:t>
      </w:r>
    </w:p>
    <w:p w14:paraId="5E376336" w14:textId="77777777" w:rsidR="005F639C"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rPr>
      </w:pPr>
      <w:r w:rsidRPr="004D51F5">
        <w:rPr>
          <w:rFonts w:asciiTheme="minorHAnsi" w:eastAsia="Times New Roman" w:hAnsiTheme="minorHAnsi" w:cs="Arial"/>
        </w:rPr>
        <w:t>on entend par «A</w:t>
      </w:r>
      <w:r w:rsidR="00897529" w:rsidRPr="004D51F5">
        <w:rPr>
          <w:rFonts w:asciiTheme="minorHAnsi" w:eastAsia="Times New Roman" w:hAnsiTheme="minorHAnsi" w:cs="Arial"/>
        </w:rPr>
        <w:t>uteur» toute personne physique qui a contrib</w:t>
      </w:r>
      <w:r w:rsidR="00794721" w:rsidRPr="004D51F5">
        <w:rPr>
          <w:rFonts w:asciiTheme="minorHAnsi" w:eastAsia="Times New Roman" w:hAnsiTheme="minorHAnsi" w:cs="Arial"/>
        </w:rPr>
        <w:t>ué à la pro</w:t>
      </w:r>
      <w:r w:rsidR="00521CF4">
        <w:rPr>
          <w:rFonts w:asciiTheme="minorHAnsi" w:eastAsia="Times New Roman" w:hAnsiTheme="minorHAnsi" w:cs="Arial"/>
        </w:rPr>
        <w:t>duction du R</w:t>
      </w:r>
      <w:r w:rsidR="00794721" w:rsidRPr="004D51F5">
        <w:rPr>
          <w:rFonts w:asciiTheme="minorHAnsi" w:eastAsia="Times New Roman" w:hAnsiTheme="minorHAnsi" w:cs="Arial"/>
        </w:rPr>
        <w:t>ésultat ;</w:t>
      </w:r>
    </w:p>
    <w:p w14:paraId="0DE5E8E9" w14:textId="7E35BB4F" w:rsidR="00615984" w:rsidRPr="004B5E2B"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rPr>
      </w:pPr>
      <w:r w:rsidRPr="004B5E2B">
        <w:rPr>
          <w:rFonts w:asciiTheme="minorHAnsi" w:eastAsia="Times New Roman" w:hAnsiTheme="minorHAnsi" w:cs="Arial"/>
        </w:rPr>
        <w:t>on entend par «D</w:t>
      </w:r>
      <w:r w:rsidR="00521CF4" w:rsidRPr="004B5E2B">
        <w:rPr>
          <w:rFonts w:asciiTheme="minorHAnsi" w:eastAsia="Times New Roman" w:hAnsiTheme="minorHAnsi" w:cs="Arial"/>
        </w:rPr>
        <w:t>roits P</w:t>
      </w:r>
      <w:r w:rsidR="00897529" w:rsidRPr="004B5E2B">
        <w:rPr>
          <w:rFonts w:asciiTheme="minorHAnsi" w:eastAsia="Times New Roman" w:hAnsiTheme="minorHAnsi" w:cs="Arial"/>
        </w:rPr>
        <w:t>réexistants» tout droit de propriét</w:t>
      </w:r>
      <w:r w:rsidR="001708DC" w:rsidRPr="004B5E2B">
        <w:rPr>
          <w:rFonts w:asciiTheme="minorHAnsi" w:eastAsia="Times New Roman" w:hAnsiTheme="minorHAnsi" w:cs="Arial"/>
        </w:rPr>
        <w:t>é intellectuelle</w:t>
      </w:r>
      <w:r w:rsidR="00897529" w:rsidRPr="004B5E2B">
        <w:rPr>
          <w:rFonts w:asciiTheme="minorHAnsi" w:eastAsia="Times New Roman" w:hAnsiTheme="minorHAnsi" w:cs="Arial"/>
        </w:rPr>
        <w:t>, y compris</w:t>
      </w:r>
      <w:r w:rsidR="001708DC" w:rsidRPr="004B5E2B">
        <w:rPr>
          <w:rFonts w:asciiTheme="minorHAnsi" w:eastAsia="Times New Roman" w:hAnsiTheme="minorHAnsi" w:cs="Arial"/>
        </w:rPr>
        <w:t xml:space="preserve"> les technologies préexistantes détenu</w:t>
      </w:r>
      <w:r w:rsidR="001D4CA1">
        <w:rPr>
          <w:rFonts w:asciiTheme="minorHAnsi" w:eastAsia="Times New Roman" w:hAnsiTheme="minorHAnsi" w:cs="Arial"/>
        </w:rPr>
        <w:t>e</w:t>
      </w:r>
      <w:r w:rsidR="002F0361" w:rsidRPr="004B5E2B">
        <w:rPr>
          <w:rFonts w:asciiTheme="minorHAnsi" w:eastAsia="Times New Roman" w:hAnsiTheme="minorHAnsi" w:cs="Arial"/>
        </w:rPr>
        <w:t>s</w:t>
      </w:r>
      <w:r w:rsidR="001708DC" w:rsidRPr="004B5E2B">
        <w:rPr>
          <w:rFonts w:asciiTheme="minorHAnsi" w:eastAsia="Times New Roman" w:hAnsiTheme="minorHAnsi" w:cs="Arial"/>
        </w:rPr>
        <w:t xml:space="preserve"> par </w:t>
      </w:r>
      <w:r w:rsidR="001708DC" w:rsidRPr="000C7D83">
        <w:rPr>
          <w:rFonts w:asciiTheme="minorHAnsi" w:eastAsia="Times New Roman" w:hAnsiTheme="minorHAnsi" w:cs="Arial"/>
          <w:smallCaps/>
        </w:rPr>
        <w:t>Expertise France</w:t>
      </w:r>
      <w:r w:rsidR="009A4D19" w:rsidRPr="004B5E2B">
        <w:rPr>
          <w:rFonts w:asciiTheme="minorHAnsi" w:eastAsia="Times New Roman" w:hAnsiTheme="minorHAnsi" w:cs="Arial"/>
        </w:rPr>
        <w:t xml:space="preserve">, le </w:t>
      </w:r>
      <w:r w:rsidR="001708DC" w:rsidRPr="000C7D83">
        <w:rPr>
          <w:rFonts w:asciiTheme="minorHAnsi" w:eastAsia="Times New Roman" w:hAnsiTheme="minorHAnsi" w:cs="Arial"/>
          <w:smallCaps/>
        </w:rPr>
        <w:t>Contractant</w:t>
      </w:r>
      <w:r w:rsidR="001708DC" w:rsidRPr="004B5E2B">
        <w:rPr>
          <w:rFonts w:asciiTheme="minorHAnsi" w:eastAsia="Times New Roman" w:hAnsiTheme="minorHAnsi" w:cs="Arial"/>
        </w:rPr>
        <w:t xml:space="preserve"> </w:t>
      </w:r>
      <w:r w:rsidR="009A4D19" w:rsidRPr="004B5E2B">
        <w:rPr>
          <w:rFonts w:asciiTheme="minorHAnsi" w:eastAsia="Times New Roman" w:hAnsiTheme="minorHAnsi" w:cs="Arial"/>
        </w:rPr>
        <w:t xml:space="preserve">ou tout tiers intéressé </w:t>
      </w:r>
      <w:r w:rsidR="00615984" w:rsidRPr="004B5E2B">
        <w:rPr>
          <w:rFonts w:asciiTheme="minorHAnsi" w:eastAsia="Times New Roman" w:hAnsiTheme="minorHAnsi" w:cs="Arial"/>
        </w:rPr>
        <w:t>antérieurement à la commande dont l’exécution est prévue p</w:t>
      </w:r>
      <w:r w:rsidR="002F0361" w:rsidRPr="004B5E2B">
        <w:rPr>
          <w:rFonts w:asciiTheme="minorHAnsi" w:eastAsia="Times New Roman" w:hAnsiTheme="minorHAnsi" w:cs="Arial"/>
        </w:rPr>
        <w:t xml:space="preserve">ar les dispositions du présent </w:t>
      </w:r>
      <w:r w:rsidR="002F0361" w:rsidRPr="000C7D83">
        <w:rPr>
          <w:rFonts w:asciiTheme="minorHAnsi" w:eastAsia="Times New Roman" w:hAnsiTheme="minorHAnsi" w:cs="Arial"/>
          <w:smallCaps/>
        </w:rPr>
        <w:t>C</w:t>
      </w:r>
      <w:r w:rsidR="00615984" w:rsidRPr="000C7D83">
        <w:rPr>
          <w:rFonts w:asciiTheme="minorHAnsi" w:eastAsia="Times New Roman" w:hAnsiTheme="minorHAnsi" w:cs="Arial"/>
          <w:smallCaps/>
        </w:rPr>
        <w:t>ontrat</w:t>
      </w:r>
      <w:r w:rsidR="00615984" w:rsidRPr="004B5E2B">
        <w:rPr>
          <w:rFonts w:asciiTheme="minorHAnsi" w:eastAsia="Times New Roman" w:hAnsiTheme="minorHAnsi" w:cs="Arial"/>
        </w:rPr>
        <w:t xml:space="preserve">. </w:t>
      </w:r>
    </w:p>
    <w:p w14:paraId="4824E166" w14:textId="77777777" w:rsidR="007654E9" w:rsidRPr="004B5E2B" w:rsidRDefault="00897529" w:rsidP="00A1761D">
      <w:pPr>
        <w:pStyle w:val="Titre2"/>
        <w:spacing w:before="120" w:after="60"/>
        <w:jc w:val="both"/>
        <w:rPr>
          <w:rFonts w:asciiTheme="minorHAnsi" w:hAnsiTheme="minorHAnsi"/>
        </w:rPr>
      </w:pPr>
      <w:bookmarkStart w:id="97" w:name="_Toc32413539"/>
      <w:r w:rsidRPr="004B5E2B">
        <w:rPr>
          <w:rFonts w:asciiTheme="minorHAnsi" w:hAnsiTheme="minorHAnsi"/>
        </w:rPr>
        <w:t>Propriété des résultats</w:t>
      </w:r>
      <w:bookmarkEnd w:id="97"/>
    </w:p>
    <w:p w14:paraId="49E7ED15" w14:textId="77777777" w:rsidR="00171C9E" w:rsidRDefault="005F639C" w:rsidP="00A1761D">
      <w:pPr>
        <w:spacing w:line="240" w:lineRule="auto"/>
        <w:ind w:left="567"/>
        <w:jc w:val="both"/>
        <w:rPr>
          <w:rFonts w:asciiTheme="minorHAnsi" w:eastAsia="Times New Roman" w:hAnsiTheme="minorHAnsi" w:cs="Arial"/>
        </w:rPr>
      </w:pPr>
      <w:r w:rsidRPr="005F639C">
        <w:rPr>
          <w:rFonts w:asciiTheme="minorHAnsi" w:eastAsia="Times New Roman" w:hAnsiTheme="minorHAnsi" w:cs="Arial"/>
        </w:rPr>
        <w:t>La propriété des R</w:t>
      </w:r>
      <w:r w:rsidR="00897529" w:rsidRPr="004D51F5">
        <w:rPr>
          <w:rFonts w:asciiTheme="minorHAnsi" w:eastAsia="Times New Roman" w:hAnsiTheme="minorHAnsi" w:cs="Arial"/>
        </w:rPr>
        <w:t>ésultats</w:t>
      </w:r>
      <w:r w:rsidR="0052206A">
        <w:rPr>
          <w:rFonts w:asciiTheme="minorHAnsi" w:eastAsia="Times New Roman" w:hAnsiTheme="minorHAnsi" w:cs="Arial"/>
        </w:rPr>
        <w:t xml:space="preserve">, </w:t>
      </w:r>
      <w:r>
        <w:rPr>
          <w:rFonts w:asciiTheme="minorHAnsi" w:eastAsia="Times New Roman" w:hAnsiTheme="minorHAnsi" w:cs="Arial"/>
        </w:rPr>
        <w:t>la titularité des d</w:t>
      </w:r>
      <w:r w:rsidR="006F295F">
        <w:rPr>
          <w:rFonts w:asciiTheme="minorHAnsi" w:eastAsia="Times New Roman" w:hAnsiTheme="minorHAnsi" w:cs="Arial"/>
        </w:rPr>
        <w:t>roits</w:t>
      </w:r>
      <w:r w:rsidR="00347846">
        <w:rPr>
          <w:rFonts w:asciiTheme="minorHAnsi" w:eastAsia="Times New Roman" w:hAnsiTheme="minorHAnsi" w:cs="Arial"/>
        </w:rPr>
        <w:t xml:space="preserve"> </w:t>
      </w:r>
      <w:r w:rsidR="0052206A">
        <w:rPr>
          <w:rFonts w:asciiTheme="minorHAnsi" w:eastAsia="Times New Roman" w:hAnsiTheme="minorHAnsi" w:cs="Arial"/>
        </w:rPr>
        <w:t xml:space="preserve">de Propriété intellectuelle et industrielle </w:t>
      </w:r>
      <w:r w:rsidR="00347846">
        <w:rPr>
          <w:rFonts w:asciiTheme="minorHAnsi" w:eastAsia="Times New Roman" w:hAnsiTheme="minorHAnsi" w:cs="Arial"/>
        </w:rPr>
        <w:t>qui y sont rattachés</w:t>
      </w:r>
      <w:r w:rsidR="00521CF4">
        <w:rPr>
          <w:rFonts w:asciiTheme="minorHAnsi" w:eastAsia="Times New Roman" w:hAnsiTheme="minorHAnsi" w:cs="Arial"/>
        </w:rPr>
        <w:t xml:space="preserve"> et les solutions et</w:t>
      </w:r>
      <w:r w:rsidR="0052206A">
        <w:rPr>
          <w:rFonts w:asciiTheme="minorHAnsi" w:eastAsia="Times New Roman" w:hAnsiTheme="minorHAnsi" w:cs="Arial"/>
        </w:rPr>
        <w:t xml:space="preserve"> informations techniques contenu</w:t>
      </w:r>
      <w:r w:rsidR="002F0361">
        <w:rPr>
          <w:rFonts w:asciiTheme="minorHAnsi" w:eastAsia="Times New Roman" w:hAnsiTheme="minorHAnsi" w:cs="Arial"/>
        </w:rPr>
        <w:t>e</w:t>
      </w:r>
      <w:r w:rsidR="0052206A">
        <w:rPr>
          <w:rFonts w:asciiTheme="minorHAnsi" w:eastAsia="Times New Roman" w:hAnsiTheme="minorHAnsi" w:cs="Arial"/>
        </w:rPr>
        <w:t>s dans ces derniers</w:t>
      </w:r>
      <w:r w:rsidR="00897529" w:rsidRPr="004D51F5">
        <w:rPr>
          <w:rFonts w:asciiTheme="minorHAnsi" w:eastAsia="Times New Roman" w:hAnsiTheme="minorHAnsi" w:cs="Arial"/>
        </w:rPr>
        <w:t xml:space="preserve"> </w:t>
      </w:r>
      <w:r w:rsidR="006F295F" w:rsidRPr="006F295F">
        <w:rPr>
          <w:rFonts w:asciiTheme="minorHAnsi" w:eastAsia="Times New Roman" w:hAnsiTheme="minorHAnsi" w:cs="Arial"/>
        </w:rPr>
        <w:t>sont</w:t>
      </w:r>
      <w:r w:rsidR="00897529" w:rsidRPr="004D51F5">
        <w:rPr>
          <w:rFonts w:asciiTheme="minorHAnsi" w:eastAsia="Times New Roman" w:hAnsiTheme="minorHAnsi" w:cs="Arial"/>
        </w:rPr>
        <w:t xml:space="preserve"> intégralement et irrévocablement </w:t>
      </w:r>
      <w:r w:rsidR="006F295F">
        <w:rPr>
          <w:rFonts w:asciiTheme="minorHAnsi" w:eastAsia="Times New Roman" w:hAnsiTheme="minorHAnsi" w:cs="Arial"/>
        </w:rPr>
        <w:t xml:space="preserve">transférées à </w:t>
      </w:r>
      <w:r w:rsidR="006F295F" w:rsidRPr="000C7D83">
        <w:rPr>
          <w:rFonts w:asciiTheme="minorHAnsi" w:eastAsia="Times New Roman" w:hAnsiTheme="minorHAnsi" w:cs="Arial"/>
          <w:smallCaps/>
        </w:rPr>
        <w:t>Expertise France</w:t>
      </w:r>
      <w:r w:rsidR="00897529" w:rsidRPr="004D51F5">
        <w:rPr>
          <w:rFonts w:asciiTheme="minorHAnsi" w:eastAsia="Times New Roman" w:hAnsiTheme="minorHAnsi" w:cs="Arial"/>
        </w:rPr>
        <w:t xml:space="preserve"> en vertu du présent</w:t>
      </w:r>
      <w:r w:rsidR="006F295F">
        <w:rPr>
          <w:rFonts w:asciiTheme="minorHAnsi" w:eastAsia="Times New Roman" w:hAnsiTheme="minorHAnsi" w:cs="Arial"/>
        </w:rPr>
        <w:t xml:space="preserve"> </w:t>
      </w:r>
      <w:r w:rsidR="006F295F" w:rsidRPr="000C7D83">
        <w:rPr>
          <w:rFonts w:asciiTheme="minorHAnsi" w:eastAsia="Times New Roman" w:hAnsiTheme="minorHAnsi" w:cs="Arial"/>
          <w:smallCaps/>
        </w:rPr>
        <w:t>Contrat</w:t>
      </w:r>
      <w:r w:rsidR="006F295F" w:rsidRPr="00347846">
        <w:rPr>
          <w:rFonts w:asciiTheme="minorHAnsi" w:eastAsia="Times New Roman" w:hAnsiTheme="minorHAnsi" w:cs="Arial"/>
        </w:rPr>
        <w:t xml:space="preserve">. </w:t>
      </w:r>
      <w:r w:rsidR="00521CF4">
        <w:rPr>
          <w:rFonts w:asciiTheme="minorHAnsi" w:eastAsia="Times New Roman" w:hAnsiTheme="minorHAnsi" w:cs="Arial"/>
        </w:rPr>
        <w:t>La présente C</w:t>
      </w:r>
      <w:r w:rsidR="008714FA">
        <w:rPr>
          <w:rFonts w:asciiTheme="minorHAnsi" w:eastAsia="Times New Roman" w:hAnsiTheme="minorHAnsi" w:cs="Arial"/>
        </w:rPr>
        <w:t>ession</w:t>
      </w:r>
      <w:r w:rsidR="00E956EE">
        <w:rPr>
          <w:rFonts w:asciiTheme="minorHAnsi" w:eastAsia="Times New Roman" w:hAnsiTheme="minorHAnsi" w:cs="Arial"/>
        </w:rPr>
        <w:t xml:space="preserve"> ne recouvre</w:t>
      </w:r>
      <w:r w:rsidR="008714FA">
        <w:rPr>
          <w:rFonts w:asciiTheme="minorHAnsi" w:eastAsia="Times New Roman" w:hAnsiTheme="minorHAnsi" w:cs="Arial"/>
        </w:rPr>
        <w:t xml:space="preserve"> que les droits d’auteurs dit patrimoniaux et ce, dans les conditions prévues à l</w:t>
      </w:r>
      <w:r w:rsidR="002F0361">
        <w:rPr>
          <w:rFonts w:asciiTheme="minorHAnsi" w:eastAsia="Times New Roman" w:hAnsiTheme="minorHAnsi" w:cs="Arial"/>
        </w:rPr>
        <w:t>’article 8.3 du présent</w:t>
      </w:r>
      <w:r w:rsidR="008714FA">
        <w:rPr>
          <w:rFonts w:asciiTheme="minorHAnsi" w:eastAsia="Times New Roman" w:hAnsiTheme="minorHAnsi" w:cs="Arial"/>
        </w:rPr>
        <w:t xml:space="preserve"> </w:t>
      </w:r>
      <w:r w:rsidR="008714FA" w:rsidRPr="000C7D83">
        <w:rPr>
          <w:rFonts w:asciiTheme="minorHAnsi" w:eastAsia="Times New Roman" w:hAnsiTheme="minorHAnsi" w:cs="Arial"/>
          <w:smallCaps/>
        </w:rPr>
        <w:t>contrat</w:t>
      </w:r>
      <w:r w:rsidR="008714FA">
        <w:rPr>
          <w:rFonts w:asciiTheme="minorHAnsi" w:eastAsia="Times New Roman" w:hAnsiTheme="minorHAnsi" w:cs="Arial"/>
        </w:rPr>
        <w:t>. Les droits d’auteurs dit</w:t>
      </w:r>
      <w:r w:rsidR="000C0B75">
        <w:rPr>
          <w:rFonts w:asciiTheme="minorHAnsi" w:eastAsia="Times New Roman" w:hAnsiTheme="minorHAnsi" w:cs="Arial"/>
        </w:rPr>
        <w:t>s</w:t>
      </w:r>
      <w:r w:rsidR="008714FA">
        <w:rPr>
          <w:rFonts w:asciiTheme="minorHAnsi" w:eastAsia="Times New Roman" w:hAnsiTheme="minorHAnsi" w:cs="Arial"/>
        </w:rPr>
        <w:t xml:space="preserve"> moraux en sont exclus. </w:t>
      </w:r>
      <w:r w:rsidR="001D7448" w:rsidRPr="004D51F5">
        <w:rPr>
          <w:rFonts w:asciiTheme="minorHAnsi" w:eastAsia="Times New Roman" w:hAnsiTheme="minorHAnsi" w:cs="Arial"/>
        </w:rPr>
        <w:t>Ces droits</w:t>
      </w:r>
      <w:r w:rsidR="00521CF4">
        <w:rPr>
          <w:rFonts w:asciiTheme="minorHAnsi" w:eastAsia="Times New Roman" w:hAnsiTheme="minorHAnsi" w:cs="Arial"/>
        </w:rPr>
        <w:t xml:space="preserve"> moraux</w:t>
      </w:r>
      <w:r w:rsidR="001D7448" w:rsidRPr="004D51F5">
        <w:rPr>
          <w:rFonts w:asciiTheme="minorHAnsi" w:eastAsia="Times New Roman" w:hAnsiTheme="minorHAnsi" w:cs="Arial"/>
        </w:rPr>
        <w:t xml:space="preserve"> recouvrent la divulgation, la paternité et le respect de l’intégrité des résultats vus en tant qu’œuvre au sens du Droit de la Propriété intellectuelle</w:t>
      </w:r>
      <w:r w:rsidR="00A16442">
        <w:rPr>
          <w:rFonts w:asciiTheme="minorHAnsi" w:eastAsia="Times New Roman" w:hAnsiTheme="minorHAnsi" w:cs="Arial"/>
        </w:rPr>
        <w:t>.</w:t>
      </w:r>
    </w:p>
    <w:p w14:paraId="617F0F1A" w14:textId="77777777" w:rsidR="00897529" w:rsidRPr="004D51F5" w:rsidRDefault="00521CF4" w:rsidP="00A1761D">
      <w:pPr>
        <w:spacing w:line="240" w:lineRule="auto"/>
        <w:ind w:left="567"/>
        <w:jc w:val="both"/>
        <w:rPr>
          <w:rFonts w:asciiTheme="minorHAnsi" w:eastAsia="Times New Roman" w:hAnsiTheme="minorHAnsi" w:cs="Arial"/>
        </w:rPr>
      </w:pPr>
      <w:r>
        <w:rPr>
          <w:rFonts w:asciiTheme="minorHAnsi" w:eastAsia="Times New Roman" w:hAnsiTheme="minorHAnsi" w:cs="Arial"/>
        </w:rPr>
        <w:t>Les élé</w:t>
      </w:r>
      <w:r w:rsidR="000C0B75">
        <w:rPr>
          <w:rFonts w:asciiTheme="minorHAnsi" w:eastAsia="Times New Roman" w:hAnsiTheme="minorHAnsi" w:cs="Arial"/>
        </w:rPr>
        <w:t xml:space="preserve">ments susmentionnés sont réputés être cédés de manière effective </w:t>
      </w:r>
      <w:r w:rsidR="00171C9E">
        <w:rPr>
          <w:rFonts w:asciiTheme="minorHAnsi" w:eastAsia="Times New Roman" w:hAnsiTheme="minorHAnsi" w:cs="Arial"/>
        </w:rPr>
        <w:t xml:space="preserve">à </w:t>
      </w:r>
      <w:r w:rsidR="00171C9E" w:rsidRPr="000C7D83">
        <w:rPr>
          <w:rFonts w:asciiTheme="minorHAnsi" w:eastAsia="Times New Roman" w:hAnsiTheme="minorHAnsi" w:cs="Arial"/>
          <w:smallCaps/>
        </w:rPr>
        <w:t>Expertise France</w:t>
      </w:r>
      <w:r w:rsidR="00897529" w:rsidRPr="004D51F5">
        <w:rPr>
          <w:rFonts w:asciiTheme="minorHAnsi" w:eastAsia="Times New Roman" w:hAnsiTheme="minorHAnsi" w:cs="Arial"/>
        </w:rPr>
        <w:t xml:space="preserve"> </w:t>
      </w:r>
      <w:r w:rsidR="00DF2C4A">
        <w:rPr>
          <w:rFonts w:asciiTheme="minorHAnsi" w:eastAsia="Times New Roman" w:hAnsiTheme="minorHAnsi" w:cs="Arial"/>
        </w:rPr>
        <w:t xml:space="preserve">après acceptation de sa part des résultats </w:t>
      </w:r>
      <w:r w:rsidR="00393970">
        <w:rPr>
          <w:rFonts w:asciiTheme="minorHAnsi" w:eastAsia="Times New Roman" w:hAnsiTheme="minorHAnsi" w:cs="Arial"/>
        </w:rPr>
        <w:t xml:space="preserve">que lui a livrés le </w:t>
      </w:r>
      <w:r w:rsidR="00393970" w:rsidRPr="000C7D83">
        <w:rPr>
          <w:rFonts w:asciiTheme="minorHAnsi" w:eastAsia="Times New Roman" w:hAnsiTheme="minorHAnsi" w:cs="Arial"/>
          <w:smallCaps/>
        </w:rPr>
        <w:t>Contractant</w:t>
      </w:r>
      <w:r w:rsidR="00897529" w:rsidRPr="004D51F5">
        <w:rPr>
          <w:rFonts w:asciiTheme="minorHAnsi" w:eastAsia="Times New Roman" w:hAnsiTheme="minorHAnsi" w:cs="Arial"/>
        </w:rPr>
        <w:t xml:space="preserve">. </w:t>
      </w:r>
    </w:p>
    <w:p w14:paraId="6273356E" w14:textId="77777777" w:rsidR="00F42E94" w:rsidRDefault="00897529" w:rsidP="00A1761D">
      <w:pPr>
        <w:spacing w:line="240" w:lineRule="auto"/>
        <w:ind w:left="567"/>
        <w:jc w:val="both"/>
        <w:rPr>
          <w:rFonts w:cs="Arial"/>
        </w:rPr>
      </w:pPr>
      <w:r w:rsidRPr="004D51F5">
        <w:rPr>
          <w:rFonts w:asciiTheme="minorHAnsi" w:eastAsia="Times New Roman" w:hAnsiTheme="minorHAnsi" w:cs="Arial"/>
        </w:rPr>
        <w:t xml:space="preserve">Le paiement du prix </w:t>
      </w:r>
      <w:r w:rsidR="00B42FD0">
        <w:rPr>
          <w:rFonts w:asciiTheme="minorHAnsi" w:eastAsia="Times New Roman" w:hAnsiTheme="minorHAnsi" w:cs="Arial"/>
        </w:rPr>
        <w:t xml:space="preserve">versé au </w:t>
      </w:r>
      <w:r w:rsidR="00B42FD0" w:rsidRPr="000C7D83">
        <w:rPr>
          <w:rFonts w:asciiTheme="minorHAnsi" w:eastAsia="Times New Roman" w:hAnsiTheme="minorHAnsi" w:cs="Arial"/>
          <w:smallCaps/>
        </w:rPr>
        <w:t>Contractant</w:t>
      </w:r>
      <w:r w:rsidRPr="004D51F5">
        <w:rPr>
          <w:rFonts w:asciiTheme="minorHAnsi" w:eastAsia="Times New Roman" w:hAnsiTheme="minorHAnsi" w:cs="Arial"/>
        </w:rPr>
        <w:t xml:space="preserve"> est réputé inclure toutes les rémunérations </w:t>
      </w:r>
      <w:r w:rsidR="00CA568F">
        <w:rPr>
          <w:rFonts w:asciiTheme="minorHAnsi" w:eastAsia="Times New Roman" w:hAnsiTheme="minorHAnsi" w:cs="Arial"/>
        </w:rPr>
        <w:t xml:space="preserve">qui lui sont </w:t>
      </w:r>
      <w:r w:rsidRPr="004D51F5">
        <w:rPr>
          <w:rFonts w:asciiTheme="minorHAnsi" w:eastAsia="Times New Roman" w:hAnsiTheme="minorHAnsi" w:cs="Arial"/>
        </w:rPr>
        <w:t xml:space="preserve">dues au titre de l'acquisition de droits par </w:t>
      </w:r>
      <w:r w:rsidR="00CA568F" w:rsidRPr="000C7D83">
        <w:rPr>
          <w:rFonts w:asciiTheme="minorHAnsi" w:eastAsia="Times New Roman" w:hAnsiTheme="minorHAnsi" w:cs="Arial"/>
          <w:smallCaps/>
        </w:rPr>
        <w:t>Expertise France</w:t>
      </w:r>
      <w:r w:rsidRPr="004D51F5">
        <w:rPr>
          <w:rFonts w:asciiTheme="minorHAnsi" w:eastAsia="Times New Roman" w:hAnsiTheme="minorHAnsi" w:cs="Arial"/>
        </w:rPr>
        <w:t>, notamment toutes les formes d'exploitation des résultats.</w:t>
      </w:r>
      <w:r w:rsidR="00B42FD0">
        <w:rPr>
          <w:rFonts w:asciiTheme="minorHAnsi" w:eastAsia="Times New Roman" w:hAnsiTheme="minorHAnsi" w:cs="Arial"/>
        </w:rPr>
        <w:t xml:space="preserve"> </w:t>
      </w:r>
      <w:r w:rsidRPr="004D51F5">
        <w:rPr>
          <w:rFonts w:asciiTheme="minorHAnsi" w:eastAsia="Times New Roman" w:hAnsiTheme="minorHAnsi" w:cs="Arial"/>
        </w:rPr>
        <w:t>L'acquisition de</w:t>
      </w:r>
      <w:r w:rsidR="00B42FD0">
        <w:rPr>
          <w:rFonts w:asciiTheme="minorHAnsi" w:eastAsia="Times New Roman" w:hAnsiTheme="minorHAnsi" w:cs="Arial"/>
        </w:rPr>
        <w:t xml:space="preserve"> ces</w:t>
      </w:r>
      <w:r w:rsidRPr="004D51F5">
        <w:rPr>
          <w:rFonts w:asciiTheme="minorHAnsi" w:eastAsia="Times New Roman" w:hAnsiTheme="minorHAnsi" w:cs="Arial"/>
        </w:rPr>
        <w:t xml:space="preserve"> droits est valable pour le monde entier. </w:t>
      </w:r>
    </w:p>
    <w:p w14:paraId="78D5A6C2" w14:textId="77777777" w:rsidR="00B42FD0" w:rsidRDefault="00F42E94" w:rsidP="00A1761D">
      <w:pPr>
        <w:pStyle w:val="Titre2"/>
        <w:spacing w:before="120" w:after="60"/>
        <w:jc w:val="both"/>
        <w:rPr>
          <w:rFonts w:asciiTheme="minorHAnsi" w:hAnsiTheme="minorHAnsi"/>
        </w:rPr>
      </w:pPr>
      <w:bookmarkStart w:id="98" w:name="_Toc32413540"/>
      <w:r w:rsidRPr="004B5E2B">
        <w:rPr>
          <w:rFonts w:asciiTheme="minorHAnsi" w:hAnsiTheme="minorHAnsi"/>
        </w:rPr>
        <w:t>Exploitation des résultats</w:t>
      </w:r>
      <w:bookmarkEnd w:id="98"/>
      <w:r w:rsidRPr="004B5E2B">
        <w:rPr>
          <w:rFonts w:asciiTheme="minorHAnsi" w:hAnsiTheme="minorHAnsi"/>
        </w:rPr>
        <w:t xml:space="preserve"> </w:t>
      </w:r>
    </w:p>
    <w:p w14:paraId="376B4C99" w14:textId="77777777" w:rsidR="00F42E94" w:rsidRDefault="00F42E94" w:rsidP="00A1761D">
      <w:pPr>
        <w:spacing w:line="240" w:lineRule="auto"/>
        <w:ind w:left="567"/>
        <w:jc w:val="both"/>
        <w:rPr>
          <w:rFonts w:asciiTheme="minorHAnsi" w:eastAsia="Times New Roman" w:hAnsiTheme="minorHAnsi" w:cs="Arial"/>
        </w:rPr>
      </w:pPr>
      <w:r>
        <w:rPr>
          <w:rFonts w:asciiTheme="minorHAnsi" w:eastAsia="Times New Roman" w:hAnsiTheme="minorHAnsi" w:cs="Arial"/>
        </w:rPr>
        <w:t xml:space="preserve">En acquérant la propriété des résultats développés par le </w:t>
      </w:r>
      <w:r w:rsidRPr="000C7D83">
        <w:rPr>
          <w:rFonts w:asciiTheme="minorHAnsi" w:eastAsia="Times New Roman" w:hAnsiTheme="minorHAnsi" w:cs="Arial"/>
          <w:smallCaps/>
        </w:rPr>
        <w:t>contractant</w:t>
      </w:r>
      <w:r>
        <w:rPr>
          <w:rFonts w:asciiTheme="minorHAnsi" w:eastAsia="Times New Roman" w:hAnsiTheme="minorHAnsi" w:cs="Arial"/>
        </w:rPr>
        <w:t xml:space="preserve">, </w:t>
      </w:r>
      <w:r w:rsidRPr="000C7D83">
        <w:rPr>
          <w:rFonts w:asciiTheme="minorHAnsi" w:eastAsia="Times New Roman" w:hAnsiTheme="minorHAnsi" w:cs="Arial"/>
          <w:smallCaps/>
        </w:rPr>
        <w:t>Expertise France</w:t>
      </w:r>
      <w:r>
        <w:rPr>
          <w:rFonts w:asciiTheme="minorHAnsi" w:eastAsia="Times New Roman" w:hAnsiTheme="minorHAnsi" w:cs="Arial"/>
        </w:rPr>
        <w:t xml:space="preserve"> devient titulaire </w:t>
      </w:r>
      <w:r w:rsidR="00521CF4">
        <w:rPr>
          <w:rFonts w:asciiTheme="minorHAnsi" w:eastAsia="Times New Roman" w:hAnsiTheme="minorHAnsi" w:cs="Arial"/>
        </w:rPr>
        <w:t xml:space="preserve">de l’ensemble </w:t>
      </w:r>
      <w:r>
        <w:rPr>
          <w:rFonts w:asciiTheme="minorHAnsi" w:eastAsia="Times New Roman" w:hAnsiTheme="minorHAnsi" w:cs="Arial"/>
        </w:rPr>
        <w:t xml:space="preserve">des droits d’auteur dits patrimoniaux rattachés à ces derniers. A ce titre et sans que cette liste soit exhaustive, </w:t>
      </w:r>
      <w:r w:rsidRPr="000C7D83">
        <w:rPr>
          <w:rFonts w:asciiTheme="minorHAnsi" w:eastAsia="Times New Roman" w:hAnsiTheme="minorHAnsi" w:cs="Arial"/>
          <w:smallCaps/>
        </w:rPr>
        <w:t>Expertise France</w:t>
      </w:r>
      <w:r>
        <w:rPr>
          <w:rFonts w:asciiTheme="minorHAnsi" w:eastAsia="Times New Roman" w:hAnsiTheme="minorHAnsi" w:cs="Arial"/>
        </w:rPr>
        <w:t xml:space="preserve"> est susceptible d’exploiter ces résultats aux fins suivantes : </w:t>
      </w:r>
    </w:p>
    <w:p w14:paraId="2A66679E" w14:textId="77777777" w:rsidR="00F42E94" w:rsidRPr="00907A3F" w:rsidRDefault="00F42E94" w:rsidP="00A1761D">
      <w:pPr>
        <w:pStyle w:val="Paragraphedeliste"/>
        <w:numPr>
          <w:ilvl w:val="0"/>
          <w:numId w:val="40"/>
        </w:numPr>
        <w:spacing w:line="240" w:lineRule="auto"/>
        <w:ind w:left="993"/>
        <w:jc w:val="both"/>
        <w:rPr>
          <w:rFonts w:asciiTheme="minorHAnsi" w:eastAsia="Times New Roman" w:hAnsiTheme="minorHAnsi" w:cs="Arial"/>
        </w:rPr>
      </w:pPr>
      <w:r w:rsidRPr="00E11920">
        <w:rPr>
          <w:rFonts w:asciiTheme="minorHAnsi" w:eastAsia="Times New Roman" w:hAnsiTheme="minorHAnsi" w:cs="Arial"/>
        </w:rPr>
        <w:t>exploitation à des fins internes</w:t>
      </w:r>
      <w:r w:rsidR="00521CF4">
        <w:rPr>
          <w:rFonts w:asciiTheme="minorHAnsi" w:eastAsia="Times New Roman" w:hAnsiTheme="minorHAnsi" w:cs="Arial"/>
        </w:rPr>
        <w:t> :</w:t>
      </w:r>
    </w:p>
    <w:p w14:paraId="35A1F0AA" w14:textId="77777777" w:rsidR="00F42E94" w:rsidRPr="00E11920"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sidRPr="00E11920">
        <w:rPr>
          <w:rFonts w:asciiTheme="minorHAnsi" w:eastAsia="Times New Roman" w:hAnsiTheme="minorHAnsi" w:cs="Arial"/>
        </w:rPr>
        <w:t xml:space="preserve">communication auprès </w:t>
      </w:r>
      <w:r w:rsidR="002F0361">
        <w:rPr>
          <w:rFonts w:asciiTheme="minorHAnsi" w:eastAsia="Times New Roman" w:hAnsiTheme="minorHAnsi" w:cs="Arial"/>
        </w:rPr>
        <w:t>de son personnel</w:t>
      </w:r>
      <w:r w:rsidRPr="00E11920">
        <w:rPr>
          <w:rFonts w:asciiTheme="minorHAnsi" w:eastAsia="Times New Roman" w:hAnsiTheme="minorHAnsi" w:cs="Arial"/>
        </w:rPr>
        <w:t xml:space="preserve"> </w:t>
      </w:r>
    </w:p>
    <w:p w14:paraId="209A828D" w14:textId="77777777" w:rsidR="00F42E94" w:rsidRPr="00E11920"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sidRPr="00722EEA">
        <w:rPr>
          <w:rFonts w:asciiTheme="minorHAnsi" w:eastAsia="Times New Roman" w:hAnsiTheme="minorHAnsi" w:cs="Arial"/>
        </w:rPr>
        <w:t>communication</w:t>
      </w:r>
      <w:r w:rsidRPr="00E11920">
        <w:rPr>
          <w:rFonts w:asciiTheme="minorHAnsi" w:eastAsia="Times New Roman" w:hAnsiTheme="minorHAnsi" w:cs="Arial"/>
        </w:rPr>
        <w:t xml:space="preserve"> auprès des personnes et des organismes qui travaillent pour </w:t>
      </w:r>
      <w:r w:rsidR="00D307D0" w:rsidRPr="000C7D83">
        <w:rPr>
          <w:rFonts w:asciiTheme="minorHAnsi" w:eastAsia="Times New Roman" w:hAnsiTheme="minorHAnsi" w:cs="Arial"/>
          <w:smallCaps/>
        </w:rPr>
        <w:t>Expertise France</w:t>
      </w:r>
      <w:r w:rsidR="00D307D0">
        <w:rPr>
          <w:rFonts w:asciiTheme="minorHAnsi" w:eastAsia="Times New Roman" w:hAnsiTheme="minorHAnsi" w:cs="Arial"/>
        </w:rPr>
        <w:t xml:space="preserve"> ou collaborent avec elle</w:t>
      </w:r>
      <w:r w:rsidRPr="00E11920">
        <w:rPr>
          <w:rFonts w:asciiTheme="minorHAnsi" w:eastAsia="Times New Roman" w:hAnsiTheme="minorHAnsi" w:cs="Arial"/>
        </w:rPr>
        <w:t>, dont les contractants et sous-traitants (personnes morales ou physiques), les institutions, agences et organes de l'Union, les institutions des États membres</w:t>
      </w:r>
    </w:p>
    <w:p w14:paraId="628F1810" w14:textId="77777777" w:rsidR="00F42E94" w:rsidRPr="00E11920"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sidRPr="00E11920">
        <w:rPr>
          <w:rFonts w:asciiTheme="minorHAnsi" w:eastAsia="Times New Roman" w:hAnsiTheme="minorHAnsi" w:cs="Arial"/>
        </w:rPr>
        <w:t>installation, chargement, traitement</w:t>
      </w:r>
      <w:r>
        <w:rPr>
          <w:rFonts w:asciiTheme="minorHAnsi" w:eastAsia="Times New Roman" w:hAnsiTheme="minorHAnsi" w:cs="Arial"/>
        </w:rPr>
        <w:t xml:space="preserve">, </w:t>
      </w:r>
      <w:r w:rsidRPr="00E11920">
        <w:rPr>
          <w:rFonts w:asciiTheme="minorHAnsi" w:eastAsia="Times New Roman" w:hAnsiTheme="minorHAnsi" w:cs="Arial"/>
        </w:rPr>
        <w:t>arrangement, compilation, assemblage, extraction</w:t>
      </w:r>
      <w:r>
        <w:rPr>
          <w:rFonts w:asciiTheme="minorHAnsi" w:eastAsia="Times New Roman" w:hAnsiTheme="minorHAnsi" w:cs="Arial"/>
        </w:rPr>
        <w:t xml:space="preserve">, </w:t>
      </w:r>
      <w:r w:rsidRPr="00E11920">
        <w:rPr>
          <w:rFonts w:asciiTheme="minorHAnsi" w:eastAsia="Times New Roman" w:hAnsiTheme="minorHAnsi" w:cs="Arial"/>
        </w:rPr>
        <w:t>copie, reproduction en tout ou en partie et en un nombre illimité d'exemplaires</w:t>
      </w:r>
    </w:p>
    <w:p w14:paraId="269B0A89" w14:textId="77777777" w:rsidR="00F42E94" w:rsidRPr="00E11920" w:rsidRDefault="00521CF4" w:rsidP="00A1761D">
      <w:pPr>
        <w:pStyle w:val="Paragraphedeliste"/>
        <w:numPr>
          <w:ilvl w:val="0"/>
          <w:numId w:val="40"/>
        </w:numPr>
        <w:spacing w:line="240" w:lineRule="auto"/>
        <w:ind w:left="993"/>
        <w:jc w:val="both"/>
        <w:rPr>
          <w:rFonts w:asciiTheme="minorHAnsi" w:eastAsia="Times New Roman" w:hAnsiTheme="minorHAnsi" w:cs="Arial"/>
        </w:rPr>
      </w:pPr>
      <w:r>
        <w:rPr>
          <w:rFonts w:asciiTheme="minorHAnsi" w:eastAsia="Times New Roman" w:hAnsiTheme="minorHAnsi" w:cs="Arial"/>
        </w:rPr>
        <w:t>diffusion publique :</w:t>
      </w:r>
    </w:p>
    <w:p w14:paraId="24EFF2C0" w14:textId="77777777" w:rsidR="00F42E94"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sidRPr="00722EEA">
        <w:rPr>
          <w:rFonts w:asciiTheme="minorHAnsi" w:eastAsia="Times New Roman" w:hAnsiTheme="minorHAnsi" w:cs="Arial"/>
        </w:rPr>
        <w:t>sous format papier, électronique ou numérique</w:t>
      </w:r>
    </w:p>
    <w:p w14:paraId="24408672" w14:textId="77777777" w:rsidR="00F42E94" w:rsidRPr="00E11920"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sidRPr="00E11920">
        <w:rPr>
          <w:rFonts w:asciiTheme="minorHAnsi" w:eastAsia="Times New Roman" w:hAnsiTheme="minorHAnsi" w:cs="Arial"/>
        </w:rPr>
        <w:t xml:space="preserve">sur internet sous la forme de fichiers, téléchargeables ou non </w:t>
      </w:r>
    </w:p>
    <w:p w14:paraId="5A727CF5" w14:textId="77777777" w:rsidR="00F42E94" w:rsidRPr="00E11920"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 xml:space="preserve">par affichage, </w:t>
      </w:r>
      <w:r w:rsidRPr="00205BDE">
        <w:rPr>
          <w:rFonts w:asciiTheme="minorHAnsi" w:eastAsia="Times New Roman" w:hAnsiTheme="minorHAnsi" w:cs="Arial"/>
        </w:rPr>
        <w:t xml:space="preserve">radiodiffusion, </w:t>
      </w:r>
      <w:r w:rsidRPr="00E11920">
        <w:rPr>
          <w:rFonts w:asciiTheme="minorHAnsi" w:eastAsia="Times New Roman" w:hAnsiTheme="minorHAnsi" w:cs="Arial"/>
        </w:rPr>
        <w:t xml:space="preserve"> télédiffusion</w:t>
      </w:r>
      <w:r w:rsidRPr="00205BDE">
        <w:rPr>
          <w:rFonts w:asciiTheme="minorHAnsi" w:eastAsia="Times New Roman" w:hAnsiTheme="minorHAnsi" w:cs="Arial"/>
        </w:rPr>
        <w:t xml:space="preserve"> ou</w:t>
      </w:r>
      <w:r w:rsidRPr="00E11920">
        <w:rPr>
          <w:rFonts w:asciiTheme="minorHAnsi" w:eastAsia="Times New Roman" w:hAnsiTheme="minorHAnsi" w:cs="Arial"/>
        </w:rPr>
        <w:t xml:space="preserve"> toute</w:t>
      </w:r>
      <w:r>
        <w:rPr>
          <w:rFonts w:asciiTheme="minorHAnsi" w:eastAsia="Times New Roman" w:hAnsiTheme="minorHAnsi" w:cs="Arial"/>
        </w:rPr>
        <w:t xml:space="preserve"> autre</w:t>
      </w:r>
      <w:r w:rsidRPr="00E11920">
        <w:rPr>
          <w:rFonts w:asciiTheme="minorHAnsi" w:eastAsia="Times New Roman" w:hAnsiTheme="minorHAnsi" w:cs="Arial"/>
        </w:rPr>
        <w:t xml:space="preserve"> technique de transmission</w:t>
      </w:r>
    </w:p>
    <w:p w14:paraId="7530B006" w14:textId="77777777" w:rsidR="00F42E94" w:rsidRPr="00E11920"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sidRPr="00E11920">
        <w:rPr>
          <w:rFonts w:asciiTheme="minorHAnsi" w:eastAsia="Times New Roman" w:hAnsiTheme="minorHAnsi" w:cs="Arial"/>
        </w:rPr>
        <w:lastRenderedPageBreak/>
        <w:t xml:space="preserve">autre diffusion publique sous toute forme et par tout moyen </w:t>
      </w:r>
    </w:p>
    <w:p w14:paraId="67DDBB08" w14:textId="77777777" w:rsidR="00F42E94" w:rsidRPr="00E11920" w:rsidRDefault="00F42E94" w:rsidP="00A1761D">
      <w:pPr>
        <w:pStyle w:val="Paragraphedeliste"/>
        <w:numPr>
          <w:ilvl w:val="0"/>
          <w:numId w:val="42"/>
        </w:numPr>
        <w:spacing w:line="240" w:lineRule="auto"/>
        <w:ind w:left="993"/>
        <w:jc w:val="both"/>
        <w:rPr>
          <w:rFonts w:asciiTheme="minorHAnsi" w:eastAsia="Times New Roman" w:hAnsiTheme="minorHAnsi" w:cs="Arial"/>
        </w:rPr>
      </w:pPr>
      <w:r w:rsidRPr="00E11920">
        <w:rPr>
          <w:rFonts w:asciiTheme="minorHAnsi" w:eastAsia="Times New Roman" w:hAnsiTheme="minorHAnsi" w:cs="Arial"/>
        </w:rPr>
        <w:t>modifications :</w:t>
      </w:r>
    </w:p>
    <w:p w14:paraId="405D0EA1" w14:textId="77777777" w:rsidR="00F42E94"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 xml:space="preserve">modification </w:t>
      </w:r>
      <w:r w:rsidRPr="00A70C1C">
        <w:rPr>
          <w:rFonts w:asciiTheme="minorHAnsi" w:eastAsia="Times New Roman" w:hAnsiTheme="minorHAnsi" w:cs="Arial"/>
        </w:rPr>
        <w:t>au niveau contenu, formel et technique</w:t>
      </w:r>
      <w:r>
        <w:rPr>
          <w:rFonts w:asciiTheme="minorHAnsi" w:eastAsia="Times New Roman" w:hAnsiTheme="minorHAnsi" w:cs="Arial"/>
        </w:rPr>
        <w:t xml:space="preserve"> </w:t>
      </w:r>
    </w:p>
    <w:p w14:paraId="4D06FF78" w14:textId="77777777" w:rsidR="00F42E94"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ajout de nouveaux éléments de contenu et de forme</w:t>
      </w:r>
    </w:p>
    <w:p w14:paraId="2083754A" w14:textId="77777777" w:rsidR="00F42E94"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adaptation par le biais de nouveaux supports</w:t>
      </w:r>
    </w:p>
    <w:p w14:paraId="6E37516D" w14:textId="77777777" w:rsidR="00F42E94"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traduction en plusieurs langues</w:t>
      </w:r>
    </w:p>
    <w:p w14:paraId="5B3BAF9E" w14:textId="77777777" w:rsidR="00F42E94"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Numérisation et traitement informatique</w:t>
      </w:r>
    </w:p>
    <w:p w14:paraId="1BCD2554" w14:textId="77777777" w:rsidR="00F42E94" w:rsidRPr="004B5E2B" w:rsidRDefault="00062C21" w:rsidP="00A1761D">
      <w:pPr>
        <w:pStyle w:val="Titre2"/>
        <w:spacing w:before="120" w:after="60"/>
        <w:jc w:val="both"/>
        <w:rPr>
          <w:rFonts w:asciiTheme="minorHAnsi" w:hAnsiTheme="minorHAnsi"/>
        </w:rPr>
      </w:pPr>
      <w:bookmarkStart w:id="99" w:name="_Toc32413541"/>
      <w:r w:rsidRPr="004B5E2B">
        <w:rPr>
          <w:rFonts w:asciiTheme="minorHAnsi" w:hAnsiTheme="minorHAnsi"/>
        </w:rPr>
        <w:t>Licence sur les Droits P</w:t>
      </w:r>
      <w:r w:rsidR="00F42E94" w:rsidRPr="004B5E2B">
        <w:rPr>
          <w:rFonts w:asciiTheme="minorHAnsi" w:hAnsiTheme="minorHAnsi"/>
        </w:rPr>
        <w:t>réexi</w:t>
      </w:r>
      <w:r w:rsidR="0018750E" w:rsidRPr="004B5E2B">
        <w:rPr>
          <w:rFonts w:asciiTheme="minorHAnsi" w:hAnsiTheme="minorHAnsi"/>
        </w:rPr>
        <w:t>s</w:t>
      </w:r>
      <w:r w:rsidR="00F42E94" w:rsidRPr="004B5E2B">
        <w:rPr>
          <w:rFonts w:asciiTheme="minorHAnsi" w:hAnsiTheme="minorHAnsi"/>
        </w:rPr>
        <w:t>tants</w:t>
      </w:r>
      <w:bookmarkEnd w:id="99"/>
      <w:r w:rsidR="00F42E94" w:rsidRPr="004B5E2B">
        <w:rPr>
          <w:rFonts w:asciiTheme="minorHAnsi" w:hAnsiTheme="minorHAnsi"/>
        </w:rPr>
        <w:t xml:space="preserve"> </w:t>
      </w:r>
    </w:p>
    <w:p w14:paraId="281DD4B2" w14:textId="77777777" w:rsidR="00710801" w:rsidRDefault="00174613" w:rsidP="00A16442">
      <w:pPr>
        <w:spacing w:line="240" w:lineRule="auto"/>
        <w:ind w:left="567"/>
        <w:jc w:val="both"/>
        <w:rPr>
          <w:rFonts w:asciiTheme="minorHAnsi" w:eastAsia="Times New Roman" w:hAnsiTheme="minorHAnsi" w:cs="Arial"/>
        </w:rPr>
      </w:pPr>
      <w:r w:rsidRPr="000C7D83">
        <w:rPr>
          <w:rFonts w:asciiTheme="minorHAnsi" w:eastAsia="Times New Roman" w:hAnsiTheme="minorHAnsi" w:cs="Arial"/>
          <w:smallCaps/>
        </w:rPr>
        <w:t>Expertise France</w:t>
      </w:r>
      <w:r w:rsidR="00897529" w:rsidRPr="004D51F5">
        <w:rPr>
          <w:rFonts w:asciiTheme="minorHAnsi" w:eastAsia="Times New Roman" w:hAnsiTheme="minorHAnsi" w:cs="Arial"/>
        </w:rPr>
        <w:t xml:space="preserve"> n'acquiert pas la pro</w:t>
      </w:r>
      <w:r w:rsidR="00062C21">
        <w:rPr>
          <w:rFonts w:asciiTheme="minorHAnsi" w:eastAsia="Times New Roman" w:hAnsiTheme="minorHAnsi" w:cs="Arial"/>
        </w:rPr>
        <w:t>priété des Droits P</w:t>
      </w:r>
      <w:r w:rsidRPr="00174613">
        <w:rPr>
          <w:rFonts w:asciiTheme="minorHAnsi" w:eastAsia="Times New Roman" w:hAnsiTheme="minorHAnsi" w:cs="Arial"/>
        </w:rPr>
        <w:t>réexistants.</w:t>
      </w:r>
      <w:r w:rsidR="00A16442">
        <w:rPr>
          <w:rFonts w:asciiTheme="minorHAnsi" w:eastAsia="Times New Roman" w:hAnsiTheme="minorHAnsi" w:cs="Arial"/>
        </w:rPr>
        <w:t xml:space="preserve"> </w:t>
      </w:r>
      <w:r w:rsidRPr="00174613">
        <w:rPr>
          <w:rFonts w:asciiTheme="minorHAnsi" w:eastAsia="Times New Roman" w:hAnsiTheme="minorHAnsi" w:cs="Arial"/>
        </w:rPr>
        <w:t xml:space="preserve">Le </w:t>
      </w:r>
      <w:r w:rsidRPr="000C7D83">
        <w:rPr>
          <w:rFonts w:asciiTheme="minorHAnsi" w:eastAsia="Times New Roman" w:hAnsiTheme="minorHAnsi" w:cs="Arial"/>
          <w:smallCaps/>
        </w:rPr>
        <w:t>C</w:t>
      </w:r>
      <w:r w:rsidR="00897529" w:rsidRPr="000C7D83">
        <w:rPr>
          <w:rFonts w:asciiTheme="minorHAnsi" w:eastAsia="Times New Roman" w:hAnsiTheme="minorHAnsi" w:cs="Arial"/>
          <w:smallCaps/>
        </w:rPr>
        <w:t>ontractant</w:t>
      </w:r>
      <w:r w:rsidR="00897529" w:rsidRPr="004D51F5">
        <w:rPr>
          <w:rFonts w:asciiTheme="minorHAnsi" w:eastAsia="Times New Roman" w:hAnsiTheme="minorHAnsi" w:cs="Arial"/>
        </w:rPr>
        <w:t xml:space="preserve"> accorde </w:t>
      </w:r>
      <w:r>
        <w:rPr>
          <w:rFonts w:asciiTheme="minorHAnsi" w:eastAsia="Times New Roman" w:hAnsiTheme="minorHAnsi" w:cs="Arial"/>
        </w:rPr>
        <w:t xml:space="preserve">à </w:t>
      </w:r>
      <w:r w:rsidRPr="000C7D83">
        <w:rPr>
          <w:rFonts w:asciiTheme="minorHAnsi" w:eastAsia="Times New Roman" w:hAnsiTheme="minorHAnsi" w:cs="Arial"/>
          <w:smallCaps/>
        </w:rPr>
        <w:t>Expertise France</w:t>
      </w:r>
      <w:r>
        <w:rPr>
          <w:rFonts w:asciiTheme="minorHAnsi" w:eastAsia="Times New Roman" w:hAnsiTheme="minorHAnsi" w:cs="Arial"/>
        </w:rPr>
        <w:t xml:space="preserve"> </w:t>
      </w:r>
      <w:r w:rsidR="00897529" w:rsidRPr="004D51F5">
        <w:rPr>
          <w:rFonts w:asciiTheme="minorHAnsi" w:eastAsia="Times New Roman" w:hAnsiTheme="minorHAnsi" w:cs="Arial"/>
        </w:rPr>
        <w:t>une licence libre de redevance, non ex</w:t>
      </w:r>
      <w:r w:rsidR="00062C21" w:rsidRPr="00062C21">
        <w:rPr>
          <w:rFonts w:asciiTheme="minorHAnsi" w:eastAsia="Times New Roman" w:hAnsiTheme="minorHAnsi" w:cs="Arial"/>
        </w:rPr>
        <w:t>clusive et irrévocable sur les D</w:t>
      </w:r>
      <w:r w:rsidR="00062C21" w:rsidRPr="005C2FC9">
        <w:rPr>
          <w:rFonts w:asciiTheme="minorHAnsi" w:eastAsia="Times New Roman" w:hAnsiTheme="minorHAnsi" w:cs="Arial"/>
        </w:rPr>
        <w:t>roits P</w:t>
      </w:r>
      <w:r w:rsidR="005C2FC9" w:rsidRPr="005C2FC9">
        <w:rPr>
          <w:rFonts w:asciiTheme="minorHAnsi" w:eastAsia="Times New Roman" w:hAnsiTheme="minorHAnsi" w:cs="Arial"/>
        </w:rPr>
        <w:t xml:space="preserve">réexistants, autorisant celui-ci à exploiter ces droits dans les termes prévus </w:t>
      </w:r>
      <w:r w:rsidR="00897529" w:rsidRPr="004D51F5">
        <w:rPr>
          <w:rFonts w:asciiTheme="minorHAnsi" w:eastAsia="Times New Roman" w:hAnsiTheme="minorHAnsi" w:cs="Arial"/>
        </w:rPr>
        <w:t>à l'artic</w:t>
      </w:r>
      <w:r w:rsidR="0065109D" w:rsidRPr="0065109D">
        <w:rPr>
          <w:rFonts w:asciiTheme="minorHAnsi" w:eastAsia="Times New Roman" w:hAnsiTheme="minorHAnsi" w:cs="Arial"/>
        </w:rPr>
        <w:t xml:space="preserve">le 8.3. </w:t>
      </w:r>
      <w:r w:rsidR="0065109D">
        <w:rPr>
          <w:rFonts w:asciiTheme="minorHAnsi" w:eastAsia="Times New Roman" w:hAnsiTheme="minorHAnsi" w:cs="Arial"/>
        </w:rPr>
        <w:t>Cette licence devient effective</w:t>
      </w:r>
      <w:r w:rsidR="00062C21">
        <w:rPr>
          <w:rFonts w:asciiTheme="minorHAnsi" w:eastAsia="Times New Roman" w:hAnsiTheme="minorHAnsi" w:cs="Arial"/>
        </w:rPr>
        <w:t xml:space="preserve"> à compter de la livraison des R</w:t>
      </w:r>
      <w:r w:rsidR="0065109D">
        <w:rPr>
          <w:rFonts w:asciiTheme="minorHAnsi" w:eastAsia="Times New Roman" w:hAnsiTheme="minorHAnsi" w:cs="Arial"/>
        </w:rPr>
        <w:t>ésult</w:t>
      </w:r>
      <w:r w:rsidR="00062C21">
        <w:rPr>
          <w:rFonts w:asciiTheme="minorHAnsi" w:eastAsia="Times New Roman" w:hAnsiTheme="minorHAnsi" w:cs="Arial"/>
        </w:rPr>
        <w:t xml:space="preserve">ats par le </w:t>
      </w:r>
      <w:r w:rsidR="00062C21" w:rsidRPr="000C7D83">
        <w:rPr>
          <w:rFonts w:asciiTheme="minorHAnsi" w:eastAsia="Times New Roman" w:hAnsiTheme="minorHAnsi" w:cs="Arial"/>
          <w:smallCaps/>
        </w:rPr>
        <w:t>Contractant</w:t>
      </w:r>
      <w:r w:rsidR="00062C21">
        <w:rPr>
          <w:rFonts w:asciiTheme="minorHAnsi" w:eastAsia="Times New Roman" w:hAnsiTheme="minorHAnsi" w:cs="Arial"/>
        </w:rPr>
        <w:t xml:space="preserve"> et de leur</w:t>
      </w:r>
      <w:r w:rsidR="0065109D">
        <w:rPr>
          <w:rFonts w:asciiTheme="minorHAnsi" w:eastAsia="Times New Roman" w:hAnsiTheme="minorHAnsi" w:cs="Arial"/>
        </w:rPr>
        <w:t xml:space="preserve"> acceptation par </w:t>
      </w:r>
      <w:r w:rsidR="0065109D" w:rsidRPr="000C7D83">
        <w:rPr>
          <w:rFonts w:asciiTheme="minorHAnsi" w:eastAsia="Times New Roman" w:hAnsiTheme="minorHAnsi" w:cs="Arial"/>
          <w:smallCaps/>
        </w:rPr>
        <w:t>Expertise France</w:t>
      </w:r>
      <w:r w:rsidR="0065109D">
        <w:rPr>
          <w:rFonts w:asciiTheme="minorHAnsi" w:eastAsia="Times New Roman" w:hAnsiTheme="minorHAnsi" w:cs="Arial"/>
        </w:rPr>
        <w:t xml:space="preserve">. </w:t>
      </w:r>
      <w:r w:rsidR="001E2FD5">
        <w:rPr>
          <w:rFonts w:asciiTheme="minorHAnsi" w:eastAsia="Times New Roman" w:hAnsiTheme="minorHAnsi" w:cs="Arial"/>
        </w:rPr>
        <w:t>Lors de la livraison des Résult</w:t>
      </w:r>
      <w:r w:rsidR="00651254">
        <w:rPr>
          <w:rFonts w:asciiTheme="minorHAnsi" w:eastAsia="Times New Roman" w:hAnsiTheme="minorHAnsi" w:cs="Arial"/>
        </w:rPr>
        <w:t xml:space="preserve">ats, </w:t>
      </w:r>
      <w:r w:rsidR="00CC625E">
        <w:rPr>
          <w:rFonts w:asciiTheme="minorHAnsi" w:eastAsia="Times New Roman" w:hAnsiTheme="minorHAnsi" w:cs="Arial"/>
        </w:rPr>
        <w:t>l</w:t>
      </w:r>
      <w:r w:rsidR="00CC625E" w:rsidRPr="00CC625E">
        <w:rPr>
          <w:rFonts w:asciiTheme="minorHAnsi" w:eastAsia="Times New Roman" w:hAnsiTheme="minorHAnsi" w:cs="Arial"/>
        </w:rPr>
        <w:t xml:space="preserve">e </w:t>
      </w:r>
      <w:r w:rsidR="00CE4EA4" w:rsidRPr="000C7D83">
        <w:rPr>
          <w:rFonts w:asciiTheme="minorHAnsi" w:eastAsia="Times New Roman" w:hAnsiTheme="minorHAnsi" w:cs="Arial"/>
          <w:smallCaps/>
        </w:rPr>
        <w:t>C</w:t>
      </w:r>
      <w:r w:rsidR="00897529" w:rsidRPr="000C7D83">
        <w:rPr>
          <w:rFonts w:asciiTheme="minorHAnsi" w:eastAsia="Times New Roman" w:hAnsiTheme="minorHAnsi" w:cs="Arial"/>
          <w:smallCaps/>
        </w:rPr>
        <w:t>ontractant</w:t>
      </w:r>
      <w:r w:rsidR="00CE4EA4" w:rsidRPr="00CE4EA4">
        <w:rPr>
          <w:rFonts w:asciiTheme="minorHAnsi" w:eastAsia="Times New Roman" w:hAnsiTheme="minorHAnsi" w:cs="Arial"/>
        </w:rPr>
        <w:t xml:space="preserve"> peut</w:t>
      </w:r>
      <w:r w:rsidR="001E2FD5">
        <w:rPr>
          <w:rFonts w:asciiTheme="minorHAnsi" w:eastAsia="Times New Roman" w:hAnsiTheme="minorHAnsi" w:cs="Arial"/>
        </w:rPr>
        <w:t>, au besoin,</w:t>
      </w:r>
      <w:r w:rsidR="00CE4EA4" w:rsidRPr="00CE4EA4">
        <w:rPr>
          <w:rFonts w:asciiTheme="minorHAnsi" w:eastAsia="Times New Roman" w:hAnsiTheme="minorHAnsi" w:cs="Arial"/>
        </w:rPr>
        <w:t xml:space="preserve"> </w:t>
      </w:r>
      <w:r w:rsidR="00897529" w:rsidRPr="004D51F5">
        <w:rPr>
          <w:rFonts w:asciiTheme="minorHAnsi" w:eastAsia="Times New Roman" w:hAnsiTheme="minorHAnsi" w:cs="Arial"/>
        </w:rPr>
        <w:t>fourni</w:t>
      </w:r>
      <w:r w:rsidR="00CE4EA4" w:rsidRPr="00CE4EA4">
        <w:rPr>
          <w:rFonts w:asciiTheme="minorHAnsi" w:eastAsia="Times New Roman" w:hAnsiTheme="minorHAnsi" w:cs="Arial"/>
        </w:rPr>
        <w:t>r</w:t>
      </w:r>
      <w:r w:rsidR="00CC625E" w:rsidRPr="00CC625E">
        <w:rPr>
          <w:rFonts w:asciiTheme="minorHAnsi" w:eastAsia="Times New Roman" w:hAnsiTheme="minorHAnsi" w:cs="Arial"/>
        </w:rPr>
        <w:t xml:space="preserve"> à </w:t>
      </w:r>
      <w:r w:rsidR="00CC625E" w:rsidRPr="000C7D83">
        <w:rPr>
          <w:rFonts w:asciiTheme="minorHAnsi" w:eastAsia="Times New Roman" w:hAnsiTheme="minorHAnsi" w:cs="Arial"/>
          <w:smallCaps/>
        </w:rPr>
        <w:t>Expertise France</w:t>
      </w:r>
      <w:r w:rsidR="00CC625E">
        <w:rPr>
          <w:rFonts w:asciiTheme="minorHAnsi" w:eastAsia="Times New Roman" w:hAnsiTheme="minorHAnsi" w:cs="Arial"/>
        </w:rPr>
        <w:t xml:space="preserve"> </w:t>
      </w:r>
      <w:r w:rsidR="00CE4EA4" w:rsidRPr="00CE4EA4">
        <w:rPr>
          <w:rFonts w:asciiTheme="minorHAnsi" w:eastAsia="Times New Roman" w:hAnsiTheme="minorHAnsi" w:cs="Arial"/>
        </w:rPr>
        <w:t>une liste des Droits P</w:t>
      </w:r>
      <w:r w:rsidR="00897529" w:rsidRPr="004D51F5">
        <w:rPr>
          <w:rFonts w:asciiTheme="minorHAnsi" w:eastAsia="Times New Roman" w:hAnsiTheme="minorHAnsi" w:cs="Arial"/>
        </w:rPr>
        <w:t>réexistants</w:t>
      </w:r>
      <w:r w:rsidR="001E2FD5">
        <w:rPr>
          <w:rFonts w:asciiTheme="minorHAnsi" w:eastAsia="Times New Roman" w:hAnsiTheme="minorHAnsi" w:cs="Arial"/>
        </w:rPr>
        <w:t xml:space="preserve"> </w:t>
      </w:r>
      <w:r w:rsidR="00897529" w:rsidRPr="004D51F5">
        <w:rPr>
          <w:rFonts w:asciiTheme="minorHAnsi" w:eastAsia="Times New Roman" w:hAnsiTheme="minorHAnsi" w:cs="Arial"/>
        </w:rPr>
        <w:t>et des droits de tiers, y compris ceux de son personnel, d'auteurs ou</w:t>
      </w:r>
      <w:r w:rsidR="001E2FD5" w:rsidRPr="001E2FD5">
        <w:rPr>
          <w:rFonts w:asciiTheme="minorHAnsi" w:eastAsia="Times New Roman" w:hAnsiTheme="minorHAnsi" w:cs="Arial"/>
        </w:rPr>
        <w:t xml:space="preserve"> d'autres détenteurs de droits</w:t>
      </w:r>
      <w:r w:rsidR="001E2FD5">
        <w:rPr>
          <w:rFonts w:asciiTheme="minorHAnsi" w:eastAsia="Times New Roman" w:hAnsiTheme="minorHAnsi" w:cs="Arial"/>
        </w:rPr>
        <w:t>.</w:t>
      </w:r>
      <w:r w:rsidR="00710801">
        <w:rPr>
          <w:rFonts w:asciiTheme="minorHAnsi" w:eastAsia="Times New Roman" w:hAnsiTheme="minorHAnsi" w:cs="Arial"/>
        </w:rPr>
        <w:t xml:space="preserve"> </w:t>
      </w:r>
      <w:r w:rsidR="00897529" w:rsidRPr="004D51F5">
        <w:rPr>
          <w:rFonts w:asciiTheme="minorHAnsi" w:eastAsia="Times New Roman" w:hAnsiTheme="minorHAnsi" w:cs="Arial"/>
        </w:rPr>
        <w:t>L</w:t>
      </w:r>
      <w:r w:rsidR="00A27720">
        <w:rPr>
          <w:rFonts w:asciiTheme="minorHAnsi" w:eastAsia="Times New Roman" w:hAnsiTheme="minorHAnsi" w:cs="Arial"/>
        </w:rPr>
        <w:t xml:space="preserve">a licence </w:t>
      </w:r>
      <w:r w:rsidR="00897529" w:rsidRPr="004D51F5">
        <w:rPr>
          <w:rFonts w:asciiTheme="minorHAnsi" w:eastAsia="Times New Roman" w:hAnsiTheme="minorHAnsi" w:cs="Arial"/>
        </w:rPr>
        <w:t>sur les droits préexistants</w:t>
      </w:r>
      <w:r w:rsidR="00A27720">
        <w:rPr>
          <w:rFonts w:asciiTheme="minorHAnsi" w:eastAsia="Times New Roman" w:hAnsiTheme="minorHAnsi" w:cs="Arial"/>
        </w:rPr>
        <w:t xml:space="preserve"> octroyés </w:t>
      </w:r>
      <w:r w:rsidR="00710801">
        <w:rPr>
          <w:rFonts w:asciiTheme="minorHAnsi" w:eastAsia="Times New Roman" w:hAnsiTheme="minorHAnsi" w:cs="Arial"/>
        </w:rPr>
        <w:t xml:space="preserve">à </w:t>
      </w:r>
      <w:r w:rsidR="00710801" w:rsidRPr="000C7D83">
        <w:rPr>
          <w:rFonts w:asciiTheme="minorHAnsi" w:eastAsia="Times New Roman" w:hAnsiTheme="minorHAnsi" w:cs="Arial"/>
          <w:smallCaps/>
        </w:rPr>
        <w:t>Expertise France</w:t>
      </w:r>
      <w:r w:rsidR="00710801" w:rsidRPr="00324006">
        <w:rPr>
          <w:rFonts w:asciiTheme="minorHAnsi" w:eastAsia="Times New Roman" w:hAnsiTheme="minorHAnsi" w:cs="Arial"/>
        </w:rPr>
        <w:t xml:space="preserve"> </w:t>
      </w:r>
      <w:r w:rsidR="00A27720">
        <w:rPr>
          <w:rFonts w:asciiTheme="minorHAnsi" w:eastAsia="Times New Roman" w:hAnsiTheme="minorHAnsi" w:cs="Arial"/>
        </w:rPr>
        <w:t>au titre du présent</w:t>
      </w:r>
      <w:r w:rsidR="00D307D0">
        <w:rPr>
          <w:rFonts w:asciiTheme="minorHAnsi" w:eastAsia="Times New Roman" w:hAnsiTheme="minorHAnsi" w:cs="Arial"/>
        </w:rPr>
        <w:t xml:space="preserve"> </w:t>
      </w:r>
      <w:r w:rsidR="00D307D0" w:rsidRPr="000C7D83">
        <w:rPr>
          <w:rFonts w:asciiTheme="minorHAnsi" w:eastAsia="Times New Roman" w:hAnsiTheme="minorHAnsi" w:cs="Arial"/>
          <w:smallCaps/>
        </w:rPr>
        <w:t>Contrat</w:t>
      </w:r>
      <w:r w:rsidR="00A27720">
        <w:rPr>
          <w:rFonts w:asciiTheme="minorHAnsi" w:eastAsia="Times New Roman" w:hAnsiTheme="minorHAnsi" w:cs="Arial"/>
        </w:rPr>
        <w:t xml:space="preserve"> </w:t>
      </w:r>
      <w:r w:rsidR="00897529" w:rsidRPr="004D51F5">
        <w:rPr>
          <w:rFonts w:asciiTheme="minorHAnsi" w:eastAsia="Times New Roman" w:hAnsiTheme="minorHAnsi" w:cs="Arial"/>
        </w:rPr>
        <w:t>est valable pour le monde entier et pour toute la durée de la protection des droits de propriété intellectuelle.</w:t>
      </w:r>
    </w:p>
    <w:p w14:paraId="1B756797" w14:textId="77777777" w:rsidR="00710801" w:rsidRPr="004B5E2B" w:rsidRDefault="00710801" w:rsidP="00A1761D">
      <w:pPr>
        <w:pStyle w:val="Titre2"/>
        <w:spacing w:before="120" w:after="60"/>
        <w:jc w:val="both"/>
        <w:rPr>
          <w:rFonts w:asciiTheme="minorHAnsi" w:hAnsiTheme="minorHAnsi"/>
        </w:rPr>
      </w:pPr>
      <w:bookmarkStart w:id="100" w:name="_Toc32413542"/>
      <w:r w:rsidRPr="004B5E2B">
        <w:rPr>
          <w:rFonts w:asciiTheme="minorHAnsi" w:hAnsiTheme="minorHAnsi"/>
        </w:rPr>
        <w:t>Garanties</w:t>
      </w:r>
      <w:bookmarkEnd w:id="100"/>
      <w:r w:rsidRPr="004B5E2B">
        <w:rPr>
          <w:rFonts w:asciiTheme="minorHAnsi" w:hAnsiTheme="minorHAnsi"/>
        </w:rPr>
        <w:t xml:space="preserve"> </w:t>
      </w:r>
    </w:p>
    <w:p w14:paraId="0213C4CE" w14:textId="77777777" w:rsidR="00897529" w:rsidRDefault="00897529" w:rsidP="00A1761D">
      <w:pPr>
        <w:spacing w:line="240" w:lineRule="auto"/>
        <w:ind w:left="567"/>
        <w:jc w:val="both"/>
        <w:rPr>
          <w:rFonts w:asciiTheme="minorHAnsi" w:eastAsia="Times New Roman" w:hAnsiTheme="minorHAnsi" w:cs="Arial"/>
        </w:rPr>
      </w:pPr>
      <w:r w:rsidRPr="00BC4CC2">
        <w:rPr>
          <w:rFonts w:asciiTheme="minorHAnsi" w:eastAsia="Times New Roman" w:hAnsiTheme="minorHAnsi" w:cs="Arial"/>
        </w:rPr>
        <w:t>Lor</w:t>
      </w:r>
      <w:r w:rsidR="00851F4D" w:rsidRPr="00851F4D">
        <w:rPr>
          <w:rFonts w:asciiTheme="minorHAnsi" w:eastAsia="Times New Roman" w:hAnsiTheme="minorHAnsi" w:cs="Arial"/>
        </w:rPr>
        <w:t xml:space="preserve">squ'il livre les résultats, le </w:t>
      </w:r>
      <w:r w:rsidR="00851F4D" w:rsidRPr="000C7D83">
        <w:rPr>
          <w:rFonts w:asciiTheme="minorHAnsi" w:eastAsia="Times New Roman" w:hAnsiTheme="minorHAnsi" w:cs="Arial"/>
          <w:smallCaps/>
        </w:rPr>
        <w:t>C</w:t>
      </w:r>
      <w:r w:rsidRPr="000C7D83">
        <w:rPr>
          <w:rFonts w:asciiTheme="minorHAnsi" w:eastAsia="Times New Roman" w:hAnsiTheme="minorHAnsi" w:cs="Arial"/>
          <w:smallCaps/>
        </w:rPr>
        <w:t>ontractant</w:t>
      </w:r>
      <w:r w:rsidRPr="00BC4CC2">
        <w:rPr>
          <w:rFonts w:asciiTheme="minorHAnsi" w:eastAsia="Times New Roman" w:hAnsiTheme="minorHAnsi" w:cs="Arial"/>
        </w:rPr>
        <w:t xml:space="preserve"> garantit qu'ils sont libres de droits et de revendications de la part des auteurs et de tiers, y compris en ce qui concerne les droits préexistants, pour toutes les exploitations envisagées par </w:t>
      </w:r>
      <w:r w:rsidR="00851F4D" w:rsidRPr="000C7D83">
        <w:rPr>
          <w:rFonts w:asciiTheme="minorHAnsi" w:eastAsia="Times New Roman" w:hAnsiTheme="minorHAnsi" w:cs="Arial"/>
          <w:smallCaps/>
        </w:rPr>
        <w:t>Expertise France</w:t>
      </w:r>
      <w:r w:rsidRPr="00BC4CC2">
        <w:rPr>
          <w:rFonts w:asciiTheme="minorHAnsi" w:eastAsia="Times New Roman" w:hAnsiTheme="minorHAnsi" w:cs="Arial"/>
        </w:rPr>
        <w:t xml:space="preserve">. </w:t>
      </w:r>
    </w:p>
    <w:p w14:paraId="4B71C81C" w14:textId="77777777" w:rsidR="00851F4D" w:rsidRDefault="00851F4D" w:rsidP="00A1761D">
      <w:pPr>
        <w:spacing w:line="240" w:lineRule="auto"/>
        <w:ind w:left="567"/>
        <w:jc w:val="both"/>
        <w:rPr>
          <w:rFonts w:asciiTheme="minorHAnsi" w:eastAsia="Times New Roman" w:hAnsiTheme="minorHAnsi" w:cs="Arial"/>
        </w:rPr>
      </w:pPr>
      <w:r>
        <w:rPr>
          <w:rFonts w:asciiTheme="minorHAnsi" w:eastAsia="Times New Roman" w:hAnsiTheme="minorHAnsi" w:cs="Arial"/>
        </w:rPr>
        <w:t>A première demande d’</w:t>
      </w:r>
      <w:r w:rsidRPr="000C7D83">
        <w:rPr>
          <w:rFonts w:asciiTheme="minorHAnsi" w:eastAsia="Times New Roman" w:hAnsiTheme="minorHAnsi" w:cs="Arial"/>
          <w:smallCaps/>
        </w:rPr>
        <w:t>Expertise</w:t>
      </w:r>
      <w:r>
        <w:rPr>
          <w:rFonts w:asciiTheme="minorHAnsi" w:eastAsia="Times New Roman" w:hAnsiTheme="minorHAnsi" w:cs="Arial"/>
        </w:rPr>
        <w:t xml:space="preserve"> </w:t>
      </w:r>
      <w:r w:rsidRPr="000C7D83">
        <w:rPr>
          <w:rFonts w:asciiTheme="minorHAnsi" w:eastAsia="Times New Roman" w:hAnsiTheme="minorHAnsi" w:cs="Arial"/>
          <w:smallCaps/>
        </w:rPr>
        <w:t>France</w:t>
      </w:r>
      <w:r>
        <w:rPr>
          <w:rFonts w:asciiTheme="minorHAnsi" w:eastAsia="Times New Roman" w:hAnsiTheme="minorHAnsi" w:cs="Arial"/>
        </w:rPr>
        <w:t xml:space="preserve">, le </w:t>
      </w:r>
      <w:r w:rsidRPr="000C7D83">
        <w:rPr>
          <w:rFonts w:asciiTheme="minorHAnsi" w:eastAsia="Times New Roman" w:hAnsiTheme="minorHAnsi" w:cs="Arial"/>
          <w:smallCaps/>
        </w:rPr>
        <w:t>Contractant</w:t>
      </w:r>
      <w:r>
        <w:rPr>
          <w:rFonts w:asciiTheme="minorHAnsi" w:eastAsia="Times New Roman" w:hAnsiTheme="minorHAnsi" w:cs="Arial"/>
        </w:rPr>
        <w:t xml:space="preserve"> doit pouvoir démontrer par le bais de preuves tangibles et effective</w:t>
      </w:r>
      <w:r w:rsidR="00651254">
        <w:rPr>
          <w:rFonts w:asciiTheme="minorHAnsi" w:eastAsia="Times New Roman" w:hAnsiTheme="minorHAnsi" w:cs="Arial"/>
        </w:rPr>
        <w:t>s</w:t>
      </w:r>
      <w:r>
        <w:rPr>
          <w:rFonts w:asciiTheme="minorHAnsi" w:eastAsia="Times New Roman" w:hAnsiTheme="minorHAnsi" w:cs="Arial"/>
        </w:rPr>
        <w:t xml:space="preserve"> </w:t>
      </w:r>
      <w:r w:rsidR="00897529" w:rsidRPr="00BC4CC2">
        <w:rPr>
          <w:rFonts w:asciiTheme="minorHAnsi" w:eastAsia="Times New Roman" w:hAnsiTheme="minorHAnsi" w:cs="Arial"/>
        </w:rPr>
        <w:t xml:space="preserve">la propriété ou les droits d'exploitation de tous les droits préexistants et droits de tiers énumérés, sauf en ce qui concerne les droits détenus par </w:t>
      </w:r>
      <w:r w:rsidR="00651254" w:rsidRPr="000C7D83">
        <w:rPr>
          <w:rFonts w:asciiTheme="minorHAnsi" w:eastAsia="Times New Roman" w:hAnsiTheme="minorHAnsi" w:cs="Arial"/>
          <w:smallCaps/>
        </w:rPr>
        <w:t>Expertise France</w:t>
      </w:r>
      <w:r w:rsidR="00897529" w:rsidRPr="00BC4CC2">
        <w:rPr>
          <w:rFonts w:asciiTheme="minorHAnsi" w:eastAsia="Times New Roman" w:hAnsiTheme="minorHAnsi" w:cs="Arial"/>
        </w:rPr>
        <w:t>.</w:t>
      </w:r>
    </w:p>
    <w:p w14:paraId="6716B9A1" w14:textId="77777777" w:rsidR="00851F4D" w:rsidRPr="004B5E2B" w:rsidRDefault="00851F4D" w:rsidP="00A1761D">
      <w:pPr>
        <w:pStyle w:val="Titre2"/>
        <w:spacing w:before="120" w:after="60"/>
        <w:jc w:val="both"/>
        <w:rPr>
          <w:rFonts w:asciiTheme="minorHAnsi" w:hAnsiTheme="minorHAnsi"/>
        </w:rPr>
      </w:pPr>
      <w:bookmarkStart w:id="101" w:name="_Toc32413543"/>
      <w:r w:rsidRPr="004B5E2B">
        <w:rPr>
          <w:rFonts w:asciiTheme="minorHAnsi" w:hAnsiTheme="minorHAnsi"/>
        </w:rPr>
        <w:t>Droits à l’image</w:t>
      </w:r>
      <w:bookmarkEnd w:id="101"/>
      <w:r w:rsidRPr="004B5E2B">
        <w:rPr>
          <w:rFonts w:asciiTheme="minorHAnsi" w:hAnsiTheme="minorHAnsi"/>
        </w:rPr>
        <w:t xml:space="preserve"> </w:t>
      </w:r>
    </w:p>
    <w:p w14:paraId="6DDC5610" w14:textId="77777777" w:rsidR="001726C5" w:rsidRPr="004B5E2B" w:rsidRDefault="00897529" w:rsidP="00A1761D">
      <w:pPr>
        <w:spacing w:line="240" w:lineRule="auto"/>
        <w:ind w:left="567"/>
        <w:jc w:val="both"/>
        <w:rPr>
          <w:rFonts w:asciiTheme="minorHAnsi" w:eastAsia="Times New Roman" w:hAnsiTheme="minorHAnsi" w:cs="Arial"/>
        </w:rPr>
      </w:pPr>
      <w:r w:rsidRPr="00BC4CC2">
        <w:rPr>
          <w:rFonts w:asciiTheme="minorHAnsi" w:eastAsia="Times New Roman" w:hAnsiTheme="minorHAnsi" w:cs="Arial"/>
        </w:rPr>
        <w:t xml:space="preserve">Si des personnes physiques reconnaissables sont représentées dans un résultat ou que leur voix est enregistrée, le </w:t>
      </w:r>
      <w:r w:rsidRPr="000C7D83">
        <w:rPr>
          <w:rFonts w:asciiTheme="minorHAnsi" w:eastAsia="Times New Roman" w:hAnsiTheme="minorHAnsi" w:cs="Arial"/>
          <w:smallCaps/>
        </w:rPr>
        <w:t>contractant</w:t>
      </w:r>
      <w:r w:rsidRPr="00BC4CC2">
        <w:rPr>
          <w:rFonts w:asciiTheme="minorHAnsi" w:eastAsia="Times New Roman" w:hAnsiTheme="minorHAnsi" w:cs="Arial"/>
        </w:rPr>
        <w:t xml:space="preserve"> présente, à la demande </w:t>
      </w:r>
      <w:r w:rsidR="00651254">
        <w:rPr>
          <w:rFonts w:asciiTheme="minorHAnsi" w:eastAsia="Times New Roman" w:hAnsiTheme="minorHAnsi" w:cs="Arial"/>
        </w:rPr>
        <w:t>d’</w:t>
      </w:r>
      <w:r w:rsidR="0097249F" w:rsidRPr="005469E2">
        <w:rPr>
          <w:rFonts w:asciiTheme="minorHAnsi" w:eastAsia="Times New Roman" w:hAnsiTheme="minorHAnsi" w:cs="Arial"/>
          <w:smallCaps/>
        </w:rPr>
        <w:t>Expertise France</w:t>
      </w:r>
      <w:r w:rsidRPr="00BC4CC2">
        <w:rPr>
          <w:rFonts w:asciiTheme="minorHAnsi" w:eastAsia="Times New Roman" w:hAnsiTheme="minorHAnsi" w:cs="Arial"/>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8DE9854" w14:textId="77777777" w:rsidR="0000635E" w:rsidRPr="001B5605" w:rsidRDefault="0000635E" w:rsidP="00A1761D">
      <w:pPr>
        <w:pStyle w:val="v"/>
        <w:widowControl w:val="0"/>
        <w:numPr>
          <w:ilvl w:val="0"/>
          <w:numId w:val="9"/>
        </w:numPr>
        <w:spacing w:before="600" w:after="240"/>
        <w:ind w:left="357" w:hanging="357"/>
        <w:outlineLvl w:val="0"/>
        <w:rPr>
          <w:rFonts w:asciiTheme="minorHAnsi" w:hAnsiTheme="minorHAnsi"/>
          <w:b/>
          <w:caps/>
          <w:sz w:val="24"/>
        </w:rPr>
      </w:pPr>
      <w:bookmarkStart w:id="102" w:name="_Toc32413544"/>
      <w:bookmarkEnd w:id="96"/>
      <w:r w:rsidRPr="001B5605">
        <w:rPr>
          <w:rFonts w:asciiTheme="minorHAnsi" w:hAnsiTheme="minorHAnsi"/>
          <w:b/>
          <w:caps/>
          <w:sz w:val="24"/>
        </w:rPr>
        <w:t>Resiliation du contrat</w:t>
      </w:r>
      <w:bookmarkEnd w:id="102"/>
    </w:p>
    <w:p w14:paraId="4E869360" w14:textId="77777777" w:rsidR="0000635E" w:rsidRPr="001B5605" w:rsidRDefault="0000635E" w:rsidP="00A1761D">
      <w:pPr>
        <w:pStyle w:val="Titre2"/>
        <w:spacing w:before="120" w:after="60"/>
        <w:jc w:val="both"/>
        <w:rPr>
          <w:rFonts w:asciiTheme="minorHAnsi" w:hAnsiTheme="minorHAnsi"/>
        </w:rPr>
      </w:pPr>
      <w:bookmarkStart w:id="103" w:name="_Toc32413545"/>
      <w:r w:rsidRPr="001B5605">
        <w:rPr>
          <w:rFonts w:asciiTheme="minorHAnsi" w:hAnsiTheme="minorHAnsi"/>
        </w:rPr>
        <w:t>Modalités générales de résiliation</w:t>
      </w:r>
      <w:bookmarkEnd w:id="103"/>
    </w:p>
    <w:p w14:paraId="1BD0A0F2" w14:textId="77777777" w:rsidR="0000635E" w:rsidRPr="001B5605" w:rsidRDefault="0000635E" w:rsidP="00A1761D">
      <w:pPr>
        <w:spacing w:line="240" w:lineRule="auto"/>
        <w:ind w:left="567"/>
        <w:jc w:val="both"/>
        <w:rPr>
          <w:rFonts w:asciiTheme="minorHAnsi" w:hAnsiTheme="minorHAnsi" w:cs="Arial"/>
        </w:rPr>
      </w:pPr>
      <w:r w:rsidRPr="001B5605">
        <w:rPr>
          <w:rFonts w:asciiTheme="minorHAnsi" w:hAnsiTheme="minorHAnsi" w:cs="Arial"/>
        </w:rPr>
        <w:t xml:space="preserve">Le présent </w:t>
      </w:r>
      <w:r w:rsidRPr="001B5605">
        <w:rPr>
          <w:rFonts w:asciiTheme="minorHAnsi" w:hAnsiTheme="minorHAnsi" w:cs="Arial"/>
          <w:smallCaps/>
        </w:rPr>
        <w:t>contrat</w:t>
      </w:r>
      <w:r w:rsidRPr="001B5605">
        <w:rPr>
          <w:rFonts w:asciiTheme="minorHAnsi" w:hAnsiTheme="minorHAnsi" w:cs="Arial"/>
        </w:rPr>
        <w:t xml:space="preserve"> est soumis aux clauses de résiliation telle que défini</w:t>
      </w:r>
      <w:r w:rsidR="00884FDC" w:rsidRPr="001B5605">
        <w:rPr>
          <w:rFonts w:asciiTheme="minorHAnsi" w:hAnsiTheme="minorHAnsi" w:cs="Arial"/>
        </w:rPr>
        <w:t>es aux articles 29 à 36 du CCAG</w:t>
      </w:r>
      <w:r w:rsidRPr="001B5605">
        <w:rPr>
          <w:rFonts w:asciiTheme="minorHAnsi" w:hAnsiTheme="minorHAnsi" w:cs="Arial"/>
        </w:rPr>
        <w:t>.</w:t>
      </w:r>
    </w:p>
    <w:p w14:paraId="2DBB19F0" w14:textId="77777777" w:rsidR="0000635E" w:rsidRPr="001B5605" w:rsidRDefault="0000635E"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 xml:space="preserve">En cas de résiliation anticipée, le </w:t>
      </w:r>
      <w:r w:rsidR="0082684B">
        <w:rPr>
          <w:rFonts w:asciiTheme="minorHAnsi" w:hAnsiTheme="minorHAnsi" w:cs="Arial"/>
          <w:smallCaps/>
          <w:sz w:val="20"/>
        </w:rPr>
        <w:t>contractant</w:t>
      </w:r>
      <w:r w:rsidRPr="001B5605">
        <w:rPr>
          <w:rFonts w:asciiTheme="minorHAnsi" w:hAnsiTheme="minorHAnsi" w:cs="Arial"/>
          <w:sz w:val="20"/>
        </w:rPr>
        <w:t xml:space="preserve"> devra restituer immédiatement à </w:t>
      </w:r>
      <w:r w:rsidR="00024709" w:rsidRPr="001B5605">
        <w:rPr>
          <w:rFonts w:asciiTheme="minorHAnsi" w:hAnsiTheme="minorHAnsi" w:cs="Arial"/>
          <w:sz w:val="20"/>
        </w:rPr>
        <w:t>EXPERTISE FRANCE</w:t>
      </w:r>
      <w:r w:rsidRPr="001B5605">
        <w:rPr>
          <w:rFonts w:asciiTheme="minorHAnsi" w:hAnsiTheme="minorHAnsi" w:cs="Arial"/>
          <w:sz w:val="20"/>
        </w:rPr>
        <w:t xml:space="preserve"> l’ensemble des documents qui lui auront été confiés dans le cadre de l’exécution du présent </w:t>
      </w:r>
      <w:r w:rsidRPr="001B5605">
        <w:rPr>
          <w:rFonts w:asciiTheme="minorHAnsi" w:hAnsiTheme="minorHAnsi" w:cs="Arial"/>
          <w:smallCaps/>
          <w:sz w:val="20"/>
        </w:rPr>
        <w:t>contrat</w:t>
      </w:r>
      <w:r w:rsidRPr="001B5605">
        <w:rPr>
          <w:rFonts w:asciiTheme="minorHAnsi" w:hAnsiTheme="minorHAnsi" w:cs="Arial"/>
          <w:sz w:val="20"/>
        </w:rPr>
        <w:t>.</w:t>
      </w:r>
    </w:p>
    <w:p w14:paraId="6E943929" w14:textId="77777777" w:rsidR="00C6688F" w:rsidRDefault="00C6688F" w:rsidP="00A1761D">
      <w:pPr>
        <w:pStyle w:val="Titre2"/>
        <w:spacing w:before="120" w:after="60"/>
        <w:jc w:val="both"/>
        <w:rPr>
          <w:rFonts w:asciiTheme="minorHAnsi" w:hAnsiTheme="minorHAnsi"/>
        </w:rPr>
      </w:pPr>
      <w:bookmarkStart w:id="104" w:name="_Toc32413547"/>
      <w:r w:rsidRPr="003B0DCB">
        <w:rPr>
          <w:rFonts w:asciiTheme="minorHAnsi" w:hAnsiTheme="minorHAnsi"/>
        </w:rPr>
        <w:t>Procédure</w:t>
      </w:r>
      <w:bookmarkEnd w:id="104"/>
    </w:p>
    <w:p w14:paraId="4761D05B" w14:textId="76F4628E" w:rsidR="003D6B1E" w:rsidRPr="003B0DCB" w:rsidRDefault="005D2A80" w:rsidP="00A1761D">
      <w:pPr>
        <w:spacing w:line="240" w:lineRule="auto"/>
        <w:ind w:left="567"/>
        <w:jc w:val="both"/>
        <w:rPr>
          <w:rFonts w:asciiTheme="minorHAnsi" w:hAnsiTheme="minorHAnsi" w:cs="Arial"/>
        </w:rPr>
      </w:pPr>
      <w:r w:rsidRPr="00836485">
        <w:rPr>
          <w:rFonts w:asciiTheme="minorHAnsi" w:hAnsiTheme="minorHAnsi" w:cs="Arial"/>
        </w:rPr>
        <w:t xml:space="preserve">La décision de résiliation est </w:t>
      </w:r>
      <w:r w:rsidR="002C078E" w:rsidRPr="003B0DCB">
        <w:rPr>
          <w:rFonts w:asciiTheme="minorHAnsi" w:hAnsiTheme="minorHAnsi" w:cs="Arial"/>
        </w:rPr>
        <w:t xml:space="preserve">notifiée par </w:t>
      </w:r>
      <w:r w:rsidR="000F38C0">
        <w:rPr>
          <w:rFonts w:asciiTheme="minorHAnsi" w:hAnsiTheme="minorHAnsi" w:cs="Arial"/>
        </w:rPr>
        <w:t>E</w:t>
      </w:r>
      <w:r w:rsidR="002C078E" w:rsidRPr="003B0DCB">
        <w:rPr>
          <w:rFonts w:asciiTheme="minorHAnsi" w:hAnsiTheme="minorHAnsi" w:cs="Arial"/>
        </w:rPr>
        <w:t xml:space="preserve">xpertise France au contractant par lettre recommandée avec accusé de </w:t>
      </w:r>
      <w:r w:rsidR="002C078E" w:rsidRPr="00D67295">
        <w:rPr>
          <w:rFonts w:asciiTheme="minorHAnsi" w:hAnsiTheme="minorHAnsi" w:cs="Arial"/>
        </w:rPr>
        <w:t>réception.</w:t>
      </w:r>
      <w:r w:rsidR="003B0DCB">
        <w:rPr>
          <w:rFonts w:asciiTheme="minorHAnsi" w:hAnsiTheme="minorHAnsi" w:cs="Arial"/>
        </w:rPr>
        <w:t xml:space="preserve"> Elle mentionne la date d’effet de la résiliation. </w:t>
      </w:r>
    </w:p>
    <w:p w14:paraId="0E8313A5" w14:textId="77777777" w:rsidR="00656639" w:rsidRPr="001B5605" w:rsidRDefault="00276A02" w:rsidP="00A1761D">
      <w:pPr>
        <w:pStyle w:val="v"/>
        <w:widowControl w:val="0"/>
        <w:numPr>
          <w:ilvl w:val="0"/>
          <w:numId w:val="9"/>
        </w:numPr>
        <w:spacing w:before="600" w:after="240"/>
        <w:ind w:left="357" w:hanging="357"/>
        <w:outlineLvl w:val="0"/>
        <w:rPr>
          <w:rFonts w:asciiTheme="minorHAnsi" w:hAnsiTheme="minorHAnsi"/>
          <w:b/>
          <w:caps/>
          <w:sz w:val="24"/>
        </w:rPr>
      </w:pPr>
      <w:bookmarkStart w:id="105" w:name="_Toc32413548"/>
      <w:r w:rsidRPr="001B5605">
        <w:rPr>
          <w:rFonts w:asciiTheme="minorHAnsi" w:hAnsiTheme="minorHAnsi"/>
          <w:b/>
          <w:caps/>
          <w:sz w:val="24"/>
        </w:rPr>
        <w:t>Derogation au CCAG</w:t>
      </w:r>
      <w:bookmarkEnd w:id="105"/>
    </w:p>
    <w:p w14:paraId="55955996" w14:textId="77777777" w:rsidR="00276A02" w:rsidRPr="001B5605" w:rsidRDefault="00276A02" w:rsidP="00A1761D">
      <w:pPr>
        <w:pStyle w:val="Corpsdetexte2"/>
        <w:spacing w:before="120" w:after="0" w:line="240" w:lineRule="auto"/>
        <w:ind w:left="567"/>
        <w:jc w:val="both"/>
        <w:rPr>
          <w:rFonts w:asciiTheme="minorHAnsi" w:eastAsia="Times New Roman" w:hAnsiTheme="minorHAnsi" w:cs="Arial"/>
        </w:rPr>
      </w:pPr>
      <w:r w:rsidRPr="001B5605">
        <w:rPr>
          <w:rFonts w:asciiTheme="minorHAnsi" w:eastAsia="Times New Roman" w:hAnsiTheme="minorHAnsi" w:cs="Arial"/>
        </w:rPr>
        <w:lastRenderedPageBreak/>
        <w:t>Les articles suivants du présent document dérogent au CCAG-</w:t>
      </w:r>
      <w:r w:rsidR="0057211A" w:rsidRPr="001B5605">
        <w:rPr>
          <w:rFonts w:asciiTheme="minorHAnsi" w:eastAsia="Times New Roman" w:hAnsiTheme="minorHAnsi" w:cs="Arial"/>
        </w:rPr>
        <w:t>FCS</w:t>
      </w:r>
      <w:r w:rsidRPr="001B5605">
        <w:rPr>
          <w:rFonts w:asciiTheme="minorHAnsi" w:eastAsia="Times New Roman" w:hAnsiTheme="minorHAnsi" w:cs="Arial"/>
        </w:rPr>
        <w:t> ;</w:t>
      </w:r>
    </w:p>
    <w:p w14:paraId="5D9AB59E" w14:textId="77777777" w:rsidR="00390629" w:rsidRPr="001B5605" w:rsidRDefault="00D143FE" w:rsidP="00A1761D">
      <w:pPr>
        <w:pStyle w:val="Paragraphedeliste"/>
        <w:widowControl w:val="0"/>
        <w:numPr>
          <w:ilvl w:val="0"/>
          <w:numId w:val="12"/>
        </w:numPr>
        <w:autoSpaceDE w:val="0"/>
        <w:autoSpaceDN w:val="0"/>
        <w:adjustRightInd w:val="0"/>
        <w:spacing w:before="120" w:line="240" w:lineRule="auto"/>
        <w:ind w:left="1281" w:hanging="357"/>
        <w:jc w:val="both"/>
        <w:rPr>
          <w:rFonts w:asciiTheme="minorHAnsi" w:eastAsia="Times New Roman" w:hAnsiTheme="minorHAnsi" w:cs="Arial"/>
        </w:rPr>
      </w:pPr>
      <w:r w:rsidRPr="001B5605">
        <w:rPr>
          <w:rFonts w:asciiTheme="minorHAnsi" w:eastAsia="Times New Roman" w:hAnsiTheme="minorHAnsi" w:cs="Arial"/>
        </w:rPr>
        <w:t xml:space="preserve">article </w:t>
      </w:r>
      <w:r w:rsidR="0057211A" w:rsidRPr="001B5605">
        <w:rPr>
          <w:rFonts w:asciiTheme="minorHAnsi" w:eastAsia="Times New Roman" w:hAnsiTheme="minorHAnsi" w:cs="Arial"/>
        </w:rPr>
        <w:t>4</w:t>
      </w:r>
      <w:r w:rsidRPr="001B5605">
        <w:rPr>
          <w:rFonts w:asciiTheme="minorHAnsi" w:eastAsia="Times New Roman" w:hAnsiTheme="minorHAnsi" w:cs="Arial"/>
        </w:rPr>
        <w:t xml:space="preserve"> présentation des demandes de paiement </w:t>
      </w:r>
      <w:r w:rsidR="00390629" w:rsidRPr="001B5605">
        <w:rPr>
          <w:rFonts w:asciiTheme="minorHAnsi" w:eastAsia="Times New Roman" w:hAnsiTheme="minorHAnsi" w:cs="Arial"/>
        </w:rPr>
        <w:t xml:space="preserve">déroge aux dispositions de </w:t>
      </w:r>
      <w:r w:rsidRPr="001B5605">
        <w:rPr>
          <w:rFonts w:asciiTheme="minorHAnsi" w:eastAsia="Times New Roman" w:hAnsiTheme="minorHAnsi" w:cs="Arial"/>
        </w:rPr>
        <w:t>l’</w:t>
      </w:r>
      <w:r w:rsidR="0000635E" w:rsidRPr="001B5605">
        <w:rPr>
          <w:rFonts w:asciiTheme="minorHAnsi" w:eastAsia="Times New Roman" w:hAnsiTheme="minorHAnsi" w:cs="Arial"/>
        </w:rPr>
        <w:t>a</w:t>
      </w:r>
      <w:r w:rsidR="00390629" w:rsidRPr="001B5605">
        <w:rPr>
          <w:rFonts w:asciiTheme="minorHAnsi" w:eastAsia="Times New Roman" w:hAnsiTheme="minorHAnsi" w:cs="Arial"/>
        </w:rPr>
        <w:t>rticle</w:t>
      </w:r>
      <w:r w:rsidRPr="001B5605">
        <w:rPr>
          <w:rFonts w:asciiTheme="minorHAnsi" w:eastAsia="Times New Roman" w:hAnsiTheme="minorHAnsi" w:cs="Arial"/>
        </w:rPr>
        <w:t xml:space="preserve"> 11</w:t>
      </w:r>
      <w:r w:rsidR="00390629" w:rsidRPr="001B5605">
        <w:rPr>
          <w:rFonts w:asciiTheme="minorHAnsi" w:eastAsia="Times New Roman" w:hAnsiTheme="minorHAnsi" w:cs="Arial"/>
        </w:rPr>
        <w:t xml:space="preserve"> du CCAG ;</w:t>
      </w:r>
    </w:p>
    <w:p w14:paraId="13365E58" w14:textId="77777777" w:rsidR="0000635E" w:rsidRPr="001B5605" w:rsidRDefault="0000635E" w:rsidP="00A1761D">
      <w:pPr>
        <w:pStyle w:val="Paragraphedeliste"/>
        <w:widowControl w:val="0"/>
        <w:numPr>
          <w:ilvl w:val="0"/>
          <w:numId w:val="12"/>
        </w:numPr>
        <w:autoSpaceDE w:val="0"/>
        <w:autoSpaceDN w:val="0"/>
        <w:adjustRightInd w:val="0"/>
        <w:spacing w:before="120" w:line="240" w:lineRule="auto"/>
        <w:ind w:left="1281" w:hanging="357"/>
        <w:jc w:val="both"/>
        <w:rPr>
          <w:rFonts w:asciiTheme="minorHAnsi" w:eastAsia="Times New Roman" w:hAnsiTheme="minorHAnsi" w:cs="Arial"/>
        </w:rPr>
      </w:pPr>
      <w:r w:rsidRPr="001B5605">
        <w:rPr>
          <w:rFonts w:asciiTheme="minorHAnsi" w:eastAsia="Times New Roman" w:hAnsiTheme="minorHAnsi" w:cs="Arial"/>
        </w:rPr>
        <w:t xml:space="preserve">article </w:t>
      </w:r>
      <w:r w:rsidR="0057211A" w:rsidRPr="001B5605">
        <w:rPr>
          <w:rFonts w:asciiTheme="minorHAnsi" w:eastAsia="Times New Roman" w:hAnsiTheme="minorHAnsi" w:cs="Arial"/>
        </w:rPr>
        <w:t>5</w:t>
      </w:r>
      <w:r w:rsidRPr="001B5605">
        <w:rPr>
          <w:rFonts w:asciiTheme="minorHAnsi" w:eastAsia="Times New Roman" w:hAnsiTheme="minorHAnsi" w:cs="Arial"/>
        </w:rPr>
        <w:t xml:space="preserve"> déroge aux dispositions de l’article </w:t>
      </w:r>
      <w:r w:rsidR="0057211A" w:rsidRPr="001B5605">
        <w:rPr>
          <w:rFonts w:asciiTheme="minorHAnsi" w:eastAsia="Times New Roman" w:hAnsiTheme="minorHAnsi" w:cs="Arial"/>
        </w:rPr>
        <w:t>23 et 15</w:t>
      </w:r>
      <w:r w:rsidRPr="001B5605">
        <w:rPr>
          <w:rFonts w:asciiTheme="minorHAnsi" w:eastAsia="Times New Roman" w:hAnsiTheme="minorHAnsi" w:cs="Arial"/>
        </w:rPr>
        <w:t xml:space="preserve"> du CCAG ;</w:t>
      </w:r>
    </w:p>
    <w:p w14:paraId="27CE17AF" w14:textId="77777777" w:rsidR="0000635E" w:rsidRPr="001B5605" w:rsidRDefault="0000635E" w:rsidP="00A1761D">
      <w:pPr>
        <w:pStyle w:val="Paragraphedeliste"/>
        <w:widowControl w:val="0"/>
        <w:numPr>
          <w:ilvl w:val="0"/>
          <w:numId w:val="12"/>
        </w:numPr>
        <w:autoSpaceDE w:val="0"/>
        <w:autoSpaceDN w:val="0"/>
        <w:adjustRightInd w:val="0"/>
        <w:spacing w:before="120" w:line="240" w:lineRule="auto"/>
        <w:ind w:left="1281" w:hanging="357"/>
        <w:jc w:val="both"/>
        <w:rPr>
          <w:rFonts w:asciiTheme="minorHAnsi" w:eastAsia="Times New Roman" w:hAnsiTheme="minorHAnsi" w:cs="Arial"/>
        </w:rPr>
      </w:pPr>
      <w:r w:rsidRPr="001B5605">
        <w:rPr>
          <w:rFonts w:asciiTheme="minorHAnsi" w:eastAsia="Times New Roman" w:hAnsiTheme="minorHAnsi" w:cs="Arial"/>
        </w:rPr>
        <w:t>article 7 déroge aux disp</w:t>
      </w:r>
      <w:r w:rsidR="0057211A" w:rsidRPr="001B5605">
        <w:rPr>
          <w:rFonts w:asciiTheme="minorHAnsi" w:eastAsia="Times New Roman" w:hAnsiTheme="minorHAnsi" w:cs="Arial"/>
        </w:rPr>
        <w:t>ositions de l’article 14 du CCAG</w:t>
      </w:r>
      <w:r w:rsidRPr="001B5605">
        <w:rPr>
          <w:rFonts w:asciiTheme="minorHAnsi" w:eastAsia="Times New Roman" w:hAnsiTheme="minorHAnsi" w:cs="Arial"/>
        </w:rPr>
        <w:t xml:space="preserve"> ;</w:t>
      </w:r>
    </w:p>
    <w:p w14:paraId="286F5384" w14:textId="77777777" w:rsidR="008D2C3F" w:rsidRDefault="008D2C3F" w:rsidP="00A1761D">
      <w:pPr>
        <w:pStyle w:val="v"/>
        <w:widowControl w:val="0"/>
        <w:numPr>
          <w:ilvl w:val="0"/>
          <w:numId w:val="9"/>
        </w:numPr>
        <w:spacing w:before="600" w:after="240"/>
        <w:ind w:left="357" w:hanging="357"/>
        <w:outlineLvl w:val="0"/>
        <w:rPr>
          <w:rFonts w:asciiTheme="minorHAnsi" w:hAnsiTheme="minorHAnsi"/>
          <w:b/>
          <w:caps/>
          <w:sz w:val="24"/>
        </w:rPr>
      </w:pPr>
      <w:r>
        <w:rPr>
          <w:rFonts w:asciiTheme="minorHAnsi" w:hAnsiTheme="minorHAnsi"/>
          <w:b/>
          <w:caps/>
          <w:sz w:val="24"/>
        </w:rPr>
        <w:t> </w:t>
      </w:r>
      <w:bookmarkStart w:id="106" w:name="_Toc32413549"/>
      <w:r>
        <w:rPr>
          <w:rFonts w:asciiTheme="minorHAnsi" w:hAnsiTheme="minorHAnsi"/>
          <w:b/>
          <w:caps/>
          <w:sz w:val="24"/>
        </w:rPr>
        <w:t>Ethique</w:t>
      </w:r>
      <w:bookmarkEnd w:id="106"/>
    </w:p>
    <w:p w14:paraId="51E3B89B" w14:textId="77777777" w:rsidR="008D2C3F" w:rsidRPr="006424A1" w:rsidRDefault="008D2C3F" w:rsidP="00A1761D">
      <w:pPr>
        <w:pStyle w:val="Titre2"/>
        <w:spacing w:before="120" w:after="60"/>
        <w:jc w:val="both"/>
        <w:rPr>
          <w:rFonts w:asciiTheme="minorHAnsi" w:hAnsiTheme="minorHAnsi"/>
        </w:rPr>
      </w:pPr>
      <w:bookmarkStart w:id="107" w:name="_Toc32413550"/>
      <w:r w:rsidRPr="006424A1">
        <w:rPr>
          <w:rFonts w:asciiTheme="minorHAnsi" w:hAnsiTheme="minorHAnsi"/>
        </w:rPr>
        <w:t>Engagements du Contractant</w:t>
      </w:r>
      <w:bookmarkEnd w:id="107"/>
    </w:p>
    <w:p w14:paraId="282E015B" w14:textId="77777777" w:rsidR="008D2C3F" w:rsidRDefault="008D2C3F" w:rsidP="00A1761D">
      <w:pPr>
        <w:pStyle w:val="w"/>
        <w:widowControl w:val="0"/>
        <w:spacing w:before="120"/>
        <w:ind w:left="567"/>
        <w:rPr>
          <w:rFonts w:asciiTheme="minorHAnsi" w:hAnsiTheme="minorHAnsi" w:cs="Arial"/>
          <w:sz w:val="20"/>
        </w:rPr>
      </w:pPr>
      <w:r w:rsidRPr="0069556C">
        <w:rPr>
          <w:rFonts w:asciiTheme="minorHAnsi" w:hAnsiTheme="minorHAnsi" w:cs="Arial"/>
          <w:sz w:val="20"/>
        </w:rPr>
        <w:t xml:space="preserve">Le </w:t>
      </w:r>
      <w:r w:rsidRPr="001D01D3">
        <w:rPr>
          <w:rFonts w:asciiTheme="minorHAnsi" w:hAnsiTheme="minorHAnsi" w:cs="Arial"/>
          <w:smallCaps/>
          <w:sz w:val="20"/>
        </w:rPr>
        <w:t>Contractant</w:t>
      </w:r>
      <w:r w:rsidR="00E34F93">
        <w:rPr>
          <w:rFonts w:asciiTheme="minorHAnsi" w:hAnsiTheme="minorHAnsi" w:cs="Arial"/>
          <w:sz w:val="20"/>
        </w:rPr>
        <w:t xml:space="preserve"> est tenu</w:t>
      </w:r>
      <w:r w:rsidRPr="00B83897">
        <w:rPr>
          <w:rFonts w:asciiTheme="minorHAnsi" w:hAnsiTheme="minorHAnsi" w:cs="Arial"/>
          <w:sz w:val="20"/>
        </w:rPr>
        <w:t xml:space="preserve"> d’</w:t>
      </w:r>
      <w:r w:rsidRPr="00CE0FAB">
        <w:rPr>
          <w:rFonts w:asciiTheme="minorHAnsi" w:hAnsiTheme="minorHAnsi" w:cs="Arial"/>
          <w:sz w:val="20"/>
        </w:rPr>
        <w:t>applique</w:t>
      </w:r>
      <w:r>
        <w:rPr>
          <w:rFonts w:asciiTheme="minorHAnsi" w:hAnsiTheme="minorHAnsi" w:cs="Arial"/>
          <w:sz w:val="20"/>
        </w:rPr>
        <w:t>r les engagements d</w:t>
      </w:r>
      <w:r w:rsidRPr="00B83897">
        <w:rPr>
          <w:rFonts w:asciiTheme="minorHAnsi" w:hAnsiTheme="minorHAnsi" w:cs="Arial"/>
          <w:smallCaps/>
          <w:sz w:val="20"/>
          <w:szCs w:val="20"/>
        </w:rPr>
        <w:t>’Expertise France</w:t>
      </w:r>
      <w:r>
        <w:rPr>
          <w:rFonts w:asciiTheme="minorHAnsi" w:hAnsiTheme="minorHAnsi" w:cs="Arial"/>
          <w:smallCaps/>
          <w:sz w:val="20"/>
          <w:szCs w:val="20"/>
        </w:rPr>
        <w:t xml:space="preserve"> </w:t>
      </w:r>
      <w:r>
        <w:rPr>
          <w:rFonts w:asciiTheme="minorHAnsi" w:hAnsiTheme="minorHAnsi" w:cs="Arial"/>
          <w:sz w:val="20"/>
        </w:rPr>
        <w:t>exprimés dans sa Charte éthique jointe en annexe 5 du présent Contrat.</w:t>
      </w:r>
      <w:r w:rsidR="00E34F93">
        <w:rPr>
          <w:rFonts w:asciiTheme="minorHAnsi" w:hAnsiTheme="minorHAnsi" w:cs="Arial"/>
          <w:sz w:val="20"/>
        </w:rPr>
        <w:t xml:space="preserve"> A ce titre, il prend</w:t>
      </w:r>
      <w:r w:rsidRPr="0069556C">
        <w:rPr>
          <w:rFonts w:asciiTheme="minorHAnsi" w:hAnsiTheme="minorHAnsi" w:cs="Arial"/>
          <w:sz w:val="20"/>
        </w:rPr>
        <w:t xml:space="preserve"> toutes les mesures nécessaires pour prévenir </w:t>
      </w:r>
      <w:r>
        <w:rPr>
          <w:rFonts w:asciiTheme="minorHAnsi" w:hAnsiTheme="minorHAnsi" w:cs="Arial"/>
          <w:sz w:val="20"/>
        </w:rPr>
        <w:t>les situations suivantes :</w:t>
      </w:r>
    </w:p>
    <w:p w14:paraId="07F6BAE2" w14:textId="77777777" w:rsidR="008D2C3F" w:rsidRPr="001B2C47" w:rsidRDefault="008D2C3F" w:rsidP="00A1761D">
      <w:pPr>
        <w:pStyle w:val="w"/>
        <w:widowControl w:val="0"/>
        <w:spacing w:before="120"/>
        <w:ind w:left="994" w:hanging="432"/>
        <w:rPr>
          <w:rFonts w:asciiTheme="minorHAnsi" w:hAnsiTheme="minorHAnsi" w:cs="Arial"/>
          <w:sz w:val="20"/>
        </w:rPr>
      </w:pPr>
      <w:r w:rsidRPr="001B2C47">
        <w:rPr>
          <w:rFonts w:asciiTheme="minorHAnsi" w:hAnsiTheme="minorHAnsi" w:cs="Arial"/>
          <w:sz w:val="20"/>
        </w:rPr>
        <w:tab/>
      </w:r>
      <w:r w:rsidRPr="00B83897">
        <w:rPr>
          <w:rFonts w:asciiTheme="minorHAnsi" w:hAnsiTheme="minorHAnsi" w:cs="Arial"/>
          <w:smallCaps/>
          <w:sz w:val="20"/>
        </w:rPr>
        <w:t>Conflit d’intérêts :</w:t>
      </w:r>
    </w:p>
    <w:p w14:paraId="1F6C13C5" w14:textId="77777777" w:rsidR="008D2C3F" w:rsidRDefault="008D2C3F" w:rsidP="00A1761D">
      <w:pPr>
        <w:pStyle w:val="w"/>
        <w:widowControl w:val="0"/>
        <w:spacing w:before="120"/>
        <w:ind w:left="994"/>
        <w:rPr>
          <w:rFonts w:asciiTheme="minorHAnsi" w:hAnsiTheme="minorHAnsi" w:cs="Arial"/>
          <w:sz w:val="20"/>
        </w:rPr>
      </w:pPr>
      <w:r w:rsidRPr="0069556C">
        <w:rPr>
          <w:rFonts w:asciiTheme="minorHAnsi" w:hAnsiTheme="minorHAnsi" w:cs="Arial"/>
          <w:sz w:val="20"/>
        </w:rPr>
        <w:t xml:space="preserve">Il y a conflit d'intérêts lorsque l'exécution impartiale et objective du </w:t>
      </w:r>
      <w:r w:rsidRPr="00102282">
        <w:rPr>
          <w:rFonts w:asciiTheme="minorHAnsi" w:hAnsiTheme="minorHAnsi" w:cs="Arial"/>
          <w:smallCaps/>
          <w:sz w:val="20"/>
        </w:rPr>
        <w:t>Contrat</w:t>
      </w:r>
      <w:r w:rsidRPr="0069556C">
        <w:rPr>
          <w:rFonts w:asciiTheme="minorHAnsi" w:hAnsiTheme="minorHAnsi" w:cs="Arial"/>
          <w:sz w:val="20"/>
        </w:rPr>
        <w:t xml:space="preserve"> est compromise pour des motifs d'intérêt économique, d'affinité politique ou nationale, de liens familiaux ou sentimentaux ou pour tout autre motif de communauté d'intérêt.</w:t>
      </w:r>
    </w:p>
    <w:p w14:paraId="103F31BA" w14:textId="77777777" w:rsidR="008D2C3F" w:rsidRDefault="008D2C3F" w:rsidP="00A1761D">
      <w:pPr>
        <w:pStyle w:val="w"/>
        <w:widowControl w:val="0"/>
        <w:spacing w:before="120"/>
        <w:ind w:left="994" w:hanging="432"/>
        <w:rPr>
          <w:rFonts w:asciiTheme="minorHAnsi" w:hAnsiTheme="minorHAnsi" w:cs="Arial"/>
          <w:smallCaps/>
          <w:sz w:val="20"/>
        </w:rPr>
      </w:pPr>
      <w:r>
        <w:rPr>
          <w:rFonts w:asciiTheme="minorHAnsi" w:hAnsiTheme="minorHAnsi" w:cs="Arial"/>
          <w:sz w:val="20"/>
        </w:rPr>
        <w:tab/>
      </w:r>
      <w:r w:rsidRPr="00B83897">
        <w:rPr>
          <w:rFonts w:asciiTheme="minorHAnsi" w:hAnsiTheme="minorHAnsi" w:cs="Arial"/>
          <w:smallCaps/>
          <w:sz w:val="20"/>
        </w:rPr>
        <w:t>Fraude</w:t>
      </w:r>
    </w:p>
    <w:p w14:paraId="63637925" w14:textId="77777777" w:rsidR="008D2C3F" w:rsidRPr="001B2C47" w:rsidRDefault="008D2C3F" w:rsidP="00A1761D">
      <w:pPr>
        <w:pStyle w:val="w"/>
        <w:widowControl w:val="0"/>
        <w:spacing w:before="120"/>
        <w:ind w:left="994"/>
        <w:rPr>
          <w:rFonts w:asciiTheme="minorHAnsi" w:hAnsiTheme="minorHAnsi" w:cs="Arial"/>
          <w:sz w:val="20"/>
        </w:rPr>
      </w:pPr>
      <w:r w:rsidRPr="00B83897">
        <w:rPr>
          <w:rFonts w:asciiTheme="minorHAnsi" w:hAnsiTheme="minorHAnsi" w:cs="Arial"/>
          <w:sz w:val="20"/>
        </w:rPr>
        <w:t>Il y a fraude lorsque l’exécuti</w:t>
      </w:r>
      <w:r>
        <w:rPr>
          <w:rFonts w:asciiTheme="minorHAnsi" w:hAnsiTheme="minorHAnsi" w:cs="Arial"/>
          <w:sz w:val="20"/>
        </w:rPr>
        <w:t xml:space="preserve">on impartiale et objective du </w:t>
      </w:r>
      <w:r w:rsidRPr="00836485">
        <w:rPr>
          <w:rFonts w:asciiTheme="minorHAnsi" w:hAnsiTheme="minorHAnsi" w:cs="Arial"/>
          <w:smallCaps/>
          <w:sz w:val="20"/>
        </w:rPr>
        <w:t>Contrat</w:t>
      </w:r>
      <w:r>
        <w:rPr>
          <w:rFonts w:asciiTheme="minorHAnsi" w:hAnsiTheme="minorHAnsi" w:cs="Arial"/>
          <w:sz w:val="20"/>
        </w:rPr>
        <w:t xml:space="preserve"> découle d’un acte</w:t>
      </w:r>
      <w:r w:rsidRPr="000F1803">
        <w:rPr>
          <w:rFonts w:asciiTheme="minorHAnsi" w:hAnsiTheme="minorHAnsi" w:cs="Arial"/>
          <w:sz w:val="20"/>
        </w:rPr>
        <w:t xml:space="preserve"> réalisé par le biais de </w:t>
      </w:r>
      <w:r w:rsidRPr="00B83897">
        <w:rPr>
          <w:rFonts w:asciiTheme="minorHAnsi" w:hAnsiTheme="minorHAnsi" w:cs="Arial"/>
          <w:sz w:val="20"/>
        </w:rPr>
        <w:t>moyens déloyaux destinés à surprendre un consentement, à obtenir un avantage matériel ou moral indu ou réalisé avec l'intention d'échapper à l'exécution des Lois.</w:t>
      </w:r>
    </w:p>
    <w:p w14:paraId="7A2B72B4" w14:textId="77777777" w:rsidR="008D2C3F" w:rsidRDefault="008D2C3F" w:rsidP="00A1761D">
      <w:pPr>
        <w:pStyle w:val="w"/>
        <w:widowControl w:val="0"/>
        <w:tabs>
          <w:tab w:val="left" w:pos="708"/>
          <w:tab w:val="left" w:pos="1416"/>
          <w:tab w:val="left" w:pos="2304"/>
        </w:tabs>
        <w:spacing w:before="120"/>
        <w:ind w:left="994" w:hanging="432"/>
        <w:rPr>
          <w:rFonts w:asciiTheme="minorHAnsi" w:hAnsiTheme="minorHAnsi" w:cs="Arial"/>
          <w:smallCaps/>
        </w:rPr>
      </w:pPr>
      <w:r w:rsidRPr="00B83897">
        <w:rPr>
          <w:rFonts w:asciiTheme="minorHAnsi" w:hAnsiTheme="minorHAnsi" w:cs="Arial"/>
          <w:smallCaps/>
          <w:sz w:val="20"/>
        </w:rPr>
        <w:tab/>
      </w:r>
      <w:r>
        <w:rPr>
          <w:rFonts w:asciiTheme="minorHAnsi" w:hAnsiTheme="minorHAnsi" w:cs="Arial"/>
          <w:smallCaps/>
          <w:sz w:val="20"/>
        </w:rPr>
        <w:tab/>
      </w:r>
      <w:r w:rsidRPr="00B83897">
        <w:rPr>
          <w:rFonts w:asciiTheme="minorHAnsi" w:hAnsiTheme="minorHAnsi" w:cs="Arial"/>
          <w:smallCaps/>
          <w:sz w:val="20"/>
        </w:rPr>
        <w:t>Corruptio</w:t>
      </w:r>
      <w:r w:rsidRPr="001F06E3">
        <w:rPr>
          <w:rFonts w:asciiTheme="minorHAnsi" w:hAnsiTheme="minorHAnsi" w:cs="Arial"/>
          <w:smallCaps/>
          <w:sz w:val="20"/>
        </w:rPr>
        <w:t>n</w:t>
      </w:r>
      <w:r>
        <w:rPr>
          <w:rFonts w:asciiTheme="minorHAnsi" w:hAnsiTheme="minorHAnsi" w:cs="Arial"/>
          <w:smallCaps/>
          <w:sz w:val="20"/>
        </w:rPr>
        <w:tab/>
      </w:r>
    </w:p>
    <w:p w14:paraId="6FDC63AA" w14:textId="77777777" w:rsidR="008D2C3F" w:rsidRDefault="008D2C3F" w:rsidP="00A1761D">
      <w:pPr>
        <w:pStyle w:val="w"/>
        <w:widowControl w:val="0"/>
        <w:spacing w:before="120"/>
        <w:ind w:left="994"/>
        <w:rPr>
          <w:rFonts w:asciiTheme="minorHAnsi" w:hAnsiTheme="minorHAnsi"/>
        </w:rPr>
      </w:pPr>
      <w:r>
        <w:rPr>
          <w:rFonts w:asciiTheme="minorHAnsi" w:hAnsiTheme="minorHAnsi"/>
          <w:sz w:val="20"/>
        </w:rPr>
        <w:t>Il y a corruption</w:t>
      </w:r>
      <w:r w:rsidRPr="00A1135B">
        <w:rPr>
          <w:rFonts w:asciiTheme="minorHAnsi" w:hAnsiTheme="minorHAnsi" w:cs="Arial"/>
          <w:sz w:val="20"/>
        </w:rPr>
        <w:t xml:space="preserve"> </w:t>
      </w:r>
      <w:r w:rsidRPr="00D529FC">
        <w:rPr>
          <w:rFonts w:asciiTheme="minorHAnsi" w:hAnsiTheme="minorHAnsi" w:cs="Arial"/>
          <w:sz w:val="20"/>
        </w:rPr>
        <w:t>lorsque</w:t>
      </w:r>
      <w:r>
        <w:rPr>
          <w:rFonts w:asciiTheme="minorHAnsi" w:hAnsiTheme="minorHAnsi" w:cs="Arial"/>
          <w:sz w:val="20"/>
        </w:rPr>
        <w:t xml:space="preserve"> </w:t>
      </w:r>
      <w:r w:rsidRPr="00D529FC">
        <w:rPr>
          <w:rFonts w:asciiTheme="minorHAnsi" w:hAnsiTheme="minorHAnsi" w:cs="Arial"/>
          <w:sz w:val="20"/>
        </w:rPr>
        <w:t>l’exécuti</w:t>
      </w:r>
      <w:r>
        <w:rPr>
          <w:rFonts w:asciiTheme="minorHAnsi" w:hAnsiTheme="minorHAnsi" w:cs="Arial"/>
          <w:sz w:val="20"/>
        </w:rPr>
        <w:t xml:space="preserve">on impartiale et objective du </w:t>
      </w:r>
      <w:r w:rsidRPr="00836485">
        <w:rPr>
          <w:rFonts w:asciiTheme="minorHAnsi" w:hAnsiTheme="minorHAnsi" w:cs="Arial"/>
          <w:smallCaps/>
          <w:sz w:val="20"/>
        </w:rPr>
        <w:t>Contrat</w:t>
      </w:r>
      <w:r>
        <w:rPr>
          <w:rFonts w:asciiTheme="minorHAnsi" w:hAnsiTheme="minorHAnsi" w:cs="Arial"/>
          <w:sz w:val="20"/>
        </w:rPr>
        <w:t xml:space="preserve"> est compromise par le fait d’une personne qui </w:t>
      </w:r>
      <w:r w:rsidRPr="00B83897">
        <w:rPr>
          <w:rFonts w:asciiTheme="minorHAnsi" w:hAnsiTheme="minorHAnsi"/>
          <w:sz w:val="20"/>
        </w:rPr>
        <w:t>sollicite, agrée ou accepte, à cette fin, un don, une offre ou une promesse, des présents ou des avantages quelconques en vue d'accomplir, de retarder ou d'omettre d'accomplir un acte entrant d'une façon directe ou indirecte dans le cadre de ses fonctions.</w:t>
      </w:r>
    </w:p>
    <w:p w14:paraId="74E86FC2" w14:textId="77777777" w:rsidR="008D2C3F" w:rsidRDefault="008D2C3F" w:rsidP="00A1761D">
      <w:pPr>
        <w:pStyle w:val="w"/>
        <w:widowControl w:val="0"/>
        <w:spacing w:before="120"/>
        <w:ind w:left="994" w:hanging="432"/>
        <w:rPr>
          <w:rFonts w:asciiTheme="minorHAnsi" w:hAnsiTheme="minorHAnsi" w:cs="Arial"/>
          <w:smallCaps/>
          <w:sz w:val="20"/>
        </w:rPr>
      </w:pPr>
      <w:r w:rsidRPr="00B83897">
        <w:rPr>
          <w:rFonts w:asciiTheme="minorHAnsi" w:hAnsiTheme="minorHAnsi" w:cs="Arial"/>
          <w:smallCaps/>
          <w:sz w:val="20"/>
        </w:rPr>
        <w:tab/>
        <w:t>Favoritisme</w:t>
      </w:r>
    </w:p>
    <w:p w14:paraId="14146130" w14:textId="77777777" w:rsidR="008D2C3F" w:rsidRDefault="008D2C3F" w:rsidP="00A1761D">
      <w:pPr>
        <w:pStyle w:val="w"/>
        <w:widowControl w:val="0"/>
        <w:spacing w:before="120"/>
        <w:ind w:left="994"/>
        <w:rPr>
          <w:rFonts w:asciiTheme="minorHAnsi" w:hAnsiTheme="minorHAnsi" w:cs="Arial"/>
          <w:sz w:val="20"/>
        </w:rPr>
      </w:pPr>
      <w:r>
        <w:rPr>
          <w:rFonts w:asciiTheme="minorHAnsi" w:hAnsiTheme="minorHAnsi"/>
          <w:sz w:val="20"/>
        </w:rPr>
        <w:t>Il y a corruption</w:t>
      </w:r>
      <w:r w:rsidRPr="00A1135B">
        <w:rPr>
          <w:rFonts w:asciiTheme="minorHAnsi" w:hAnsiTheme="minorHAnsi" w:cs="Arial"/>
          <w:sz w:val="20"/>
        </w:rPr>
        <w:t xml:space="preserve"> </w:t>
      </w:r>
      <w:r w:rsidRPr="00D529FC">
        <w:rPr>
          <w:rFonts w:asciiTheme="minorHAnsi" w:hAnsiTheme="minorHAnsi" w:cs="Arial"/>
          <w:sz w:val="20"/>
        </w:rPr>
        <w:t>lorsque</w:t>
      </w:r>
      <w:r>
        <w:rPr>
          <w:rFonts w:asciiTheme="minorHAnsi" w:hAnsiTheme="minorHAnsi" w:cs="Arial"/>
          <w:sz w:val="20"/>
        </w:rPr>
        <w:t xml:space="preserve"> </w:t>
      </w:r>
      <w:r w:rsidRPr="00D529FC">
        <w:rPr>
          <w:rFonts w:asciiTheme="minorHAnsi" w:hAnsiTheme="minorHAnsi" w:cs="Arial"/>
          <w:sz w:val="20"/>
        </w:rPr>
        <w:t>l’exécuti</w:t>
      </w:r>
      <w:r>
        <w:rPr>
          <w:rFonts w:asciiTheme="minorHAnsi" w:hAnsiTheme="minorHAnsi" w:cs="Arial"/>
          <w:sz w:val="20"/>
        </w:rPr>
        <w:t>on impartiale et objective du Contrat est compromise en raison de l’octroi à tout intéressé d’un  avantage injustifié, contraire aux dispositions législatives ou règlementaires et ayant pour effet de compromettre la liberté d’accès et l’égalité des candidats dans les marchés publics.</w:t>
      </w:r>
    </w:p>
    <w:p w14:paraId="6CE11DB7" w14:textId="77777777" w:rsidR="008D2C3F" w:rsidRDefault="008D2C3F" w:rsidP="00A1761D">
      <w:pPr>
        <w:pStyle w:val="w"/>
        <w:widowControl w:val="0"/>
        <w:spacing w:before="120"/>
        <w:ind w:left="994" w:hanging="432"/>
        <w:rPr>
          <w:rFonts w:asciiTheme="minorHAnsi" w:hAnsiTheme="minorHAnsi" w:cs="Arial"/>
          <w:smallCaps/>
          <w:sz w:val="20"/>
        </w:rPr>
      </w:pPr>
      <w:r w:rsidRPr="00B83897">
        <w:rPr>
          <w:rFonts w:asciiTheme="minorHAnsi" w:hAnsiTheme="minorHAnsi" w:cs="Arial"/>
          <w:smallCaps/>
          <w:sz w:val="20"/>
        </w:rPr>
        <w:tab/>
        <w:t>Délit d’initié</w:t>
      </w:r>
      <w:r>
        <w:rPr>
          <w:rFonts w:asciiTheme="minorHAnsi" w:hAnsiTheme="minorHAnsi" w:cs="Arial"/>
          <w:smallCaps/>
          <w:sz w:val="20"/>
        </w:rPr>
        <w:t>s</w:t>
      </w:r>
    </w:p>
    <w:p w14:paraId="133DE6ED" w14:textId="78E7C9B2" w:rsidR="002948F7" w:rsidRDefault="008D2C3F" w:rsidP="00A1761D">
      <w:pPr>
        <w:pStyle w:val="w"/>
        <w:widowControl w:val="0"/>
        <w:spacing w:before="120"/>
        <w:ind w:left="994"/>
        <w:rPr>
          <w:rFonts w:asciiTheme="minorHAnsi" w:hAnsiTheme="minorHAnsi" w:cs="Arial"/>
          <w:sz w:val="20"/>
        </w:rPr>
      </w:pPr>
      <w:r>
        <w:rPr>
          <w:rFonts w:asciiTheme="minorHAnsi" w:hAnsiTheme="minorHAnsi"/>
          <w:sz w:val="20"/>
        </w:rPr>
        <w:t>Il y a corruption</w:t>
      </w:r>
      <w:r w:rsidRPr="00A1135B">
        <w:rPr>
          <w:rFonts w:asciiTheme="minorHAnsi" w:hAnsiTheme="minorHAnsi" w:cs="Arial"/>
          <w:sz w:val="20"/>
        </w:rPr>
        <w:t xml:space="preserve"> </w:t>
      </w:r>
      <w:r w:rsidRPr="00D529FC">
        <w:rPr>
          <w:rFonts w:asciiTheme="minorHAnsi" w:hAnsiTheme="minorHAnsi" w:cs="Arial"/>
          <w:sz w:val="20"/>
        </w:rPr>
        <w:t>lorsque</w:t>
      </w:r>
      <w:r>
        <w:rPr>
          <w:rFonts w:asciiTheme="minorHAnsi" w:hAnsiTheme="minorHAnsi" w:cs="Arial"/>
          <w:sz w:val="20"/>
        </w:rPr>
        <w:t xml:space="preserve"> </w:t>
      </w:r>
      <w:r w:rsidRPr="00D529FC">
        <w:rPr>
          <w:rFonts w:asciiTheme="minorHAnsi" w:hAnsiTheme="minorHAnsi" w:cs="Arial"/>
          <w:sz w:val="20"/>
        </w:rPr>
        <w:t>l’exécuti</w:t>
      </w:r>
      <w:r>
        <w:rPr>
          <w:rFonts w:asciiTheme="minorHAnsi" w:hAnsiTheme="minorHAnsi" w:cs="Arial"/>
          <w:sz w:val="20"/>
        </w:rPr>
        <w:t xml:space="preserve">on impartiale et objective du </w:t>
      </w:r>
      <w:r w:rsidRPr="00836485">
        <w:rPr>
          <w:rFonts w:asciiTheme="minorHAnsi" w:hAnsiTheme="minorHAnsi" w:cs="Arial"/>
          <w:smallCaps/>
          <w:sz w:val="20"/>
        </w:rPr>
        <w:t>Contrat</w:t>
      </w:r>
      <w:r>
        <w:rPr>
          <w:rFonts w:asciiTheme="minorHAnsi" w:hAnsiTheme="minorHAnsi" w:cs="Arial"/>
          <w:sz w:val="20"/>
        </w:rPr>
        <w:t xml:space="preserve"> est compromise en raison de la diffusion, de la détention et de l’exploitation par tout intéressé de toute information dite privilégiée leur procurant ainsi un avantage certain par rapport à tout autre tiers également intéressé. </w:t>
      </w:r>
    </w:p>
    <w:p w14:paraId="48D0C5DF" w14:textId="77777777" w:rsidR="008D2C3F" w:rsidRDefault="008D2C3F" w:rsidP="00A1761D">
      <w:pPr>
        <w:pStyle w:val="w"/>
        <w:widowControl w:val="0"/>
        <w:spacing w:before="120"/>
        <w:ind w:left="567"/>
        <w:rPr>
          <w:rFonts w:asciiTheme="minorHAnsi" w:hAnsiTheme="minorHAnsi" w:cs="Arial"/>
          <w:sz w:val="20"/>
        </w:rPr>
      </w:pPr>
      <w:r>
        <w:rPr>
          <w:rFonts w:asciiTheme="minorHAnsi" w:hAnsiTheme="minorHAnsi" w:cs="Arial"/>
          <w:sz w:val="20"/>
        </w:rPr>
        <w:t>L</w:t>
      </w:r>
      <w:r w:rsidRPr="0069556C">
        <w:rPr>
          <w:rFonts w:asciiTheme="minorHAnsi" w:hAnsiTheme="minorHAnsi" w:cs="Arial"/>
          <w:sz w:val="20"/>
        </w:rPr>
        <w:t xml:space="preserve">e </w:t>
      </w:r>
      <w:r w:rsidRPr="001D01D3">
        <w:rPr>
          <w:rFonts w:asciiTheme="minorHAnsi" w:hAnsiTheme="minorHAnsi" w:cs="Arial"/>
          <w:smallCaps/>
          <w:sz w:val="20"/>
        </w:rPr>
        <w:t>Contractant</w:t>
      </w:r>
      <w:r w:rsidR="003245D7">
        <w:rPr>
          <w:rFonts w:asciiTheme="minorHAnsi" w:hAnsiTheme="minorHAnsi" w:cs="Arial"/>
          <w:sz w:val="20"/>
        </w:rPr>
        <w:t xml:space="preserve"> déclare qu'il n'a</w:t>
      </w:r>
      <w:r w:rsidRPr="0069556C">
        <w:rPr>
          <w:rFonts w:asciiTheme="minorHAnsi" w:hAnsiTheme="minorHAnsi" w:cs="Arial"/>
          <w:sz w:val="20"/>
        </w:rPr>
        <w:t xml:space="preserve"> pas consenti, recherché, cherché à obtenir ou accepté, et </w:t>
      </w:r>
      <w:r w:rsidR="003245D7">
        <w:rPr>
          <w:rFonts w:asciiTheme="minorHAnsi" w:hAnsiTheme="minorHAnsi" w:cs="Arial"/>
          <w:sz w:val="20"/>
        </w:rPr>
        <w:t xml:space="preserve">s’engage </w:t>
      </w:r>
      <w:r w:rsidRPr="0069556C">
        <w:rPr>
          <w:rFonts w:asciiTheme="minorHAnsi" w:hAnsiTheme="minorHAnsi" w:cs="Arial"/>
          <w:sz w:val="20"/>
        </w:rPr>
        <w:t>à ne pas consentir, rechercher, chercher à obtenir ou accepter, d'avantage, financier ou en nature, en faveur ou de la part d'une quelconque personne lorsque cet avantage constitue une pratique illégale</w:t>
      </w:r>
      <w:r>
        <w:rPr>
          <w:rFonts w:asciiTheme="minorHAnsi" w:hAnsiTheme="minorHAnsi" w:cs="Arial"/>
          <w:sz w:val="20"/>
        </w:rPr>
        <w:t xml:space="preserve"> comme mentionné ci-dessus et s’apparente </w:t>
      </w:r>
      <w:r w:rsidRPr="0069556C">
        <w:rPr>
          <w:rFonts w:asciiTheme="minorHAnsi" w:hAnsiTheme="minorHAnsi" w:cs="Arial"/>
          <w:sz w:val="20"/>
        </w:rPr>
        <w:t xml:space="preserve"> à une gratification ou une récompense liée à l'exécution du </w:t>
      </w:r>
      <w:r w:rsidRPr="00102282">
        <w:rPr>
          <w:rFonts w:asciiTheme="minorHAnsi" w:hAnsiTheme="minorHAnsi" w:cs="Arial"/>
          <w:smallCaps/>
          <w:sz w:val="20"/>
        </w:rPr>
        <w:t>Contrat</w:t>
      </w:r>
      <w:r w:rsidRPr="0069556C">
        <w:rPr>
          <w:rFonts w:asciiTheme="minorHAnsi" w:hAnsiTheme="minorHAnsi" w:cs="Arial"/>
          <w:sz w:val="20"/>
        </w:rPr>
        <w:t>.</w:t>
      </w:r>
    </w:p>
    <w:p w14:paraId="0C43E98F" w14:textId="77777777" w:rsidR="008D2C3F" w:rsidRPr="008A72EF" w:rsidRDefault="008A72EF" w:rsidP="008A72EF">
      <w:pPr>
        <w:pStyle w:val="w"/>
        <w:widowControl w:val="0"/>
        <w:spacing w:before="120"/>
        <w:ind w:left="567"/>
        <w:rPr>
          <w:rFonts w:asciiTheme="minorHAnsi" w:hAnsiTheme="minorHAnsi" w:cs="Arial"/>
          <w:sz w:val="20"/>
          <w:szCs w:val="20"/>
        </w:rPr>
      </w:pPr>
      <w:r w:rsidRPr="000479D3">
        <w:rPr>
          <w:rFonts w:asciiTheme="minorHAnsi" w:hAnsiTheme="minorHAnsi"/>
          <w:sz w:val="20"/>
          <w:szCs w:val="20"/>
        </w:rPr>
        <w:t xml:space="preserve">Pour l’exécution du contrat, le </w:t>
      </w:r>
      <w:r w:rsidRPr="000479D3">
        <w:rPr>
          <w:rFonts w:asciiTheme="minorHAnsi" w:hAnsiTheme="minorHAnsi"/>
          <w:smallCaps/>
          <w:sz w:val="20"/>
          <w:szCs w:val="20"/>
        </w:rPr>
        <w:t>contractant</w:t>
      </w:r>
      <w:r w:rsidRPr="000479D3">
        <w:rPr>
          <w:rFonts w:asciiTheme="minorHAnsi" w:hAnsiTheme="minorHAnsi"/>
          <w:sz w:val="20"/>
          <w:szCs w:val="20"/>
        </w:rPr>
        <w:t xml:space="preserve"> et l’</w:t>
      </w:r>
      <w:r w:rsidRPr="000479D3">
        <w:rPr>
          <w:rFonts w:asciiTheme="minorHAnsi" w:hAnsiTheme="minorHAnsi"/>
          <w:smallCaps/>
          <w:sz w:val="20"/>
          <w:szCs w:val="20"/>
        </w:rPr>
        <w:t xml:space="preserve">expert désigné </w:t>
      </w:r>
      <w:r w:rsidRPr="000479D3">
        <w:rPr>
          <w:rFonts w:asciiTheme="minorHAnsi" w:hAnsiTheme="minorHAnsi"/>
          <w:sz w:val="20"/>
          <w:szCs w:val="20"/>
        </w:rPr>
        <w:t xml:space="preserve">devront respecter les dix principes du Pacte Mondial </w:t>
      </w:r>
      <w:r>
        <w:rPr>
          <w:rFonts w:asciiTheme="minorHAnsi" w:hAnsiTheme="minorHAnsi"/>
          <w:sz w:val="20"/>
          <w:szCs w:val="20"/>
        </w:rPr>
        <w:t>d</w:t>
      </w:r>
      <w:r w:rsidRPr="000479D3">
        <w:rPr>
          <w:rFonts w:asciiTheme="minorHAnsi" w:hAnsiTheme="minorHAnsi"/>
          <w:sz w:val="20"/>
          <w:szCs w:val="20"/>
        </w:rPr>
        <w:t>es Nations Unies</w:t>
      </w:r>
      <w:r>
        <w:rPr>
          <w:rFonts w:asciiTheme="minorHAnsi" w:hAnsiTheme="minorHAnsi"/>
          <w:sz w:val="20"/>
          <w:szCs w:val="20"/>
        </w:rPr>
        <w:t>,</w:t>
      </w:r>
      <w:r w:rsidRPr="000479D3">
        <w:rPr>
          <w:rFonts w:asciiTheme="minorHAnsi" w:hAnsiTheme="minorHAnsi"/>
          <w:sz w:val="20"/>
          <w:szCs w:val="20"/>
        </w:rPr>
        <w:t xml:space="preserve"> </w:t>
      </w:r>
      <w:r>
        <w:rPr>
          <w:rFonts w:asciiTheme="minorHAnsi" w:hAnsiTheme="minorHAnsi"/>
          <w:sz w:val="20"/>
          <w:szCs w:val="20"/>
        </w:rPr>
        <w:t>accessible sur la page web suivante :</w:t>
      </w:r>
      <w:r w:rsidRPr="000479D3">
        <w:rPr>
          <w:rFonts w:asciiTheme="minorHAnsi" w:hAnsiTheme="minorHAnsi" w:cs="Arial"/>
          <w:sz w:val="20"/>
          <w:szCs w:val="20"/>
        </w:rPr>
        <w:t xml:space="preserve"> </w:t>
      </w:r>
      <w:hyperlink r:id="rId18" w:history="1">
        <w:r w:rsidRPr="000479D3">
          <w:rPr>
            <w:rStyle w:val="Lienhypertexte"/>
            <w:rFonts w:asciiTheme="minorHAnsi" w:hAnsiTheme="minorHAnsi" w:cs="Arial"/>
            <w:sz w:val="20"/>
            <w:szCs w:val="20"/>
          </w:rPr>
          <w:t>https://www.unglobalcompact.org/what-is-gc/mission/principles</w:t>
        </w:r>
      </w:hyperlink>
    </w:p>
    <w:p w14:paraId="2463DBDB" w14:textId="77777777" w:rsidR="008D2C3F" w:rsidRPr="008A72EF" w:rsidRDefault="008D2C3F" w:rsidP="008A72EF">
      <w:pPr>
        <w:pStyle w:val="Titre2"/>
        <w:spacing w:before="120" w:after="60"/>
        <w:jc w:val="both"/>
        <w:rPr>
          <w:rFonts w:asciiTheme="minorHAnsi" w:hAnsiTheme="minorHAnsi"/>
        </w:rPr>
      </w:pPr>
      <w:bookmarkStart w:id="108" w:name="_Toc32413551"/>
      <w:r w:rsidRPr="008A72EF">
        <w:rPr>
          <w:rFonts w:asciiTheme="minorHAnsi" w:hAnsiTheme="minorHAnsi"/>
        </w:rPr>
        <w:lastRenderedPageBreak/>
        <w:t>Procédure de signalement</w:t>
      </w:r>
      <w:bookmarkEnd w:id="108"/>
      <w:r w:rsidRPr="008A72EF">
        <w:rPr>
          <w:rFonts w:asciiTheme="minorHAnsi" w:hAnsiTheme="minorHAnsi"/>
        </w:rPr>
        <w:t xml:space="preserve"> </w:t>
      </w:r>
    </w:p>
    <w:p w14:paraId="25F63049" w14:textId="77777777" w:rsidR="008D2C3F" w:rsidRPr="0069556C" w:rsidRDefault="008D2C3F" w:rsidP="00A1761D">
      <w:pPr>
        <w:pStyle w:val="w"/>
        <w:widowControl w:val="0"/>
        <w:spacing w:before="120"/>
        <w:ind w:left="567"/>
        <w:rPr>
          <w:rFonts w:asciiTheme="minorHAnsi" w:hAnsiTheme="minorHAnsi" w:cs="Arial"/>
          <w:sz w:val="20"/>
        </w:rPr>
      </w:pPr>
      <w:r w:rsidRPr="0069556C">
        <w:rPr>
          <w:rFonts w:asciiTheme="minorHAnsi" w:hAnsiTheme="minorHAnsi" w:cs="Arial"/>
          <w:sz w:val="20"/>
        </w:rPr>
        <w:t xml:space="preserve">Le </w:t>
      </w:r>
      <w:r w:rsidRPr="001D01D3">
        <w:rPr>
          <w:rFonts w:asciiTheme="minorHAnsi" w:hAnsiTheme="minorHAnsi" w:cs="Arial"/>
          <w:smallCaps/>
          <w:sz w:val="20"/>
        </w:rPr>
        <w:t>Contractant</w:t>
      </w:r>
      <w:r w:rsidRPr="0069556C">
        <w:rPr>
          <w:rFonts w:asciiTheme="minorHAnsi" w:hAnsiTheme="minorHAnsi" w:cs="Arial"/>
          <w:sz w:val="20"/>
        </w:rPr>
        <w:t xml:space="preserve"> </w:t>
      </w:r>
      <w:r w:rsidR="003245D7">
        <w:rPr>
          <w:rFonts w:asciiTheme="minorHAnsi" w:hAnsiTheme="minorHAnsi" w:cs="Arial"/>
          <w:sz w:val="20"/>
        </w:rPr>
        <w:t>doi</w:t>
      </w:r>
      <w:r>
        <w:rPr>
          <w:rFonts w:asciiTheme="minorHAnsi" w:hAnsiTheme="minorHAnsi" w:cs="Arial"/>
          <w:sz w:val="20"/>
        </w:rPr>
        <w:t xml:space="preserve">t signaler sans délais et par écrit à </w:t>
      </w:r>
      <w:r w:rsidRPr="008A72EF">
        <w:rPr>
          <w:rFonts w:asciiTheme="minorHAnsi" w:hAnsiTheme="minorHAnsi" w:cs="Arial"/>
          <w:smallCaps/>
          <w:sz w:val="20"/>
        </w:rPr>
        <w:t>Expertise France</w:t>
      </w:r>
      <w:r>
        <w:rPr>
          <w:rFonts w:asciiTheme="minorHAnsi" w:hAnsiTheme="minorHAnsi" w:cs="Arial"/>
          <w:sz w:val="20"/>
        </w:rPr>
        <w:t xml:space="preserve"> t</w:t>
      </w:r>
      <w:r w:rsidRPr="0069556C">
        <w:rPr>
          <w:rFonts w:asciiTheme="minorHAnsi" w:hAnsiTheme="minorHAnsi" w:cs="Arial"/>
          <w:sz w:val="20"/>
        </w:rPr>
        <w:t xml:space="preserve">oute situation </w:t>
      </w:r>
      <w:r>
        <w:rPr>
          <w:rFonts w:asciiTheme="minorHAnsi" w:hAnsiTheme="minorHAnsi" w:cs="Arial"/>
          <w:sz w:val="20"/>
        </w:rPr>
        <w:t xml:space="preserve">contrevenant aux engagements éthiques de sa Charte et survenant en cours d’exécution du </w:t>
      </w:r>
      <w:r w:rsidRPr="00B83897">
        <w:rPr>
          <w:rFonts w:asciiTheme="minorHAnsi" w:hAnsiTheme="minorHAnsi" w:cs="Arial"/>
          <w:smallCaps/>
          <w:sz w:val="20"/>
        </w:rPr>
        <w:t>Contrat</w:t>
      </w:r>
      <w:r w:rsidRPr="0069556C">
        <w:rPr>
          <w:rFonts w:asciiTheme="minorHAnsi" w:hAnsiTheme="minorHAnsi" w:cs="Arial"/>
          <w:sz w:val="20"/>
        </w:rPr>
        <w:t xml:space="preserve">. Le </w:t>
      </w:r>
      <w:r w:rsidRPr="001D01D3">
        <w:rPr>
          <w:rFonts w:asciiTheme="minorHAnsi" w:hAnsiTheme="minorHAnsi" w:cs="Arial"/>
          <w:smallCaps/>
          <w:sz w:val="20"/>
        </w:rPr>
        <w:t>Contractant</w:t>
      </w:r>
      <w:r w:rsidRPr="0069556C">
        <w:rPr>
          <w:rFonts w:asciiTheme="minorHAnsi" w:hAnsiTheme="minorHAnsi" w:cs="Arial"/>
          <w:sz w:val="20"/>
        </w:rPr>
        <w:t xml:space="preserve"> </w:t>
      </w:r>
      <w:r w:rsidR="003245D7">
        <w:rPr>
          <w:rFonts w:asciiTheme="minorHAnsi" w:hAnsiTheme="minorHAnsi" w:cs="Arial"/>
          <w:sz w:val="20"/>
        </w:rPr>
        <w:t>prend</w:t>
      </w:r>
      <w:r w:rsidRPr="0069556C">
        <w:rPr>
          <w:rFonts w:asciiTheme="minorHAnsi" w:hAnsiTheme="minorHAnsi" w:cs="Arial"/>
          <w:sz w:val="20"/>
        </w:rPr>
        <w:t xml:space="preserve"> immédiatement toutes les mesures nécessaires pour remédier à cette situation. </w:t>
      </w:r>
      <w:r w:rsidRPr="008A72EF">
        <w:rPr>
          <w:rFonts w:asciiTheme="minorHAnsi" w:hAnsiTheme="minorHAnsi" w:cs="Arial"/>
          <w:smallCaps/>
          <w:sz w:val="20"/>
        </w:rPr>
        <w:t>Expertise France</w:t>
      </w:r>
      <w:r w:rsidRPr="0069556C">
        <w:rPr>
          <w:rFonts w:asciiTheme="minorHAnsi" w:hAnsiTheme="minorHAnsi" w:cs="Arial"/>
          <w:sz w:val="20"/>
        </w:rPr>
        <w:t xml:space="preserve"> se réserve le droit de vérifier que les mesures prises sont appropriées et d'exiger que des mesures complémentaires soient prises dans un délai précis.</w:t>
      </w:r>
    </w:p>
    <w:p w14:paraId="70A71E2F" w14:textId="77777777" w:rsidR="008D2C3F" w:rsidRDefault="008D2C3F" w:rsidP="00A1761D">
      <w:pPr>
        <w:pStyle w:val="w"/>
        <w:widowControl w:val="0"/>
        <w:spacing w:before="120"/>
        <w:ind w:left="567"/>
        <w:rPr>
          <w:rFonts w:asciiTheme="minorHAnsi" w:hAnsiTheme="minorHAnsi" w:cs="Arial"/>
          <w:sz w:val="20"/>
        </w:rPr>
      </w:pPr>
      <w:r w:rsidRPr="0069556C">
        <w:rPr>
          <w:rFonts w:asciiTheme="minorHAnsi" w:hAnsiTheme="minorHAnsi" w:cs="Arial"/>
          <w:sz w:val="20"/>
        </w:rPr>
        <w:t xml:space="preserve">Le </w:t>
      </w:r>
      <w:r w:rsidRPr="001D01D3">
        <w:rPr>
          <w:rFonts w:asciiTheme="minorHAnsi" w:hAnsiTheme="minorHAnsi" w:cs="Arial"/>
          <w:smallCaps/>
          <w:sz w:val="20"/>
        </w:rPr>
        <w:t>Contractant</w:t>
      </w:r>
      <w:r w:rsidRPr="0069556C">
        <w:rPr>
          <w:rFonts w:asciiTheme="minorHAnsi" w:hAnsiTheme="minorHAnsi" w:cs="Arial"/>
          <w:sz w:val="20"/>
        </w:rPr>
        <w:t xml:space="preserve">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w:t>
      </w:r>
    </w:p>
    <w:p w14:paraId="563DDDB8" w14:textId="77777777" w:rsidR="008A72EF" w:rsidRPr="001129A0" w:rsidRDefault="008A72EF" w:rsidP="008A72EF">
      <w:pPr>
        <w:pStyle w:val="Titre2"/>
        <w:spacing w:before="240" w:after="60"/>
        <w:jc w:val="both"/>
        <w:rPr>
          <w:rFonts w:asciiTheme="minorHAnsi" w:hAnsiTheme="minorHAnsi"/>
          <w:sz w:val="20"/>
        </w:rPr>
      </w:pPr>
      <w:bookmarkStart w:id="109" w:name="_Toc32413552"/>
      <w:r>
        <w:rPr>
          <w:rFonts w:asciiTheme="minorHAnsi" w:hAnsiTheme="minorHAnsi"/>
          <w:sz w:val="20"/>
        </w:rPr>
        <w:t>Lanceur d’alerte</w:t>
      </w:r>
      <w:bookmarkEnd w:id="109"/>
    </w:p>
    <w:p w14:paraId="1E6FC45F" w14:textId="77777777" w:rsidR="008A72EF" w:rsidRDefault="008A72EF" w:rsidP="008A72EF">
      <w:pPr>
        <w:pStyle w:val="w"/>
        <w:widowControl w:val="0"/>
        <w:spacing w:before="120"/>
        <w:ind w:left="567"/>
        <w:rPr>
          <w:rFonts w:asciiTheme="minorHAnsi" w:hAnsiTheme="minorHAnsi" w:cs="Arial"/>
          <w:sz w:val="20"/>
        </w:rPr>
      </w:pPr>
      <w:r>
        <w:rPr>
          <w:rFonts w:asciiTheme="minorHAnsi" w:hAnsiTheme="minorHAnsi" w:cs="Arial"/>
          <w:sz w:val="20"/>
        </w:rPr>
        <w:t xml:space="preserve">Si dans le cadre de l’exécution du </w:t>
      </w:r>
      <w:r>
        <w:rPr>
          <w:rFonts w:asciiTheme="minorHAnsi" w:hAnsiTheme="minorHAnsi" w:cs="Arial"/>
          <w:smallCaps/>
          <w:sz w:val="20"/>
        </w:rPr>
        <w:t>Contrat</w:t>
      </w:r>
      <w:r>
        <w:rPr>
          <w:rFonts w:asciiTheme="minorHAnsi" w:hAnsiTheme="minorHAnsi" w:cs="Arial"/>
          <w:sz w:val="20"/>
        </w:rPr>
        <w:t>, le C</w:t>
      </w:r>
      <w:r>
        <w:rPr>
          <w:rFonts w:asciiTheme="minorHAnsi" w:hAnsiTheme="minorHAnsi" w:cs="Arial"/>
          <w:smallCaps/>
          <w:sz w:val="20"/>
        </w:rPr>
        <w:t xml:space="preserve">ontractant </w:t>
      </w:r>
      <w:r>
        <w:rPr>
          <w:rFonts w:asciiTheme="minorHAnsi" w:hAnsiTheme="minorHAnsi" w:cs="Arial"/>
          <w:sz w:val="20"/>
        </w:rPr>
        <w:t>a eu personnellement connaissance d’</w:t>
      </w:r>
      <w:r w:rsidRPr="00B10A01">
        <w:rPr>
          <w:rFonts w:asciiTheme="minorHAnsi" w:hAnsiTheme="minorHAnsi" w:cs="Arial"/>
          <w:sz w:val="20"/>
        </w:rPr>
        <w:t xml:space="preserve">un crime ou </w:t>
      </w:r>
      <w:r>
        <w:rPr>
          <w:rFonts w:asciiTheme="minorHAnsi" w:hAnsiTheme="minorHAnsi" w:cs="Arial"/>
          <w:sz w:val="20"/>
        </w:rPr>
        <w:t>d’</w:t>
      </w:r>
      <w:r w:rsidRPr="00B10A01">
        <w:rPr>
          <w:rFonts w:asciiTheme="minorHAnsi" w:hAnsiTheme="minorHAnsi" w:cs="Arial"/>
          <w:sz w:val="20"/>
        </w:rPr>
        <w:t xml:space="preserve">un délit, </w:t>
      </w:r>
      <w:r>
        <w:rPr>
          <w:rFonts w:asciiTheme="minorHAnsi" w:hAnsiTheme="minorHAnsi" w:cs="Arial"/>
          <w:sz w:val="20"/>
        </w:rPr>
        <w:t>d’</w:t>
      </w:r>
      <w:r w:rsidRPr="00B10A01">
        <w:rPr>
          <w:rFonts w:asciiTheme="minorHAnsi" w:hAnsiTheme="minorHAnsi" w:cs="Arial"/>
          <w:sz w:val="20"/>
        </w:rPr>
        <w:t xml:space="preserve">une violation grave et manifeste d’un engagement international régulièrement ratifié ou approuvé par la France, d’un acte unilatéral d’une organisation internationale pris sur le fondement d’un tel engagement, de la loi ou du règlement, ou </w:t>
      </w:r>
      <w:r>
        <w:rPr>
          <w:rFonts w:asciiTheme="minorHAnsi" w:hAnsiTheme="minorHAnsi" w:cs="Arial"/>
          <w:sz w:val="20"/>
        </w:rPr>
        <w:t>d’</w:t>
      </w:r>
      <w:r w:rsidRPr="00B10A01">
        <w:rPr>
          <w:rFonts w:asciiTheme="minorHAnsi" w:hAnsiTheme="minorHAnsi" w:cs="Arial"/>
          <w:sz w:val="20"/>
        </w:rPr>
        <w:t xml:space="preserve">une menace ou </w:t>
      </w:r>
      <w:r>
        <w:rPr>
          <w:rFonts w:asciiTheme="minorHAnsi" w:hAnsiTheme="minorHAnsi" w:cs="Arial"/>
          <w:sz w:val="20"/>
        </w:rPr>
        <w:t>d’</w:t>
      </w:r>
      <w:r w:rsidRPr="00B10A01">
        <w:rPr>
          <w:rFonts w:asciiTheme="minorHAnsi" w:hAnsiTheme="minorHAnsi" w:cs="Arial"/>
          <w:sz w:val="20"/>
        </w:rPr>
        <w:t xml:space="preserve">un préjudice graves pour l’intérêt général, </w:t>
      </w:r>
      <w:r>
        <w:rPr>
          <w:rFonts w:asciiTheme="minorHAnsi" w:hAnsiTheme="minorHAnsi" w:cs="Arial"/>
          <w:sz w:val="20"/>
        </w:rPr>
        <w:t>il peut en faire le signalement auprès du référent lanceur d’alerte d’Expertise France.</w:t>
      </w:r>
    </w:p>
    <w:p w14:paraId="40CD32E6" w14:textId="77777777" w:rsidR="008A72EF" w:rsidRDefault="008A72EF" w:rsidP="008A72EF">
      <w:pPr>
        <w:pStyle w:val="w"/>
        <w:widowControl w:val="0"/>
        <w:spacing w:before="120"/>
        <w:ind w:left="567"/>
        <w:rPr>
          <w:rFonts w:asciiTheme="minorHAnsi" w:hAnsiTheme="minorHAnsi" w:cs="Arial"/>
          <w:sz w:val="20"/>
        </w:rPr>
      </w:pPr>
      <w:r>
        <w:rPr>
          <w:rFonts w:asciiTheme="minorHAnsi" w:hAnsiTheme="minorHAnsi" w:cs="Arial"/>
          <w:sz w:val="20"/>
        </w:rPr>
        <w:t>Le cas échéant</w:t>
      </w:r>
      <w:r w:rsidR="00136398">
        <w:rPr>
          <w:rFonts w:asciiTheme="minorHAnsi" w:hAnsiTheme="minorHAnsi" w:cs="Arial"/>
          <w:sz w:val="20"/>
        </w:rPr>
        <w:t>,</w:t>
      </w:r>
      <w:r w:rsidR="00136398" w:rsidRPr="00136398">
        <w:rPr>
          <w:rFonts w:asciiTheme="minorHAnsi" w:hAnsiTheme="minorHAnsi" w:cs="Arial"/>
          <w:sz w:val="20"/>
        </w:rPr>
        <w:t xml:space="preserve"> </w:t>
      </w:r>
      <w:r w:rsidR="00136398">
        <w:rPr>
          <w:rFonts w:asciiTheme="minorHAnsi" w:hAnsiTheme="minorHAnsi" w:cs="Arial"/>
          <w:sz w:val="20"/>
        </w:rPr>
        <w:t>le C</w:t>
      </w:r>
      <w:r w:rsidR="00136398">
        <w:rPr>
          <w:rFonts w:asciiTheme="minorHAnsi" w:hAnsiTheme="minorHAnsi" w:cs="Arial"/>
          <w:smallCaps/>
          <w:sz w:val="20"/>
        </w:rPr>
        <w:t>ontractant</w:t>
      </w:r>
      <w:r w:rsidR="00136398">
        <w:rPr>
          <w:rFonts w:asciiTheme="minorHAnsi" w:hAnsiTheme="minorHAnsi" w:cs="Arial"/>
          <w:sz w:val="20"/>
        </w:rPr>
        <w:t xml:space="preserve"> </w:t>
      </w:r>
      <w:r>
        <w:rPr>
          <w:rFonts w:asciiTheme="minorHAnsi" w:hAnsiTheme="minorHAnsi" w:cs="Arial"/>
          <w:sz w:val="20"/>
        </w:rPr>
        <w:t xml:space="preserve">en sa qualité de lanceur d’alerte agissant de bonne foi bénéficierait de la triple protection prévue par la réglementation, à savoir : (i) du </w:t>
      </w:r>
      <w:r w:rsidRPr="00667243">
        <w:rPr>
          <w:rFonts w:asciiTheme="minorHAnsi" w:hAnsiTheme="minorHAnsi" w:cs="Arial"/>
          <w:sz w:val="20"/>
        </w:rPr>
        <w:t>caractère strictement confidentiel de la procédure,</w:t>
      </w:r>
      <w:r>
        <w:rPr>
          <w:rFonts w:asciiTheme="minorHAnsi" w:hAnsiTheme="minorHAnsi" w:cs="Arial"/>
          <w:sz w:val="20"/>
        </w:rPr>
        <w:t xml:space="preserve"> (ii) de l</w:t>
      </w:r>
      <w:r w:rsidRPr="00667243">
        <w:rPr>
          <w:rFonts w:asciiTheme="minorHAnsi" w:hAnsiTheme="minorHAnsi" w:cs="Arial"/>
          <w:sz w:val="20"/>
        </w:rPr>
        <w:t>’interdiction des mesures de représailles professionnelles</w:t>
      </w:r>
      <w:r>
        <w:rPr>
          <w:rFonts w:asciiTheme="minorHAnsi" w:hAnsiTheme="minorHAnsi" w:cs="Arial"/>
          <w:sz w:val="20"/>
        </w:rPr>
        <w:t xml:space="preserve"> à son égard et (iii) d’une ir</w:t>
      </w:r>
      <w:r w:rsidRPr="00667243">
        <w:rPr>
          <w:rFonts w:asciiTheme="minorHAnsi" w:hAnsiTheme="minorHAnsi" w:cs="Arial"/>
          <w:sz w:val="20"/>
        </w:rPr>
        <w:t>responsabilité pénale</w:t>
      </w:r>
      <w:r>
        <w:rPr>
          <w:rFonts w:asciiTheme="minorHAnsi" w:hAnsiTheme="minorHAnsi" w:cs="Arial"/>
          <w:sz w:val="20"/>
        </w:rPr>
        <w:t>.</w:t>
      </w:r>
    </w:p>
    <w:p w14:paraId="1B2678D9" w14:textId="77777777" w:rsidR="008A72EF" w:rsidRDefault="008A72EF" w:rsidP="008A72EF">
      <w:pPr>
        <w:pStyle w:val="w"/>
        <w:widowControl w:val="0"/>
        <w:spacing w:before="120"/>
        <w:ind w:left="567"/>
        <w:rPr>
          <w:rFonts w:asciiTheme="minorHAnsi" w:hAnsiTheme="minorHAnsi" w:cs="Arial"/>
          <w:sz w:val="20"/>
        </w:rPr>
      </w:pPr>
      <w:r>
        <w:rPr>
          <w:rFonts w:asciiTheme="minorHAnsi" w:hAnsiTheme="minorHAnsi" w:cs="Arial"/>
          <w:sz w:val="20"/>
        </w:rPr>
        <w:t>Le référent « lanceur d’alerte d’Expertise France est rattaché au Ministère français de l’Europe et des Affaires étrangères. Ses coordonnées sont les suivantes :</w:t>
      </w:r>
    </w:p>
    <w:p w14:paraId="2DF6E7C3" w14:textId="77777777" w:rsidR="008A72EF" w:rsidRDefault="008A72EF" w:rsidP="008A72EF">
      <w:pPr>
        <w:pStyle w:val="w"/>
        <w:widowControl w:val="0"/>
        <w:spacing w:before="120"/>
        <w:ind w:left="567"/>
        <w:jc w:val="left"/>
        <w:rPr>
          <w:rFonts w:asciiTheme="minorHAnsi" w:hAnsiTheme="minorHAnsi" w:cs="Arial"/>
          <w:sz w:val="20"/>
        </w:rPr>
      </w:pPr>
      <w:r>
        <w:rPr>
          <w:rFonts w:asciiTheme="minorHAnsi" w:hAnsiTheme="minorHAnsi" w:cs="Arial"/>
          <w:sz w:val="20"/>
        </w:rPr>
        <w:t xml:space="preserve">Mél : </w:t>
      </w:r>
      <w:hyperlink r:id="rId19" w:history="1">
        <w:r w:rsidRPr="00D90396">
          <w:rPr>
            <w:rFonts w:asciiTheme="minorHAnsi" w:hAnsiTheme="minorHAnsi"/>
            <w:sz w:val="20"/>
          </w:rPr>
          <w:t>referent.lanceursdalerte@diplomatie.gouv.fr</w:t>
        </w:r>
      </w:hyperlink>
    </w:p>
    <w:p w14:paraId="7425EFE4" w14:textId="77777777" w:rsidR="008A72EF" w:rsidRPr="00B47768" w:rsidRDefault="008A72EF" w:rsidP="008A72EF">
      <w:pPr>
        <w:pStyle w:val="w"/>
        <w:widowControl w:val="0"/>
        <w:spacing w:before="120"/>
        <w:ind w:left="567"/>
        <w:jc w:val="left"/>
        <w:rPr>
          <w:rFonts w:asciiTheme="minorHAnsi" w:hAnsiTheme="minorHAnsi" w:cs="Arial"/>
          <w:sz w:val="20"/>
        </w:rPr>
      </w:pPr>
      <w:r w:rsidRPr="00D90396">
        <w:rPr>
          <w:rFonts w:asciiTheme="minorHAnsi" w:hAnsiTheme="minorHAnsi" w:cs="Arial"/>
          <w:sz w:val="20"/>
        </w:rPr>
        <w:t>T. : +33 1 43 17 69 84</w:t>
      </w:r>
    </w:p>
    <w:p w14:paraId="6E70E5AD" w14:textId="77777777" w:rsidR="008A72EF" w:rsidRPr="00DB7D43" w:rsidRDefault="008A72EF" w:rsidP="008A72EF">
      <w:pPr>
        <w:pStyle w:val="w"/>
        <w:widowControl w:val="0"/>
        <w:spacing w:before="120"/>
        <w:ind w:left="567"/>
        <w:jc w:val="left"/>
        <w:rPr>
          <w:rFonts w:asciiTheme="minorHAnsi" w:hAnsiTheme="minorHAnsi" w:cs="Arial"/>
          <w:sz w:val="20"/>
        </w:rPr>
      </w:pPr>
      <w:r w:rsidRPr="00D90396">
        <w:rPr>
          <w:rFonts w:asciiTheme="minorHAnsi" w:hAnsiTheme="minorHAnsi" w:cs="Arial"/>
          <w:sz w:val="20"/>
        </w:rPr>
        <w:t>Bureau CNV C 366 B</w:t>
      </w:r>
      <w:r w:rsidRPr="00D90396">
        <w:rPr>
          <w:rFonts w:asciiTheme="minorHAnsi" w:hAnsiTheme="minorHAnsi" w:cs="Arial"/>
          <w:sz w:val="20"/>
        </w:rPr>
        <w:br/>
        <w:t>27, rue de la Convention</w:t>
      </w:r>
      <w:r w:rsidRPr="00D90396">
        <w:rPr>
          <w:rFonts w:asciiTheme="minorHAnsi" w:hAnsiTheme="minorHAnsi" w:cs="Arial"/>
          <w:sz w:val="20"/>
        </w:rPr>
        <w:br/>
        <w:t>75732 PARIS CEDEX 15</w:t>
      </w:r>
    </w:p>
    <w:p w14:paraId="7C2814C1" w14:textId="77777777" w:rsidR="007476F1" w:rsidRDefault="007476F1" w:rsidP="00A1761D">
      <w:pPr>
        <w:pStyle w:val="v"/>
        <w:widowControl w:val="0"/>
        <w:numPr>
          <w:ilvl w:val="0"/>
          <w:numId w:val="9"/>
        </w:numPr>
        <w:spacing w:before="600" w:after="240"/>
        <w:ind w:left="357" w:hanging="357"/>
        <w:outlineLvl w:val="0"/>
        <w:rPr>
          <w:rFonts w:asciiTheme="minorHAnsi" w:hAnsiTheme="minorHAnsi"/>
          <w:b/>
          <w:caps/>
          <w:sz w:val="24"/>
        </w:rPr>
      </w:pPr>
      <w:r>
        <w:rPr>
          <w:rFonts w:asciiTheme="minorHAnsi" w:hAnsiTheme="minorHAnsi"/>
          <w:b/>
          <w:caps/>
          <w:sz w:val="24"/>
        </w:rPr>
        <w:t> </w:t>
      </w:r>
      <w:bookmarkStart w:id="110" w:name="_Toc32413553"/>
      <w:r>
        <w:rPr>
          <w:rFonts w:asciiTheme="minorHAnsi" w:hAnsiTheme="minorHAnsi"/>
          <w:b/>
          <w:caps/>
          <w:sz w:val="24"/>
        </w:rPr>
        <w:t>dONNEES</w:t>
      </w:r>
      <w:r w:rsidR="00775808">
        <w:rPr>
          <w:rFonts w:asciiTheme="minorHAnsi" w:hAnsiTheme="minorHAnsi"/>
          <w:b/>
          <w:caps/>
          <w:sz w:val="24"/>
        </w:rPr>
        <w:t xml:space="preserve"> a cARACTERE PERSONNEL</w:t>
      </w:r>
      <w:bookmarkEnd w:id="110"/>
    </w:p>
    <w:p w14:paraId="28B13A82" w14:textId="46697919" w:rsidR="007476F1" w:rsidRDefault="007476F1" w:rsidP="00A1761D">
      <w:pPr>
        <w:widowControl w:val="0"/>
        <w:spacing w:before="120" w:line="240" w:lineRule="auto"/>
        <w:ind w:left="567"/>
        <w:jc w:val="both"/>
        <w:rPr>
          <w:rFonts w:asciiTheme="minorHAnsi" w:eastAsia="Times New Roman" w:hAnsiTheme="minorHAnsi" w:cs="Arial"/>
          <w:szCs w:val="24"/>
        </w:rPr>
      </w:pPr>
      <w:r w:rsidRPr="0034115E">
        <w:rPr>
          <w:rFonts w:asciiTheme="minorHAnsi" w:eastAsia="Times New Roman" w:hAnsiTheme="minorHAnsi" w:cs="Arial"/>
          <w:szCs w:val="24"/>
        </w:rPr>
        <w:t>Au sens du présent article, il faut entendre par « données à caractère personnel », ci-après les « Données Personnelles », toute information</w:t>
      </w:r>
      <w:r w:rsidR="00B36ADB">
        <w:rPr>
          <w:rFonts w:asciiTheme="minorHAnsi" w:eastAsia="Times New Roman" w:hAnsiTheme="minorHAnsi" w:cs="Arial"/>
          <w:szCs w:val="24"/>
        </w:rPr>
        <w:t xml:space="preserve"> et référence</w:t>
      </w:r>
      <w:r w:rsidR="00B36ADB" w:rsidRPr="00B36ADB">
        <w:rPr>
          <w:rFonts w:asciiTheme="minorHAnsi" w:eastAsia="Times New Roman" w:hAnsiTheme="minorHAnsi" w:cs="Arial"/>
          <w:szCs w:val="24"/>
        </w:rPr>
        <w:t xml:space="preserve"> propre</w:t>
      </w:r>
      <w:r w:rsidR="00293D59">
        <w:rPr>
          <w:rFonts w:asciiTheme="minorHAnsi" w:eastAsia="Times New Roman" w:hAnsiTheme="minorHAnsi" w:cs="Arial"/>
          <w:szCs w:val="24"/>
        </w:rPr>
        <w:t>s</w:t>
      </w:r>
      <w:r w:rsidRPr="0034115E">
        <w:rPr>
          <w:rFonts w:asciiTheme="minorHAnsi" w:eastAsia="Times New Roman" w:hAnsiTheme="minorHAnsi" w:cs="Arial"/>
          <w:szCs w:val="24"/>
        </w:rPr>
        <w:t xml:space="preserve"> </w:t>
      </w:r>
      <w:r w:rsidR="00775808">
        <w:rPr>
          <w:rFonts w:asciiTheme="minorHAnsi" w:eastAsia="Times New Roman" w:hAnsiTheme="minorHAnsi" w:cs="Arial"/>
          <w:szCs w:val="24"/>
        </w:rPr>
        <w:t xml:space="preserve">au </w:t>
      </w:r>
      <w:r w:rsidR="00775808" w:rsidRPr="00747CC5">
        <w:rPr>
          <w:rFonts w:asciiTheme="minorHAnsi" w:eastAsia="Times New Roman" w:hAnsiTheme="minorHAnsi" w:cs="Arial"/>
          <w:smallCaps/>
          <w:szCs w:val="24"/>
        </w:rPr>
        <w:t>Contractant</w:t>
      </w:r>
      <w:r w:rsidR="00775808">
        <w:rPr>
          <w:rFonts w:asciiTheme="minorHAnsi" w:eastAsia="Times New Roman" w:hAnsiTheme="minorHAnsi" w:cs="Arial"/>
          <w:szCs w:val="24"/>
        </w:rPr>
        <w:t xml:space="preserve"> permettant</w:t>
      </w:r>
      <w:r w:rsidR="00B36ADB">
        <w:rPr>
          <w:rFonts w:asciiTheme="minorHAnsi" w:eastAsia="Times New Roman" w:hAnsiTheme="minorHAnsi" w:cs="Arial"/>
          <w:szCs w:val="24"/>
        </w:rPr>
        <w:t xml:space="preserve"> de l’identifier en tant que personne physique</w:t>
      </w:r>
      <w:r w:rsidR="00FE67F2">
        <w:rPr>
          <w:rFonts w:asciiTheme="minorHAnsi" w:eastAsia="Times New Roman" w:hAnsiTheme="minorHAnsi" w:cs="Arial"/>
          <w:szCs w:val="24"/>
        </w:rPr>
        <w:t>.</w:t>
      </w:r>
    </w:p>
    <w:p w14:paraId="321E5396" w14:textId="77777777" w:rsidR="007476F1" w:rsidRDefault="00FE67F2" w:rsidP="00A1761D">
      <w:pPr>
        <w:widowControl w:val="0"/>
        <w:spacing w:before="120" w:line="240" w:lineRule="auto"/>
        <w:ind w:left="567"/>
        <w:jc w:val="both"/>
        <w:rPr>
          <w:rFonts w:asciiTheme="minorHAnsi" w:eastAsia="Times New Roman" w:hAnsiTheme="minorHAnsi" w:cs="Arial"/>
          <w:szCs w:val="24"/>
        </w:rPr>
      </w:pPr>
      <w:r w:rsidRPr="00747CC5">
        <w:rPr>
          <w:rFonts w:asciiTheme="minorHAnsi" w:eastAsia="Times New Roman" w:hAnsiTheme="minorHAnsi" w:cs="Arial"/>
          <w:smallCaps/>
          <w:szCs w:val="24"/>
        </w:rPr>
        <w:t>Expertise France</w:t>
      </w:r>
      <w:r>
        <w:rPr>
          <w:rFonts w:asciiTheme="minorHAnsi" w:eastAsia="Times New Roman" w:hAnsiTheme="minorHAnsi" w:cs="Arial"/>
          <w:szCs w:val="24"/>
        </w:rPr>
        <w:t xml:space="preserve"> déclare procéder à des traitements de ces données pers</w:t>
      </w:r>
      <w:r w:rsidR="00F838D4">
        <w:rPr>
          <w:rFonts w:asciiTheme="minorHAnsi" w:eastAsia="Times New Roman" w:hAnsiTheme="minorHAnsi" w:cs="Arial"/>
          <w:szCs w:val="24"/>
        </w:rPr>
        <w:t>onnelles</w:t>
      </w:r>
      <w:r>
        <w:rPr>
          <w:rFonts w:asciiTheme="minorHAnsi" w:eastAsia="Times New Roman" w:hAnsiTheme="minorHAnsi" w:cs="Arial"/>
          <w:szCs w:val="24"/>
        </w:rPr>
        <w:t xml:space="preserve"> dans le</w:t>
      </w:r>
      <w:r w:rsidR="009243C9">
        <w:rPr>
          <w:rFonts w:asciiTheme="minorHAnsi" w:eastAsia="Times New Roman" w:hAnsiTheme="minorHAnsi" w:cs="Arial"/>
          <w:szCs w:val="24"/>
        </w:rPr>
        <w:t xml:space="preserve"> respect</w:t>
      </w:r>
      <w:r>
        <w:rPr>
          <w:rFonts w:asciiTheme="minorHAnsi" w:eastAsia="Times New Roman" w:hAnsiTheme="minorHAnsi" w:cs="Arial"/>
          <w:szCs w:val="24"/>
        </w:rPr>
        <w:t xml:space="preserve"> </w:t>
      </w:r>
      <w:r w:rsidR="00A53B86">
        <w:rPr>
          <w:rFonts w:asciiTheme="minorHAnsi" w:eastAsia="Times New Roman" w:hAnsiTheme="minorHAnsi" w:cs="Arial"/>
          <w:szCs w:val="24"/>
        </w:rPr>
        <w:t xml:space="preserve">du </w:t>
      </w:r>
      <w:r>
        <w:rPr>
          <w:rFonts w:asciiTheme="minorHAnsi" w:eastAsia="Times New Roman" w:hAnsiTheme="minorHAnsi" w:cs="Arial"/>
          <w:szCs w:val="24"/>
        </w:rPr>
        <w:t xml:space="preserve">cadre légal </w:t>
      </w:r>
      <w:r w:rsidR="00A53B86">
        <w:rPr>
          <w:rFonts w:asciiTheme="minorHAnsi" w:eastAsia="Times New Roman" w:hAnsiTheme="minorHAnsi" w:cs="Arial"/>
          <w:szCs w:val="24"/>
        </w:rPr>
        <w:t>en vigueur</w:t>
      </w:r>
      <w:r w:rsidR="003F06DE">
        <w:rPr>
          <w:rFonts w:asciiTheme="minorHAnsi" w:eastAsia="Times New Roman" w:hAnsiTheme="minorHAnsi" w:cs="Arial"/>
          <w:szCs w:val="24"/>
        </w:rPr>
        <w:t xml:space="preserve"> et notamment des dispositions du </w:t>
      </w:r>
      <w:r w:rsidR="003F06DE" w:rsidRPr="00E61D90">
        <w:rPr>
          <w:rFonts w:asciiTheme="minorHAnsi" w:eastAsia="Times New Roman" w:hAnsiTheme="minorHAnsi" w:cs="Arial"/>
          <w:szCs w:val="24"/>
        </w:rPr>
        <w:t>Règlement 2016/679 du 27 avril 2016 relatif à la protection des personnes physiques à l'égard du traitement des données à caractère personnel et à la libre circulation de ces données</w:t>
      </w:r>
      <w:r w:rsidR="00F838D4">
        <w:rPr>
          <w:rFonts w:asciiTheme="minorHAnsi" w:eastAsia="Times New Roman" w:hAnsiTheme="minorHAnsi" w:cs="Arial"/>
          <w:szCs w:val="24"/>
        </w:rPr>
        <w:t>.</w:t>
      </w:r>
    </w:p>
    <w:p w14:paraId="50796A79" w14:textId="77777777" w:rsidR="00F838D4" w:rsidRPr="0034115E" w:rsidRDefault="00F838D4" w:rsidP="00A1761D">
      <w:pPr>
        <w:widowControl w:val="0"/>
        <w:spacing w:before="120" w:line="240" w:lineRule="auto"/>
        <w:ind w:left="567"/>
        <w:jc w:val="both"/>
        <w:rPr>
          <w:rFonts w:asciiTheme="minorHAnsi" w:eastAsia="Times New Roman" w:hAnsiTheme="minorHAnsi" w:cs="Arial"/>
          <w:szCs w:val="24"/>
        </w:rPr>
      </w:pPr>
      <w:r>
        <w:rPr>
          <w:rFonts w:asciiTheme="minorHAnsi" w:eastAsia="Times New Roman" w:hAnsiTheme="minorHAnsi" w:cs="Arial"/>
          <w:szCs w:val="24"/>
        </w:rPr>
        <w:t xml:space="preserve">Ces traitements sont effectués </w:t>
      </w:r>
      <w:r w:rsidR="005D7631">
        <w:rPr>
          <w:rFonts w:asciiTheme="minorHAnsi" w:eastAsia="Times New Roman" w:hAnsiTheme="minorHAnsi" w:cs="Arial"/>
          <w:szCs w:val="24"/>
        </w:rPr>
        <w:t xml:space="preserve">par </w:t>
      </w:r>
      <w:r w:rsidR="005D7631" w:rsidRPr="00747CC5">
        <w:rPr>
          <w:rFonts w:asciiTheme="minorHAnsi" w:eastAsia="Times New Roman" w:hAnsiTheme="minorHAnsi" w:cs="Arial"/>
          <w:smallCaps/>
          <w:szCs w:val="24"/>
        </w:rPr>
        <w:t>Expertise France</w:t>
      </w:r>
      <w:r w:rsidR="005D7631">
        <w:rPr>
          <w:rFonts w:asciiTheme="minorHAnsi" w:eastAsia="Times New Roman" w:hAnsiTheme="minorHAnsi" w:cs="Arial"/>
          <w:szCs w:val="24"/>
        </w:rPr>
        <w:t xml:space="preserve"> </w:t>
      </w:r>
      <w:r>
        <w:rPr>
          <w:rFonts w:asciiTheme="minorHAnsi" w:eastAsia="Times New Roman" w:hAnsiTheme="minorHAnsi" w:cs="Arial"/>
          <w:szCs w:val="24"/>
        </w:rPr>
        <w:t>par le biais de fichier informatique</w:t>
      </w:r>
      <w:r w:rsidR="002A3730">
        <w:rPr>
          <w:rFonts w:asciiTheme="minorHAnsi" w:eastAsia="Times New Roman" w:hAnsiTheme="minorHAnsi" w:cs="Arial"/>
          <w:szCs w:val="24"/>
        </w:rPr>
        <w:t xml:space="preserve"> </w:t>
      </w:r>
      <w:r w:rsidR="005D7631">
        <w:rPr>
          <w:rFonts w:asciiTheme="minorHAnsi" w:eastAsia="Times New Roman" w:hAnsiTheme="minorHAnsi" w:cs="Arial"/>
          <w:szCs w:val="24"/>
        </w:rPr>
        <w:t xml:space="preserve">et sous </w:t>
      </w:r>
      <w:r w:rsidR="00905A23">
        <w:rPr>
          <w:rFonts w:asciiTheme="minorHAnsi" w:eastAsia="Times New Roman" w:hAnsiTheme="minorHAnsi" w:cs="Arial"/>
          <w:szCs w:val="24"/>
        </w:rPr>
        <w:t>le contrôle d’un responsable de traitement des données informatiques</w:t>
      </w:r>
      <w:r w:rsidR="005D7631">
        <w:rPr>
          <w:rFonts w:asciiTheme="minorHAnsi" w:eastAsia="Times New Roman" w:hAnsiTheme="minorHAnsi" w:cs="Arial"/>
          <w:szCs w:val="24"/>
        </w:rPr>
        <w:t xml:space="preserve">. Ils </w:t>
      </w:r>
      <w:r w:rsidR="002A3730">
        <w:rPr>
          <w:rFonts w:asciiTheme="minorHAnsi" w:eastAsia="Times New Roman" w:hAnsiTheme="minorHAnsi" w:cs="Arial"/>
          <w:szCs w:val="24"/>
        </w:rPr>
        <w:t xml:space="preserve">ont pour finalité de collecter l’ensemble des informations nécessaires permettant à </w:t>
      </w:r>
      <w:r w:rsidR="002A3730" w:rsidRPr="00747CC5">
        <w:rPr>
          <w:rFonts w:asciiTheme="minorHAnsi" w:eastAsia="Times New Roman" w:hAnsiTheme="minorHAnsi" w:cs="Arial"/>
          <w:smallCaps/>
          <w:szCs w:val="24"/>
        </w:rPr>
        <w:t xml:space="preserve">Expertise France </w:t>
      </w:r>
      <w:r w:rsidR="002A3730">
        <w:rPr>
          <w:rFonts w:asciiTheme="minorHAnsi" w:eastAsia="Times New Roman" w:hAnsiTheme="minorHAnsi" w:cs="Arial"/>
          <w:szCs w:val="24"/>
        </w:rPr>
        <w:t xml:space="preserve">de </w:t>
      </w:r>
      <w:r w:rsidR="00A53B86">
        <w:rPr>
          <w:rFonts w:asciiTheme="minorHAnsi" w:eastAsia="Times New Roman" w:hAnsiTheme="minorHAnsi" w:cs="Arial"/>
          <w:szCs w:val="24"/>
        </w:rPr>
        <w:t xml:space="preserve">traiter </w:t>
      </w:r>
      <w:r w:rsidR="002A3730">
        <w:rPr>
          <w:rFonts w:asciiTheme="minorHAnsi" w:eastAsia="Times New Roman" w:hAnsiTheme="minorHAnsi" w:cs="Arial"/>
          <w:szCs w:val="24"/>
        </w:rPr>
        <w:t xml:space="preserve">avec le </w:t>
      </w:r>
      <w:r w:rsidR="002A3730" w:rsidRPr="00747CC5">
        <w:rPr>
          <w:rFonts w:asciiTheme="minorHAnsi" w:eastAsia="Times New Roman" w:hAnsiTheme="minorHAnsi" w:cs="Arial"/>
          <w:smallCaps/>
          <w:szCs w:val="24"/>
        </w:rPr>
        <w:t>Contractant</w:t>
      </w:r>
      <w:r w:rsidR="002A3730">
        <w:rPr>
          <w:rFonts w:asciiTheme="minorHAnsi" w:eastAsia="Times New Roman" w:hAnsiTheme="minorHAnsi" w:cs="Arial"/>
          <w:szCs w:val="24"/>
        </w:rPr>
        <w:t xml:space="preserve">. </w:t>
      </w:r>
    </w:p>
    <w:p w14:paraId="5CF67AA6" w14:textId="77777777" w:rsidR="00043222" w:rsidRDefault="003C7DC6" w:rsidP="00A1761D">
      <w:pPr>
        <w:widowControl w:val="0"/>
        <w:spacing w:before="120" w:line="240" w:lineRule="auto"/>
        <w:ind w:left="567"/>
        <w:jc w:val="both"/>
        <w:rPr>
          <w:rFonts w:ascii="Calibri" w:hAnsi="Calibri" w:cs="Calibri"/>
          <w:snapToGrid w:val="0"/>
        </w:rPr>
      </w:pPr>
      <w:r w:rsidRPr="00747CC5">
        <w:rPr>
          <w:rFonts w:ascii="Calibri" w:hAnsi="Calibri" w:cs="Calibri"/>
          <w:smallCaps/>
          <w:snapToGrid w:val="0"/>
        </w:rPr>
        <w:t>Expertise France</w:t>
      </w:r>
      <w:r w:rsidR="007476F1">
        <w:rPr>
          <w:rFonts w:ascii="Calibri" w:hAnsi="Calibri" w:cs="Calibri"/>
          <w:snapToGrid w:val="0"/>
        </w:rPr>
        <w:t xml:space="preserve"> </w:t>
      </w:r>
      <w:r w:rsidR="00043222">
        <w:rPr>
          <w:rFonts w:ascii="Calibri" w:hAnsi="Calibri" w:cs="Calibri"/>
          <w:snapToGrid w:val="0"/>
        </w:rPr>
        <w:t>déclare et garantit :</w:t>
      </w:r>
    </w:p>
    <w:p w14:paraId="76CC1236" w14:textId="77777777" w:rsidR="007476F1" w:rsidRDefault="003C7DC6" w:rsidP="00A1761D">
      <w:pPr>
        <w:pStyle w:val="Paragraphedeliste"/>
        <w:widowControl w:val="0"/>
        <w:numPr>
          <w:ilvl w:val="0"/>
          <w:numId w:val="32"/>
        </w:numPr>
        <w:spacing w:before="120" w:line="240" w:lineRule="auto"/>
        <w:ind w:left="993"/>
        <w:jc w:val="both"/>
        <w:rPr>
          <w:rFonts w:ascii="Calibri" w:hAnsi="Calibri" w:cs="Calibri"/>
          <w:snapToGrid w:val="0"/>
        </w:rPr>
      </w:pPr>
      <w:r w:rsidRPr="0034115E">
        <w:rPr>
          <w:rFonts w:ascii="Calibri" w:hAnsi="Calibri" w:cs="Calibri"/>
          <w:snapToGrid w:val="0"/>
        </w:rPr>
        <w:t>prendre</w:t>
      </w:r>
      <w:r w:rsidR="007476F1" w:rsidRPr="0034115E">
        <w:rPr>
          <w:rFonts w:ascii="Calibri" w:hAnsi="Calibri" w:cs="Calibri"/>
          <w:snapToGrid w:val="0"/>
        </w:rPr>
        <w:t xml:space="preserve"> toutes les mesures nécessaires en vue de préserver le plus haut degré de confidentialité des Données Personnelles </w:t>
      </w:r>
      <w:r w:rsidRPr="0034115E">
        <w:rPr>
          <w:rFonts w:ascii="Calibri" w:hAnsi="Calibri" w:cs="Calibri"/>
          <w:snapToGrid w:val="0"/>
        </w:rPr>
        <w:t xml:space="preserve">du </w:t>
      </w:r>
      <w:r w:rsidRPr="00747CC5">
        <w:rPr>
          <w:rFonts w:ascii="Calibri" w:hAnsi="Calibri" w:cs="Calibri"/>
          <w:smallCaps/>
          <w:snapToGrid w:val="0"/>
        </w:rPr>
        <w:t>Contractant</w:t>
      </w:r>
      <w:r w:rsidRPr="0034115E">
        <w:rPr>
          <w:rFonts w:ascii="Calibri" w:hAnsi="Calibri" w:cs="Calibri"/>
          <w:snapToGrid w:val="0"/>
        </w:rPr>
        <w:t xml:space="preserve"> auxquelles elle</w:t>
      </w:r>
      <w:r w:rsidR="007476F1" w:rsidRPr="0034115E">
        <w:rPr>
          <w:rFonts w:ascii="Calibri" w:hAnsi="Calibri" w:cs="Calibri"/>
          <w:snapToGrid w:val="0"/>
        </w:rPr>
        <w:t xml:space="preserve"> aurait accès dans le cadre de l’exécution </w:t>
      </w:r>
      <w:r w:rsidR="00A53B86">
        <w:rPr>
          <w:rFonts w:ascii="Calibri" w:hAnsi="Calibri" w:cs="Calibri"/>
          <w:snapToGrid w:val="0"/>
        </w:rPr>
        <w:t xml:space="preserve">du présent </w:t>
      </w:r>
      <w:r w:rsidR="00A53B86" w:rsidRPr="00747CC5">
        <w:rPr>
          <w:rFonts w:ascii="Calibri" w:hAnsi="Calibri" w:cs="Calibri"/>
          <w:smallCaps/>
          <w:snapToGrid w:val="0"/>
        </w:rPr>
        <w:lastRenderedPageBreak/>
        <w:t>Contrat</w:t>
      </w:r>
      <w:r w:rsidR="00043222">
        <w:rPr>
          <w:rFonts w:ascii="Calibri" w:hAnsi="Calibri" w:cs="Calibri"/>
          <w:snapToGrid w:val="0"/>
        </w:rPr>
        <w:t> </w:t>
      </w:r>
      <w:r w:rsidR="00043222" w:rsidRPr="00043222">
        <w:rPr>
          <w:rFonts w:ascii="Calibri" w:hAnsi="Calibri" w:cs="Calibri"/>
          <w:snapToGrid w:val="0"/>
        </w:rPr>
        <w:t>;</w:t>
      </w:r>
    </w:p>
    <w:p w14:paraId="0DE38EA4" w14:textId="77777777" w:rsidR="00667E7D" w:rsidRDefault="00043222" w:rsidP="00A1761D">
      <w:pPr>
        <w:pStyle w:val="Paragraphedeliste"/>
        <w:widowControl w:val="0"/>
        <w:numPr>
          <w:ilvl w:val="0"/>
          <w:numId w:val="32"/>
        </w:numPr>
        <w:spacing w:before="120" w:line="240" w:lineRule="auto"/>
        <w:ind w:left="993"/>
        <w:jc w:val="both"/>
        <w:rPr>
          <w:rFonts w:ascii="Calibri" w:hAnsi="Calibri" w:cs="Calibri"/>
          <w:snapToGrid w:val="0"/>
        </w:rPr>
      </w:pPr>
      <w:r>
        <w:rPr>
          <w:rFonts w:ascii="Calibri" w:hAnsi="Calibri" w:cs="Calibri"/>
          <w:snapToGrid w:val="0"/>
        </w:rPr>
        <w:t xml:space="preserve">avoir mis en place </w:t>
      </w:r>
      <w:r w:rsidRPr="00582361">
        <w:rPr>
          <w:rFonts w:ascii="Calibri" w:hAnsi="Calibri" w:cs="Calibri"/>
          <w:snapToGrid w:val="0"/>
        </w:rPr>
        <w:t>toutes les mesures techniques et organisationnelles permettant</w:t>
      </w:r>
      <w:r w:rsidR="00667E7D">
        <w:rPr>
          <w:rFonts w:ascii="Calibri" w:hAnsi="Calibri" w:cs="Calibri"/>
          <w:snapToGrid w:val="0"/>
        </w:rPr>
        <w:t> :</w:t>
      </w:r>
    </w:p>
    <w:p w14:paraId="6DE3E824" w14:textId="77777777" w:rsidR="00043222" w:rsidRDefault="00043222" w:rsidP="00A1761D">
      <w:pPr>
        <w:pStyle w:val="Paragraphedeliste"/>
        <w:widowControl w:val="0"/>
        <w:numPr>
          <w:ilvl w:val="1"/>
          <w:numId w:val="32"/>
        </w:numPr>
        <w:spacing w:before="120" w:line="240" w:lineRule="auto"/>
        <w:jc w:val="both"/>
        <w:rPr>
          <w:rFonts w:ascii="Calibri" w:hAnsi="Calibri" w:cs="Calibri"/>
          <w:snapToGrid w:val="0"/>
        </w:rPr>
      </w:pPr>
      <w:r w:rsidRPr="00582361">
        <w:rPr>
          <w:rFonts w:ascii="Calibri" w:hAnsi="Calibri" w:cs="Calibri"/>
          <w:snapToGrid w:val="0"/>
        </w:rPr>
        <w:t xml:space="preserve">d’assurer, compte tenu de l’état des règles de l’art, un niveau de sécurité approprié au regard des risques présentés par le traitement et la nature des Données Personnelles </w:t>
      </w:r>
      <w:r>
        <w:rPr>
          <w:rFonts w:ascii="Calibri" w:hAnsi="Calibri" w:cs="Calibri"/>
          <w:snapToGrid w:val="0"/>
        </w:rPr>
        <w:t xml:space="preserve">du </w:t>
      </w:r>
      <w:r w:rsidRPr="00747CC5">
        <w:rPr>
          <w:rFonts w:ascii="Calibri" w:hAnsi="Calibri" w:cs="Calibri"/>
          <w:smallCaps/>
          <w:snapToGrid w:val="0"/>
        </w:rPr>
        <w:t>Contractant</w:t>
      </w:r>
      <w:r w:rsidR="005176BC">
        <w:rPr>
          <w:rFonts w:ascii="Calibri" w:hAnsi="Calibri" w:cs="Calibri"/>
          <w:snapToGrid w:val="0"/>
        </w:rPr>
        <w:t> ;</w:t>
      </w:r>
    </w:p>
    <w:p w14:paraId="5B4DA09E" w14:textId="77777777" w:rsidR="00667E7D" w:rsidRDefault="00667E7D" w:rsidP="00A1761D">
      <w:pPr>
        <w:pStyle w:val="Paragraphedeliste"/>
        <w:widowControl w:val="0"/>
        <w:numPr>
          <w:ilvl w:val="1"/>
          <w:numId w:val="32"/>
        </w:numPr>
        <w:spacing w:before="120" w:line="240" w:lineRule="auto"/>
        <w:jc w:val="both"/>
        <w:rPr>
          <w:rFonts w:ascii="Calibri" w:hAnsi="Calibri" w:cs="Calibri"/>
          <w:snapToGrid w:val="0"/>
        </w:rPr>
      </w:pPr>
      <w:r>
        <w:rPr>
          <w:rFonts w:ascii="Calibri" w:hAnsi="Calibri" w:cs="Calibri"/>
          <w:snapToGrid w:val="0"/>
        </w:rPr>
        <w:t xml:space="preserve">d’éviter l’accès à ces Données Personnelles à toutes personnes tierces non autorisées. </w:t>
      </w:r>
    </w:p>
    <w:p w14:paraId="4C17AAD5" w14:textId="77777777" w:rsidR="00895DB4" w:rsidRDefault="00895DB4" w:rsidP="00A1761D">
      <w:pPr>
        <w:widowControl w:val="0"/>
        <w:tabs>
          <w:tab w:val="left" w:pos="7200"/>
        </w:tabs>
        <w:spacing w:before="120" w:line="240" w:lineRule="auto"/>
        <w:ind w:left="567"/>
        <w:jc w:val="both"/>
        <w:rPr>
          <w:rFonts w:ascii="Calibri" w:hAnsi="Calibri" w:cs="Calibri"/>
          <w:snapToGrid w:val="0"/>
        </w:rPr>
      </w:pPr>
      <w:r w:rsidRPr="00747CC5">
        <w:rPr>
          <w:rFonts w:ascii="Calibri" w:hAnsi="Calibri" w:cs="Calibri"/>
          <w:smallCaps/>
          <w:snapToGrid w:val="0"/>
        </w:rPr>
        <w:t>Expertise France</w:t>
      </w:r>
      <w:r>
        <w:rPr>
          <w:rFonts w:ascii="Calibri" w:hAnsi="Calibri" w:cs="Calibri"/>
          <w:snapToGrid w:val="0"/>
        </w:rPr>
        <w:t xml:space="preserve"> s’engage :</w:t>
      </w:r>
      <w:r w:rsidR="005176BC">
        <w:rPr>
          <w:rFonts w:ascii="Calibri" w:hAnsi="Calibri" w:cs="Calibri"/>
          <w:snapToGrid w:val="0"/>
        </w:rPr>
        <w:tab/>
      </w:r>
    </w:p>
    <w:p w14:paraId="43019AA0" w14:textId="77777777" w:rsidR="00895DB4" w:rsidRPr="0034115E" w:rsidRDefault="007C47E8" w:rsidP="00A1761D">
      <w:pPr>
        <w:pStyle w:val="Paragraphedeliste"/>
        <w:widowControl w:val="0"/>
        <w:numPr>
          <w:ilvl w:val="0"/>
          <w:numId w:val="33"/>
        </w:numPr>
        <w:spacing w:before="120" w:line="240" w:lineRule="auto"/>
        <w:ind w:left="993"/>
        <w:jc w:val="both"/>
        <w:rPr>
          <w:rFonts w:ascii="Calibri" w:hAnsi="Calibri" w:cs="Calibri"/>
          <w:snapToGrid w:val="0"/>
        </w:rPr>
      </w:pPr>
      <w:r>
        <w:rPr>
          <w:rFonts w:ascii="Calibri" w:hAnsi="Calibri" w:cs="Calibri"/>
          <w:snapToGrid w:val="0"/>
        </w:rPr>
        <w:t xml:space="preserve">à </w:t>
      </w:r>
      <w:r w:rsidR="00895DB4" w:rsidRPr="0034115E">
        <w:rPr>
          <w:rFonts w:ascii="Calibri" w:hAnsi="Calibri" w:cs="Calibri"/>
          <w:snapToGrid w:val="0"/>
        </w:rPr>
        <w:t xml:space="preserve">conserver </w:t>
      </w:r>
      <w:r w:rsidR="007476F1" w:rsidRPr="0034115E">
        <w:rPr>
          <w:rFonts w:ascii="Calibri" w:hAnsi="Calibri" w:cs="Calibri"/>
          <w:snapToGrid w:val="0"/>
        </w:rPr>
        <w:t xml:space="preserve">les Données Personnelles </w:t>
      </w:r>
      <w:r w:rsidR="008A57D1" w:rsidRPr="0034115E">
        <w:rPr>
          <w:rFonts w:ascii="Calibri" w:hAnsi="Calibri" w:cs="Calibri"/>
          <w:snapToGrid w:val="0"/>
        </w:rPr>
        <w:t xml:space="preserve">du </w:t>
      </w:r>
      <w:r w:rsidR="008A57D1" w:rsidRPr="00747CC5">
        <w:rPr>
          <w:rFonts w:ascii="Calibri" w:hAnsi="Calibri" w:cs="Calibri"/>
          <w:smallCaps/>
          <w:snapToGrid w:val="0"/>
        </w:rPr>
        <w:t>Contractant</w:t>
      </w:r>
      <w:r w:rsidR="00920016">
        <w:rPr>
          <w:rFonts w:ascii="Calibri" w:hAnsi="Calibri" w:cs="Calibri"/>
          <w:snapToGrid w:val="0"/>
        </w:rPr>
        <w:t xml:space="preserve"> pour un période équivalent</w:t>
      </w:r>
      <w:r>
        <w:rPr>
          <w:rFonts w:ascii="Calibri" w:hAnsi="Calibri" w:cs="Calibri"/>
          <w:snapToGrid w:val="0"/>
        </w:rPr>
        <w:t>e</w:t>
      </w:r>
      <w:r w:rsidR="00920016">
        <w:rPr>
          <w:rFonts w:ascii="Calibri" w:hAnsi="Calibri" w:cs="Calibri"/>
          <w:snapToGrid w:val="0"/>
        </w:rPr>
        <w:t xml:space="preserve"> à la durée d’exécution du présent </w:t>
      </w:r>
      <w:r w:rsidRPr="00747CC5">
        <w:rPr>
          <w:rFonts w:ascii="Calibri" w:hAnsi="Calibri" w:cs="Calibri"/>
          <w:smallCaps/>
          <w:snapToGrid w:val="0"/>
        </w:rPr>
        <w:t>Contrat</w:t>
      </w:r>
      <w:r>
        <w:rPr>
          <w:rFonts w:ascii="Calibri" w:hAnsi="Calibri" w:cs="Calibri"/>
          <w:snapToGrid w:val="0"/>
        </w:rPr>
        <w:t xml:space="preserve"> tout en incluant une durée supplémentaire de trois ans courant à compter du terme de celui-ci ; </w:t>
      </w:r>
    </w:p>
    <w:p w14:paraId="2F95BF86" w14:textId="77777777" w:rsidR="008A57D1" w:rsidRPr="0034115E" w:rsidRDefault="007476F1" w:rsidP="00A1761D">
      <w:pPr>
        <w:pStyle w:val="Paragraphedeliste"/>
        <w:widowControl w:val="0"/>
        <w:numPr>
          <w:ilvl w:val="0"/>
          <w:numId w:val="33"/>
        </w:numPr>
        <w:spacing w:before="120" w:line="240" w:lineRule="auto"/>
        <w:ind w:left="993"/>
        <w:jc w:val="both"/>
        <w:rPr>
          <w:rFonts w:ascii="Calibri" w:hAnsi="Calibri" w:cs="Calibri"/>
          <w:snapToGrid w:val="0"/>
        </w:rPr>
      </w:pPr>
      <w:r w:rsidRPr="0034115E">
        <w:rPr>
          <w:rFonts w:ascii="Calibri" w:hAnsi="Calibri" w:cs="Calibri"/>
          <w:snapToGrid w:val="0"/>
        </w:rPr>
        <w:t xml:space="preserve">à restituer ou à détruire, selon les instructions </w:t>
      </w:r>
      <w:r w:rsidR="008A57D1" w:rsidRPr="0034115E">
        <w:rPr>
          <w:rFonts w:ascii="Calibri" w:hAnsi="Calibri" w:cs="Calibri"/>
          <w:snapToGrid w:val="0"/>
        </w:rPr>
        <w:t xml:space="preserve">du </w:t>
      </w:r>
      <w:r w:rsidR="008A57D1" w:rsidRPr="00747CC5">
        <w:rPr>
          <w:rFonts w:ascii="Calibri" w:hAnsi="Calibri" w:cs="Calibri"/>
          <w:smallCaps/>
          <w:snapToGrid w:val="0"/>
        </w:rPr>
        <w:t>Contractant</w:t>
      </w:r>
      <w:r w:rsidRPr="0034115E">
        <w:rPr>
          <w:rFonts w:ascii="Calibri" w:hAnsi="Calibri" w:cs="Calibri"/>
          <w:snapToGrid w:val="0"/>
        </w:rPr>
        <w:t>, l’ensem</w:t>
      </w:r>
      <w:r w:rsidR="008A57D1" w:rsidRPr="0034115E">
        <w:rPr>
          <w:rFonts w:ascii="Calibri" w:hAnsi="Calibri" w:cs="Calibri"/>
          <w:snapToGrid w:val="0"/>
        </w:rPr>
        <w:t>ble des Données Personnelles le concernant</w:t>
      </w:r>
      <w:r w:rsidR="00F838D4">
        <w:rPr>
          <w:rFonts w:ascii="Calibri" w:hAnsi="Calibri" w:cs="Calibri"/>
          <w:snapToGrid w:val="0"/>
        </w:rPr>
        <w:t> ;</w:t>
      </w:r>
    </w:p>
    <w:p w14:paraId="1EE13187" w14:textId="77777777" w:rsidR="009069EF" w:rsidRDefault="007476F1" w:rsidP="00A1761D">
      <w:pPr>
        <w:pStyle w:val="Paragraphedeliste"/>
        <w:widowControl w:val="0"/>
        <w:numPr>
          <w:ilvl w:val="0"/>
          <w:numId w:val="33"/>
        </w:numPr>
        <w:spacing w:before="120" w:line="240" w:lineRule="auto"/>
        <w:ind w:left="993"/>
        <w:jc w:val="both"/>
        <w:rPr>
          <w:rFonts w:ascii="Calibri" w:hAnsi="Calibri" w:cs="Calibri"/>
          <w:snapToGrid w:val="0"/>
        </w:rPr>
      </w:pPr>
      <w:r w:rsidRPr="0034115E">
        <w:rPr>
          <w:rFonts w:ascii="Calibri" w:hAnsi="Calibri" w:cs="Calibri"/>
          <w:snapToGrid w:val="0"/>
        </w:rPr>
        <w:t>à ce</w:t>
      </w:r>
      <w:r w:rsidR="008A57D1" w:rsidRPr="0034115E">
        <w:rPr>
          <w:rFonts w:ascii="Calibri" w:hAnsi="Calibri" w:cs="Calibri"/>
          <w:snapToGrid w:val="0"/>
        </w:rPr>
        <w:t xml:space="preserve">rtifier par écrit au </w:t>
      </w:r>
      <w:r w:rsidR="008A57D1" w:rsidRPr="00747CC5">
        <w:rPr>
          <w:rFonts w:ascii="Calibri" w:hAnsi="Calibri" w:cs="Calibri"/>
          <w:smallCaps/>
          <w:snapToGrid w:val="0"/>
        </w:rPr>
        <w:t>Contractant</w:t>
      </w:r>
      <w:r w:rsidR="008A57D1" w:rsidRPr="0034115E">
        <w:rPr>
          <w:rFonts w:ascii="Calibri" w:hAnsi="Calibri" w:cs="Calibri"/>
          <w:snapToGrid w:val="0"/>
        </w:rPr>
        <w:t xml:space="preserve"> </w:t>
      </w:r>
      <w:r w:rsidRPr="0034115E">
        <w:rPr>
          <w:rFonts w:ascii="Calibri" w:hAnsi="Calibri" w:cs="Calibri"/>
          <w:snapToGrid w:val="0"/>
        </w:rPr>
        <w:t xml:space="preserve"> avoir, selon les cas, procédé à la remise intégrale de</w:t>
      </w:r>
      <w:r w:rsidR="008A57D1" w:rsidRPr="0034115E">
        <w:rPr>
          <w:rFonts w:ascii="Calibri" w:hAnsi="Calibri" w:cs="Calibri"/>
          <w:snapToGrid w:val="0"/>
        </w:rPr>
        <w:t xml:space="preserve"> se</w:t>
      </w:r>
      <w:r w:rsidRPr="0034115E">
        <w:rPr>
          <w:rFonts w:ascii="Calibri" w:hAnsi="Calibri" w:cs="Calibri"/>
          <w:snapToGrid w:val="0"/>
        </w:rPr>
        <w:t xml:space="preserve">s données, ou à leur destruction, et à pouvoir en justifier à première demande de </w:t>
      </w:r>
      <w:r w:rsidR="008A57D1" w:rsidRPr="0034115E">
        <w:rPr>
          <w:rFonts w:ascii="Calibri" w:hAnsi="Calibri" w:cs="Calibri"/>
          <w:snapToGrid w:val="0"/>
        </w:rPr>
        <w:t>sa part</w:t>
      </w:r>
      <w:r w:rsidRPr="0034115E">
        <w:rPr>
          <w:rFonts w:ascii="Calibri" w:hAnsi="Calibri" w:cs="Calibri"/>
          <w:snapToGrid w:val="0"/>
        </w:rPr>
        <w:t xml:space="preserve"> et / ou des autorités compétentes.</w:t>
      </w:r>
    </w:p>
    <w:p w14:paraId="4035C436" w14:textId="77777777" w:rsidR="009069EF" w:rsidRDefault="009069EF" w:rsidP="00A1761D">
      <w:pPr>
        <w:widowControl w:val="0"/>
        <w:tabs>
          <w:tab w:val="left" w:pos="567"/>
        </w:tabs>
        <w:spacing w:before="120" w:line="240" w:lineRule="auto"/>
        <w:ind w:left="567"/>
        <w:jc w:val="both"/>
        <w:rPr>
          <w:rFonts w:ascii="Calibri" w:hAnsi="Calibri" w:cs="Calibri"/>
          <w:snapToGrid w:val="0"/>
        </w:rPr>
      </w:pPr>
      <w:r w:rsidRPr="009069EF">
        <w:rPr>
          <w:rFonts w:ascii="Calibri" w:hAnsi="Calibri" w:cs="Calibri"/>
          <w:snapToGrid w:val="0"/>
        </w:rPr>
        <w:t xml:space="preserve">Le </w:t>
      </w:r>
      <w:r w:rsidRPr="00747CC5">
        <w:rPr>
          <w:rFonts w:ascii="Calibri" w:hAnsi="Calibri" w:cs="Calibri"/>
          <w:smallCaps/>
          <w:snapToGrid w:val="0"/>
        </w:rPr>
        <w:t>Contractant</w:t>
      </w:r>
      <w:r w:rsidRPr="0034115E">
        <w:rPr>
          <w:rFonts w:ascii="Calibri" w:hAnsi="Calibri" w:cs="Calibri"/>
          <w:snapToGrid w:val="0"/>
        </w:rPr>
        <w:t xml:space="preserve"> dispose d'un droit d'accès </w:t>
      </w:r>
      <w:r>
        <w:rPr>
          <w:rFonts w:ascii="Calibri" w:hAnsi="Calibri" w:cs="Calibri"/>
          <w:snapToGrid w:val="0"/>
        </w:rPr>
        <w:t>aux Données Personnelles</w:t>
      </w:r>
      <w:r w:rsidRPr="0034115E">
        <w:rPr>
          <w:rFonts w:ascii="Calibri" w:hAnsi="Calibri" w:cs="Calibri"/>
          <w:snapToGrid w:val="0"/>
        </w:rPr>
        <w:t xml:space="preserve"> le concernant, de même que d'un droit de rectification de ces données. </w:t>
      </w:r>
      <w:r w:rsidR="00B91D12">
        <w:rPr>
          <w:rFonts w:ascii="Calibri" w:hAnsi="Calibri" w:cs="Calibri"/>
          <w:snapToGrid w:val="0"/>
        </w:rPr>
        <w:t>Pour ex</w:t>
      </w:r>
      <w:r w:rsidR="00611A5E">
        <w:rPr>
          <w:rFonts w:ascii="Calibri" w:hAnsi="Calibri" w:cs="Calibri"/>
          <w:snapToGrid w:val="0"/>
        </w:rPr>
        <w:t>ercer ces droits</w:t>
      </w:r>
      <w:r w:rsidR="00EC0294">
        <w:rPr>
          <w:rFonts w:ascii="Calibri" w:hAnsi="Calibri" w:cs="Calibri"/>
          <w:snapToGrid w:val="0"/>
        </w:rPr>
        <w:t xml:space="preserve"> auprès du </w:t>
      </w:r>
      <w:r w:rsidR="00611A5E">
        <w:rPr>
          <w:rFonts w:ascii="Calibri" w:hAnsi="Calibri" w:cs="Calibri"/>
          <w:snapToGrid w:val="0"/>
        </w:rPr>
        <w:t>Responsable du traitement des Données Personnelle</w:t>
      </w:r>
      <w:r w:rsidR="00397AA1">
        <w:rPr>
          <w:rFonts w:ascii="Calibri" w:hAnsi="Calibri" w:cs="Calibri"/>
          <w:snapToGrid w:val="0"/>
        </w:rPr>
        <w:t>s</w:t>
      </w:r>
      <w:r w:rsidR="00611A5E">
        <w:rPr>
          <w:rFonts w:ascii="Calibri" w:hAnsi="Calibri" w:cs="Calibri"/>
          <w:snapToGrid w:val="0"/>
        </w:rPr>
        <w:t xml:space="preserve"> d’</w:t>
      </w:r>
      <w:r w:rsidR="00611A5E" w:rsidRPr="00747CC5">
        <w:rPr>
          <w:rFonts w:ascii="Calibri" w:hAnsi="Calibri" w:cs="Calibri"/>
          <w:smallCaps/>
          <w:snapToGrid w:val="0"/>
        </w:rPr>
        <w:t>Expertise France</w:t>
      </w:r>
      <w:r w:rsidR="00611A5E">
        <w:rPr>
          <w:rFonts w:ascii="Calibri" w:hAnsi="Calibri" w:cs="Calibri"/>
          <w:snapToGrid w:val="0"/>
        </w:rPr>
        <w:t xml:space="preserve">, le </w:t>
      </w:r>
      <w:r w:rsidR="00611A5E" w:rsidRPr="00747CC5">
        <w:rPr>
          <w:rFonts w:ascii="Calibri" w:hAnsi="Calibri" w:cs="Calibri"/>
          <w:smallCaps/>
          <w:snapToGrid w:val="0"/>
        </w:rPr>
        <w:t>Contractant</w:t>
      </w:r>
      <w:r w:rsidR="00611A5E">
        <w:rPr>
          <w:rFonts w:ascii="Calibri" w:hAnsi="Calibri" w:cs="Calibri"/>
          <w:snapToGrid w:val="0"/>
        </w:rPr>
        <w:t xml:space="preserve"> peut envoyer un email à l’adresse suivante :</w:t>
      </w:r>
      <w:r w:rsidR="007E32DD">
        <w:rPr>
          <w:rFonts w:ascii="Calibri" w:hAnsi="Calibri" w:cs="Calibri"/>
          <w:snapToGrid w:val="0"/>
        </w:rPr>
        <w:t xml:space="preserve"> </w:t>
      </w:r>
      <w:hyperlink r:id="rId20" w:history="1">
        <w:r w:rsidR="00397AA1" w:rsidRPr="006A6B26">
          <w:rPr>
            <w:rStyle w:val="Lienhypertexte"/>
            <w:rFonts w:ascii="Calibri" w:hAnsi="Calibri" w:cs="Calibri"/>
            <w:snapToGrid w:val="0"/>
          </w:rPr>
          <w:t>contact@expertisefrance.fr</w:t>
        </w:r>
      </w:hyperlink>
      <w:r w:rsidR="00397AA1">
        <w:rPr>
          <w:rFonts w:ascii="Calibri" w:hAnsi="Calibri" w:cs="Calibri"/>
          <w:snapToGrid w:val="0"/>
        </w:rPr>
        <w:t>.</w:t>
      </w:r>
    </w:p>
    <w:p w14:paraId="69B51FFC" w14:textId="7A64A27F" w:rsidR="002A19B9" w:rsidRDefault="00397AA1" w:rsidP="00A1761D">
      <w:pPr>
        <w:widowControl w:val="0"/>
        <w:tabs>
          <w:tab w:val="left" w:pos="567"/>
        </w:tabs>
        <w:spacing w:before="120" w:line="240" w:lineRule="auto"/>
        <w:ind w:left="567"/>
        <w:jc w:val="both"/>
        <w:rPr>
          <w:rFonts w:ascii="Calibri" w:hAnsi="Calibri" w:cs="Calibri"/>
          <w:snapToGrid w:val="0"/>
        </w:rPr>
      </w:pPr>
      <w:r>
        <w:rPr>
          <w:rFonts w:ascii="Calibri" w:hAnsi="Calibri" w:cs="Calibri"/>
          <w:snapToGrid w:val="0"/>
        </w:rPr>
        <w:t xml:space="preserve">Le </w:t>
      </w:r>
      <w:r w:rsidRPr="00747CC5">
        <w:rPr>
          <w:rFonts w:ascii="Calibri" w:hAnsi="Calibri" w:cs="Calibri"/>
          <w:smallCaps/>
          <w:snapToGrid w:val="0"/>
        </w:rPr>
        <w:t>Contractant</w:t>
      </w:r>
      <w:r>
        <w:rPr>
          <w:rFonts w:ascii="Calibri" w:hAnsi="Calibri" w:cs="Calibri"/>
          <w:snapToGrid w:val="0"/>
        </w:rPr>
        <w:t xml:space="preserve"> peut être amené à traiter des Données Personnelles dans le cadre de la fourniture de ses prestations. Il s’engage alors à les traiter dans les mêmes</w:t>
      </w:r>
      <w:r w:rsidR="005C220F">
        <w:rPr>
          <w:rFonts w:ascii="Calibri" w:hAnsi="Calibri" w:cs="Calibri"/>
          <w:snapToGrid w:val="0"/>
        </w:rPr>
        <w:t xml:space="preserve"> conditions</w:t>
      </w:r>
      <w:r>
        <w:rPr>
          <w:rFonts w:ascii="Calibri" w:hAnsi="Calibri" w:cs="Calibri"/>
          <w:snapToGrid w:val="0"/>
        </w:rPr>
        <w:t xml:space="preserve"> que celles </w:t>
      </w:r>
      <w:r w:rsidR="002A19B9">
        <w:rPr>
          <w:rFonts w:ascii="Calibri" w:hAnsi="Calibri" w:cs="Calibri"/>
          <w:snapToGrid w:val="0"/>
        </w:rPr>
        <w:t>énoncées par le présent Article.</w:t>
      </w:r>
    </w:p>
    <w:p w14:paraId="6498F49D" w14:textId="77777777" w:rsidR="002A19B9" w:rsidRPr="001B5605" w:rsidRDefault="002A19B9" w:rsidP="00A1761D">
      <w:pPr>
        <w:pStyle w:val="v"/>
        <w:widowControl w:val="0"/>
        <w:numPr>
          <w:ilvl w:val="0"/>
          <w:numId w:val="9"/>
        </w:numPr>
        <w:spacing w:before="600" w:after="240"/>
        <w:ind w:left="357" w:hanging="357"/>
        <w:outlineLvl w:val="0"/>
        <w:rPr>
          <w:rFonts w:asciiTheme="minorHAnsi" w:hAnsiTheme="minorHAnsi"/>
          <w:b/>
          <w:caps/>
          <w:sz w:val="24"/>
        </w:rPr>
      </w:pPr>
      <w:bookmarkStart w:id="111" w:name="_Toc32413554"/>
      <w:r w:rsidRPr="001B5605">
        <w:rPr>
          <w:rFonts w:asciiTheme="minorHAnsi" w:hAnsiTheme="minorHAnsi"/>
          <w:b/>
          <w:caps/>
          <w:sz w:val="24"/>
        </w:rPr>
        <w:t>Règlement des litiges - DROIT Français APPLICABLE</w:t>
      </w:r>
      <w:bookmarkEnd w:id="111"/>
    </w:p>
    <w:p w14:paraId="5AED24B8" w14:textId="77777777" w:rsidR="002A19B9" w:rsidRPr="001B5605" w:rsidRDefault="002A19B9"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 xml:space="preserve">Tout différend entre les </w:t>
      </w:r>
      <w:r w:rsidRPr="00747CC5">
        <w:rPr>
          <w:rFonts w:asciiTheme="minorHAnsi" w:hAnsiTheme="minorHAnsi" w:cs="Arial"/>
          <w:smallCaps/>
          <w:sz w:val="20"/>
        </w:rPr>
        <w:t>Parties</w:t>
      </w:r>
      <w:r w:rsidRPr="001B5605">
        <w:rPr>
          <w:rFonts w:asciiTheme="minorHAnsi" w:hAnsiTheme="minorHAnsi" w:cs="Arial"/>
          <w:sz w:val="20"/>
        </w:rPr>
        <w:t xml:space="preserve"> relatif à l’existence, la validité, l’interprétation, l’exécution et la résiliation du </w:t>
      </w:r>
      <w:r w:rsidRPr="001B5605">
        <w:rPr>
          <w:rFonts w:asciiTheme="minorHAnsi" w:hAnsiTheme="minorHAnsi" w:cs="Arial"/>
          <w:smallCaps/>
          <w:sz w:val="20"/>
        </w:rPr>
        <w:t xml:space="preserve">Contrat </w:t>
      </w:r>
      <w:r w:rsidRPr="001B5605">
        <w:rPr>
          <w:rFonts w:asciiTheme="minorHAnsi" w:hAnsiTheme="minorHAnsi" w:cs="Arial"/>
          <w:sz w:val="20"/>
        </w:rPr>
        <w:t xml:space="preserve">(ou de l’une quelconque de ses clauses) que les </w:t>
      </w:r>
      <w:r w:rsidRPr="00747CC5">
        <w:rPr>
          <w:rFonts w:asciiTheme="minorHAnsi" w:hAnsiTheme="minorHAnsi" w:cs="Arial"/>
          <w:smallCaps/>
          <w:sz w:val="20"/>
        </w:rPr>
        <w:t>Parties</w:t>
      </w:r>
      <w:r w:rsidRPr="001B5605">
        <w:rPr>
          <w:rFonts w:asciiTheme="minorHAnsi" w:hAnsiTheme="minorHAnsi" w:cs="Arial"/>
          <w:sz w:val="20"/>
        </w:rPr>
        <w:t xml:space="preserve"> ne pourraient pas résoudre amiablement dans les trente jours de la notification du différend par la Partie demanderesse à l’autre Partie, sera soumis au jugement du Tribunal Administratif de Paris.</w:t>
      </w:r>
    </w:p>
    <w:p w14:paraId="56A68015" w14:textId="77777777" w:rsidR="002A19B9" w:rsidRPr="002A19B9" w:rsidRDefault="002A19B9"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 xml:space="preserve">Le droit applicable au présent </w:t>
      </w:r>
      <w:r w:rsidRPr="001B5605">
        <w:rPr>
          <w:rFonts w:asciiTheme="minorHAnsi" w:hAnsiTheme="minorHAnsi" w:cs="Arial"/>
          <w:smallCaps/>
          <w:sz w:val="20"/>
        </w:rPr>
        <w:t xml:space="preserve">Contrat </w:t>
      </w:r>
      <w:r w:rsidRPr="001B5605">
        <w:rPr>
          <w:rFonts w:asciiTheme="minorHAnsi" w:hAnsiTheme="minorHAnsi" w:cs="Arial"/>
          <w:sz w:val="20"/>
        </w:rPr>
        <w:t>est le droit français</w:t>
      </w:r>
      <w:r w:rsidR="003F06DE">
        <w:rPr>
          <w:rFonts w:asciiTheme="minorHAnsi" w:hAnsiTheme="minorHAnsi" w:cs="Arial"/>
          <w:sz w:val="20"/>
        </w:rPr>
        <w:t xml:space="preserve"> à l’exclusion de tout autre droit</w:t>
      </w:r>
      <w:r w:rsidRPr="001B5605">
        <w:rPr>
          <w:rFonts w:asciiTheme="minorHAnsi" w:hAnsiTheme="minorHAnsi" w:cs="Arial"/>
          <w:sz w:val="20"/>
        </w:rPr>
        <w:t>.</w:t>
      </w:r>
    </w:p>
    <w:p w14:paraId="4C8C8C48" w14:textId="77777777" w:rsidR="00CE4511" w:rsidRPr="001B5605" w:rsidRDefault="00CE4511" w:rsidP="00A1761D">
      <w:pPr>
        <w:pStyle w:val="v"/>
        <w:widowControl w:val="0"/>
        <w:numPr>
          <w:ilvl w:val="0"/>
          <w:numId w:val="9"/>
        </w:numPr>
        <w:spacing w:before="600" w:after="240"/>
        <w:ind w:left="357" w:hanging="357"/>
        <w:outlineLvl w:val="0"/>
        <w:rPr>
          <w:rFonts w:asciiTheme="minorHAnsi" w:hAnsiTheme="minorHAnsi"/>
          <w:b/>
          <w:caps/>
          <w:sz w:val="24"/>
        </w:rPr>
      </w:pPr>
      <w:bookmarkStart w:id="112" w:name="_Toc32413555"/>
      <w:r w:rsidRPr="001B5605">
        <w:rPr>
          <w:rFonts w:asciiTheme="minorHAnsi" w:hAnsiTheme="minorHAnsi"/>
          <w:b/>
          <w:caps/>
          <w:sz w:val="24"/>
        </w:rPr>
        <w:t>Dispositions finales</w:t>
      </w:r>
      <w:bookmarkEnd w:id="112"/>
    </w:p>
    <w:p w14:paraId="46EE7A27" w14:textId="77777777" w:rsidR="00800C6C" w:rsidRPr="001B5605" w:rsidRDefault="00800C6C" w:rsidP="00A1761D">
      <w:pPr>
        <w:pStyle w:val="Titre2"/>
        <w:spacing w:before="120" w:after="60"/>
        <w:jc w:val="both"/>
        <w:rPr>
          <w:rFonts w:asciiTheme="minorHAnsi" w:hAnsiTheme="minorHAnsi"/>
        </w:rPr>
      </w:pPr>
      <w:bookmarkStart w:id="113" w:name="_Toc392669654"/>
      <w:bookmarkStart w:id="114" w:name="_Toc32413556"/>
      <w:r w:rsidRPr="001B5605">
        <w:rPr>
          <w:rFonts w:asciiTheme="minorHAnsi" w:hAnsiTheme="minorHAnsi"/>
        </w:rPr>
        <w:t>Déclaration</w:t>
      </w:r>
      <w:bookmarkEnd w:id="113"/>
      <w:bookmarkEnd w:id="114"/>
    </w:p>
    <w:p w14:paraId="45D0F565" w14:textId="4FF456AB" w:rsidR="00276A02" w:rsidRPr="001B5605" w:rsidRDefault="00276A02" w:rsidP="00A1761D">
      <w:pPr>
        <w:spacing w:before="120" w:line="240" w:lineRule="auto"/>
        <w:ind w:left="567"/>
        <w:jc w:val="both"/>
        <w:rPr>
          <w:rFonts w:asciiTheme="minorHAnsi" w:hAnsiTheme="minorHAnsi" w:cs="Arial"/>
        </w:rPr>
      </w:pPr>
      <w:r w:rsidRPr="00E4538E">
        <w:rPr>
          <w:rFonts w:asciiTheme="minorHAnsi" w:hAnsiTheme="minorHAnsi" w:cs="Arial"/>
        </w:rPr>
        <w:t xml:space="preserve">Le </w:t>
      </w:r>
      <w:r w:rsidR="0082684B" w:rsidRPr="00E4538E">
        <w:rPr>
          <w:rFonts w:asciiTheme="minorHAnsi" w:hAnsiTheme="minorHAnsi" w:cs="Arial"/>
          <w:smallCaps/>
        </w:rPr>
        <w:t>Contractant</w:t>
      </w:r>
      <w:r w:rsidR="00FF3A69" w:rsidRPr="00E4538E">
        <w:rPr>
          <w:rFonts w:asciiTheme="minorHAnsi" w:hAnsiTheme="minorHAnsi" w:cs="Arial"/>
        </w:rPr>
        <w:t xml:space="preserve"> </w:t>
      </w:r>
      <w:r w:rsidRPr="00E4538E">
        <w:rPr>
          <w:rFonts w:asciiTheme="minorHAnsi" w:hAnsiTheme="minorHAnsi" w:cs="Arial"/>
        </w:rPr>
        <w:t xml:space="preserve">déclare sous peine de résiliation de plein droit du </w:t>
      </w:r>
      <w:r w:rsidR="00E9264A" w:rsidRPr="00E4538E">
        <w:rPr>
          <w:rFonts w:asciiTheme="minorHAnsi" w:hAnsiTheme="minorHAnsi" w:cs="Arial"/>
          <w:smallCaps/>
        </w:rPr>
        <w:t>Contrat</w:t>
      </w:r>
      <w:r w:rsidRPr="00E4538E">
        <w:rPr>
          <w:rFonts w:asciiTheme="minorHAnsi" w:hAnsiTheme="minorHAnsi" w:cs="Arial"/>
        </w:rPr>
        <w:t xml:space="preserve">, qu'aucune des personnes physiques ou morales pour lesquelles il intervient ne tombe sous le coup des interdictions découlant </w:t>
      </w:r>
      <w:r w:rsidR="00554974" w:rsidRPr="00E4538E">
        <w:rPr>
          <w:rFonts w:asciiTheme="minorHAnsi" w:hAnsiTheme="minorHAnsi" w:cs="Arial"/>
        </w:rPr>
        <w:t>des articles L. 2141-1 à L 2141-</w:t>
      </w:r>
      <w:r w:rsidR="00255D91" w:rsidRPr="00E4538E">
        <w:rPr>
          <w:rFonts w:asciiTheme="minorHAnsi" w:hAnsiTheme="minorHAnsi" w:cs="Arial"/>
        </w:rPr>
        <w:t>6</w:t>
      </w:r>
      <w:r w:rsidR="00554974" w:rsidRPr="00E4538E">
        <w:rPr>
          <w:rFonts w:asciiTheme="minorHAnsi" w:hAnsiTheme="minorHAnsi" w:cs="Arial"/>
        </w:rPr>
        <w:t xml:space="preserve"> et  L. 2141-7 à L. 2141-11  du Code de la commande publique</w:t>
      </w:r>
      <w:r w:rsidR="0018104F" w:rsidRPr="00E4538E">
        <w:rPr>
          <w:rFonts w:asciiTheme="minorHAnsi" w:hAnsiTheme="minorHAnsi" w:cs="Arial"/>
        </w:rPr>
        <w:t xml:space="preserve"> </w:t>
      </w:r>
      <w:r w:rsidRPr="00E4538E">
        <w:rPr>
          <w:rFonts w:asciiTheme="minorHAnsi" w:hAnsiTheme="minorHAnsi" w:cs="Arial"/>
        </w:rPr>
        <w:t>ou d'une interdiction équivalente prononcée dans un autre pays.</w:t>
      </w:r>
    </w:p>
    <w:p w14:paraId="7C630B9D" w14:textId="77777777" w:rsidR="00FF3A69" w:rsidRPr="001B5605" w:rsidRDefault="00276A02" w:rsidP="00A1761D">
      <w:pPr>
        <w:spacing w:before="120" w:line="240" w:lineRule="auto"/>
        <w:ind w:left="567"/>
        <w:jc w:val="both"/>
        <w:rPr>
          <w:rFonts w:asciiTheme="minorHAnsi" w:hAnsiTheme="minorHAnsi" w:cs="Arial"/>
        </w:rPr>
      </w:pPr>
      <w:r w:rsidRPr="001B5605">
        <w:rPr>
          <w:rFonts w:asciiTheme="minorHAnsi" w:hAnsiTheme="minorHAnsi" w:cs="Arial"/>
        </w:rPr>
        <w:t xml:space="preserve">Le </w:t>
      </w:r>
      <w:r w:rsidR="0082684B">
        <w:rPr>
          <w:rFonts w:asciiTheme="minorHAnsi" w:hAnsiTheme="minorHAnsi" w:cs="Arial"/>
          <w:smallCaps/>
        </w:rPr>
        <w:t>Contractant</w:t>
      </w:r>
      <w:r w:rsidR="00FF3A69" w:rsidRPr="001B5605">
        <w:rPr>
          <w:rFonts w:asciiTheme="minorHAnsi" w:hAnsiTheme="minorHAnsi" w:cs="Arial"/>
        </w:rPr>
        <w:t xml:space="preserve"> </w:t>
      </w:r>
      <w:r w:rsidRPr="001B5605">
        <w:rPr>
          <w:rFonts w:asciiTheme="minorHAnsi" w:hAnsiTheme="minorHAnsi" w:cs="Arial"/>
        </w:rPr>
        <w:t xml:space="preserve">déclare que les engagements pris dans le cadre du présent </w:t>
      </w:r>
      <w:r w:rsidR="00E9264A" w:rsidRPr="001B5605">
        <w:rPr>
          <w:rFonts w:asciiTheme="minorHAnsi" w:hAnsiTheme="minorHAnsi" w:cs="Arial"/>
          <w:smallCaps/>
        </w:rPr>
        <w:t xml:space="preserve">Contrat </w:t>
      </w:r>
      <w:r w:rsidRPr="001B5605">
        <w:rPr>
          <w:rFonts w:asciiTheme="minorHAnsi" w:hAnsiTheme="minorHAnsi" w:cs="Arial"/>
        </w:rPr>
        <w:t xml:space="preserve">ne le place pas en position de conflit d’intérêt pouvant notamment avoir un impact sur l’exécution du </w:t>
      </w:r>
      <w:r w:rsidR="00E9264A" w:rsidRPr="001B5605">
        <w:rPr>
          <w:rFonts w:asciiTheme="minorHAnsi" w:hAnsiTheme="minorHAnsi" w:cs="Arial"/>
          <w:smallCaps/>
        </w:rPr>
        <w:t>Contrat</w:t>
      </w:r>
      <w:r w:rsidRPr="001B5605">
        <w:rPr>
          <w:rFonts w:asciiTheme="minorHAnsi" w:hAnsiTheme="minorHAnsi" w:cs="Arial"/>
        </w:rPr>
        <w:t>.</w:t>
      </w:r>
    </w:p>
    <w:p w14:paraId="7EC183C3" w14:textId="77777777" w:rsidR="00390537" w:rsidRPr="001B5605" w:rsidRDefault="00390537" w:rsidP="00A1761D">
      <w:pPr>
        <w:spacing w:before="120" w:line="240" w:lineRule="auto"/>
        <w:ind w:left="567"/>
        <w:jc w:val="both"/>
        <w:rPr>
          <w:rFonts w:asciiTheme="minorHAnsi" w:hAnsiTheme="minorHAnsi" w:cs="Arial"/>
        </w:rPr>
      </w:pPr>
      <w:r w:rsidRPr="001B5605">
        <w:rPr>
          <w:rFonts w:asciiTheme="minorHAnsi" w:hAnsiTheme="minorHAnsi" w:cs="Arial"/>
        </w:rPr>
        <w:t xml:space="preserve">Le </w:t>
      </w:r>
      <w:r w:rsidR="0082684B">
        <w:rPr>
          <w:rFonts w:asciiTheme="minorHAnsi" w:hAnsiTheme="minorHAnsi" w:cs="Arial"/>
          <w:smallCaps/>
        </w:rPr>
        <w:t>Contractant</w:t>
      </w:r>
      <w:r w:rsidR="00FF3A69" w:rsidRPr="001B5605">
        <w:rPr>
          <w:rFonts w:asciiTheme="minorHAnsi" w:hAnsiTheme="minorHAnsi" w:cs="Arial"/>
        </w:rPr>
        <w:t xml:space="preserve"> </w:t>
      </w:r>
      <w:r w:rsidRPr="001B5605">
        <w:rPr>
          <w:rFonts w:asciiTheme="minorHAnsi" w:hAnsiTheme="minorHAnsi" w:cs="Arial"/>
        </w:rPr>
        <w:t xml:space="preserve">déclare n’avoir commis aucun acte susceptible d'influencer le processus de réalisation du </w:t>
      </w:r>
      <w:r w:rsidRPr="001B5605">
        <w:rPr>
          <w:rFonts w:asciiTheme="minorHAnsi" w:hAnsiTheme="minorHAnsi" w:cs="Arial"/>
          <w:smallCaps/>
        </w:rPr>
        <w:t>Projet</w:t>
      </w:r>
      <w:r w:rsidRPr="001B5605">
        <w:rPr>
          <w:rFonts w:asciiTheme="minorHAnsi" w:hAnsiTheme="minorHAnsi" w:cs="Arial"/>
        </w:rPr>
        <w:t xml:space="preserve"> au détriment du Bénéficiaire et notamment qu'aucune Entente n'est intervenue et n'interviendra.</w:t>
      </w:r>
    </w:p>
    <w:p w14:paraId="60E8C83F" w14:textId="77777777" w:rsidR="00390537" w:rsidRPr="001B5605" w:rsidRDefault="00390537" w:rsidP="00A1761D">
      <w:pPr>
        <w:spacing w:before="120" w:line="240" w:lineRule="auto"/>
        <w:ind w:left="567"/>
        <w:jc w:val="both"/>
        <w:rPr>
          <w:rFonts w:asciiTheme="minorHAnsi" w:hAnsiTheme="minorHAnsi" w:cs="Arial"/>
        </w:rPr>
      </w:pPr>
      <w:r w:rsidRPr="001B5605">
        <w:rPr>
          <w:rFonts w:asciiTheme="minorHAnsi" w:hAnsiTheme="minorHAnsi" w:cs="Arial"/>
        </w:rPr>
        <w:t xml:space="preserve">Le </w:t>
      </w:r>
      <w:r w:rsidR="0082684B">
        <w:rPr>
          <w:rFonts w:asciiTheme="minorHAnsi" w:hAnsiTheme="minorHAnsi" w:cs="Arial"/>
          <w:smallCaps/>
        </w:rPr>
        <w:t>Contractant</w:t>
      </w:r>
      <w:r w:rsidR="00FF3A69" w:rsidRPr="001B5605">
        <w:rPr>
          <w:rFonts w:asciiTheme="minorHAnsi" w:hAnsiTheme="minorHAnsi" w:cs="Arial"/>
        </w:rPr>
        <w:t xml:space="preserve"> </w:t>
      </w:r>
      <w:r w:rsidRPr="001B5605">
        <w:rPr>
          <w:rFonts w:asciiTheme="minorHAnsi" w:hAnsiTheme="minorHAnsi" w:cs="Arial"/>
        </w:rPr>
        <w:t xml:space="preserve">déclare que la négociation, la passation et l'exécution du </w:t>
      </w:r>
      <w:r w:rsidR="00C3644B" w:rsidRPr="001B5605">
        <w:rPr>
          <w:rFonts w:asciiTheme="minorHAnsi" w:hAnsiTheme="minorHAnsi" w:cs="Arial"/>
          <w:smallCaps/>
        </w:rPr>
        <w:t>C</w:t>
      </w:r>
      <w:r w:rsidRPr="001B5605">
        <w:rPr>
          <w:rFonts w:asciiTheme="minorHAnsi" w:hAnsiTheme="minorHAnsi" w:cs="Arial"/>
          <w:smallCaps/>
        </w:rPr>
        <w:t>ontrat</w:t>
      </w:r>
      <w:r w:rsidRPr="001B5605">
        <w:rPr>
          <w:rFonts w:asciiTheme="minorHAnsi" w:hAnsiTheme="minorHAnsi" w:cs="Arial"/>
        </w:rPr>
        <w:t xml:space="preserve"> n'a pas donné lieu et ne donnera pas lieu à un acte de corruption tel que </w:t>
      </w:r>
      <w:r w:rsidR="00FF3A69" w:rsidRPr="001B5605">
        <w:rPr>
          <w:rFonts w:asciiTheme="minorHAnsi" w:hAnsiTheme="minorHAnsi" w:cs="Arial"/>
        </w:rPr>
        <w:t>défini</w:t>
      </w:r>
      <w:r w:rsidRPr="001B5605">
        <w:rPr>
          <w:rFonts w:asciiTheme="minorHAnsi" w:hAnsiTheme="minorHAnsi" w:cs="Arial"/>
        </w:rPr>
        <w:t xml:space="preserve"> par la Convention des Nations Unies contre la corruption en</w:t>
      </w:r>
      <w:r w:rsidR="00FF3A69" w:rsidRPr="001B5605">
        <w:rPr>
          <w:rFonts w:asciiTheme="minorHAnsi" w:hAnsiTheme="minorHAnsi" w:cs="Arial"/>
        </w:rPr>
        <w:t xml:space="preserve"> </w:t>
      </w:r>
      <w:r w:rsidRPr="001B5605">
        <w:rPr>
          <w:rFonts w:asciiTheme="minorHAnsi" w:hAnsiTheme="minorHAnsi" w:cs="Arial"/>
        </w:rPr>
        <w:t>date du 3I octobre 2003</w:t>
      </w:r>
    </w:p>
    <w:p w14:paraId="5D571531" w14:textId="77777777" w:rsidR="001865CB" w:rsidRDefault="00893886" w:rsidP="001865CB">
      <w:pPr>
        <w:pStyle w:val="u"/>
        <w:widowControl w:val="0"/>
        <w:numPr>
          <w:ilvl w:val="12"/>
          <w:numId w:val="0"/>
        </w:numPr>
        <w:spacing w:before="120"/>
        <w:ind w:left="562"/>
        <w:rPr>
          <w:rFonts w:asciiTheme="minorHAnsi" w:hAnsiTheme="minorHAnsi" w:cs="Arial"/>
          <w:sz w:val="20"/>
        </w:rPr>
      </w:pPr>
      <w:r w:rsidRPr="001B5605">
        <w:rPr>
          <w:rFonts w:asciiTheme="minorHAnsi" w:hAnsiTheme="minorHAnsi" w:cs="Arial"/>
          <w:sz w:val="20"/>
        </w:rPr>
        <w:lastRenderedPageBreak/>
        <w:t xml:space="preserve">Le </w:t>
      </w:r>
      <w:r w:rsidR="0082684B">
        <w:rPr>
          <w:rFonts w:asciiTheme="minorHAnsi" w:hAnsiTheme="minorHAnsi" w:cs="Arial"/>
          <w:smallCaps/>
          <w:sz w:val="20"/>
        </w:rPr>
        <w:t>Contractant</w:t>
      </w:r>
      <w:r w:rsidRPr="001B5605">
        <w:rPr>
          <w:rFonts w:asciiTheme="minorHAnsi" w:hAnsiTheme="minorHAnsi" w:cs="Arial"/>
          <w:sz w:val="20"/>
        </w:rPr>
        <w:t xml:space="preserve"> accepte le cas échéant la notification du </w:t>
      </w:r>
      <w:r w:rsidR="00E9264A" w:rsidRPr="001B5605">
        <w:rPr>
          <w:rFonts w:asciiTheme="minorHAnsi" w:hAnsiTheme="minorHAnsi" w:cs="Arial"/>
          <w:smallCaps/>
          <w:sz w:val="20"/>
        </w:rPr>
        <w:t>Contrat</w:t>
      </w:r>
      <w:r w:rsidRPr="001B5605">
        <w:rPr>
          <w:rFonts w:asciiTheme="minorHAnsi" w:hAnsiTheme="minorHAnsi" w:cs="Arial"/>
          <w:sz w:val="20"/>
        </w:rPr>
        <w:t>, selon les procédés habituellement en cours, sous forme dématérialisée.</w:t>
      </w:r>
    </w:p>
    <w:p w14:paraId="70D4DFC0" w14:textId="157ADCD9" w:rsidR="001865CB" w:rsidDel="00966CE1" w:rsidRDefault="001865CB">
      <w:pPr>
        <w:spacing w:line="240" w:lineRule="auto"/>
        <w:rPr>
          <w:del w:id="115" w:author="Camille LE JEAN" w:date="2020-07-22T13:57:00Z"/>
          <w:rFonts w:asciiTheme="minorHAnsi" w:eastAsia="Times New Roman" w:hAnsiTheme="minorHAnsi" w:cs="Arial"/>
        </w:rPr>
      </w:pPr>
      <w:del w:id="116" w:author="Camille LE JEAN" w:date="2020-07-22T13:57:00Z">
        <w:r w:rsidDel="00966CE1">
          <w:rPr>
            <w:rFonts w:asciiTheme="minorHAnsi" w:hAnsiTheme="minorHAnsi" w:cs="Arial"/>
          </w:rPr>
          <w:br w:type="page"/>
        </w:r>
      </w:del>
    </w:p>
    <w:p w14:paraId="3198B89F" w14:textId="77777777" w:rsidR="00BB55D6" w:rsidRDefault="00BB55D6" w:rsidP="00966CE1">
      <w:pPr>
        <w:spacing w:line="240" w:lineRule="auto"/>
        <w:rPr>
          <w:rFonts w:asciiTheme="minorHAnsi" w:hAnsiTheme="minorHAnsi" w:cs="Arial"/>
          <w:b/>
          <w:bCs/>
          <w:szCs w:val="22"/>
          <w:u w:val="single"/>
        </w:rPr>
        <w:pPrChange w:id="117" w:author="Camille LE JEAN" w:date="2020-07-22T13:57:00Z">
          <w:pPr>
            <w:pStyle w:val="u"/>
            <w:widowControl w:val="0"/>
            <w:numPr>
              <w:ilvl w:val="12"/>
            </w:numPr>
            <w:spacing w:before="120"/>
          </w:pPr>
        </w:pPrChange>
      </w:pPr>
    </w:p>
    <w:p w14:paraId="4AEF6695"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 xml:space="preserve">POUR LE </w:t>
      </w:r>
      <w:r w:rsidR="0082684B">
        <w:rPr>
          <w:rFonts w:asciiTheme="minorHAnsi" w:eastAsia="Times New Roman" w:hAnsiTheme="minorHAnsi" w:cs="Arial"/>
          <w:sz w:val="22"/>
          <w:szCs w:val="22"/>
        </w:rPr>
        <w:t>CONTRACTANT</w:t>
      </w:r>
      <w:r w:rsidRPr="001B5605">
        <w:rPr>
          <w:rFonts w:asciiTheme="minorHAnsi" w:eastAsia="Times New Roman" w:hAnsiTheme="minorHAnsi" w:cs="Arial"/>
          <w:sz w:val="22"/>
          <w:szCs w:val="22"/>
        </w:rPr>
        <w:t xml:space="preserve"> :</w:t>
      </w:r>
    </w:p>
    <w:p w14:paraId="5D3F2C28"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xml:space="preserve"> le...…….....20....</w:t>
      </w:r>
    </w:p>
    <w:p w14:paraId="5B8DE60D"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6DBF73A9"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64C50CA9" w14:textId="77777777" w:rsidR="00FF1258" w:rsidRPr="001B5605"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p>
    <w:p w14:paraId="76838961"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2F3A5436"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BBD6CC3"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POUR EXPERTISE FRANCE (pouvoir adjudicateur) :</w:t>
      </w:r>
    </w:p>
    <w:p w14:paraId="5D026A2D"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40B02B92"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xml:space="preserve"> le...…….....20....</w:t>
      </w:r>
    </w:p>
    <w:p w14:paraId="4184571B"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0D0E8333" w14:textId="71595A39"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00CBED9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2A662D7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Pr="001865C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2CEC15BD" w14:textId="77777777" w:rsidR="00710099" w:rsidRDefault="00710099" w:rsidP="00FF3A69">
      <w:pPr>
        <w:autoSpaceDE w:val="0"/>
        <w:autoSpaceDN w:val="0"/>
        <w:adjustRightInd w:val="0"/>
        <w:spacing w:line="240" w:lineRule="auto"/>
        <w:jc w:val="both"/>
        <w:rPr>
          <w:rFonts w:asciiTheme="minorHAnsi" w:eastAsia="Times New Roman" w:hAnsiTheme="minorHAnsi" w:cs="Arial"/>
          <w:sz w:val="22"/>
          <w:szCs w:val="22"/>
        </w:rPr>
      </w:pPr>
    </w:p>
    <w:p w14:paraId="62C1376D"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1"/>
          <w:pgSz w:w="11906" w:h="16838" w:code="9"/>
          <w:pgMar w:top="902" w:right="1009" w:bottom="720" w:left="1151" w:header="397" w:footer="907" w:gutter="0"/>
          <w:cols w:space="708"/>
          <w:docGrid w:linePitch="360"/>
        </w:sectPr>
      </w:pPr>
    </w:p>
    <w:p w14:paraId="297840BB" w14:textId="266B8A84" w:rsidR="00656639" w:rsidRPr="001B5605" w:rsidDel="00966CE1" w:rsidRDefault="00656639">
      <w:pPr>
        <w:widowControl w:val="0"/>
        <w:rPr>
          <w:del w:id="118" w:author="Camille LE JEAN" w:date="2020-07-22T13:57:00Z"/>
          <w:rFonts w:asciiTheme="minorHAnsi" w:hAnsiTheme="minorHAnsi" w:cs="Arial"/>
          <w:b/>
          <w:caps/>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19" w:name="_Toc32413557"/>
      <w:r w:rsidRPr="00436E95">
        <w:rPr>
          <w:rFonts w:asciiTheme="minorHAnsi" w:hAnsiTheme="minorHAnsi"/>
          <w:b/>
          <w:caps/>
          <w:sz w:val="24"/>
        </w:rPr>
        <w:t xml:space="preserve">Annexe 1 : </w:t>
      </w:r>
      <w:r w:rsidR="004709C6" w:rsidRPr="00436E95">
        <w:rPr>
          <w:rFonts w:asciiTheme="minorHAnsi" w:hAnsiTheme="minorHAnsi"/>
          <w:b/>
          <w:caps/>
          <w:sz w:val="24"/>
        </w:rPr>
        <w:t>Cahier des charges</w:t>
      </w:r>
      <w:bookmarkEnd w:id="119"/>
    </w:p>
    <w:p w14:paraId="1CE80D39" w14:textId="77777777" w:rsidR="00656639" w:rsidRPr="001B5605" w:rsidRDefault="00656639">
      <w:pPr>
        <w:pStyle w:val="Corpsdetexte"/>
        <w:jc w:val="left"/>
        <w:rPr>
          <w:rFonts w:asciiTheme="minorHAnsi" w:hAnsiTheme="minorHAnsi"/>
          <w:sz w:val="20"/>
        </w:rPr>
      </w:pPr>
    </w:p>
    <w:p w14:paraId="0D4FF90F" w14:textId="7874F466" w:rsidR="0089602D" w:rsidRDefault="0089602D">
      <w:pPr>
        <w:spacing w:line="240" w:lineRule="auto"/>
        <w:rPr>
          <w:rFonts w:asciiTheme="minorHAnsi" w:eastAsia="Times New Roman" w:hAnsiTheme="minorHAnsi" w:cs="Arial"/>
          <w:b/>
          <w:caps/>
          <w:szCs w:val="24"/>
        </w:rPr>
      </w:pPr>
    </w:p>
    <w:p w14:paraId="368CF996" w14:textId="77777777" w:rsidR="0089602D" w:rsidRPr="0089602D" w:rsidRDefault="0089602D" w:rsidP="0089602D">
      <w:pPr>
        <w:rPr>
          <w:rFonts w:asciiTheme="minorHAnsi" w:eastAsia="Times New Roman" w:hAnsiTheme="minorHAnsi" w:cs="Arial"/>
          <w:szCs w:val="24"/>
        </w:rPr>
      </w:pPr>
    </w:p>
    <w:p w14:paraId="633C66F3" w14:textId="77777777" w:rsidR="0089602D" w:rsidRPr="0089602D" w:rsidRDefault="0089602D" w:rsidP="0089602D">
      <w:pPr>
        <w:rPr>
          <w:rFonts w:asciiTheme="minorHAnsi" w:eastAsia="Times New Roman" w:hAnsiTheme="minorHAnsi" w:cs="Arial"/>
          <w:szCs w:val="24"/>
        </w:rPr>
      </w:pPr>
    </w:p>
    <w:p w14:paraId="685E93D8" w14:textId="77777777" w:rsidR="0089602D" w:rsidRPr="0089602D" w:rsidRDefault="0089602D" w:rsidP="0089602D">
      <w:pPr>
        <w:rPr>
          <w:rFonts w:asciiTheme="minorHAnsi" w:eastAsia="Times New Roman" w:hAnsiTheme="minorHAnsi" w:cs="Arial"/>
          <w:szCs w:val="24"/>
        </w:rPr>
      </w:pPr>
    </w:p>
    <w:p w14:paraId="24EE90BB" w14:textId="77777777" w:rsidR="0089602D" w:rsidRPr="0089602D" w:rsidRDefault="0089602D" w:rsidP="0089602D">
      <w:pPr>
        <w:rPr>
          <w:rFonts w:asciiTheme="minorHAnsi" w:eastAsia="Times New Roman" w:hAnsiTheme="minorHAnsi" w:cs="Arial"/>
          <w:szCs w:val="24"/>
        </w:rPr>
      </w:pPr>
    </w:p>
    <w:p w14:paraId="18ED99EA" w14:textId="77777777" w:rsidR="0089602D" w:rsidRPr="0089602D" w:rsidRDefault="0089602D" w:rsidP="0089602D">
      <w:pPr>
        <w:rPr>
          <w:rFonts w:asciiTheme="minorHAnsi" w:eastAsia="Times New Roman" w:hAnsiTheme="minorHAnsi" w:cs="Arial"/>
          <w:szCs w:val="24"/>
        </w:rPr>
      </w:pPr>
    </w:p>
    <w:p w14:paraId="3A410B9C" w14:textId="77777777" w:rsidR="0089602D" w:rsidRPr="0089602D" w:rsidRDefault="0089602D" w:rsidP="0089602D">
      <w:pPr>
        <w:rPr>
          <w:rFonts w:asciiTheme="minorHAnsi" w:eastAsia="Times New Roman" w:hAnsiTheme="minorHAnsi" w:cs="Arial"/>
          <w:szCs w:val="24"/>
        </w:rPr>
      </w:pPr>
    </w:p>
    <w:p w14:paraId="4F442631" w14:textId="77777777" w:rsidR="0089602D" w:rsidRPr="0089602D" w:rsidRDefault="0089602D" w:rsidP="0089602D">
      <w:pPr>
        <w:rPr>
          <w:rFonts w:asciiTheme="minorHAnsi" w:eastAsia="Times New Roman" w:hAnsiTheme="minorHAnsi" w:cs="Arial"/>
          <w:szCs w:val="24"/>
        </w:rPr>
      </w:pPr>
    </w:p>
    <w:p w14:paraId="58E37625" w14:textId="77777777" w:rsidR="0089602D" w:rsidRPr="0089602D" w:rsidRDefault="0089602D" w:rsidP="0089602D">
      <w:pPr>
        <w:rPr>
          <w:rFonts w:asciiTheme="minorHAnsi" w:eastAsia="Times New Roman" w:hAnsiTheme="minorHAnsi" w:cs="Arial"/>
          <w:szCs w:val="24"/>
        </w:rPr>
      </w:pPr>
    </w:p>
    <w:p w14:paraId="6E2F3630" w14:textId="77777777" w:rsidR="0089602D" w:rsidRPr="0089602D" w:rsidRDefault="0089602D" w:rsidP="0089602D">
      <w:pPr>
        <w:rPr>
          <w:rFonts w:asciiTheme="minorHAnsi" w:eastAsia="Times New Roman" w:hAnsiTheme="minorHAnsi" w:cs="Arial"/>
          <w:szCs w:val="24"/>
        </w:rPr>
      </w:pPr>
    </w:p>
    <w:p w14:paraId="176EA6D0" w14:textId="77777777" w:rsidR="0089602D" w:rsidRPr="0089602D" w:rsidRDefault="0089602D" w:rsidP="0089602D">
      <w:pPr>
        <w:rPr>
          <w:rFonts w:asciiTheme="minorHAnsi" w:eastAsia="Times New Roman" w:hAnsiTheme="minorHAnsi" w:cs="Arial"/>
          <w:szCs w:val="24"/>
        </w:rPr>
      </w:pPr>
    </w:p>
    <w:p w14:paraId="6EAEBCFB" w14:textId="77777777" w:rsidR="0089602D" w:rsidRPr="0089602D" w:rsidRDefault="0089602D" w:rsidP="0089602D">
      <w:pPr>
        <w:rPr>
          <w:rFonts w:asciiTheme="minorHAnsi" w:eastAsia="Times New Roman" w:hAnsiTheme="minorHAnsi" w:cs="Arial"/>
          <w:szCs w:val="24"/>
        </w:rPr>
      </w:pPr>
    </w:p>
    <w:p w14:paraId="2B5A31AF" w14:textId="77777777" w:rsidR="0089602D" w:rsidRPr="0089602D" w:rsidRDefault="0089602D" w:rsidP="0089602D">
      <w:pPr>
        <w:rPr>
          <w:rFonts w:asciiTheme="minorHAnsi" w:eastAsia="Times New Roman" w:hAnsiTheme="minorHAnsi" w:cs="Arial"/>
          <w:szCs w:val="24"/>
        </w:rPr>
      </w:pPr>
    </w:p>
    <w:p w14:paraId="6F63EAA0" w14:textId="77777777" w:rsidR="0089602D" w:rsidRPr="0089602D" w:rsidRDefault="0089602D" w:rsidP="0089602D">
      <w:pPr>
        <w:rPr>
          <w:rFonts w:asciiTheme="minorHAnsi" w:eastAsia="Times New Roman" w:hAnsiTheme="minorHAnsi" w:cs="Arial"/>
          <w:szCs w:val="24"/>
        </w:rPr>
      </w:pPr>
    </w:p>
    <w:p w14:paraId="3F52884E" w14:textId="77777777" w:rsidR="0089602D" w:rsidRPr="0089602D" w:rsidRDefault="0089602D" w:rsidP="0089602D">
      <w:pPr>
        <w:rPr>
          <w:rFonts w:asciiTheme="minorHAnsi" w:eastAsia="Times New Roman" w:hAnsiTheme="minorHAnsi" w:cs="Arial"/>
          <w:szCs w:val="24"/>
        </w:rPr>
      </w:pPr>
    </w:p>
    <w:p w14:paraId="37498787" w14:textId="77777777" w:rsidR="0089602D" w:rsidRPr="0089602D" w:rsidRDefault="0089602D" w:rsidP="0089602D">
      <w:pPr>
        <w:rPr>
          <w:rFonts w:asciiTheme="minorHAnsi" w:eastAsia="Times New Roman" w:hAnsiTheme="minorHAnsi" w:cs="Arial"/>
          <w:szCs w:val="24"/>
        </w:rPr>
      </w:pPr>
    </w:p>
    <w:p w14:paraId="476BEB79" w14:textId="77777777" w:rsidR="0089602D" w:rsidRPr="0089602D" w:rsidRDefault="0089602D" w:rsidP="0089602D">
      <w:pPr>
        <w:rPr>
          <w:rFonts w:asciiTheme="minorHAnsi" w:eastAsia="Times New Roman" w:hAnsiTheme="minorHAnsi" w:cs="Arial"/>
          <w:szCs w:val="24"/>
        </w:rPr>
      </w:pPr>
    </w:p>
    <w:p w14:paraId="26D1944A" w14:textId="77777777" w:rsidR="0089602D" w:rsidRPr="0089602D" w:rsidRDefault="0089602D" w:rsidP="0089602D">
      <w:pPr>
        <w:rPr>
          <w:rFonts w:asciiTheme="minorHAnsi" w:eastAsia="Times New Roman" w:hAnsiTheme="minorHAnsi" w:cs="Arial"/>
          <w:szCs w:val="24"/>
        </w:rPr>
      </w:pPr>
    </w:p>
    <w:p w14:paraId="1C80861A" w14:textId="77777777" w:rsidR="0089602D" w:rsidRPr="0089602D" w:rsidRDefault="0089602D" w:rsidP="0089602D">
      <w:pPr>
        <w:rPr>
          <w:rFonts w:asciiTheme="minorHAnsi" w:eastAsia="Times New Roman" w:hAnsiTheme="minorHAnsi" w:cs="Arial"/>
          <w:szCs w:val="24"/>
        </w:rPr>
      </w:pPr>
    </w:p>
    <w:p w14:paraId="298C84A2" w14:textId="77777777" w:rsidR="0089602D" w:rsidRPr="0089602D" w:rsidRDefault="0089602D" w:rsidP="0089602D">
      <w:pPr>
        <w:rPr>
          <w:rFonts w:asciiTheme="minorHAnsi" w:eastAsia="Times New Roman" w:hAnsiTheme="minorHAnsi" w:cs="Arial"/>
          <w:szCs w:val="24"/>
        </w:rPr>
      </w:pPr>
    </w:p>
    <w:p w14:paraId="52318739" w14:textId="77777777" w:rsidR="0089602D" w:rsidRPr="0089602D" w:rsidRDefault="0089602D" w:rsidP="0089602D">
      <w:pPr>
        <w:rPr>
          <w:rFonts w:asciiTheme="minorHAnsi" w:eastAsia="Times New Roman" w:hAnsiTheme="minorHAnsi" w:cs="Arial"/>
          <w:szCs w:val="24"/>
        </w:rPr>
      </w:pPr>
    </w:p>
    <w:p w14:paraId="7338A96A" w14:textId="77777777" w:rsidR="0089602D" w:rsidRPr="0089602D" w:rsidRDefault="0089602D" w:rsidP="0089602D">
      <w:pPr>
        <w:rPr>
          <w:rFonts w:asciiTheme="minorHAnsi" w:eastAsia="Times New Roman" w:hAnsiTheme="minorHAnsi" w:cs="Arial"/>
          <w:szCs w:val="24"/>
        </w:rPr>
      </w:pPr>
    </w:p>
    <w:p w14:paraId="39D0ED55" w14:textId="5FC83919" w:rsidR="0089602D" w:rsidRDefault="0089602D" w:rsidP="0089602D">
      <w:pPr>
        <w:rPr>
          <w:rFonts w:asciiTheme="minorHAnsi" w:eastAsia="Times New Roman" w:hAnsiTheme="minorHAnsi" w:cs="Arial"/>
          <w:szCs w:val="24"/>
        </w:rPr>
      </w:pPr>
    </w:p>
    <w:p w14:paraId="1F435C03" w14:textId="762D9017" w:rsidR="00BB55D6" w:rsidRPr="0089602D" w:rsidRDefault="0089602D" w:rsidP="0089602D">
      <w:pPr>
        <w:tabs>
          <w:tab w:val="left" w:pos="2745"/>
        </w:tabs>
        <w:rPr>
          <w:rFonts w:asciiTheme="minorHAnsi" w:eastAsia="Times New Roman" w:hAnsiTheme="minorHAnsi" w:cs="Arial"/>
          <w:szCs w:val="24"/>
        </w:rPr>
      </w:pPr>
      <w:r>
        <w:rPr>
          <w:rFonts w:asciiTheme="minorHAnsi" w:eastAsia="Times New Roman" w:hAnsiTheme="minorHAnsi" w:cs="Arial"/>
          <w:szCs w:val="24"/>
        </w:rPr>
        <w:tab/>
      </w:r>
    </w:p>
    <w:sectPr w:rsidR="00BB55D6" w:rsidRPr="0089602D" w:rsidSect="002129B8">
      <w:headerReference w:type="default" r:id="rId22"/>
      <w:footerReference w:type="even" r:id="rId23"/>
      <w:footerReference w:type="default" r:id="rId24"/>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0" w:author="Camille LE JEAN" w:date="2020-07-22T13:55:00Z" w:initials="CLJ">
    <w:p w14:paraId="3FCFAA89" w14:textId="29B6B267" w:rsidR="00966CE1" w:rsidRDefault="00966CE1">
      <w:pPr>
        <w:pStyle w:val="Commentaire"/>
      </w:pPr>
      <w:r>
        <w:rPr>
          <w:rStyle w:val="Marquedecommentaire"/>
        </w:rPr>
        <w:annotationRef/>
      </w:r>
      <w:r>
        <w:t>A déterminer/ compléter</w:t>
      </w:r>
    </w:p>
  </w:comment>
  <w:comment w:id="61" w:author="Camille LE JEAN" w:date="2020-07-22T13:56:00Z" w:initials="CLJ">
    <w:p w14:paraId="60E6F162" w14:textId="34B1F864" w:rsidR="00966CE1" w:rsidRDefault="00966CE1">
      <w:pPr>
        <w:pStyle w:val="Commentaire"/>
      </w:pPr>
      <w:r>
        <w:rPr>
          <w:rStyle w:val="Marquedecommentaire"/>
        </w:rPr>
        <w:annotationRef/>
      </w:r>
      <w:r>
        <w:t>Bien le préciser à JP</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FCFAA89" w15:done="0"/>
  <w15:commentEx w15:paraId="60E6F16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0127483" w16cid:durableId="22C146A6"/>
  <w16cid:commentId w16cid:paraId="36260D5F" w16cid:durableId="22C146A7"/>
  <w16cid:commentId w16cid:paraId="151B289F" w16cid:durableId="22C146AA"/>
  <w16cid:commentId w16cid:paraId="695E0B9F" w16cid:durableId="22C146AB"/>
  <w16cid:commentId w16cid:paraId="79A110AF" w16cid:durableId="22C146AD"/>
  <w16cid:commentId w16cid:paraId="09F848B2" w16cid:durableId="22C146AE"/>
  <w16cid:commentId w16cid:paraId="2B9EA877" w16cid:durableId="22C146A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874C60" w14:textId="77777777" w:rsidR="00C80C6F" w:rsidRDefault="00C80C6F">
      <w:r>
        <w:separator/>
      </w:r>
    </w:p>
  </w:endnote>
  <w:endnote w:type="continuationSeparator" w:id="0">
    <w:p w14:paraId="08FB654A" w14:textId="77777777" w:rsidR="00C80C6F" w:rsidRDefault="00C80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5F335" w14:textId="77777777" w:rsidR="00966CE1" w:rsidRPr="00EE0FDD" w:rsidRDefault="00966CE1" w:rsidP="00DD6625">
    <w:pPr>
      <w:pStyle w:val="Pieddepage"/>
      <w:tabs>
        <w:tab w:val="clear" w:pos="4536"/>
        <w:tab w:val="clear" w:pos="9072"/>
        <w:tab w:val="right" w:pos="9639"/>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017763978"/>
      <w:docPartObj>
        <w:docPartGallery w:val="Page Numbers (Top of Page)"/>
        <w:docPartUnique/>
      </w:docPartObj>
    </w:sdtPr>
    <w:sdtContent>
      <w:sdt>
        <w:sdtPr>
          <w:rPr>
            <w:rFonts w:asciiTheme="minorHAnsi" w:hAnsiTheme="minorHAnsi"/>
            <w:sz w:val="22"/>
            <w:szCs w:val="22"/>
          </w:rPr>
          <w:id w:val="1901173124"/>
          <w:docPartObj>
            <w:docPartGallery w:val="Page Numbers (Top of Page)"/>
            <w:docPartUnique/>
          </w:docPartObj>
        </w:sdtPr>
        <w:sdtContent>
          <w:p w14:paraId="7341923B" w14:textId="6E4C55D0" w:rsidR="00966CE1" w:rsidRPr="00142083" w:rsidRDefault="00966CE1" w:rsidP="007418B3">
            <w:pPr>
              <w:pStyle w:val="Pieddepage"/>
              <w:tabs>
                <w:tab w:val="clear" w:pos="4536"/>
                <w:tab w:val="clear" w:pos="9072"/>
                <w:tab w:val="right" w:pos="9468"/>
              </w:tabs>
              <w:rPr>
                <w:rFonts w:asciiTheme="minorHAnsi" w:hAnsiTheme="minorHAnsi"/>
                <w:b/>
                <w:bCs/>
                <w:sz w:val="22"/>
                <w:szCs w:val="22"/>
              </w:rPr>
            </w:pPr>
            <w:del w:id="3" w:author="Camille LE JEAN" w:date="2020-07-22T14:17:00Z">
              <w:r w:rsidDel="001B760E">
                <w:rPr>
                  <w:rFonts w:asciiTheme="minorHAnsi" w:hAnsiTheme="minorHAnsi"/>
                  <w:sz w:val="22"/>
                  <w:szCs w:val="22"/>
                </w:rPr>
                <w:delText>Ref :</w:delText>
              </w:r>
            </w:del>
            <w:r w:rsidRPr="00142083">
              <w:rPr>
                <w:rFonts w:asciiTheme="minorHAnsi" w:hAnsiTheme="minorHAnsi"/>
                <w:sz w:val="22"/>
                <w:szCs w:val="22"/>
              </w:rPr>
              <w:tab/>
              <w:t xml:space="preserve">Page </w:t>
            </w:r>
            <w:r w:rsidRPr="00142083">
              <w:rPr>
                <w:rFonts w:asciiTheme="minorHAnsi" w:hAnsiTheme="minorHAnsi"/>
                <w:b/>
                <w:bCs/>
                <w:sz w:val="22"/>
                <w:szCs w:val="22"/>
              </w:rPr>
              <w:fldChar w:fldCharType="begin"/>
            </w:r>
            <w:r w:rsidRPr="00142083">
              <w:rPr>
                <w:rFonts w:asciiTheme="minorHAnsi" w:hAnsiTheme="minorHAnsi"/>
                <w:b/>
                <w:bCs/>
                <w:sz w:val="22"/>
                <w:szCs w:val="22"/>
              </w:rPr>
              <w:instrText>PAGE</w:instrText>
            </w:r>
            <w:r w:rsidRPr="00142083">
              <w:rPr>
                <w:rFonts w:asciiTheme="minorHAnsi" w:hAnsiTheme="minorHAnsi"/>
                <w:b/>
                <w:bCs/>
                <w:sz w:val="22"/>
                <w:szCs w:val="22"/>
              </w:rPr>
              <w:fldChar w:fldCharType="separate"/>
            </w:r>
            <w:r w:rsidR="00223378">
              <w:rPr>
                <w:rFonts w:asciiTheme="minorHAnsi" w:hAnsiTheme="minorHAnsi"/>
                <w:b/>
                <w:bCs/>
                <w:noProof/>
                <w:sz w:val="22"/>
                <w:szCs w:val="22"/>
              </w:rPr>
              <w:t>17</w:t>
            </w:r>
            <w:r w:rsidRPr="00142083">
              <w:rPr>
                <w:rFonts w:asciiTheme="minorHAnsi" w:hAnsiTheme="minorHAnsi"/>
                <w:sz w:val="22"/>
                <w:szCs w:val="22"/>
              </w:rPr>
              <w:fldChar w:fldCharType="end"/>
            </w:r>
            <w:r w:rsidRPr="00142083">
              <w:rPr>
                <w:rFonts w:asciiTheme="minorHAnsi" w:hAnsiTheme="minorHAnsi"/>
                <w:sz w:val="22"/>
                <w:szCs w:val="22"/>
              </w:rPr>
              <w:t xml:space="preserve"> sur </w:t>
            </w:r>
            <w:r w:rsidRPr="00142083">
              <w:rPr>
                <w:rFonts w:asciiTheme="minorHAnsi" w:hAnsiTheme="minorHAnsi"/>
                <w:b/>
                <w:bCs/>
                <w:sz w:val="22"/>
                <w:szCs w:val="22"/>
              </w:rPr>
              <w:fldChar w:fldCharType="begin"/>
            </w:r>
            <w:r w:rsidRPr="00142083">
              <w:rPr>
                <w:rFonts w:asciiTheme="minorHAnsi" w:hAnsiTheme="minorHAnsi"/>
                <w:b/>
                <w:bCs/>
                <w:sz w:val="22"/>
                <w:szCs w:val="22"/>
              </w:rPr>
              <w:instrText>NUMPAGES</w:instrText>
            </w:r>
            <w:r w:rsidRPr="00142083">
              <w:rPr>
                <w:rFonts w:asciiTheme="minorHAnsi" w:hAnsiTheme="minorHAnsi"/>
                <w:b/>
                <w:bCs/>
                <w:sz w:val="22"/>
                <w:szCs w:val="22"/>
              </w:rPr>
              <w:fldChar w:fldCharType="separate"/>
            </w:r>
            <w:r w:rsidR="00223378">
              <w:rPr>
                <w:rFonts w:asciiTheme="minorHAnsi" w:hAnsiTheme="minorHAnsi"/>
                <w:b/>
                <w:bCs/>
                <w:noProof/>
                <w:sz w:val="22"/>
                <w:szCs w:val="22"/>
              </w:rPr>
              <w:t>18</w:t>
            </w:r>
            <w:r w:rsidRPr="00142083">
              <w:rPr>
                <w:rFonts w:asciiTheme="minorHAnsi" w:hAnsiTheme="minorHAnsi"/>
                <w:sz w:val="22"/>
                <w:szCs w:val="22"/>
              </w:rPr>
              <w:fldChar w:fldCharType="end"/>
            </w:r>
          </w:p>
          <w:p w14:paraId="3593C8E9" w14:textId="6357085D" w:rsidR="00966CE1" w:rsidRPr="00712482" w:rsidRDefault="00966CE1" w:rsidP="00142083">
            <w:pPr>
              <w:pStyle w:val="Pieddepage"/>
              <w:rPr>
                <w:rFonts w:asciiTheme="minorHAnsi" w:hAnsiTheme="minorHAnsi"/>
                <w:sz w:val="22"/>
                <w:szCs w:val="22"/>
              </w:rPr>
            </w:pPr>
          </w:p>
        </w:sdtContent>
      </w:sdt>
      <w:p w14:paraId="7D12BE79" w14:textId="7F3D7026" w:rsidR="00966CE1" w:rsidRPr="00FF1F8E" w:rsidRDefault="00966CE1"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A10BF" w14:textId="77777777" w:rsidR="00966CE1" w:rsidRPr="00EE0FDD" w:rsidRDefault="00966CE1" w:rsidP="0042438D">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2005193861"/>
      <w:docPartObj>
        <w:docPartGallery w:val="Page Numbers (Bottom of Page)"/>
        <w:docPartUnique/>
      </w:docPartObj>
    </w:sdtPr>
    <w:sdtContent>
      <w:sdt>
        <w:sdtPr>
          <w:rPr>
            <w:rFonts w:asciiTheme="minorHAnsi" w:hAnsiTheme="minorHAnsi"/>
            <w:sz w:val="22"/>
            <w:szCs w:val="22"/>
          </w:rPr>
          <w:id w:val="1260342079"/>
          <w:docPartObj>
            <w:docPartGallery w:val="Page Numbers (Top of Page)"/>
            <w:docPartUnique/>
          </w:docPartObj>
        </w:sdtPr>
        <w:sdtContent>
          <w:sdt>
            <w:sdtPr>
              <w:rPr>
                <w:rFonts w:asciiTheme="minorHAnsi" w:hAnsiTheme="minorHAnsi"/>
                <w:sz w:val="22"/>
                <w:szCs w:val="22"/>
              </w:rPr>
              <w:id w:val="276149097"/>
              <w:docPartObj>
                <w:docPartGallery w:val="Page Numbers (Top of Page)"/>
                <w:docPartUnique/>
              </w:docPartObj>
            </w:sdtPr>
            <w:sdtContent>
              <w:p w14:paraId="501138BE" w14:textId="499D3FA6" w:rsidR="00966CE1" w:rsidRDefault="00966CE1" w:rsidP="0042438D">
                <w:pPr>
                  <w:pStyle w:val="Pieddepage"/>
                  <w:tabs>
                    <w:tab w:val="clear" w:pos="4536"/>
                    <w:tab w:val="clear" w:pos="9072"/>
                    <w:tab w:val="right" w:pos="9468"/>
                  </w:tabs>
                  <w:jc w:val="right"/>
                  <w:rPr>
                    <w:rFonts w:asciiTheme="minorHAnsi" w:hAnsiTheme="minorHAnsi"/>
                    <w:b/>
                    <w:bCs/>
                    <w:sz w:val="22"/>
                    <w:szCs w:val="22"/>
                  </w:rPr>
                </w:pPr>
                <w:del w:id="4" w:author="Camille LE JEAN" w:date="2020-07-22T14:17:00Z">
                  <w:r w:rsidRPr="0036169C" w:rsidDel="001B760E">
                    <w:rPr>
                      <w:rFonts w:asciiTheme="minorHAnsi" w:hAnsiTheme="minorHAnsi"/>
                      <w:sz w:val="22"/>
                      <w:szCs w:val="22"/>
                    </w:rPr>
                    <w:delText>Ref : DAJ_M0</w:delText>
                  </w:r>
                  <w:r w:rsidDel="001B760E">
                    <w:rPr>
                      <w:rFonts w:asciiTheme="minorHAnsi" w:hAnsiTheme="minorHAnsi"/>
                      <w:sz w:val="22"/>
                      <w:szCs w:val="22"/>
                    </w:rPr>
                    <w:delText>10</w:delText>
                  </w:r>
                  <w:r w:rsidRPr="0036169C" w:rsidDel="001B760E">
                    <w:rPr>
                      <w:rFonts w:asciiTheme="minorHAnsi" w:hAnsiTheme="minorHAnsi"/>
                      <w:sz w:val="22"/>
                      <w:szCs w:val="22"/>
                    </w:rPr>
                    <w:delText>_v0</w:delText>
                  </w:r>
                  <w:r w:rsidDel="001B760E">
                    <w:rPr>
                      <w:rFonts w:asciiTheme="minorHAnsi" w:hAnsiTheme="minorHAnsi"/>
                      <w:sz w:val="22"/>
                      <w:szCs w:val="22"/>
                    </w:rPr>
                    <w:delText>4</w:delText>
                  </w:r>
                </w:del>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1B760E">
                  <w:rPr>
                    <w:rFonts w:asciiTheme="minorHAnsi" w:hAnsiTheme="minorHAnsi"/>
                    <w:b/>
                    <w:bCs/>
                    <w:noProof/>
                    <w:sz w:val="22"/>
                    <w:szCs w:val="22"/>
                  </w:rPr>
                  <w:t>1</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1B760E">
                  <w:rPr>
                    <w:rFonts w:asciiTheme="minorHAnsi" w:hAnsiTheme="minorHAnsi"/>
                    <w:b/>
                    <w:bCs/>
                    <w:noProof/>
                    <w:sz w:val="22"/>
                    <w:szCs w:val="22"/>
                  </w:rPr>
                  <w:t>18</w:t>
                </w:r>
                <w:r w:rsidRPr="0036169C">
                  <w:rPr>
                    <w:rFonts w:asciiTheme="minorHAnsi" w:hAnsiTheme="minorHAnsi"/>
                    <w:b/>
                    <w:bCs/>
                    <w:sz w:val="22"/>
                    <w:szCs w:val="22"/>
                  </w:rPr>
                  <w:fldChar w:fldCharType="end"/>
                </w:r>
              </w:p>
              <w:p w14:paraId="3FBAA432" w14:textId="2CAEE6AD" w:rsidR="00966CE1" w:rsidRPr="0036169C" w:rsidRDefault="00966CE1" w:rsidP="00AF228F">
                <w:pPr>
                  <w:pStyle w:val="Pieddepage"/>
                  <w:tabs>
                    <w:tab w:val="clear" w:pos="4536"/>
                    <w:tab w:val="clear" w:pos="9072"/>
                    <w:tab w:val="right" w:pos="9468"/>
                  </w:tabs>
                  <w:rPr>
                    <w:rFonts w:asciiTheme="minorHAnsi" w:hAnsiTheme="minorHAnsi"/>
                    <w:sz w:val="22"/>
                    <w:szCs w:val="22"/>
                  </w:rPr>
                </w:pPr>
              </w:p>
            </w:sdtContent>
          </w:sdt>
          <w:p w14:paraId="7639DD77" w14:textId="77777777" w:rsidR="00966CE1" w:rsidRPr="0036169C" w:rsidRDefault="00966CE1" w:rsidP="00947488">
            <w:pPr>
              <w:pStyle w:val="Pieddepage"/>
              <w:spacing w:line="240" w:lineRule="exact"/>
              <w:rPr>
                <w:sz w:val="22"/>
                <w:szCs w:val="22"/>
              </w:rPr>
            </w:pPr>
          </w:p>
          <w:p w14:paraId="24F20D20" w14:textId="77777777" w:rsidR="00966CE1" w:rsidRPr="0036169C" w:rsidRDefault="00966CE1" w:rsidP="00947488">
            <w:pPr>
              <w:pStyle w:val="Pieddepage"/>
              <w:tabs>
                <w:tab w:val="clear" w:pos="4536"/>
                <w:tab w:val="clear" w:pos="9072"/>
                <w:tab w:val="right" w:pos="9746"/>
              </w:tabs>
              <w:spacing w:line="240" w:lineRule="auto"/>
              <w:rPr>
                <w:rFonts w:asciiTheme="minorHAnsi" w:hAnsiTheme="minorHAnsi"/>
                <w:sz w:val="22"/>
                <w:szCs w:val="22"/>
              </w:rPr>
            </w:pPr>
            <w:r w:rsidRPr="000E5C21">
              <w:rPr>
                <w:rFonts w:asciiTheme="minorHAnsi" w:hAnsiTheme="minorHAnsi"/>
                <w:sz w:val="16"/>
                <w:szCs w:val="16"/>
              </w:rPr>
              <w:t xml:space="preserve">Expertise France - </w:t>
            </w:r>
            <w:r w:rsidRPr="000E5C21">
              <w:rPr>
                <w:rFonts w:asciiTheme="minorHAnsi" w:hAnsiTheme="minorHAnsi" w:cs="Arial"/>
                <w:sz w:val="16"/>
                <w:szCs w:val="16"/>
              </w:rPr>
              <w:t>Agence Française d’Expertise Technique Internationale (AFETI)</w:t>
            </w:r>
            <w:r w:rsidRPr="000E5C21">
              <w:rPr>
                <w:rFonts w:asciiTheme="minorHAnsi" w:hAnsiTheme="minorHAnsi"/>
                <w:sz w:val="16"/>
                <w:szCs w:val="16"/>
              </w:rPr>
              <w:t xml:space="preserve"> </w:t>
            </w:r>
            <w:r w:rsidRPr="000E5C21">
              <w:rPr>
                <w:rFonts w:asciiTheme="minorHAnsi" w:hAnsiTheme="minorHAnsi"/>
                <w:sz w:val="16"/>
                <w:szCs w:val="16"/>
              </w:rPr>
              <w:br/>
            </w:r>
            <w:r w:rsidRPr="00E25C6D">
              <w:rPr>
                <w:rFonts w:asciiTheme="minorHAnsi" w:hAnsiTheme="minorHAnsi" w:cs="Arial"/>
                <w:sz w:val="16"/>
                <w:szCs w:val="16"/>
              </w:rPr>
              <w:t xml:space="preserve">SIRET : </w:t>
            </w:r>
            <w:r>
              <w:rPr>
                <w:rFonts w:asciiTheme="minorHAnsi" w:hAnsiTheme="minorHAnsi" w:cs="Arial"/>
                <w:sz w:val="16"/>
                <w:szCs w:val="16"/>
              </w:rPr>
              <w:t>808 734 792 00027</w:t>
            </w:r>
            <w:r w:rsidRPr="000E5C21">
              <w:rPr>
                <w:rFonts w:asciiTheme="minorHAnsi" w:hAnsiTheme="minorHAnsi" w:cs="Arial"/>
                <w:sz w:val="16"/>
                <w:szCs w:val="16"/>
              </w:rPr>
              <w:t xml:space="preserve"> - </w:t>
            </w:r>
            <w:r w:rsidRPr="000E5C21">
              <w:rPr>
                <w:rFonts w:asciiTheme="minorHAnsi" w:hAnsiTheme="minorHAnsi"/>
                <w:sz w:val="16"/>
                <w:szCs w:val="16"/>
              </w:rPr>
              <w:t xml:space="preserve">73 rue de Vaugirard, 75006 PARIS – </w:t>
            </w:r>
            <w:r>
              <w:rPr>
                <w:rFonts w:asciiTheme="minorHAnsi" w:hAnsiTheme="minorHAnsi"/>
                <w:sz w:val="16"/>
                <w:szCs w:val="16"/>
              </w:rPr>
              <w:t>France</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CCE94" w14:textId="77777777" w:rsidR="00966CE1" w:rsidRDefault="00966CE1">
    <w:pPr>
      <w:pStyle w:val="Pieddepage"/>
      <w:ind w:right="360"/>
      <w:rPr>
        <w:lang w:val="nl-NL"/>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68E00" w14:textId="77777777" w:rsidR="00966CE1" w:rsidRPr="00EE0FDD" w:rsidRDefault="00966CE1"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591250AB" w14:textId="71BFC037" w:rsidR="00966CE1" w:rsidRDefault="00966CE1" w:rsidP="00FF1F8E">
        <w:pPr>
          <w:pStyle w:val="Pieddepage"/>
          <w:tabs>
            <w:tab w:val="clear" w:pos="4536"/>
            <w:tab w:val="clear" w:pos="9072"/>
            <w:tab w:val="right" w:pos="9468"/>
          </w:tabs>
          <w:rPr>
            <w:rFonts w:asciiTheme="minorHAnsi" w:hAnsiTheme="minorHAnsi"/>
            <w:b/>
            <w:bCs/>
            <w:sz w:val="22"/>
            <w:szCs w:val="22"/>
          </w:rPr>
        </w:pPr>
        <w:proofErr w:type="spellStart"/>
        <w:r w:rsidRPr="0036169C">
          <w:rPr>
            <w:rFonts w:asciiTheme="minorHAnsi" w:hAnsiTheme="minorHAnsi"/>
            <w:sz w:val="22"/>
            <w:szCs w:val="22"/>
          </w:rPr>
          <w:t>Ref</w:t>
        </w:r>
        <w:proofErr w:type="spellEnd"/>
        <w:r w:rsidRPr="0036169C">
          <w:rPr>
            <w:rFonts w:asciiTheme="minorHAnsi" w:hAnsiTheme="minorHAnsi"/>
            <w:sz w:val="22"/>
            <w:szCs w:val="22"/>
          </w:rPr>
          <w:t> :</w:t>
        </w: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223378">
          <w:rPr>
            <w:rFonts w:asciiTheme="minorHAnsi" w:hAnsiTheme="minorHAnsi"/>
            <w:b/>
            <w:bCs/>
            <w:noProof/>
            <w:sz w:val="22"/>
            <w:szCs w:val="22"/>
          </w:rPr>
          <w:t>18</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223378">
          <w:rPr>
            <w:rFonts w:asciiTheme="minorHAnsi" w:hAnsiTheme="minorHAnsi"/>
            <w:b/>
            <w:bCs/>
            <w:noProof/>
            <w:sz w:val="22"/>
            <w:szCs w:val="22"/>
          </w:rPr>
          <w:t>18</w:t>
        </w:r>
        <w:r w:rsidRPr="0036169C">
          <w:rPr>
            <w:rFonts w:asciiTheme="minorHAnsi" w:hAnsiTheme="minorHAnsi"/>
            <w:b/>
            <w:bCs/>
            <w:sz w:val="22"/>
            <w:szCs w:val="22"/>
          </w:rPr>
          <w:fldChar w:fldCharType="end"/>
        </w:r>
      </w:p>
      <w:p w14:paraId="2EAD9294" w14:textId="1F072ADC" w:rsidR="00966CE1" w:rsidRPr="00FF1F8E" w:rsidRDefault="00966CE1" w:rsidP="00FF1F8E">
        <w:pPr>
          <w:pStyle w:val="Pieddepage"/>
          <w:tabs>
            <w:tab w:val="clear" w:pos="4536"/>
            <w:tab w:val="clear" w:pos="9072"/>
            <w:tab w:val="right" w:pos="9468"/>
          </w:tabs>
          <w:rPr>
            <w:rFonts w:asciiTheme="minorHAnsi" w:hAnsiTheme="minorHAnsi"/>
            <w:sz w:val="22"/>
            <w:szCs w:val="22"/>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2FBBE6" w14:textId="77777777" w:rsidR="00C80C6F" w:rsidRDefault="00C80C6F">
      <w:r>
        <w:separator/>
      </w:r>
    </w:p>
  </w:footnote>
  <w:footnote w:type="continuationSeparator" w:id="0">
    <w:p w14:paraId="72CD830C" w14:textId="77777777" w:rsidR="00C80C6F" w:rsidRDefault="00C80C6F">
      <w:r>
        <w:continuationSeparator/>
      </w:r>
    </w:p>
  </w:footnote>
  <w:footnote w:id="1">
    <w:p w14:paraId="39040ADB" w14:textId="77777777" w:rsidR="00966CE1" w:rsidRDefault="00966CE1" w:rsidP="00996FEA">
      <w:pPr>
        <w:pStyle w:val="Notedebasdepage"/>
        <w:spacing w:before="0"/>
        <w:rPr>
          <w:rFonts w:ascii="Calibri" w:hAnsi="Calibri"/>
          <w:sz w:val="16"/>
        </w:rPr>
      </w:pPr>
      <w:r>
        <w:rPr>
          <w:rStyle w:val="Appelnotedebasdep"/>
          <w:rFonts w:ascii="Calibri" w:hAnsi="Calibri"/>
        </w:rPr>
        <w:footnoteRef/>
      </w:r>
      <w:r>
        <w:rPr>
          <w:rFonts w:ascii="Calibri" w:hAnsi="Calibri"/>
        </w:rPr>
        <w:t xml:space="preserve"> </w:t>
      </w:r>
      <w:r w:rsidRPr="00C84056">
        <w:rPr>
          <w:rFonts w:ascii="Calibri" w:hAnsi="Calibri"/>
          <w:sz w:val="16"/>
        </w:rPr>
        <w:t xml:space="preserve">Document non joint dont le </w:t>
      </w:r>
      <w:r>
        <w:rPr>
          <w:rFonts w:ascii="Calibri" w:hAnsi="Calibri"/>
          <w:smallCaps/>
          <w:sz w:val="16"/>
        </w:rPr>
        <w:t>CONTRACTANT</w:t>
      </w:r>
      <w:r w:rsidRPr="00C84056">
        <w:rPr>
          <w:rFonts w:ascii="Calibri" w:hAnsi="Calibri"/>
          <w:sz w:val="16"/>
        </w:rPr>
        <w:t xml:space="preserve"> déclare avoir pris connaissance.</w:t>
      </w:r>
      <w:r>
        <w:rPr>
          <w:rFonts w:ascii="Calibri" w:hAnsi="Calibri"/>
          <w:sz w:val="16"/>
        </w:rPr>
        <w:t xml:space="preserve"> </w:t>
      </w:r>
    </w:p>
    <w:p w14:paraId="6FC1ED63" w14:textId="6B213E09" w:rsidR="00966CE1" w:rsidRDefault="00966CE1" w:rsidP="00996FEA">
      <w:pPr>
        <w:pStyle w:val="Notedebasdepage"/>
        <w:spacing w:before="0"/>
        <w:rPr>
          <w:rFonts w:ascii="Calibri" w:hAnsi="Calibri"/>
        </w:rPr>
      </w:pPr>
      <w:hyperlink r:id="rId1" w:history="1">
        <w:r w:rsidRPr="00712FF1">
          <w:rPr>
            <w:rStyle w:val="Lienhypertexte"/>
            <w:rFonts w:ascii="Calibri" w:hAnsi="Calibri"/>
            <w:sz w:val="16"/>
          </w:rPr>
          <w:t>https://www.economie.gouv.fr/daj/cahiers-clauses-administratives-generales-et-techniques</w:t>
        </w:r>
      </w:hyperlink>
      <w:r>
        <w:rPr>
          <w:rFonts w:ascii="Calibri" w:hAnsi="Calibri"/>
          <w:sz w:val="16"/>
        </w:rPr>
        <w:t xml:space="preserve"> </w:t>
      </w:r>
    </w:p>
  </w:footnote>
  <w:footnote w:id="2">
    <w:p w14:paraId="55132C3A" w14:textId="77777777" w:rsidR="00966CE1" w:rsidRDefault="00966CE1" w:rsidP="00893886">
      <w:pPr>
        <w:rPr>
          <w:rFonts w:ascii="Calibri" w:hAnsi="Calibri"/>
          <w:sz w:val="24"/>
          <w:szCs w:val="24"/>
        </w:rPr>
      </w:pPr>
      <w:r>
        <w:rPr>
          <w:rStyle w:val="Appelnotedebasdep"/>
          <w:rFonts w:ascii="Calibri" w:hAnsi="Calibri"/>
        </w:rPr>
        <w:footnoteRef/>
      </w:r>
      <w:r>
        <w:rPr>
          <w:rFonts w:ascii="Calibri" w:hAnsi="Calibri"/>
        </w:rPr>
        <w:t xml:space="preserve"> </w:t>
      </w:r>
      <w:r>
        <w:rPr>
          <w:rFonts w:ascii="Calibri" w:hAnsi="Calibri"/>
          <w:sz w:val="16"/>
        </w:rPr>
        <w:t>Date et signature originales</w:t>
      </w:r>
    </w:p>
  </w:footnote>
  <w:footnote w:id="3">
    <w:p w14:paraId="5B9481D0" w14:textId="77777777" w:rsidR="00966CE1" w:rsidRDefault="00966CE1" w:rsidP="003E0CA3">
      <w:pPr>
        <w:rPr>
          <w:rFonts w:ascii="Calibri" w:hAnsi="Calibri"/>
        </w:rPr>
      </w:pPr>
      <w:r>
        <w:rPr>
          <w:rStyle w:val="Appelnotedebasdep"/>
          <w:rFonts w:ascii="Calibri" w:hAnsi="Calibri"/>
        </w:rPr>
        <w:footnoteRef/>
      </w:r>
      <w:r>
        <w:rPr>
          <w:rFonts w:ascii="Calibri" w:hAnsi="Calibri"/>
        </w:rPr>
        <w:t xml:space="preserve"> </w:t>
      </w:r>
      <w:r>
        <w:rPr>
          <w:rFonts w:ascii="Calibri" w:hAnsi="Calibri"/>
          <w:sz w:val="16"/>
        </w:rPr>
        <w:t>Date et signature originales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AD467" w14:textId="77777777" w:rsidR="00966CE1" w:rsidRDefault="00966CE1">
    <w:pPr>
      <w:pStyle w:val="En-tte"/>
    </w:pPr>
  </w:p>
  <w:p w14:paraId="2F6346BD" w14:textId="77777777" w:rsidR="00966CE1" w:rsidRDefault="00966CE1">
    <w:pPr>
      <w:pStyle w:val="En-tte"/>
      <w:spacing w:line="44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7E654" w14:textId="77777777" w:rsidR="00966CE1" w:rsidRDefault="00966CE1" w:rsidP="00707B69">
    <w:pPr>
      <w:pStyle w:val="En-tte"/>
      <w:ind w:left="-993"/>
    </w:pPr>
    <w:r w:rsidRPr="001D0D1F">
      <w:rPr>
        <w:rFonts w:ascii="Calibri" w:hAnsi="Calibri"/>
        <w:noProof/>
        <w:color w:val="1F497D"/>
      </w:rPr>
      <w:drawing>
        <wp:inline distT="0" distB="0" distL="0" distR="0" wp14:anchorId="0C6324BA" wp14:editId="5284A9F8">
          <wp:extent cx="923925" cy="1190625"/>
          <wp:effectExtent l="0" t="0" r="9525" b="9525"/>
          <wp:docPr id="5" name="Image 5" descr="logo_signature_mail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ignature_mail_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23925" cy="1190625"/>
                  </a:xfrm>
                  <a:prstGeom prst="rect">
                    <a:avLst/>
                  </a:prstGeom>
                  <a:noFill/>
                  <a:ln>
                    <a:noFill/>
                  </a:ln>
                </pic:spPr>
              </pic:pic>
            </a:graphicData>
          </a:graphic>
        </wp:inline>
      </w:drawing>
    </w:r>
  </w:p>
  <w:p w14:paraId="129BFD62" w14:textId="77777777" w:rsidR="00966CE1" w:rsidRDefault="00966CE1" w:rsidP="004537EA">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DD848" w14:textId="77777777" w:rsidR="00966CE1" w:rsidRPr="00707B69" w:rsidRDefault="00966CE1" w:rsidP="00AC48DD">
    <w:pPr>
      <w:pStyle w:val="En-tte"/>
      <w:rPr>
        <w:rFonts w:asciiTheme="minorHAnsi" w:hAnsiTheme="minorHAnsi" w:cs="Arial"/>
        <w:sz w:val="24"/>
      </w:rPr>
    </w:pPr>
    <w:r>
      <w:rPr>
        <w:noProof/>
      </w:rPr>
      <w:drawing>
        <wp:inline distT="0" distB="0" distL="0" distR="0" wp14:anchorId="467963FD" wp14:editId="39FDB308">
          <wp:extent cx="829339" cy="829339"/>
          <wp:effectExtent l="0" t="0" r="8890" b="8890"/>
          <wp:docPr id="3" name="Image 3"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p>
  <w:p w14:paraId="064F2D15" w14:textId="77777777" w:rsidR="00966CE1" w:rsidRPr="00AC48DD" w:rsidRDefault="00966CE1"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268139E6" w14:textId="77777777" w:rsidR="00966CE1" w:rsidRDefault="00966CE1"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696FA08" w14:textId="77777777" w:rsidR="00966CE1" w:rsidRPr="00AC48DD" w:rsidRDefault="00966CE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9E336" w14:textId="77777777" w:rsidR="00966CE1" w:rsidRPr="00707B69" w:rsidRDefault="00966CE1" w:rsidP="00AC48DD">
    <w:pPr>
      <w:pStyle w:val="En-tte"/>
      <w:rPr>
        <w:rFonts w:asciiTheme="minorHAnsi" w:hAnsiTheme="minorHAnsi" w:cs="Arial"/>
        <w:sz w:val="24"/>
      </w:rPr>
    </w:pPr>
    <w:r>
      <w:rPr>
        <w:noProof/>
      </w:rPr>
      <w:drawing>
        <wp:inline distT="0" distB="0" distL="0" distR="0" wp14:anchorId="54CA16BE" wp14:editId="67D752E2">
          <wp:extent cx="829339" cy="829339"/>
          <wp:effectExtent l="0" t="0" r="8890" b="8890"/>
          <wp:docPr id="4" name="Image 4"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p>
  <w:p w14:paraId="152E921F" w14:textId="77777777" w:rsidR="00966CE1" w:rsidRPr="00AC48DD" w:rsidRDefault="00966CE1"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36A85A59" w14:textId="77777777" w:rsidR="00966CE1" w:rsidRDefault="00966CE1"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739ECCD0" w14:textId="77777777" w:rsidR="00966CE1" w:rsidRPr="00AC48DD" w:rsidRDefault="00966CE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EBAA8" w14:textId="77777777" w:rsidR="00966CE1" w:rsidRPr="00707B69" w:rsidRDefault="00966CE1" w:rsidP="00996FEA">
    <w:pPr>
      <w:pStyle w:val="En-tte"/>
      <w:rPr>
        <w:rFonts w:asciiTheme="minorHAnsi" w:hAnsiTheme="minorHAnsi" w:cs="Arial"/>
        <w:sz w:val="24"/>
      </w:rPr>
    </w:pPr>
    <w:r>
      <w:rPr>
        <w:noProof/>
      </w:rPr>
      <w:drawing>
        <wp:inline distT="0" distB="0" distL="0" distR="0" wp14:anchorId="4A939C77" wp14:editId="1BE65E72">
          <wp:extent cx="829339" cy="829339"/>
          <wp:effectExtent l="0" t="0" r="8890" b="8890"/>
          <wp:docPr id="1" name="Image 1"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p>
  <w:p w14:paraId="074B9C8C" w14:textId="77777777" w:rsidR="00966CE1" w:rsidRPr="00AC48DD" w:rsidRDefault="00966CE1"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7AC14E58" w14:textId="77777777" w:rsidR="00966CE1" w:rsidRDefault="00966CE1"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64E77B9B" w14:textId="77777777" w:rsidR="00966CE1" w:rsidRPr="00996FEA" w:rsidRDefault="00966CE1" w:rsidP="00996FE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6C511B"/>
    <w:multiLevelType w:val="multilevel"/>
    <w:tmpl w:val="6EF6323A"/>
    <w:lvl w:ilvl="0">
      <w:start w:val="1"/>
      <w:numFmt w:val="decimal"/>
      <w:lvlText w:val="ARTICLE %1 :"/>
      <w:lvlJc w:val="left"/>
      <w:pPr>
        <w:ind w:left="6173"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1"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25"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6"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7"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43"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8"/>
  </w:num>
  <w:num w:numId="3">
    <w:abstractNumId w:val="6"/>
  </w:num>
  <w:num w:numId="4">
    <w:abstractNumId w:val="30"/>
  </w:num>
  <w:num w:numId="5">
    <w:abstractNumId w:val="5"/>
  </w:num>
  <w:num w:numId="6">
    <w:abstractNumId w:val="36"/>
  </w:num>
  <w:num w:numId="7">
    <w:abstractNumId w:val="14"/>
  </w:num>
  <w:num w:numId="8">
    <w:abstractNumId w:val="22"/>
  </w:num>
  <w:num w:numId="9">
    <w:abstractNumId w:val="12"/>
  </w:num>
  <w:num w:numId="10">
    <w:abstractNumId w:val="17"/>
  </w:num>
  <w:num w:numId="11">
    <w:abstractNumId w:val="20"/>
  </w:num>
  <w:num w:numId="12">
    <w:abstractNumId w:val="16"/>
  </w:num>
  <w:num w:numId="13">
    <w:abstractNumId w:val="35"/>
  </w:num>
  <w:num w:numId="14">
    <w:abstractNumId w:val="9"/>
  </w:num>
  <w:num w:numId="15">
    <w:abstractNumId w:val="38"/>
  </w:num>
  <w:num w:numId="16">
    <w:abstractNumId w:val="24"/>
  </w:num>
  <w:num w:numId="17">
    <w:abstractNumId w:val="42"/>
  </w:num>
  <w:num w:numId="18">
    <w:abstractNumId w:val="0"/>
    <w:lvlOverride w:ilvl="0">
      <w:startOverride w:val="1"/>
    </w:lvlOverride>
  </w:num>
  <w:num w:numId="19">
    <w:abstractNumId w:val="26"/>
  </w:num>
  <w:num w:numId="20">
    <w:abstractNumId w:val="1"/>
  </w:num>
  <w:num w:numId="21">
    <w:abstractNumId w:val="44"/>
  </w:num>
  <w:num w:numId="22">
    <w:abstractNumId w:val="43"/>
  </w:num>
  <w:num w:numId="23">
    <w:abstractNumId w:val="27"/>
  </w:num>
  <w:num w:numId="24">
    <w:abstractNumId w:val="33"/>
  </w:num>
  <w:num w:numId="25">
    <w:abstractNumId w:val="13"/>
  </w:num>
  <w:num w:numId="26">
    <w:abstractNumId w:val="25"/>
  </w:num>
  <w:num w:numId="27">
    <w:abstractNumId w:val="41"/>
  </w:num>
  <w:num w:numId="28">
    <w:abstractNumId w:val="11"/>
  </w:num>
  <w:num w:numId="29">
    <w:abstractNumId w:val="8"/>
  </w:num>
  <w:num w:numId="30">
    <w:abstractNumId w:val="10"/>
  </w:num>
  <w:num w:numId="31">
    <w:abstractNumId w:val="2"/>
  </w:num>
  <w:num w:numId="32">
    <w:abstractNumId w:val="18"/>
  </w:num>
  <w:num w:numId="33">
    <w:abstractNumId w:val="19"/>
  </w:num>
  <w:num w:numId="34">
    <w:abstractNumId w:val="21"/>
  </w:num>
  <w:num w:numId="35">
    <w:abstractNumId w:val="34"/>
  </w:num>
  <w:num w:numId="36">
    <w:abstractNumId w:val="15"/>
  </w:num>
  <w:num w:numId="37">
    <w:abstractNumId w:val="29"/>
  </w:num>
  <w:num w:numId="38">
    <w:abstractNumId w:val="4"/>
  </w:num>
  <w:num w:numId="39">
    <w:abstractNumId w:val="40"/>
  </w:num>
  <w:num w:numId="40">
    <w:abstractNumId w:val="39"/>
  </w:num>
  <w:num w:numId="41">
    <w:abstractNumId w:val="37"/>
  </w:num>
  <w:num w:numId="42">
    <w:abstractNumId w:val="28"/>
  </w:num>
  <w:num w:numId="43">
    <w:abstractNumId w:val="7"/>
  </w:num>
  <w:num w:numId="44">
    <w:abstractNumId w:val="31"/>
  </w:num>
  <w:num w:numId="45">
    <w:abstractNumId w:val="8"/>
  </w:num>
  <w:num w:numId="46">
    <w:abstractNumId w:val="8"/>
  </w:num>
  <w:num w:numId="47">
    <w:abstractNumId w:val="32"/>
  </w:num>
  <w:num w:numId="48">
    <w:abstractNumId w:val="3"/>
  </w:num>
  <w:num w:numId="49">
    <w:abstractNumId w:val="23"/>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mille LE JEAN">
    <w15:presenceInfo w15:providerId="AD" w15:userId="S-1-5-21-3406572209-2354835200-999462638-12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trackRevisions/>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51787"/>
    <w:rsid w:val="000569A8"/>
    <w:rsid w:val="00062C21"/>
    <w:rsid w:val="000631C6"/>
    <w:rsid w:val="0006442E"/>
    <w:rsid w:val="00064B06"/>
    <w:rsid w:val="00064FD8"/>
    <w:rsid w:val="000708A6"/>
    <w:rsid w:val="00075F8E"/>
    <w:rsid w:val="00076320"/>
    <w:rsid w:val="00087881"/>
    <w:rsid w:val="000916BC"/>
    <w:rsid w:val="00092030"/>
    <w:rsid w:val="000964DE"/>
    <w:rsid w:val="000A4C31"/>
    <w:rsid w:val="000A6914"/>
    <w:rsid w:val="000A6D39"/>
    <w:rsid w:val="000A6E96"/>
    <w:rsid w:val="000B4CA7"/>
    <w:rsid w:val="000C096F"/>
    <w:rsid w:val="000C0B75"/>
    <w:rsid w:val="000C4A41"/>
    <w:rsid w:val="000C7D83"/>
    <w:rsid w:val="000D1A0F"/>
    <w:rsid w:val="000D3533"/>
    <w:rsid w:val="000D4E94"/>
    <w:rsid w:val="000E56D6"/>
    <w:rsid w:val="000F17F1"/>
    <w:rsid w:val="000F38C0"/>
    <w:rsid w:val="000F3902"/>
    <w:rsid w:val="000F3D1E"/>
    <w:rsid w:val="000F52C5"/>
    <w:rsid w:val="000F5E16"/>
    <w:rsid w:val="000F6172"/>
    <w:rsid w:val="000F7BAD"/>
    <w:rsid w:val="00101663"/>
    <w:rsid w:val="00110630"/>
    <w:rsid w:val="00113F82"/>
    <w:rsid w:val="00115428"/>
    <w:rsid w:val="00122959"/>
    <w:rsid w:val="00123D1A"/>
    <w:rsid w:val="00127A5B"/>
    <w:rsid w:val="00131CF0"/>
    <w:rsid w:val="00136398"/>
    <w:rsid w:val="00142083"/>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B760E"/>
    <w:rsid w:val="001C7353"/>
    <w:rsid w:val="001D4CA1"/>
    <w:rsid w:val="001D7448"/>
    <w:rsid w:val="001E12A9"/>
    <w:rsid w:val="001E2FD5"/>
    <w:rsid w:val="001E311F"/>
    <w:rsid w:val="001E4CCB"/>
    <w:rsid w:val="00202F63"/>
    <w:rsid w:val="00204CC9"/>
    <w:rsid w:val="00205BDE"/>
    <w:rsid w:val="002128C2"/>
    <w:rsid w:val="0021293C"/>
    <w:rsid w:val="002129B8"/>
    <w:rsid w:val="00217B4E"/>
    <w:rsid w:val="00223378"/>
    <w:rsid w:val="00224471"/>
    <w:rsid w:val="002251EE"/>
    <w:rsid w:val="0022782C"/>
    <w:rsid w:val="00234430"/>
    <w:rsid w:val="0023447B"/>
    <w:rsid w:val="002352A4"/>
    <w:rsid w:val="00242B40"/>
    <w:rsid w:val="00247935"/>
    <w:rsid w:val="00252551"/>
    <w:rsid w:val="002554D5"/>
    <w:rsid w:val="00255D91"/>
    <w:rsid w:val="0026161D"/>
    <w:rsid w:val="00270261"/>
    <w:rsid w:val="002712EA"/>
    <w:rsid w:val="00276A02"/>
    <w:rsid w:val="00281B8C"/>
    <w:rsid w:val="002863E9"/>
    <w:rsid w:val="00287691"/>
    <w:rsid w:val="00293D59"/>
    <w:rsid w:val="002948F7"/>
    <w:rsid w:val="00295837"/>
    <w:rsid w:val="002A19B9"/>
    <w:rsid w:val="002A3730"/>
    <w:rsid w:val="002A5986"/>
    <w:rsid w:val="002B4A5D"/>
    <w:rsid w:val="002B539E"/>
    <w:rsid w:val="002C078E"/>
    <w:rsid w:val="002C46DE"/>
    <w:rsid w:val="002D275B"/>
    <w:rsid w:val="002D597F"/>
    <w:rsid w:val="002D5EDB"/>
    <w:rsid w:val="002E3CF6"/>
    <w:rsid w:val="002F0361"/>
    <w:rsid w:val="002F072C"/>
    <w:rsid w:val="002F2D1F"/>
    <w:rsid w:val="003009BE"/>
    <w:rsid w:val="003027A4"/>
    <w:rsid w:val="003061E8"/>
    <w:rsid w:val="00306A21"/>
    <w:rsid w:val="00307CED"/>
    <w:rsid w:val="00312220"/>
    <w:rsid w:val="003231C9"/>
    <w:rsid w:val="003245D7"/>
    <w:rsid w:val="00330230"/>
    <w:rsid w:val="003318E8"/>
    <w:rsid w:val="0033197D"/>
    <w:rsid w:val="0034115E"/>
    <w:rsid w:val="00345172"/>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C19D9"/>
    <w:rsid w:val="003C32BF"/>
    <w:rsid w:val="003C6672"/>
    <w:rsid w:val="003C7DC6"/>
    <w:rsid w:val="003D00B0"/>
    <w:rsid w:val="003D1919"/>
    <w:rsid w:val="003D6B1E"/>
    <w:rsid w:val="003D7CE1"/>
    <w:rsid w:val="003E0766"/>
    <w:rsid w:val="003E0CA3"/>
    <w:rsid w:val="003E7602"/>
    <w:rsid w:val="003F06DE"/>
    <w:rsid w:val="003F36C1"/>
    <w:rsid w:val="004073C5"/>
    <w:rsid w:val="0040763A"/>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549"/>
    <w:rsid w:val="00466A20"/>
    <w:rsid w:val="004709C6"/>
    <w:rsid w:val="0048479B"/>
    <w:rsid w:val="004A099E"/>
    <w:rsid w:val="004B47E5"/>
    <w:rsid w:val="004B5B87"/>
    <w:rsid w:val="004B5E2B"/>
    <w:rsid w:val="004C0388"/>
    <w:rsid w:val="004C05F2"/>
    <w:rsid w:val="004C177B"/>
    <w:rsid w:val="004C749B"/>
    <w:rsid w:val="004D31ED"/>
    <w:rsid w:val="004D47BE"/>
    <w:rsid w:val="004D51F5"/>
    <w:rsid w:val="004E0874"/>
    <w:rsid w:val="004E42F4"/>
    <w:rsid w:val="004F2567"/>
    <w:rsid w:val="004F36DD"/>
    <w:rsid w:val="004F3F83"/>
    <w:rsid w:val="004F4ECE"/>
    <w:rsid w:val="004F77B4"/>
    <w:rsid w:val="00501005"/>
    <w:rsid w:val="00502DDF"/>
    <w:rsid w:val="00503C26"/>
    <w:rsid w:val="0051101E"/>
    <w:rsid w:val="005131DE"/>
    <w:rsid w:val="005176BC"/>
    <w:rsid w:val="005204FC"/>
    <w:rsid w:val="00521CF4"/>
    <w:rsid w:val="0052206A"/>
    <w:rsid w:val="0052225C"/>
    <w:rsid w:val="00522645"/>
    <w:rsid w:val="00540DA7"/>
    <w:rsid w:val="005436FE"/>
    <w:rsid w:val="0054775A"/>
    <w:rsid w:val="00554974"/>
    <w:rsid w:val="00554D33"/>
    <w:rsid w:val="005554F6"/>
    <w:rsid w:val="005563C9"/>
    <w:rsid w:val="005575AD"/>
    <w:rsid w:val="0056032E"/>
    <w:rsid w:val="0056324B"/>
    <w:rsid w:val="005649E2"/>
    <w:rsid w:val="005652F0"/>
    <w:rsid w:val="005708DB"/>
    <w:rsid w:val="0057211A"/>
    <w:rsid w:val="00577E61"/>
    <w:rsid w:val="00580C7F"/>
    <w:rsid w:val="00584F07"/>
    <w:rsid w:val="005851B5"/>
    <w:rsid w:val="005B64FD"/>
    <w:rsid w:val="005C1231"/>
    <w:rsid w:val="005C220F"/>
    <w:rsid w:val="005C2FC9"/>
    <w:rsid w:val="005D1EE3"/>
    <w:rsid w:val="005D2A80"/>
    <w:rsid w:val="005D7631"/>
    <w:rsid w:val="005E4E1E"/>
    <w:rsid w:val="005E5F3A"/>
    <w:rsid w:val="005F639C"/>
    <w:rsid w:val="00602D42"/>
    <w:rsid w:val="00603A99"/>
    <w:rsid w:val="00606779"/>
    <w:rsid w:val="00611A5E"/>
    <w:rsid w:val="00613784"/>
    <w:rsid w:val="00613BD8"/>
    <w:rsid w:val="00615984"/>
    <w:rsid w:val="00615D07"/>
    <w:rsid w:val="00617F0E"/>
    <w:rsid w:val="00625902"/>
    <w:rsid w:val="00630B0F"/>
    <w:rsid w:val="006402AE"/>
    <w:rsid w:val="00641B9F"/>
    <w:rsid w:val="006424A1"/>
    <w:rsid w:val="00643326"/>
    <w:rsid w:val="00644EB5"/>
    <w:rsid w:val="00647367"/>
    <w:rsid w:val="00650AC2"/>
    <w:rsid w:val="0065109D"/>
    <w:rsid w:val="00651254"/>
    <w:rsid w:val="00655B0D"/>
    <w:rsid w:val="00656639"/>
    <w:rsid w:val="00667E7D"/>
    <w:rsid w:val="0067112C"/>
    <w:rsid w:val="006730A3"/>
    <w:rsid w:val="0068279C"/>
    <w:rsid w:val="006836B1"/>
    <w:rsid w:val="00691170"/>
    <w:rsid w:val="00694A01"/>
    <w:rsid w:val="006A6224"/>
    <w:rsid w:val="006B60B4"/>
    <w:rsid w:val="006B620A"/>
    <w:rsid w:val="006D3BE8"/>
    <w:rsid w:val="006E0586"/>
    <w:rsid w:val="006E0648"/>
    <w:rsid w:val="006E2006"/>
    <w:rsid w:val="006E2A49"/>
    <w:rsid w:val="006E57FD"/>
    <w:rsid w:val="006F295F"/>
    <w:rsid w:val="006F6849"/>
    <w:rsid w:val="00701BF6"/>
    <w:rsid w:val="007056F7"/>
    <w:rsid w:val="00707B69"/>
    <w:rsid w:val="00710099"/>
    <w:rsid w:val="0071011C"/>
    <w:rsid w:val="00710801"/>
    <w:rsid w:val="00712482"/>
    <w:rsid w:val="00714BF4"/>
    <w:rsid w:val="00715F99"/>
    <w:rsid w:val="00722EEA"/>
    <w:rsid w:val="00725624"/>
    <w:rsid w:val="00725B1A"/>
    <w:rsid w:val="00737DB4"/>
    <w:rsid w:val="007407AA"/>
    <w:rsid w:val="00741613"/>
    <w:rsid w:val="007418B3"/>
    <w:rsid w:val="00741D2D"/>
    <w:rsid w:val="007452D4"/>
    <w:rsid w:val="007476F1"/>
    <w:rsid w:val="00747CC5"/>
    <w:rsid w:val="00750307"/>
    <w:rsid w:val="0076291C"/>
    <w:rsid w:val="007654E9"/>
    <w:rsid w:val="007716CB"/>
    <w:rsid w:val="00775808"/>
    <w:rsid w:val="00781982"/>
    <w:rsid w:val="00782242"/>
    <w:rsid w:val="007925B5"/>
    <w:rsid w:val="00794721"/>
    <w:rsid w:val="00796758"/>
    <w:rsid w:val="007979DB"/>
    <w:rsid w:val="007B112F"/>
    <w:rsid w:val="007B473C"/>
    <w:rsid w:val="007B538C"/>
    <w:rsid w:val="007C42D8"/>
    <w:rsid w:val="007C47E8"/>
    <w:rsid w:val="007D3A12"/>
    <w:rsid w:val="007E2198"/>
    <w:rsid w:val="007E32DD"/>
    <w:rsid w:val="007F1475"/>
    <w:rsid w:val="007F4172"/>
    <w:rsid w:val="00800C6C"/>
    <w:rsid w:val="00801ECC"/>
    <w:rsid w:val="008026F4"/>
    <w:rsid w:val="008066ED"/>
    <w:rsid w:val="00806C74"/>
    <w:rsid w:val="00810FB4"/>
    <w:rsid w:val="00820C40"/>
    <w:rsid w:val="00821D49"/>
    <w:rsid w:val="008234E7"/>
    <w:rsid w:val="0082684B"/>
    <w:rsid w:val="008269E1"/>
    <w:rsid w:val="008278A1"/>
    <w:rsid w:val="00827C44"/>
    <w:rsid w:val="00827E92"/>
    <w:rsid w:val="00836485"/>
    <w:rsid w:val="00836946"/>
    <w:rsid w:val="00841BE4"/>
    <w:rsid w:val="00851F4D"/>
    <w:rsid w:val="00853098"/>
    <w:rsid w:val="00862433"/>
    <w:rsid w:val="00863B49"/>
    <w:rsid w:val="008648C6"/>
    <w:rsid w:val="00865385"/>
    <w:rsid w:val="008714BB"/>
    <w:rsid w:val="008714FA"/>
    <w:rsid w:val="00872AE2"/>
    <w:rsid w:val="00883C5C"/>
    <w:rsid w:val="00884FDC"/>
    <w:rsid w:val="00887E13"/>
    <w:rsid w:val="00893886"/>
    <w:rsid w:val="00895DB4"/>
    <w:rsid w:val="0089602D"/>
    <w:rsid w:val="00897529"/>
    <w:rsid w:val="008A0752"/>
    <w:rsid w:val="008A1CD7"/>
    <w:rsid w:val="008A32BB"/>
    <w:rsid w:val="008A4BA2"/>
    <w:rsid w:val="008A57D1"/>
    <w:rsid w:val="008A72EF"/>
    <w:rsid w:val="008B6161"/>
    <w:rsid w:val="008B6F06"/>
    <w:rsid w:val="008C01FE"/>
    <w:rsid w:val="008C6F83"/>
    <w:rsid w:val="008C7451"/>
    <w:rsid w:val="008D0EE4"/>
    <w:rsid w:val="008D127E"/>
    <w:rsid w:val="008D2C3F"/>
    <w:rsid w:val="008D5597"/>
    <w:rsid w:val="008E7987"/>
    <w:rsid w:val="009011FA"/>
    <w:rsid w:val="00902863"/>
    <w:rsid w:val="009048EE"/>
    <w:rsid w:val="00905A23"/>
    <w:rsid w:val="009069EF"/>
    <w:rsid w:val="00907A3F"/>
    <w:rsid w:val="0091111F"/>
    <w:rsid w:val="009124AA"/>
    <w:rsid w:val="009125F0"/>
    <w:rsid w:val="00920016"/>
    <w:rsid w:val="009243C9"/>
    <w:rsid w:val="00941368"/>
    <w:rsid w:val="009416AD"/>
    <w:rsid w:val="009433E7"/>
    <w:rsid w:val="00947488"/>
    <w:rsid w:val="00947C28"/>
    <w:rsid w:val="0095137D"/>
    <w:rsid w:val="00964820"/>
    <w:rsid w:val="00966CE1"/>
    <w:rsid w:val="0097249F"/>
    <w:rsid w:val="00973B1D"/>
    <w:rsid w:val="00984461"/>
    <w:rsid w:val="009879A2"/>
    <w:rsid w:val="00990C19"/>
    <w:rsid w:val="00996094"/>
    <w:rsid w:val="00996FEA"/>
    <w:rsid w:val="009A4D19"/>
    <w:rsid w:val="009A549E"/>
    <w:rsid w:val="009B1079"/>
    <w:rsid w:val="009B5103"/>
    <w:rsid w:val="009B5F91"/>
    <w:rsid w:val="009C0B55"/>
    <w:rsid w:val="009C3F63"/>
    <w:rsid w:val="009C621B"/>
    <w:rsid w:val="009D0971"/>
    <w:rsid w:val="009D1611"/>
    <w:rsid w:val="009D33D1"/>
    <w:rsid w:val="009D6049"/>
    <w:rsid w:val="009D60D5"/>
    <w:rsid w:val="009F3B5B"/>
    <w:rsid w:val="009F3ED9"/>
    <w:rsid w:val="009F49E3"/>
    <w:rsid w:val="00A0090D"/>
    <w:rsid w:val="00A04B43"/>
    <w:rsid w:val="00A107F3"/>
    <w:rsid w:val="00A13CD1"/>
    <w:rsid w:val="00A15979"/>
    <w:rsid w:val="00A16442"/>
    <w:rsid w:val="00A1761D"/>
    <w:rsid w:val="00A2392F"/>
    <w:rsid w:val="00A246CE"/>
    <w:rsid w:val="00A27720"/>
    <w:rsid w:val="00A34452"/>
    <w:rsid w:val="00A34CFA"/>
    <w:rsid w:val="00A358F0"/>
    <w:rsid w:val="00A36A64"/>
    <w:rsid w:val="00A41F8A"/>
    <w:rsid w:val="00A50B8E"/>
    <w:rsid w:val="00A53B86"/>
    <w:rsid w:val="00A57D85"/>
    <w:rsid w:val="00A65758"/>
    <w:rsid w:val="00A67C9E"/>
    <w:rsid w:val="00A70C1C"/>
    <w:rsid w:val="00A83401"/>
    <w:rsid w:val="00A8549B"/>
    <w:rsid w:val="00A8561A"/>
    <w:rsid w:val="00A9191F"/>
    <w:rsid w:val="00A92253"/>
    <w:rsid w:val="00A963B0"/>
    <w:rsid w:val="00AA590D"/>
    <w:rsid w:val="00AB12D7"/>
    <w:rsid w:val="00AB2D86"/>
    <w:rsid w:val="00AB6C95"/>
    <w:rsid w:val="00AC30F7"/>
    <w:rsid w:val="00AC471E"/>
    <w:rsid w:val="00AC48DD"/>
    <w:rsid w:val="00AC5E08"/>
    <w:rsid w:val="00AC711D"/>
    <w:rsid w:val="00AD2AA5"/>
    <w:rsid w:val="00AD70DD"/>
    <w:rsid w:val="00AD779A"/>
    <w:rsid w:val="00AE0CBF"/>
    <w:rsid w:val="00AE7749"/>
    <w:rsid w:val="00AF0502"/>
    <w:rsid w:val="00AF228F"/>
    <w:rsid w:val="00AF33C4"/>
    <w:rsid w:val="00B04123"/>
    <w:rsid w:val="00B0514B"/>
    <w:rsid w:val="00B0601E"/>
    <w:rsid w:val="00B07BCD"/>
    <w:rsid w:val="00B2225C"/>
    <w:rsid w:val="00B2699E"/>
    <w:rsid w:val="00B2733D"/>
    <w:rsid w:val="00B30AFD"/>
    <w:rsid w:val="00B30BC2"/>
    <w:rsid w:val="00B33DB8"/>
    <w:rsid w:val="00B340A9"/>
    <w:rsid w:val="00B35BCC"/>
    <w:rsid w:val="00B35D41"/>
    <w:rsid w:val="00B36ADB"/>
    <w:rsid w:val="00B374AA"/>
    <w:rsid w:val="00B42FD0"/>
    <w:rsid w:val="00B55D7E"/>
    <w:rsid w:val="00B56D55"/>
    <w:rsid w:val="00B703D2"/>
    <w:rsid w:val="00B71839"/>
    <w:rsid w:val="00B723A0"/>
    <w:rsid w:val="00B747C5"/>
    <w:rsid w:val="00B860A9"/>
    <w:rsid w:val="00B9134E"/>
    <w:rsid w:val="00B91D12"/>
    <w:rsid w:val="00B92C04"/>
    <w:rsid w:val="00B94A6D"/>
    <w:rsid w:val="00B95BD7"/>
    <w:rsid w:val="00B9695C"/>
    <w:rsid w:val="00BA76D5"/>
    <w:rsid w:val="00BB05A5"/>
    <w:rsid w:val="00BB1B18"/>
    <w:rsid w:val="00BB519D"/>
    <w:rsid w:val="00BB55D6"/>
    <w:rsid w:val="00BC4CC2"/>
    <w:rsid w:val="00BC5A69"/>
    <w:rsid w:val="00BD3F91"/>
    <w:rsid w:val="00BE1860"/>
    <w:rsid w:val="00BE2239"/>
    <w:rsid w:val="00BE3AA9"/>
    <w:rsid w:val="00BE6CBF"/>
    <w:rsid w:val="00C047CA"/>
    <w:rsid w:val="00C04DC9"/>
    <w:rsid w:val="00C05CC0"/>
    <w:rsid w:val="00C13716"/>
    <w:rsid w:val="00C162E1"/>
    <w:rsid w:val="00C20435"/>
    <w:rsid w:val="00C2145A"/>
    <w:rsid w:val="00C249E5"/>
    <w:rsid w:val="00C27993"/>
    <w:rsid w:val="00C32092"/>
    <w:rsid w:val="00C3308A"/>
    <w:rsid w:val="00C3644B"/>
    <w:rsid w:val="00C424F0"/>
    <w:rsid w:val="00C54C14"/>
    <w:rsid w:val="00C650D5"/>
    <w:rsid w:val="00C6688F"/>
    <w:rsid w:val="00C66F56"/>
    <w:rsid w:val="00C71F4D"/>
    <w:rsid w:val="00C72690"/>
    <w:rsid w:val="00C7602F"/>
    <w:rsid w:val="00C80C6F"/>
    <w:rsid w:val="00C84056"/>
    <w:rsid w:val="00C8611D"/>
    <w:rsid w:val="00C919B4"/>
    <w:rsid w:val="00C9526B"/>
    <w:rsid w:val="00C9690C"/>
    <w:rsid w:val="00CA1669"/>
    <w:rsid w:val="00CA225A"/>
    <w:rsid w:val="00CA4550"/>
    <w:rsid w:val="00CA568F"/>
    <w:rsid w:val="00CB26D7"/>
    <w:rsid w:val="00CB3840"/>
    <w:rsid w:val="00CB6E0F"/>
    <w:rsid w:val="00CC625E"/>
    <w:rsid w:val="00CD6CD2"/>
    <w:rsid w:val="00CE4511"/>
    <w:rsid w:val="00CE4EA4"/>
    <w:rsid w:val="00CF023E"/>
    <w:rsid w:val="00CF1B4C"/>
    <w:rsid w:val="00CF297A"/>
    <w:rsid w:val="00CF4169"/>
    <w:rsid w:val="00CF56E8"/>
    <w:rsid w:val="00CF7430"/>
    <w:rsid w:val="00D00B3A"/>
    <w:rsid w:val="00D044BB"/>
    <w:rsid w:val="00D069BC"/>
    <w:rsid w:val="00D07897"/>
    <w:rsid w:val="00D10387"/>
    <w:rsid w:val="00D11F49"/>
    <w:rsid w:val="00D143FE"/>
    <w:rsid w:val="00D307D0"/>
    <w:rsid w:val="00D3292F"/>
    <w:rsid w:val="00D4557C"/>
    <w:rsid w:val="00D51BB9"/>
    <w:rsid w:val="00D569AF"/>
    <w:rsid w:val="00D57337"/>
    <w:rsid w:val="00D639EA"/>
    <w:rsid w:val="00D67295"/>
    <w:rsid w:val="00D80144"/>
    <w:rsid w:val="00D82F0A"/>
    <w:rsid w:val="00D830F2"/>
    <w:rsid w:val="00D853CB"/>
    <w:rsid w:val="00D85889"/>
    <w:rsid w:val="00D85D50"/>
    <w:rsid w:val="00D96A12"/>
    <w:rsid w:val="00DA0E13"/>
    <w:rsid w:val="00DA34BB"/>
    <w:rsid w:val="00DA472B"/>
    <w:rsid w:val="00DB1421"/>
    <w:rsid w:val="00DB1632"/>
    <w:rsid w:val="00DB34B5"/>
    <w:rsid w:val="00DB7D43"/>
    <w:rsid w:val="00DD10A0"/>
    <w:rsid w:val="00DD169A"/>
    <w:rsid w:val="00DD54AC"/>
    <w:rsid w:val="00DD6625"/>
    <w:rsid w:val="00DE0E61"/>
    <w:rsid w:val="00DE1070"/>
    <w:rsid w:val="00DE2129"/>
    <w:rsid w:val="00DE7754"/>
    <w:rsid w:val="00DF2C4A"/>
    <w:rsid w:val="00DF30E6"/>
    <w:rsid w:val="00DF5FF7"/>
    <w:rsid w:val="00DF69E9"/>
    <w:rsid w:val="00E03E41"/>
    <w:rsid w:val="00E03FEC"/>
    <w:rsid w:val="00E047E8"/>
    <w:rsid w:val="00E106A4"/>
    <w:rsid w:val="00E139DA"/>
    <w:rsid w:val="00E2279F"/>
    <w:rsid w:val="00E229AC"/>
    <w:rsid w:val="00E257FA"/>
    <w:rsid w:val="00E25860"/>
    <w:rsid w:val="00E25D2D"/>
    <w:rsid w:val="00E3012B"/>
    <w:rsid w:val="00E30C6F"/>
    <w:rsid w:val="00E326F3"/>
    <w:rsid w:val="00E33FDA"/>
    <w:rsid w:val="00E34F93"/>
    <w:rsid w:val="00E36430"/>
    <w:rsid w:val="00E4145C"/>
    <w:rsid w:val="00E4538E"/>
    <w:rsid w:val="00E541BC"/>
    <w:rsid w:val="00E551F2"/>
    <w:rsid w:val="00E56ECB"/>
    <w:rsid w:val="00E61AD0"/>
    <w:rsid w:val="00E6361C"/>
    <w:rsid w:val="00E637E0"/>
    <w:rsid w:val="00E64126"/>
    <w:rsid w:val="00E64828"/>
    <w:rsid w:val="00E6519B"/>
    <w:rsid w:val="00E7042A"/>
    <w:rsid w:val="00E80742"/>
    <w:rsid w:val="00E849ED"/>
    <w:rsid w:val="00E9264A"/>
    <w:rsid w:val="00E950C6"/>
    <w:rsid w:val="00E953FE"/>
    <w:rsid w:val="00E956EE"/>
    <w:rsid w:val="00EA1301"/>
    <w:rsid w:val="00EA527C"/>
    <w:rsid w:val="00EA640A"/>
    <w:rsid w:val="00EB4258"/>
    <w:rsid w:val="00EB6F85"/>
    <w:rsid w:val="00EC0294"/>
    <w:rsid w:val="00EC08C6"/>
    <w:rsid w:val="00ED3029"/>
    <w:rsid w:val="00ED37FE"/>
    <w:rsid w:val="00ED3900"/>
    <w:rsid w:val="00ED6301"/>
    <w:rsid w:val="00EF1BFA"/>
    <w:rsid w:val="00EF395A"/>
    <w:rsid w:val="00EF5C0A"/>
    <w:rsid w:val="00EF653D"/>
    <w:rsid w:val="00F02FBC"/>
    <w:rsid w:val="00F07EEF"/>
    <w:rsid w:val="00F10406"/>
    <w:rsid w:val="00F16D60"/>
    <w:rsid w:val="00F171AD"/>
    <w:rsid w:val="00F176FF"/>
    <w:rsid w:val="00F17DE5"/>
    <w:rsid w:val="00F2136A"/>
    <w:rsid w:val="00F33BC3"/>
    <w:rsid w:val="00F33C7B"/>
    <w:rsid w:val="00F34807"/>
    <w:rsid w:val="00F37D3F"/>
    <w:rsid w:val="00F415F2"/>
    <w:rsid w:val="00F4232F"/>
    <w:rsid w:val="00F42E94"/>
    <w:rsid w:val="00F51120"/>
    <w:rsid w:val="00F54BCF"/>
    <w:rsid w:val="00F555D8"/>
    <w:rsid w:val="00F5717F"/>
    <w:rsid w:val="00F62F27"/>
    <w:rsid w:val="00F7095D"/>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unglobalcompact.org/what-is-gc/mission/principles"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2.xml"/><Relationship Id="rId17" Type="http://schemas.microsoft.com/office/2011/relationships/commentsExtended" Target="commentsExtended.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yperlink" Target="mailto:contact@expertisefranc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expertisefrance.fr" TargetMode="External"/><Relationship Id="rId23" Type="http://schemas.openxmlformats.org/officeDocument/2006/relationships/footer" Target="footer3.xml"/><Relationship Id="rId28"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mailto:referent.lanceursdalerte@diplomatie.gouv.fr"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2" Type="http://schemas.openxmlformats.org/officeDocument/2006/relationships/image" Target="cid:image001.jpg@01D220B0.4BD41990" TargetMode="External"/><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2B122-7466-4ACC-81E6-FB90E7F21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47</TotalTime>
  <Pages>18</Pages>
  <Words>6351</Words>
  <Characters>34933</Characters>
  <Application>Microsoft Office Word</Application>
  <DocSecurity>0</DocSecurity>
  <Lines>291</Lines>
  <Paragraphs>82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41202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Camille LE JEAN</cp:lastModifiedBy>
  <cp:revision>6</cp:revision>
  <cp:lastPrinted>2014-11-19T14:39:00Z</cp:lastPrinted>
  <dcterms:created xsi:type="dcterms:W3CDTF">2020-07-21T10:11:00Z</dcterms:created>
  <dcterms:modified xsi:type="dcterms:W3CDTF">2020-07-22T12:30:00Z</dcterms:modified>
</cp:coreProperties>
</file>