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0BBC2" w14:textId="4B3FE511" w:rsidR="00E42F83" w:rsidRPr="00C0646F" w:rsidDel="003501F0" w:rsidRDefault="00132BD7" w:rsidP="00E42F83">
      <w:pPr>
        <w:widowControl/>
        <w:overflowPunct/>
        <w:adjustRightInd/>
        <w:jc w:val="right"/>
        <w:rPr>
          <w:del w:id="0" w:author="Marie Christa Ermite Joseph Fevry" w:date="2018-06-07T14:16:00Z"/>
          <w:rFonts w:ascii="Calibri" w:hAnsi="Calibri" w:cs="Calibri"/>
          <w:b/>
          <w:sz w:val="32"/>
          <w:szCs w:val="32"/>
          <w:lang w:val="fr-FR"/>
        </w:rPr>
      </w:pPr>
      <w:bookmarkStart w:id="1" w:name="_GoBack"/>
      <w:bookmarkEnd w:id="1"/>
      <w:del w:id="2" w:author="Marie Christa Ermite Joseph Fevry" w:date="2018-06-07T14:16:00Z">
        <w:r w:rsidDel="003501F0">
          <w:rPr>
            <w:rFonts w:ascii="Calibri" w:hAnsi="Calibri" w:cs="Calibri"/>
            <w:b/>
            <w:noProof/>
          </w:rPr>
          <w:drawing>
            <wp:inline distT="0" distB="0" distL="0" distR="0" wp14:anchorId="46BA21C9" wp14:editId="6DAEF149">
              <wp:extent cx="485775" cy="971550"/>
              <wp:effectExtent l="0" t="0" r="9525" b="0"/>
              <wp:docPr id="1"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5775" cy="971550"/>
                      </a:xfrm>
                      <a:prstGeom prst="rect">
                        <a:avLst/>
                      </a:prstGeom>
                      <a:noFill/>
                      <a:ln>
                        <a:noFill/>
                      </a:ln>
                    </pic:spPr>
                  </pic:pic>
                </a:graphicData>
              </a:graphic>
            </wp:inline>
          </w:drawing>
        </w:r>
      </w:del>
    </w:p>
    <w:p w14:paraId="5E1FF218" w14:textId="50033C10" w:rsidR="009E3B45" w:rsidRPr="00C0646F" w:rsidDel="003501F0" w:rsidRDefault="009E3B45" w:rsidP="009E3B45">
      <w:pPr>
        <w:widowControl/>
        <w:overflowPunct/>
        <w:adjustRightInd/>
        <w:jc w:val="center"/>
        <w:rPr>
          <w:del w:id="3" w:author="Marie Christa Ermite Joseph Fevry" w:date="2018-06-07T14:16:00Z"/>
          <w:rFonts w:ascii="Calibri" w:hAnsi="Calibri" w:cs="Calibri"/>
          <w:b/>
          <w:sz w:val="28"/>
          <w:szCs w:val="28"/>
          <w:u w:val="single"/>
          <w:lang w:val="fr-FR"/>
        </w:rPr>
      </w:pPr>
      <w:del w:id="4" w:author="Marie Christa Ermite Joseph Fevry" w:date="2018-06-07T14:16:00Z">
        <w:r w:rsidRPr="3598D3C7" w:rsidDel="003501F0">
          <w:rPr>
            <w:rFonts w:ascii="Calibri" w:eastAsia="Calibri" w:hAnsi="Calibri" w:cs="Calibri"/>
            <w:b/>
            <w:bCs/>
            <w:sz w:val="28"/>
            <w:szCs w:val="28"/>
            <w:u w:val="single"/>
            <w:lang w:val="fr-FR"/>
          </w:rPr>
          <w:delText>INVITATION A SOUMISSIONNER (POUR LES CONTRATS D’UNE VALEUR EGALE OU SUPERIEURE A USD 1</w:delText>
        </w:r>
        <w:r w:rsidR="3598D3C7" w:rsidRPr="3598D3C7" w:rsidDel="003501F0">
          <w:rPr>
            <w:rFonts w:ascii="Calibri" w:eastAsia="Calibri" w:hAnsi="Calibri" w:cs="Calibri"/>
            <w:b/>
            <w:bCs/>
            <w:sz w:val="28"/>
            <w:szCs w:val="28"/>
            <w:u w:val="single"/>
            <w:lang w:val="fr-FR"/>
          </w:rPr>
          <w:delText>5</w:delText>
        </w:r>
        <w:r w:rsidRPr="3598D3C7" w:rsidDel="003501F0">
          <w:rPr>
            <w:rFonts w:ascii="Calibri" w:eastAsia="Calibri" w:hAnsi="Calibri" w:cs="Calibri"/>
            <w:b/>
            <w:bCs/>
            <w:sz w:val="28"/>
            <w:szCs w:val="28"/>
            <w:u w:val="single"/>
            <w:lang w:val="fr-FR"/>
          </w:rPr>
          <w:delText>0.000)</w:delText>
        </w:r>
      </w:del>
    </w:p>
    <w:p w14:paraId="0A975CDC" w14:textId="2724182B" w:rsidR="009E3B45" w:rsidRPr="00C0646F" w:rsidDel="003501F0" w:rsidRDefault="009E3B45" w:rsidP="009E3B45">
      <w:pPr>
        <w:widowControl/>
        <w:overflowPunct/>
        <w:adjustRightInd/>
        <w:jc w:val="center"/>
        <w:rPr>
          <w:del w:id="5" w:author="Marie Christa Ermite Joseph Fevry" w:date="2018-06-07T14:16:00Z"/>
          <w:rFonts w:ascii="Calibri" w:hAnsi="Calibri" w:cs="Calibri"/>
          <w:b/>
          <w:sz w:val="28"/>
          <w:szCs w:val="28"/>
          <w:lang w:val="fr-FR"/>
        </w:rPr>
      </w:pPr>
    </w:p>
    <w:p w14:paraId="6BD22B1A" w14:textId="124411BD" w:rsidR="009E3B45" w:rsidRPr="00C0646F" w:rsidDel="003501F0" w:rsidRDefault="009E3B45" w:rsidP="009E3B45">
      <w:pPr>
        <w:widowControl/>
        <w:overflowPunct/>
        <w:adjustRightInd/>
        <w:jc w:val="center"/>
        <w:rPr>
          <w:del w:id="6" w:author="Marie Christa Ermite Joseph Fevry" w:date="2018-06-07T14:16:00Z"/>
          <w:rFonts w:ascii="Calibri" w:hAnsi="Calibri" w:cs="Calibri"/>
          <w:b/>
          <w:sz w:val="28"/>
          <w:szCs w:val="28"/>
          <w:lang w:val="fr-FR"/>
        </w:rPr>
      </w:pPr>
      <w:del w:id="7" w:author="Marie Christa Ermite Joseph Fevry" w:date="2018-06-07T14:16:00Z">
        <w:r w:rsidRPr="00C0646F" w:rsidDel="003501F0">
          <w:rPr>
            <w:rFonts w:ascii="Calibri" w:hAnsi="Calibri" w:cs="Calibri"/>
            <w:b/>
            <w:sz w:val="28"/>
            <w:szCs w:val="28"/>
            <w:lang w:val="fr-FR"/>
          </w:rPr>
          <w:delText>INSTRUCTIONS DESTINEES AUX UTILISATEURS DU PRESENT DOCUMENT</w:delText>
        </w:r>
      </w:del>
    </w:p>
    <w:p w14:paraId="78CC73B6" w14:textId="58693FB9" w:rsidR="009E3B45" w:rsidRPr="00C0646F" w:rsidDel="003501F0" w:rsidRDefault="009E3B45" w:rsidP="009E3B45">
      <w:pPr>
        <w:widowControl/>
        <w:overflowPunct/>
        <w:adjustRightInd/>
        <w:jc w:val="both"/>
        <w:rPr>
          <w:del w:id="8" w:author="Marie Christa Ermite Joseph Fevry" w:date="2018-06-07T14:16:00Z"/>
          <w:rFonts w:ascii="Calibri" w:hAnsi="Calibri" w:cs="Calibri"/>
          <w:sz w:val="20"/>
          <w:szCs w:val="20"/>
          <w:lang w:val="fr-FR"/>
        </w:rPr>
      </w:pPr>
    </w:p>
    <w:p w14:paraId="56800347" w14:textId="341C3559" w:rsidR="009E3B45" w:rsidRPr="00C0646F" w:rsidDel="003501F0" w:rsidRDefault="009E3B45" w:rsidP="00B3375A">
      <w:pPr>
        <w:pStyle w:val="ListParagraph"/>
        <w:widowControl/>
        <w:numPr>
          <w:ilvl w:val="0"/>
          <w:numId w:val="13"/>
        </w:numPr>
        <w:overflowPunct/>
        <w:adjustRightInd/>
        <w:spacing w:line="240" w:lineRule="auto"/>
        <w:ind w:left="360"/>
        <w:jc w:val="both"/>
        <w:rPr>
          <w:del w:id="9" w:author="Marie Christa Ermite Joseph Fevry" w:date="2018-06-07T14:16:00Z"/>
          <w:rFonts w:ascii="Calibri" w:hAnsi="Calibri" w:cs="Calibri"/>
          <w:sz w:val="20"/>
          <w:szCs w:val="20"/>
          <w:lang w:val="fr-FR"/>
        </w:rPr>
      </w:pPr>
      <w:del w:id="10" w:author="Marie Christa Ermite Joseph Fevry" w:date="2018-06-07T14:16:00Z">
        <w:r w:rsidRPr="00C0646F" w:rsidDel="003501F0">
          <w:rPr>
            <w:rFonts w:ascii="Calibri" w:hAnsi="Calibri" w:cs="Calibri"/>
            <w:sz w:val="20"/>
            <w:szCs w:val="20"/>
            <w:lang w:val="fr-FR"/>
          </w:rPr>
          <w:delText>Le présent document constitue l’invitation à soumissionner (RFP) type du PNUD et doit être utilisé lorsque le PNUD sollicite des soumissions au titre d’une large gamme de biens, avec ou sans services connexes pouvant être fournis par une personne morale (par ex. des entreprises/sociétés privées, des organisations, etc.).</w:delText>
        </w:r>
      </w:del>
    </w:p>
    <w:p w14:paraId="080AA5DF" w14:textId="39377944" w:rsidR="009E3B45" w:rsidRPr="00C0646F" w:rsidDel="003501F0" w:rsidRDefault="009E3B45" w:rsidP="009E3B45">
      <w:pPr>
        <w:pStyle w:val="ListParagraph"/>
        <w:widowControl/>
        <w:overflowPunct/>
        <w:adjustRightInd/>
        <w:spacing w:line="240" w:lineRule="auto"/>
        <w:ind w:left="360"/>
        <w:jc w:val="both"/>
        <w:rPr>
          <w:del w:id="11" w:author="Marie Christa Ermite Joseph Fevry" w:date="2018-06-07T14:16:00Z"/>
          <w:rFonts w:ascii="Calibri" w:hAnsi="Calibri" w:cs="Calibri"/>
          <w:sz w:val="20"/>
          <w:szCs w:val="20"/>
          <w:lang w:val="fr-FR"/>
        </w:rPr>
      </w:pPr>
    </w:p>
    <w:p w14:paraId="1B89FEC8" w14:textId="2A47786D" w:rsidR="009E3B45" w:rsidRPr="00C0646F" w:rsidDel="003501F0" w:rsidRDefault="009E3B45" w:rsidP="00B3375A">
      <w:pPr>
        <w:pStyle w:val="ListParagraph"/>
        <w:widowControl/>
        <w:numPr>
          <w:ilvl w:val="0"/>
          <w:numId w:val="13"/>
        </w:numPr>
        <w:overflowPunct/>
        <w:adjustRightInd/>
        <w:spacing w:line="240" w:lineRule="auto"/>
        <w:ind w:left="360"/>
        <w:jc w:val="both"/>
        <w:rPr>
          <w:del w:id="12" w:author="Marie Christa Ermite Joseph Fevry" w:date="2018-06-07T14:16:00Z"/>
          <w:rFonts w:ascii="Calibri" w:hAnsi="Calibri" w:cs="Calibri"/>
          <w:sz w:val="20"/>
          <w:szCs w:val="20"/>
          <w:lang w:val="fr-FR"/>
        </w:rPr>
      </w:pPr>
      <w:del w:id="13" w:author="Marie Christa Ermite Joseph Fevry" w:date="2018-06-07T14:16:00Z">
        <w:r w:rsidRPr="00C0646F" w:rsidDel="003501F0">
          <w:rPr>
            <w:rFonts w:ascii="Calibri" w:hAnsi="Calibri" w:cs="Calibri"/>
            <w:sz w:val="20"/>
            <w:szCs w:val="20"/>
            <w:lang w:val="fr-FR"/>
          </w:rPr>
          <w:delText>La présente RFP est censée être utilisée</w:delText>
        </w:r>
        <w:r w:rsidR="00DE7353" w:rsidRPr="00C0646F" w:rsidDel="003501F0">
          <w:rPr>
            <w:rFonts w:ascii="Calibri" w:hAnsi="Calibri" w:cs="Calibri"/>
            <w:sz w:val="20"/>
            <w:szCs w:val="20"/>
            <w:lang w:val="fr-FR"/>
          </w:rPr>
          <w:delText xml:space="preserve"> pour solliciter des soumissions,</w:delText>
        </w:r>
        <w:r w:rsidRPr="00C0646F" w:rsidDel="003501F0">
          <w:rPr>
            <w:rFonts w:ascii="Calibri" w:hAnsi="Calibri" w:cs="Calibri"/>
            <w:sz w:val="20"/>
            <w:szCs w:val="20"/>
            <w:lang w:val="fr-FR"/>
          </w:rPr>
          <w:delText xml:space="preserve"> lorsqu’aucun processus de présélection n’a été mis en œuvre (autrement dit, lorsque le groupe des </w:delText>
        </w:r>
        <w:r w:rsidR="005D0323" w:rsidRPr="00C0646F" w:rsidDel="003501F0">
          <w:rPr>
            <w:rFonts w:ascii="Calibri" w:hAnsi="Calibri" w:cs="Calibri"/>
            <w:sz w:val="20"/>
            <w:szCs w:val="20"/>
            <w:lang w:val="fr-FR"/>
          </w:rPr>
          <w:delText>offrants</w:delText>
        </w:r>
        <w:r w:rsidRPr="00C0646F" w:rsidDel="003501F0">
          <w:rPr>
            <w:rFonts w:ascii="Calibri" w:hAnsi="Calibri" w:cs="Calibri"/>
            <w:sz w:val="20"/>
            <w:szCs w:val="20"/>
            <w:lang w:val="fr-FR"/>
          </w:rPr>
          <w:delText xml:space="preserve"> potentiels n’a pas été circonscrit à un nombre limité d’entités présélectionnées).</w:delText>
        </w:r>
      </w:del>
    </w:p>
    <w:p w14:paraId="17FFFCED" w14:textId="12E3A738" w:rsidR="009E3B45" w:rsidRPr="00C0646F" w:rsidDel="003501F0" w:rsidRDefault="009E3B45" w:rsidP="009E3B45">
      <w:pPr>
        <w:pStyle w:val="ListParagraph"/>
        <w:widowControl/>
        <w:overflowPunct/>
        <w:adjustRightInd/>
        <w:spacing w:line="240" w:lineRule="auto"/>
        <w:ind w:left="360"/>
        <w:jc w:val="both"/>
        <w:rPr>
          <w:del w:id="14" w:author="Marie Christa Ermite Joseph Fevry" w:date="2018-06-07T14:16:00Z"/>
          <w:rFonts w:ascii="Calibri" w:hAnsi="Calibri" w:cs="Calibri"/>
          <w:sz w:val="20"/>
          <w:szCs w:val="20"/>
          <w:lang w:val="fr-FR"/>
        </w:rPr>
      </w:pPr>
    </w:p>
    <w:p w14:paraId="5296C166" w14:textId="02AA4B3D" w:rsidR="009E3B45" w:rsidRPr="00C0646F" w:rsidDel="003501F0" w:rsidRDefault="009E3B45" w:rsidP="00B3375A">
      <w:pPr>
        <w:pStyle w:val="ListParagraph"/>
        <w:widowControl/>
        <w:numPr>
          <w:ilvl w:val="0"/>
          <w:numId w:val="13"/>
        </w:numPr>
        <w:overflowPunct/>
        <w:adjustRightInd/>
        <w:spacing w:line="240" w:lineRule="auto"/>
        <w:ind w:left="360"/>
        <w:jc w:val="both"/>
        <w:rPr>
          <w:del w:id="15" w:author="Marie Christa Ermite Joseph Fevry" w:date="2018-06-07T14:16:00Z"/>
          <w:rFonts w:ascii="Calibri" w:hAnsi="Calibri" w:cs="Calibri"/>
          <w:sz w:val="20"/>
          <w:szCs w:val="20"/>
          <w:lang w:val="fr-FR"/>
        </w:rPr>
      </w:pPr>
      <w:del w:id="16" w:author="Marie Christa Ermite Joseph Fevry" w:date="2018-06-07T14:16:00Z">
        <w:r w:rsidRPr="00C0646F" w:rsidDel="003501F0">
          <w:rPr>
            <w:rFonts w:ascii="Calibri" w:hAnsi="Calibri" w:cs="Calibri"/>
            <w:sz w:val="20"/>
            <w:szCs w:val="20"/>
            <w:lang w:val="fr-FR"/>
          </w:rPr>
          <w:delText>Bien que la méthode de l</w:delText>
        </w:r>
        <w:r w:rsidR="005D0323" w:rsidRPr="00C0646F" w:rsidDel="003501F0">
          <w:rPr>
            <w:rFonts w:ascii="Calibri" w:hAnsi="Calibri" w:cs="Calibri"/>
            <w:sz w:val="20"/>
            <w:szCs w:val="20"/>
            <w:lang w:val="fr-FR"/>
          </w:rPr>
          <w:delText>a RFP</w:delText>
        </w:r>
        <w:r w:rsidRPr="00C0646F" w:rsidDel="003501F0">
          <w:rPr>
            <w:rFonts w:ascii="Calibri" w:hAnsi="Calibri" w:cs="Calibri"/>
            <w:sz w:val="20"/>
            <w:szCs w:val="20"/>
            <w:lang w:val="fr-FR"/>
          </w:rPr>
          <w:delText xml:space="preserve"> et l’utilisation du présent document soient toutes les deux obligatoires pour les contrats de plus de USD 100.000, l</w:delText>
        </w:r>
        <w:r w:rsidR="005D0323" w:rsidRPr="00C0646F" w:rsidDel="003501F0">
          <w:rPr>
            <w:rFonts w:ascii="Calibri" w:hAnsi="Calibri" w:cs="Calibri"/>
            <w:sz w:val="20"/>
            <w:szCs w:val="20"/>
            <w:lang w:val="fr-FR"/>
          </w:rPr>
          <w:delText>a</w:delText>
        </w:r>
        <w:r w:rsidRPr="00C0646F" w:rsidDel="003501F0">
          <w:rPr>
            <w:rFonts w:ascii="Calibri" w:hAnsi="Calibri" w:cs="Calibri"/>
            <w:sz w:val="20"/>
            <w:szCs w:val="20"/>
            <w:lang w:val="fr-FR"/>
          </w:rPr>
          <w:delText xml:space="preserve"> présent</w:delText>
        </w:r>
        <w:r w:rsidR="005D0323" w:rsidRPr="00C0646F" w:rsidDel="003501F0">
          <w:rPr>
            <w:rFonts w:ascii="Calibri" w:hAnsi="Calibri" w:cs="Calibri"/>
            <w:sz w:val="20"/>
            <w:szCs w:val="20"/>
            <w:lang w:val="fr-FR"/>
          </w:rPr>
          <w:delText>e</w:delText>
        </w:r>
        <w:r w:rsidRPr="00C0646F" w:rsidDel="003501F0">
          <w:rPr>
            <w:rFonts w:ascii="Calibri" w:hAnsi="Calibri" w:cs="Calibri"/>
            <w:sz w:val="20"/>
            <w:szCs w:val="20"/>
            <w:lang w:val="fr-FR"/>
          </w:rPr>
          <w:delText xml:space="preserve"> </w:delText>
        </w:r>
        <w:r w:rsidR="005D0323" w:rsidRPr="00C0646F" w:rsidDel="003501F0">
          <w:rPr>
            <w:rFonts w:ascii="Calibri" w:hAnsi="Calibri" w:cs="Calibri"/>
            <w:sz w:val="20"/>
            <w:szCs w:val="20"/>
            <w:lang w:val="fr-FR"/>
          </w:rPr>
          <w:delText>RFP</w:delText>
        </w:r>
        <w:r w:rsidRPr="00C0646F" w:rsidDel="003501F0">
          <w:rPr>
            <w:rFonts w:ascii="Calibri" w:hAnsi="Calibri" w:cs="Calibri"/>
            <w:sz w:val="20"/>
            <w:szCs w:val="20"/>
            <w:lang w:val="fr-FR"/>
          </w:rPr>
          <w:delText xml:space="preserve"> peut être utilisé</w:delText>
        </w:r>
        <w:r w:rsidR="005D0323" w:rsidRPr="00C0646F" w:rsidDel="003501F0">
          <w:rPr>
            <w:rFonts w:ascii="Calibri" w:hAnsi="Calibri" w:cs="Calibri"/>
            <w:sz w:val="20"/>
            <w:szCs w:val="20"/>
            <w:lang w:val="fr-FR"/>
          </w:rPr>
          <w:delText>e</w:delText>
        </w:r>
        <w:r w:rsidRPr="00C0646F" w:rsidDel="003501F0">
          <w:rPr>
            <w:rFonts w:ascii="Calibri" w:hAnsi="Calibri" w:cs="Calibri"/>
            <w:sz w:val="20"/>
            <w:szCs w:val="20"/>
            <w:lang w:val="fr-FR"/>
          </w:rPr>
          <w:delText xml:space="preserve"> pour</w:delText>
        </w:r>
        <w:r w:rsidR="005D0323" w:rsidRPr="00C0646F" w:rsidDel="003501F0">
          <w:rPr>
            <w:rFonts w:ascii="Calibri" w:hAnsi="Calibri" w:cs="Calibri"/>
            <w:sz w:val="20"/>
            <w:szCs w:val="20"/>
            <w:lang w:val="fr-FR"/>
          </w:rPr>
          <w:delText xml:space="preserve"> des</w:delText>
        </w:r>
        <w:r w:rsidRPr="00C0646F" w:rsidDel="003501F0">
          <w:rPr>
            <w:rFonts w:ascii="Calibri" w:hAnsi="Calibri" w:cs="Calibri"/>
            <w:sz w:val="20"/>
            <w:szCs w:val="20"/>
            <w:lang w:val="fr-FR"/>
          </w:rPr>
          <w:delText xml:space="preserve"> services d’un montant inférieur, si le service commercial du PNUD qui fait la demande desdits </w:delText>
        </w:r>
        <w:r w:rsidR="005D0323" w:rsidRPr="00C0646F" w:rsidDel="003501F0">
          <w:rPr>
            <w:rFonts w:ascii="Calibri" w:hAnsi="Calibri" w:cs="Calibri"/>
            <w:sz w:val="20"/>
            <w:szCs w:val="20"/>
            <w:lang w:val="fr-FR"/>
          </w:rPr>
          <w:delText xml:space="preserve">service le souhaite, et si les circonstances </w:delText>
        </w:r>
        <w:r w:rsidR="009E7164" w:rsidRPr="00C0646F" w:rsidDel="003501F0">
          <w:rPr>
            <w:rFonts w:ascii="Calibri" w:hAnsi="Calibri" w:cs="Calibri"/>
            <w:sz w:val="20"/>
            <w:szCs w:val="20"/>
            <w:lang w:val="fr-FR"/>
          </w:rPr>
          <w:delText>ou</w:delText>
        </w:r>
        <w:r w:rsidR="005D0323" w:rsidRPr="00C0646F" w:rsidDel="003501F0">
          <w:rPr>
            <w:rFonts w:ascii="Calibri" w:hAnsi="Calibri" w:cs="Calibri"/>
            <w:sz w:val="20"/>
            <w:szCs w:val="20"/>
            <w:lang w:val="fr-FR"/>
          </w:rPr>
          <w:delText xml:space="preserve"> la nature des services justifient son utilisation.</w:delText>
        </w:r>
      </w:del>
    </w:p>
    <w:p w14:paraId="7C8653D2" w14:textId="5A150733" w:rsidR="009E3B45" w:rsidRPr="00C0646F" w:rsidDel="003501F0" w:rsidRDefault="009E3B45" w:rsidP="009E3B45">
      <w:pPr>
        <w:ind w:left="360"/>
        <w:rPr>
          <w:del w:id="17" w:author="Marie Christa Ermite Joseph Fevry" w:date="2018-06-07T14:16:00Z"/>
          <w:rFonts w:ascii="Calibri" w:hAnsi="Calibri" w:cs="Calibri"/>
          <w:sz w:val="20"/>
          <w:szCs w:val="20"/>
          <w:lang w:val="fr-FR"/>
        </w:rPr>
      </w:pPr>
    </w:p>
    <w:p w14:paraId="484AA376" w14:textId="73DC5A25" w:rsidR="009E3B45" w:rsidRPr="00C0646F" w:rsidDel="003501F0" w:rsidRDefault="009E3B45" w:rsidP="00B3375A">
      <w:pPr>
        <w:pStyle w:val="ListParagraph"/>
        <w:widowControl/>
        <w:numPr>
          <w:ilvl w:val="0"/>
          <w:numId w:val="13"/>
        </w:numPr>
        <w:overflowPunct/>
        <w:adjustRightInd/>
        <w:spacing w:line="240" w:lineRule="auto"/>
        <w:ind w:left="360"/>
        <w:jc w:val="both"/>
        <w:rPr>
          <w:del w:id="18" w:author="Marie Christa Ermite Joseph Fevry" w:date="2018-06-07T14:16:00Z"/>
          <w:rFonts w:ascii="Calibri" w:hAnsi="Calibri" w:cs="Calibri"/>
          <w:sz w:val="20"/>
          <w:szCs w:val="20"/>
          <w:lang w:val="fr-FR"/>
        </w:rPr>
      </w:pPr>
      <w:del w:id="19" w:author="Marie Christa Ermite Joseph Fevry" w:date="2018-06-07T14:16:00Z">
        <w:r w:rsidRPr="00930CEE" w:rsidDel="003501F0">
          <w:rPr>
            <w:rFonts w:ascii="Calibri" w:hAnsi="Calibri" w:cs="Calibri"/>
            <w:sz w:val="20"/>
            <w:szCs w:val="20"/>
            <w:lang w:val="fr-FR"/>
          </w:rPr>
          <w:delText>Seuls les fonctionnaires du PNUD qui connaissent bien les principes, politiques et procédures d’achat du PNUD, c’est-à-dire les fonctionnaires du service des achats, doivent finaliser l</w:delText>
        </w:r>
        <w:r w:rsidR="009E7164" w:rsidRPr="00930CEE" w:rsidDel="003501F0">
          <w:rPr>
            <w:rFonts w:ascii="Calibri" w:hAnsi="Calibri" w:cs="Calibri"/>
            <w:sz w:val="20"/>
            <w:szCs w:val="20"/>
            <w:lang w:val="fr-FR"/>
          </w:rPr>
          <w:delText>a</w:delText>
        </w:r>
        <w:r w:rsidRPr="00930CEE" w:rsidDel="003501F0">
          <w:rPr>
            <w:rFonts w:ascii="Calibri" w:hAnsi="Calibri" w:cs="Calibri"/>
            <w:sz w:val="20"/>
            <w:szCs w:val="20"/>
            <w:lang w:val="fr-FR"/>
          </w:rPr>
          <w:delText xml:space="preserve"> présent</w:delText>
        </w:r>
        <w:r w:rsidR="009E7164" w:rsidRPr="00930CEE" w:rsidDel="003501F0">
          <w:rPr>
            <w:rFonts w:ascii="Calibri" w:hAnsi="Calibri" w:cs="Calibri"/>
            <w:sz w:val="20"/>
            <w:szCs w:val="20"/>
            <w:lang w:val="fr-FR"/>
          </w:rPr>
          <w:delText>e RFP</w:delText>
        </w:r>
        <w:r w:rsidRPr="00930CEE" w:rsidDel="003501F0">
          <w:rPr>
            <w:rFonts w:ascii="Calibri" w:hAnsi="Calibri" w:cs="Calibri"/>
            <w:sz w:val="20"/>
            <w:szCs w:val="20"/>
            <w:lang w:val="fr-FR"/>
          </w:rPr>
          <w:delText>. Dans l’hypothèse peu probable où un fonctionnaire n’appartenant pas au service des achats serait chargé de finaliser l</w:delText>
        </w:r>
        <w:r w:rsidR="009E7164" w:rsidRPr="00930CEE" w:rsidDel="003501F0">
          <w:rPr>
            <w:rFonts w:ascii="Calibri" w:hAnsi="Calibri" w:cs="Calibri"/>
            <w:sz w:val="20"/>
            <w:szCs w:val="20"/>
            <w:lang w:val="fr-FR"/>
          </w:rPr>
          <w:delText>a</w:delText>
        </w:r>
        <w:r w:rsidRPr="00930CEE" w:rsidDel="003501F0">
          <w:rPr>
            <w:rFonts w:ascii="Calibri" w:hAnsi="Calibri" w:cs="Calibri"/>
            <w:sz w:val="20"/>
            <w:szCs w:val="20"/>
            <w:lang w:val="fr-FR"/>
          </w:rPr>
          <w:delText xml:space="preserve"> présent</w:delText>
        </w:r>
        <w:r w:rsidR="009E7164" w:rsidRPr="00930CEE" w:rsidDel="003501F0">
          <w:rPr>
            <w:rFonts w:ascii="Calibri" w:hAnsi="Calibri" w:cs="Calibri"/>
            <w:sz w:val="20"/>
            <w:szCs w:val="20"/>
            <w:lang w:val="fr-FR"/>
          </w:rPr>
          <w:delText>e</w:delText>
        </w:r>
        <w:r w:rsidRPr="00930CEE" w:rsidDel="003501F0">
          <w:rPr>
            <w:rFonts w:ascii="Calibri" w:hAnsi="Calibri" w:cs="Calibri"/>
            <w:sz w:val="20"/>
            <w:szCs w:val="20"/>
            <w:lang w:val="fr-FR"/>
          </w:rPr>
          <w:delText xml:space="preserve"> </w:delText>
        </w:r>
        <w:r w:rsidR="009E7164" w:rsidRPr="00930CEE" w:rsidDel="003501F0">
          <w:rPr>
            <w:rFonts w:ascii="Calibri" w:hAnsi="Calibri" w:cs="Calibri"/>
            <w:sz w:val="20"/>
            <w:szCs w:val="20"/>
            <w:lang w:val="fr-FR"/>
          </w:rPr>
          <w:delText>RFP</w:delText>
        </w:r>
        <w:r w:rsidRPr="00930CEE" w:rsidDel="003501F0">
          <w:rPr>
            <w:rFonts w:ascii="Calibri" w:hAnsi="Calibri" w:cs="Calibri"/>
            <w:sz w:val="20"/>
            <w:szCs w:val="20"/>
            <w:lang w:val="fr-FR"/>
          </w:rPr>
          <w:delText>, il devra bien connaître les principes, politiques et procédures d’achat du PNUD ou être conseillé par un fonctionnaire possédant de telles connaissances. Il appartiendra au fonctionnaire du PNUD qui finalisera l</w:delText>
        </w:r>
        <w:r w:rsidR="009E7164" w:rsidRPr="00930CEE" w:rsidDel="003501F0">
          <w:rPr>
            <w:rFonts w:ascii="Calibri" w:hAnsi="Calibri" w:cs="Calibri"/>
            <w:sz w:val="20"/>
            <w:szCs w:val="20"/>
            <w:lang w:val="fr-FR"/>
          </w:rPr>
          <w:delText>a présente RFP</w:delText>
        </w:r>
        <w:r w:rsidRPr="00930CEE" w:rsidDel="003501F0">
          <w:rPr>
            <w:rFonts w:ascii="Calibri" w:hAnsi="Calibri" w:cs="Calibri"/>
            <w:sz w:val="20"/>
            <w:szCs w:val="20"/>
            <w:lang w:val="fr-FR"/>
          </w:rPr>
          <w:delText xml:space="preserve"> de s’assurer qu’aucune des informations figurant dans la fiche technique ne contredira les dispositions des instructions destinées aux soumissionnaires.</w:delText>
        </w:r>
      </w:del>
    </w:p>
    <w:p w14:paraId="726DCF97" w14:textId="677B39F8" w:rsidR="009E3B45" w:rsidRPr="00C0646F" w:rsidDel="003501F0" w:rsidRDefault="009E3B45" w:rsidP="009E3B45">
      <w:pPr>
        <w:pStyle w:val="ListParagraph"/>
        <w:spacing w:line="240" w:lineRule="auto"/>
        <w:rPr>
          <w:del w:id="20" w:author="Marie Christa Ermite Joseph Fevry" w:date="2018-06-07T14:16:00Z"/>
          <w:rFonts w:ascii="Calibri" w:hAnsi="Calibri" w:cs="Calibri"/>
          <w:sz w:val="20"/>
          <w:szCs w:val="20"/>
          <w:lang w:val="fr-FR"/>
        </w:rPr>
      </w:pPr>
    </w:p>
    <w:p w14:paraId="79C1B901" w14:textId="44001CA0" w:rsidR="009E3B45" w:rsidRPr="00C0646F" w:rsidDel="003501F0" w:rsidRDefault="009E3B45" w:rsidP="00B3375A">
      <w:pPr>
        <w:pStyle w:val="ListParagraph"/>
        <w:widowControl/>
        <w:numPr>
          <w:ilvl w:val="0"/>
          <w:numId w:val="13"/>
        </w:numPr>
        <w:overflowPunct/>
        <w:adjustRightInd/>
        <w:spacing w:line="240" w:lineRule="auto"/>
        <w:ind w:left="360"/>
        <w:jc w:val="both"/>
        <w:rPr>
          <w:del w:id="21" w:author="Marie Christa Ermite Joseph Fevry" w:date="2018-06-07T14:16:00Z"/>
          <w:rFonts w:ascii="Calibri" w:hAnsi="Calibri" w:cs="Calibri"/>
          <w:sz w:val="20"/>
          <w:szCs w:val="20"/>
          <w:lang w:val="fr-FR"/>
        </w:rPr>
      </w:pPr>
      <w:del w:id="22" w:author="Marie Christa Ermite Joseph Fevry" w:date="2018-06-07T14:16:00Z">
        <w:r w:rsidRPr="00C0646F" w:rsidDel="003501F0">
          <w:rPr>
            <w:rFonts w:ascii="Calibri" w:hAnsi="Calibri" w:cs="Calibri"/>
            <w:sz w:val="20"/>
            <w:szCs w:val="20"/>
            <w:lang w:val="fr-FR"/>
          </w:rPr>
          <w:delText xml:space="preserve">Le présent document comprend trois (3) parties principales : (a) les instructions destinées aux utilisateurs du présent document, qui correspondent à la présente page ; (b) les instructions destinées aux soumissionnaires qui incluent la fiche technique (sections 1 </w:delText>
        </w:r>
        <w:r w:rsidR="002E091B" w:rsidRPr="00C0646F" w:rsidDel="003501F0">
          <w:rPr>
            <w:rFonts w:ascii="Calibri" w:hAnsi="Calibri" w:cs="Calibri"/>
            <w:sz w:val="20"/>
            <w:szCs w:val="20"/>
            <w:lang w:val="fr-FR"/>
          </w:rPr>
          <w:delText>et</w:delText>
        </w:r>
        <w:r w:rsidRPr="00C0646F" w:rsidDel="003501F0">
          <w:rPr>
            <w:rFonts w:ascii="Calibri" w:hAnsi="Calibri" w:cs="Calibri"/>
            <w:sz w:val="20"/>
            <w:szCs w:val="20"/>
            <w:lang w:val="fr-FR"/>
          </w:rPr>
          <w:delText xml:space="preserve"> 2) ; et (c) les annexes qui comprennent des modèles et des formulaires types (sections 3</w:delText>
        </w:r>
        <w:r w:rsidR="002E091B" w:rsidRPr="00C0646F" w:rsidDel="003501F0">
          <w:rPr>
            <w:rFonts w:ascii="Calibri" w:hAnsi="Calibri" w:cs="Calibri"/>
            <w:sz w:val="20"/>
            <w:szCs w:val="20"/>
            <w:lang w:val="fr-FR"/>
          </w:rPr>
          <w:delText xml:space="preserve"> à </w:delText>
        </w:r>
        <w:r w:rsidRPr="00C0646F" w:rsidDel="003501F0">
          <w:rPr>
            <w:rFonts w:ascii="Calibri" w:hAnsi="Calibri" w:cs="Calibri"/>
            <w:sz w:val="20"/>
            <w:szCs w:val="20"/>
            <w:lang w:val="fr-FR"/>
          </w:rPr>
          <w:delText>11).</w:delText>
        </w:r>
      </w:del>
    </w:p>
    <w:p w14:paraId="17E363F6" w14:textId="53570EA6" w:rsidR="009E3B45" w:rsidRPr="00C0646F" w:rsidDel="003501F0" w:rsidRDefault="009E3B45" w:rsidP="009E3B45">
      <w:pPr>
        <w:pStyle w:val="ListParagraph"/>
        <w:widowControl/>
        <w:overflowPunct/>
        <w:adjustRightInd/>
        <w:spacing w:line="240" w:lineRule="auto"/>
        <w:ind w:left="360"/>
        <w:jc w:val="both"/>
        <w:rPr>
          <w:del w:id="23" w:author="Marie Christa Ermite Joseph Fevry" w:date="2018-06-07T14:16:00Z"/>
          <w:rFonts w:ascii="Calibri" w:hAnsi="Calibri" w:cs="Calibri"/>
          <w:sz w:val="20"/>
          <w:szCs w:val="20"/>
          <w:lang w:val="fr-FR"/>
        </w:rPr>
      </w:pPr>
    </w:p>
    <w:p w14:paraId="097E8CF1" w14:textId="222427A2" w:rsidR="009E3B45" w:rsidRPr="00930CEE" w:rsidDel="003501F0" w:rsidRDefault="009E3B45" w:rsidP="00B3375A">
      <w:pPr>
        <w:pStyle w:val="ListParagraph"/>
        <w:widowControl/>
        <w:numPr>
          <w:ilvl w:val="0"/>
          <w:numId w:val="13"/>
        </w:numPr>
        <w:overflowPunct/>
        <w:adjustRightInd/>
        <w:spacing w:line="240" w:lineRule="auto"/>
        <w:ind w:left="360"/>
        <w:jc w:val="both"/>
        <w:rPr>
          <w:del w:id="24" w:author="Marie Christa Ermite Joseph Fevry" w:date="2018-06-07T14:16:00Z"/>
          <w:rFonts w:ascii="Calibri" w:hAnsi="Calibri" w:cs="Calibri"/>
          <w:sz w:val="20"/>
          <w:szCs w:val="20"/>
          <w:lang w:val="fr-FR"/>
        </w:rPr>
      </w:pPr>
      <w:del w:id="25" w:author="Marie Christa Ermite Joseph Fevry" w:date="2018-06-07T14:16:00Z">
        <w:r w:rsidRPr="00930CEE" w:rsidDel="003501F0">
          <w:rPr>
            <w:rFonts w:ascii="Calibri" w:hAnsi="Calibri" w:cs="Calibri"/>
            <w:sz w:val="20"/>
            <w:szCs w:val="20"/>
            <w:lang w:val="fr-FR"/>
          </w:rPr>
          <w:delText xml:space="preserve">Il est important que </w:delText>
        </w:r>
        <w:r w:rsidR="00D25ED6" w:rsidRPr="00930CEE" w:rsidDel="003501F0">
          <w:rPr>
            <w:rFonts w:ascii="Calibri" w:hAnsi="Calibri" w:cs="Calibri"/>
            <w:sz w:val="20"/>
            <w:szCs w:val="20"/>
            <w:lang w:val="fr-FR"/>
          </w:rPr>
          <w:delText xml:space="preserve">le contrat de services professionnels et </w:delText>
        </w:r>
        <w:r w:rsidRPr="00930CEE" w:rsidDel="003501F0">
          <w:rPr>
            <w:rFonts w:ascii="Calibri" w:hAnsi="Calibri" w:cs="Calibri"/>
            <w:sz w:val="20"/>
            <w:szCs w:val="20"/>
            <w:lang w:val="fr-FR"/>
          </w:rPr>
          <w:delText xml:space="preserve">les conditions générales </w:delText>
        </w:r>
        <w:r w:rsidRPr="00930CEE" w:rsidDel="003501F0">
          <w:rPr>
            <w:rFonts w:ascii="Calibri" w:hAnsi="Calibri" w:cs="Calibri"/>
            <w:sz w:val="20"/>
            <w:szCs w:val="20"/>
            <w:u w:val="single"/>
            <w:lang w:val="fr-FR"/>
          </w:rPr>
          <w:delText>soient joints en toutes circonstances</w:delText>
        </w:r>
        <w:r w:rsidRPr="00930CEE" w:rsidDel="003501F0">
          <w:rPr>
            <w:rFonts w:ascii="Calibri" w:hAnsi="Calibri" w:cs="Calibri"/>
            <w:sz w:val="20"/>
            <w:szCs w:val="20"/>
            <w:lang w:val="fr-FR"/>
          </w:rPr>
          <w:delText xml:space="preserve"> à l’ensemble des </w:delText>
        </w:r>
        <w:r w:rsidR="00D25ED6" w:rsidRPr="00930CEE" w:rsidDel="003501F0">
          <w:rPr>
            <w:rFonts w:ascii="Calibri" w:hAnsi="Calibri" w:cs="Calibri"/>
            <w:sz w:val="20"/>
            <w:szCs w:val="20"/>
            <w:lang w:val="fr-FR"/>
          </w:rPr>
          <w:delText>RFP</w:delText>
        </w:r>
        <w:r w:rsidRPr="00930CEE" w:rsidDel="003501F0">
          <w:rPr>
            <w:rFonts w:ascii="Calibri" w:hAnsi="Calibri" w:cs="Calibri"/>
            <w:sz w:val="20"/>
            <w:szCs w:val="20"/>
            <w:lang w:val="fr-FR"/>
          </w:rPr>
          <w:delText xml:space="preserve"> devant être </w:delText>
        </w:r>
        <w:r w:rsidR="00D25ED6" w:rsidRPr="00930CEE" w:rsidDel="003501F0">
          <w:rPr>
            <w:rFonts w:ascii="Calibri" w:hAnsi="Calibri" w:cs="Calibri"/>
            <w:sz w:val="20"/>
            <w:szCs w:val="20"/>
            <w:lang w:val="fr-FR"/>
          </w:rPr>
          <w:delText xml:space="preserve">communiquées </w:delText>
        </w:r>
        <w:r w:rsidRPr="00930CEE" w:rsidDel="003501F0">
          <w:rPr>
            <w:rFonts w:ascii="Calibri" w:hAnsi="Calibri" w:cs="Calibri"/>
            <w:sz w:val="20"/>
            <w:szCs w:val="20"/>
            <w:lang w:val="fr-FR"/>
          </w:rPr>
          <w:delText>par le PNUD.</w:delText>
        </w:r>
      </w:del>
    </w:p>
    <w:p w14:paraId="56F1B258" w14:textId="60113583" w:rsidR="009E3B45" w:rsidRPr="00C0646F" w:rsidDel="003501F0" w:rsidRDefault="009E3B45" w:rsidP="009E3B45">
      <w:pPr>
        <w:pStyle w:val="ListParagraph"/>
        <w:widowControl/>
        <w:overflowPunct/>
        <w:adjustRightInd/>
        <w:spacing w:line="240" w:lineRule="auto"/>
        <w:ind w:left="360"/>
        <w:jc w:val="both"/>
        <w:rPr>
          <w:del w:id="26" w:author="Marie Christa Ermite Joseph Fevry" w:date="2018-06-07T14:16:00Z"/>
          <w:rFonts w:ascii="Calibri" w:hAnsi="Calibri" w:cs="Calibri"/>
          <w:sz w:val="20"/>
          <w:szCs w:val="20"/>
          <w:lang w:val="fr-FR"/>
        </w:rPr>
      </w:pPr>
    </w:p>
    <w:p w14:paraId="1153CE09" w14:textId="0F22E82F" w:rsidR="009E3B45" w:rsidRPr="00C0646F" w:rsidDel="003501F0" w:rsidRDefault="009E3B45" w:rsidP="00B3375A">
      <w:pPr>
        <w:pStyle w:val="ListParagraph"/>
        <w:widowControl/>
        <w:numPr>
          <w:ilvl w:val="0"/>
          <w:numId w:val="13"/>
        </w:numPr>
        <w:overflowPunct/>
        <w:adjustRightInd/>
        <w:spacing w:line="240" w:lineRule="auto"/>
        <w:ind w:left="360"/>
        <w:jc w:val="both"/>
        <w:rPr>
          <w:del w:id="27" w:author="Marie Christa Ermite Joseph Fevry" w:date="2018-06-07T14:16:00Z"/>
          <w:rFonts w:ascii="Calibri" w:hAnsi="Calibri" w:cs="Calibri"/>
          <w:sz w:val="20"/>
          <w:szCs w:val="20"/>
          <w:lang w:val="fr-FR"/>
        </w:rPr>
      </w:pPr>
      <w:del w:id="28" w:author="Marie Christa Ermite Joseph Fevry" w:date="2018-06-07T14:16:00Z">
        <w:r w:rsidRPr="00C0646F" w:rsidDel="003501F0">
          <w:rPr>
            <w:rFonts w:ascii="Calibri" w:hAnsi="Calibri" w:cs="Calibri"/>
            <w:sz w:val="20"/>
            <w:szCs w:val="20"/>
            <w:lang w:val="fr-FR"/>
          </w:rPr>
          <w:delText xml:space="preserve">Le contenu des </w:delText>
        </w:r>
        <w:r w:rsidR="008D0157" w:rsidRPr="00C0646F" w:rsidDel="003501F0">
          <w:rPr>
            <w:rFonts w:ascii="Calibri" w:hAnsi="Calibri" w:cs="Calibri"/>
            <w:sz w:val="20"/>
            <w:szCs w:val="20"/>
            <w:lang w:val="fr-FR"/>
          </w:rPr>
          <w:delText>« i</w:delText>
        </w:r>
        <w:r w:rsidRPr="00C0646F" w:rsidDel="003501F0">
          <w:rPr>
            <w:rFonts w:ascii="Calibri" w:hAnsi="Calibri" w:cs="Calibri"/>
            <w:sz w:val="20"/>
            <w:szCs w:val="20"/>
            <w:lang w:val="fr-FR"/>
          </w:rPr>
          <w:delText>nstructions destinées aux soumissionnaires</w:delText>
        </w:r>
        <w:r w:rsidR="008D0157" w:rsidRPr="00C0646F" w:rsidDel="003501F0">
          <w:rPr>
            <w:rFonts w:ascii="Calibri" w:hAnsi="Calibri" w:cs="Calibri"/>
            <w:sz w:val="20"/>
            <w:szCs w:val="20"/>
            <w:lang w:val="fr-FR"/>
          </w:rPr>
          <w:delText> »</w:delText>
        </w:r>
        <w:r w:rsidRPr="00C0646F" w:rsidDel="003501F0">
          <w:rPr>
            <w:rFonts w:ascii="Calibri" w:hAnsi="Calibri" w:cs="Calibri"/>
            <w:sz w:val="20"/>
            <w:szCs w:val="20"/>
            <w:lang w:val="fr-FR"/>
          </w:rPr>
          <w:delText xml:space="preserve"> ne pourra être modifié par aucun utilisateur sans l’autorisation du Bureau de l’appui aux achats/Bureau de la gestion (PSO/BOM). La « fiche technique » correspond à la section dans laquelle les utilisateurs de l</w:delText>
        </w:r>
        <w:r w:rsidR="008D0157" w:rsidRPr="00C0646F" w:rsidDel="003501F0">
          <w:rPr>
            <w:rFonts w:ascii="Calibri" w:hAnsi="Calibri" w:cs="Calibri"/>
            <w:sz w:val="20"/>
            <w:szCs w:val="20"/>
            <w:lang w:val="fr-FR"/>
          </w:rPr>
          <w:delText>a RFP</w:delText>
        </w:r>
        <w:r w:rsidRPr="00C0646F" w:rsidDel="003501F0">
          <w:rPr>
            <w:rFonts w:ascii="Calibri" w:hAnsi="Calibri" w:cs="Calibri"/>
            <w:sz w:val="20"/>
            <w:szCs w:val="20"/>
            <w:lang w:val="fr-FR"/>
          </w:rPr>
          <w:delText xml:space="preserve"> peuvent indiquer les conditions propres au pays, au contexte du projet et aux exigences de l</w:delText>
        </w:r>
        <w:r w:rsidR="008D0157" w:rsidRPr="00C0646F" w:rsidDel="003501F0">
          <w:rPr>
            <w:rFonts w:ascii="Calibri" w:hAnsi="Calibri" w:cs="Calibri"/>
            <w:sz w:val="20"/>
            <w:szCs w:val="20"/>
            <w:lang w:val="fr-FR"/>
          </w:rPr>
          <w:delText>a RFP</w:delText>
        </w:r>
        <w:r w:rsidRPr="00C0646F" w:rsidDel="003501F0">
          <w:rPr>
            <w:rFonts w:ascii="Calibri" w:hAnsi="Calibri" w:cs="Calibri"/>
            <w:sz w:val="20"/>
            <w:szCs w:val="20"/>
            <w:lang w:val="fr-FR"/>
          </w:rPr>
          <w:delText>. Dans le cadre de l’utilisation de la « fiche technique », le fonctionnaire du PNUD qui préparera l</w:delText>
        </w:r>
        <w:r w:rsidR="007E70F1" w:rsidRPr="00C0646F" w:rsidDel="003501F0">
          <w:rPr>
            <w:rFonts w:ascii="Calibri" w:hAnsi="Calibri" w:cs="Calibri"/>
            <w:sz w:val="20"/>
            <w:szCs w:val="20"/>
            <w:lang w:val="fr-FR"/>
          </w:rPr>
          <w:delText>a</w:delText>
        </w:r>
        <w:r w:rsidRPr="00C0646F" w:rsidDel="003501F0">
          <w:rPr>
            <w:rFonts w:ascii="Calibri" w:hAnsi="Calibri" w:cs="Calibri"/>
            <w:sz w:val="20"/>
            <w:szCs w:val="20"/>
            <w:lang w:val="fr-FR"/>
          </w:rPr>
          <w:delText xml:space="preserve"> présent</w:delText>
        </w:r>
        <w:r w:rsidR="007E70F1" w:rsidRPr="00C0646F" w:rsidDel="003501F0">
          <w:rPr>
            <w:rFonts w:ascii="Calibri" w:hAnsi="Calibri" w:cs="Calibri"/>
            <w:sz w:val="20"/>
            <w:szCs w:val="20"/>
            <w:lang w:val="fr-FR"/>
          </w:rPr>
          <w:delText>e</w:delText>
        </w:r>
        <w:r w:rsidRPr="00C0646F" w:rsidDel="003501F0">
          <w:rPr>
            <w:rFonts w:ascii="Calibri" w:hAnsi="Calibri" w:cs="Calibri"/>
            <w:sz w:val="20"/>
            <w:szCs w:val="20"/>
            <w:lang w:val="fr-FR"/>
          </w:rPr>
          <w:delText xml:space="preserve"> </w:delText>
        </w:r>
        <w:r w:rsidR="007E70F1" w:rsidRPr="00C0646F" w:rsidDel="003501F0">
          <w:rPr>
            <w:rFonts w:ascii="Calibri" w:hAnsi="Calibri" w:cs="Calibri"/>
            <w:sz w:val="20"/>
            <w:szCs w:val="20"/>
            <w:lang w:val="fr-FR"/>
          </w:rPr>
          <w:delText>RFP</w:delText>
        </w:r>
        <w:r w:rsidRPr="00C0646F" w:rsidDel="003501F0">
          <w:rPr>
            <w:rFonts w:ascii="Calibri" w:hAnsi="Calibri" w:cs="Calibri"/>
            <w:sz w:val="20"/>
            <w:szCs w:val="20"/>
            <w:lang w:val="fr-FR"/>
          </w:rPr>
          <w:delText xml:space="preserve"> devra effectuer ce qui suit :</w:delText>
        </w:r>
      </w:del>
    </w:p>
    <w:p w14:paraId="5713F09B" w14:textId="493206A0" w:rsidR="009E3B45" w:rsidRPr="00C0646F" w:rsidDel="003501F0" w:rsidRDefault="009E3B45" w:rsidP="009E3B45">
      <w:pPr>
        <w:pStyle w:val="ListParagraph"/>
        <w:widowControl/>
        <w:overflowPunct/>
        <w:adjustRightInd/>
        <w:spacing w:line="240" w:lineRule="auto"/>
        <w:jc w:val="both"/>
        <w:rPr>
          <w:del w:id="29" w:author="Marie Christa Ermite Joseph Fevry" w:date="2018-06-07T14:16:00Z"/>
          <w:rFonts w:ascii="Calibri" w:hAnsi="Calibri" w:cs="Calibri"/>
          <w:sz w:val="20"/>
          <w:szCs w:val="20"/>
          <w:lang w:val="fr-FR"/>
        </w:rPr>
      </w:pPr>
    </w:p>
    <w:p w14:paraId="33025322" w14:textId="5EC8D48E" w:rsidR="009E3B45" w:rsidRPr="00C0646F" w:rsidDel="003501F0" w:rsidRDefault="009E3B45" w:rsidP="00B3375A">
      <w:pPr>
        <w:pStyle w:val="ListParagraph"/>
        <w:widowControl/>
        <w:numPr>
          <w:ilvl w:val="0"/>
          <w:numId w:val="19"/>
        </w:numPr>
        <w:overflowPunct/>
        <w:adjustRightInd/>
        <w:spacing w:line="240" w:lineRule="auto"/>
        <w:jc w:val="both"/>
        <w:rPr>
          <w:del w:id="30" w:author="Marie Christa Ermite Joseph Fevry" w:date="2018-06-07T14:16:00Z"/>
          <w:rFonts w:ascii="Calibri" w:hAnsi="Calibri" w:cs="Calibri"/>
          <w:sz w:val="20"/>
          <w:szCs w:val="20"/>
          <w:lang w:val="fr-FR"/>
        </w:rPr>
      </w:pPr>
      <w:del w:id="31" w:author="Marie Christa Ermite Joseph Fevry" w:date="2018-06-07T14:16:00Z">
        <w:r w:rsidRPr="00C0646F" w:rsidDel="003501F0">
          <w:rPr>
            <w:rFonts w:ascii="Calibri" w:hAnsi="Calibri" w:cs="Calibri"/>
            <w:sz w:val="20"/>
            <w:szCs w:val="20"/>
            <w:lang w:val="fr-FR"/>
          </w:rPr>
          <w:delText>remplir les espaces et cases de la 3ème colonne (la plus à droite) à l’aide de l’ensemble des informations nécessaires et exactes ;</w:delText>
        </w:r>
      </w:del>
    </w:p>
    <w:p w14:paraId="7B3C1D9C" w14:textId="355DFC2C" w:rsidR="009E3B45" w:rsidRPr="00C0646F" w:rsidDel="003501F0" w:rsidRDefault="009E3B45" w:rsidP="00B3375A">
      <w:pPr>
        <w:pStyle w:val="ListParagraph"/>
        <w:widowControl/>
        <w:numPr>
          <w:ilvl w:val="0"/>
          <w:numId w:val="19"/>
        </w:numPr>
        <w:overflowPunct/>
        <w:adjustRightInd/>
        <w:spacing w:line="240" w:lineRule="auto"/>
        <w:jc w:val="both"/>
        <w:rPr>
          <w:del w:id="32" w:author="Marie Christa Ermite Joseph Fevry" w:date="2018-06-07T14:16:00Z"/>
          <w:rFonts w:ascii="Calibri" w:hAnsi="Calibri" w:cs="Calibri"/>
          <w:sz w:val="20"/>
          <w:szCs w:val="20"/>
          <w:lang w:val="fr-FR"/>
        </w:rPr>
      </w:pPr>
      <w:del w:id="33" w:author="Marie Christa Ermite Joseph Fevry" w:date="2018-06-07T14:16:00Z">
        <w:r w:rsidRPr="00C0646F" w:rsidDel="003501F0">
          <w:rPr>
            <w:rFonts w:ascii="Calibri" w:hAnsi="Calibri" w:cs="Calibri"/>
            <w:sz w:val="20"/>
            <w:szCs w:val="20"/>
            <w:lang w:val="fr-FR"/>
          </w:rPr>
          <w:delText>lorsque plusieurs choix sont proposés dans la 3ème colonne, le choix approprié doit être sélectionné et les options sans objet doivent être supprimées de la liste ;</w:delText>
        </w:r>
      </w:del>
    </w:p>
    <w:p w14:paraId="4C48D6D8" w14:textId="344B2AAD" w:rsidR="009E3B45" w:rsidRPr="00C0646F" w:rsidDel="003501F0" w:rsidRDefault="009E3B45" w:rsidP="00B3375A">
      <w:pPr>
        <w:pStyle w:val="ListParagraph"/>
        <w:widowControl/>
        <w:numPr>
          <w:ilvl w:val="0"/>
          <w:numId w:val="19"/>
        </w:numPr>
        <w:overflowPunct/>
        <w:adjustRightInd/>
        <w:spacing w:line="240" w:lineRule="auto"/>
        <w:jc w:val="both"/>
        <w:rPr>
          <w:del w:id="34" w:author="Marie Christa Ermite Joseph Fevry" w:date="2018-06-07T14:16:00Z"/>
          <w:rFonts w:ascii="Calibri" w:hAnsi="Calibri" w:cs="Calibri"/>
          <w:sz w:val="20"/>
          <w:szCs w:val="20"/>
          <w:lang w:val="fr-FR"/>
        </w:rPr>
      </w:pPr>
      <w:del w:id="35" w:author="Marie Christa Ermite Joseph Fevry" w:date="2018-06-07T14:16:00Z">
        <w:r w:rsidRPr="00C0646F" w:rsidDel="003501F0">
          <w:rPr>
            <w:rFonts w:ascii="Calibri" w:hAnsi="Calibri" w:cs="Calibri"/>
            <w:sz w:val="20"/>
            <w:szCs w:val="20"/>
            <w:lang w:val="fr-FR"/>
          </w:rPr>
          <w:delText>des informations supplémentaires peuvent être fournies pour développer la fiche technique, lorsque les circonstances et la nature de l</w:delText>
        </w:r>
        <w:r w:rsidR="007E70F1" w:rsidRPr="00C0646F" w:rsidDel="003501F0">
          <w:rPr>
            <w:rFonts w:ascii="Calibri" w:hAnsi="Calibri" w:cs="Calibri"/>
            <w:sz w:val="20"/>
            <w:szCs w:val="20"/>
            <w:lang w:val="fr-FR"/>
          </w:rPr>
          <w:delText>a RFP</w:delText>
        </w:r>
        <w:r w:rsidRPr="00C0646F" w:rsidDel="003501F0">
          <w:rPr>
            <w:rFonts w:ascii="Calibri" w:hAnsi="Calibri" w:cs="Calibri"/>
            <w:sz w:val="20"/>
            <w:szCs w:val="20"/>
            <w:lang w:val="fr-FR"/>
          </w:rPr>
          <w:delText xml:space="preserve"> l’exigent, en créant des rangées supplémentaires sous la dernière ; et</w:delText>
        </w:r>
      </w:del>
    </w:p>
    <w:p w14:paraId="2166E8F9" w14:textId="0C89233B" w:rsidR="009E3B45" w:rsidRPr="00C0646F" w:rsidDel="003501F0" w:rsidRDefault="009E3B45" w:rsidP="00B3375A">
      <w:pPr>
        <w:pStyle w:val="ListParagraph"/>
        <w:widowControl/>
        <w:numPr>
          <w:ilvl w:val="0"/>
          <w:numId w:val="19"/>
        </w:numPr>
        <w:overflowPunct/>
        <w:adjustRightInd/>
        <w:spacing w:line="240" w:lineRule="auto"/>
        <w:jc w:val="both"/>
        <w:rPr>
          <w:del w:id="36" w:author="Marie Christa Ermite Joseph Fevry" w:date="2018-06-07T14:16:00Z"/>
          <w:rFonts w:ascii="Calibri" w:hAnsi="Calibri" w:cs="Calibri"/>
          <w:sz w:val="20"/>
          <w:szCs w:val="20"/>
          <w:lang w:val="fr-FR"/>
        </w:rPr>
      </w:pPr>
      <w:del w:id="37" w:author="Marie Christa Ermite Joseph Fevry" w:date="2018-06-07T14:16:00Z">
        <w:r w:rsidRPr="00C0646F" w:rsidDel="003501F0">
          <w:rPr>
            <w:rFonts w:ascii="Calibri" w:hAnsi="Calibri" w:cs="Calibri"/>
            <w:sz w:val="20"/>
            <w:szCs w:val="20"/>
            <w:lang w:val="fr-FR"/>
          </w:rPr>
          <w:delText>dans la mesure où les rubriques de la « fiche technique » possèdent des numéros correspondant à ceux qui sont cités dans les « instructions destinées aux soumissionnaires », aucun élément de la « fiche technique » ne doit être supprimé. Si certains éléments de la « fiche technique » ne sont pas applicables à la procédure, il faut indiquer « sans objet » dans les cases correspondantes qui se situent à droite</w:delText>
        </w:r>
        <w:r w:rsidR="00717A61" w:rsidRPr="00C0646F" w:rsidDel="003501F0">
          <w:rPr>
            <w:rFonts w:ascii="Calibri" w:hAnsi="Calibri" w:cs="Calibri"/>
            <w:sz w:val="20"/>
            <w:szCs w:val="20"/>
            <w:lang w:val="fr-FR"/>
          </w:rPr>
          <w:delText>,</w:delText>
        </w:r>
        <w:r w:rsidRPr="00C0646F" w:rsidDel="003501F0">
          <w:rPr>
            <w:rFonts w:ascii="Calibri" w:hAnsi="Calibri" w:cs="Calibri"/>
            <w:sz w:val="20"/>
            <w:szCs w:val="20"/>
            <w:lang w:val="fr-FR"/>
          </w:rPr>
          <w:delText xml:space="preserve"> au lieu de les supprimer.</w:delText>
        </w:r>
      </w:del>
    </w:p>
    <w:p w14:paraId="04045D65" w14:textId="04194B81" w:rsidR="009E3B45" w:rsidRPr="00C0646F" w:rsidDel="003501F0" w:rsidRDefault="009E3B45" w:rsidP="009E3B45">
      <w:pPr>
        <w:pStyle w:val="ListParagraph"/>
        <w:spacing w:line="240" w:lineRule="auto"/>
        <w:rPr>
          <w:del w:id="38" w:author="Marie Christa Ermite Joseph Fevry" w:date="2018-06-07T14:16:00Z"/>
          <w:rFonts w:ascii="Calibri" w:hAnsi="Calibri" w:cs="Calibri"/>
          <w:sz w:val="20"/>
          <w:szCs w:val="20"/>
          <w:lang w:val="fr-FR"/>
        </w:rPr>
      </w:pPr>
    </w:p>
    <w:p w14:paraId="367FA35D" w14:textId="5CD5ADED" w:rsidR="009E3B45" w:rsidRPr="00C0646F" w:rsidDel="003501F0" w:rsidRDefault="009E3B45" w:rsidP="00B3375A">
      <w:pPr>
        <w:pStyle w:val="ListParagraph"/>
        <w:widowControl/>
        <w:numPr>
          <w:ilvl w:val="0"/>
          <w:numId w:val="13"/>
        </w:numPr>
        <w:overflowPunct/>
        <w:adjustRightInd/>
        <w:spacing w:line="240" w:lineRule="auto"/>
        <w:ind w:left="360"/>
        <w:jc w:val="both"/>
        <w:rPr>
          <w:del w:id="39" w:author="Marie Christa Ermite Joseph Fevry" w:date="2018-06-07T14:16:00Z"/>
          <w:rFonts w:ascii="Calibri" w:hAnsi="Calibri" w:cs="Calibri"/>
          <w:sz w:val="20"/>
          <w:szCs w:val="20"/>
          <w:lang w:val="fr-FR"/>
        </w:rPr>
      </w:pPr>
      <w:del w:id="40" w:author="Marie Christa Ermite Joseph Fevry" w:date="2018-06-07T14:16:00Z">
        <w:r w:rsidRPr="00930CEE" w:rsidDel="003501F0">
          <w:rPr>
            <w:rFonts w:ascii="Calibri" w:hAnsi="Calibri" w:cs="Calibri"/>
            <w:sz w:val="20"/>
            <w:szCs w:val="20"/>
            <w:lang w:val="fr-FR"/>
          </w:rPr>
          <w:delText>D’autres instructions relatives à certaines pages ou sections de l</w:delText>
        </w:r>
        <w:r w:rsidR="005C2986" w:rsidRPr="00930CEE" w:rsidDel="003501F0">
          <w:rPr>
            <w:rFonts w:ascii="Calibri" w:hAnsi="Calibri" w:cs="Calibri"/>
            <w:sz w:val="20"/>
            <w:szCs w:val="20"/>
            <w:lang w:val="fr-FR"/>
          </w:rPr>
          <w:delText>a</w:delText>
        </w:r>
        <w:r w:rsidR="005C2986" w:rsidRPr="00C0646F" w:rsidDel="003501F0">
          <w:rPr>
            <w:rFonts w:ascii="Calibri" w:hAnsi="Calibri" w:cs="Calibri"/>
            <w:sz w:val="20"/>
            <w:szCs w:val="20"/>
            <w:lang w:val="fr-FR"/>
          </w:rPr>
          <w:delText xml:space="preserve"> RFP</w:delText>
        </w:r>
        <w:r w:rsidRPr="00930CEE" w:rsidDel="003501F0">
          <w:rPr>
            <w:rFonts w:ascii="Calibri" w:hAnsi="Calibri" w:cs="Calibri"/>
            <w:sz w:val="20"/>
            <w:szCs w:val="20"/>
            <w:lang w:val="fr-FR"/>
          </w:rPr>
          <w:delText xml:space="preserve"> ont été fournies sous forme de notes de bas de page. Il est demandé aux fonctionnaires du PNUD qui seront chargés de finaliser l</w:delText>
        </w:r>
        <w:r w:rsidR="005C2986" w:rsidRPr="00930CEE" w:rsidDel="003501F0">
          <w:rPr>
            <w:rFonts w:ascii="Calibri" w:hAnsi="Calibri" w:cs="Calibri"/>
            <w:sz w:val="20"/>
            <w:szCs w:val="20"/>
            <w:lang w:val="fr-FR"/>
          </w:rPr>
          <w:delText>a</w:delText>
        </w:r>
        <w:r w:rsidRPr="00930CEE" w:rsidDel="003501F0">
          <w:rPr>
            <w:rFonts w:ascii="Calibri" w:hAnsi="Calibri" w:cs="Calibri"/>
            <w:sz w:val="20"/>
            <w:szCs w:val="20"/>
            <w:lang w:val="fr-FR"/>
          </w:rPr>
          <w:delText xml:space="preserve"> présent</w:delText>
        </w:r>
        <w:r w:rsidR="005C2986" w:rsidRPr="00930CEE" w:rsidDel="003501F0">
          <w:rPr>
            <w:rFonts w:ascii="Calibri" w:hAnsi="Calibri" w:cs="Calibri"/>
            <w:sz w:val="20"/>
            <w:szCs w:val="20"/>
            <w:lang w:val="fr-FR"/>
          </w:rPr>
          <w:delText>e</w:delText>
        </w:r>
        <w:r w:rsidR="005C2986" w:rsidRPr="00C0646F" w:rsidDel="003501F0">
          <w:rPr>
            <w:rFonts w:ascii="Calibri" w:hAnsi="Calibri" w:cs="Calibri"/>
            <w:sz w:val="20"/>
            <w:szCs w:val="20"/>
            <w:lang w:val="fr-FR"/>
          </w:rPr>
          <w:delText xml:space="preserve"> RFP</w:delText>
        </w:r>
        <w:r w:rsidRPr="00930CEE" w:rsidDel="003501F0">
          <w:rPr>
            <w:rFonts w:ascii="Calibri" w:hAnsi="Calibri" w:cs="Calibri"/>
            <w:sz w:val="20"/>
            <w:szCs w:val="20"/>
            <w:lang w:val="fr-FR"/>
          </w:rPr>
          <w:delText xml:space="preserve"> d’y accorder une attention particulière et de s’y conformer.</w:delText>
        </w:r>
      </w:del>
    </w:p>
    <w:p w14:paraId="59AAFF0D" w14:textId="0C7E4374" w:rsidR="009E3B45" w:rsidRPr="00C0646F" w:rsidDel="003501F0" w:rsidRDefault="009E3B45" w:rsidP="009E3B45">
      <w:pPr>
        <w:pStyle w:val="ListParagraph"/>
        <w:spacing w:line="240" w:lineRule="auto"/>
        <w:rPr>
          <w:del w:id="41" w:author="Marie Christa Ermite Joseph Fevry" w:date="2018-06-07T14:16:00Z"/>
          <w:rFonts w:ascii="Calibri" w:hAnsi="Calibri" w:cs="Calibri"/>
          <w:sz w:val="20"/>
          <w:szCs w:val="20"/>
          <w:lang w:val="fr-FR"/>
        </w:rPr>
      </w:pPr>
    </w:p>
    <w:p w14:paraId="10076E84" w14:textId="74E368B5" w:rsidR="009E3B45" w:rsidRPr="00C0646F" w:rsidDel="003501F0" w:rsidRDefault="009E3B45" w:rsidP="00B3375A">
      <w:pPr>
        <w:pStyle w:val="ListParagraph"/>
        <w:widowControl/>
        <w:numPr>
          <w:ilvl w:val="0"/>
          <w:numId w:val="13"/>
        </w:numPr>
        <w:overflowPunct/>
        <w:adjustRightInd/>
        <w:spacing w:line="240" w:lineRule="auto"/>
        <w:ind w:left="360"/>
        <w:jc w:val="both"/>
        <w:rPr>
          <w:del w:id="42" w:author="Marie Christa Ermite Joseph Fevry" w:date="2018-06-07T14:16:00Z"/>
          <w:rFonts w:ascii="Calibri" w:hAnsi="Calibri" w:cs="Calibri"/>
          <w:sz w:val="20"/>
          <w:szCs w:val="20"/>
          <w:lang w:val="fr-FR"/>
        </w:rPr>
      </w:pPr>
      <w:del w:id="43" w:author="Marie Christa Ermite Joseph Fevry" w:date="2018-06-07T14:16:00Z">
        <w:r w:rsidRPr="00C0646F" w:rsidDel="003501F0">
          <w:rPr>
            <w:rFonts w:ascii="Calibri" w:hAnsi="Calibri" w:cs="Calibri"/>
            <w:sz w:val="20"/>
            <w:szCs w:val="20"/>
            <w:lang w:val="fr-FR"/>
          </w:rPr>
          <w:delText>Une fois l</w:delText>
        </w:r>
        <w:r w:rsidR="0001768E" w:rsidRPr="00C0646F" w:rsidDel="003501F0">
          <w:rPr>
            <w:rFonts w:ascii="Calibri" w:hAnsi="Calibri" w:cs="Calibri"/>
            <w:sz w:val="20"/>
            <w:szCs w:val="20"/>
            <w:lang w:val="fr-FR"/>
          </w:rPr>
          <w:delText>a</w:delText>
        </w:r>
        <w:r w:rsidRPr="00C0646F" w:rsidDel="003501F0">
          <w:rPr>
            <w:rFonts w:ascii="Calibri" w:hAnsi="Calibri" w:cs="Calibri"/>
            <w:sz w:val="20"/>
            <w:szCs w:val="20"/>
            <w:lang w:val="fr-FR"/>
          </w:rPr>
          <w:delText xml:space="preserve"> présent</w:delText>
        </w:r>
        <w:r w:rsidR="0001768E" w:rsidRPr="00C0646F" w:rsidDel="003501F0">
          <w:rPr>
            <w:rFonts w:ascii="Calibri" w:hAnsi="Calibri" w:cs="Calibri"/>
            <w:sz w:val="20"/>
            <w:szCs w:val="20"/>
            <w:lang w:val="fr-FR"/>
          </w:rPr>
          <w:delText>e RFP</w:delText>
        </w:r>
        <w:r w:rsidRPr="00C0646F" w:rsidDel="003501F0">
          <w:rPr>
            <w:rFonts w:ascii="Calibri" w:hAnsi="Calibri" w:cs="Calibri"/>
            <w:sz w:val="20"/>
            <w:szCs w:val="20"/>
            <w:lang w:val="fr-FR"/>
          </w:rPr>
          <w:delText xml:space="preserve"> communiqué</w:delText>
        </w:r>
        <w:r w:rsidR="0001768E" w:rsidRPr="00C0646F" w:rsidDel="003501F0">
          <w:rPr>
            <w:rFonts w:ascii="Calibri" w:hAnsi="Calibri" w:cs="Calibri"/>
            <w:sz w:val="20"/>
            <w:szCs w:val="20"/>
            <w:lang w:val="fr-FR"/>
          </w:rPr>
          <w:delText>e</w:delText>
        </w:r>
        <w:r w:rsidRPr="00C0646F" w:rsidDel="003501F0">
          <w:rPr>
            <w:rFonts w:ascii="Calibri" w:hAnsi="Calibri" w:cs="Calibri"/>
            <w:sz w:val="20"/>
            <w:szCs w:val="20"/>
            <w:lang w:val="fr-FR"/>
          </w:rPr>
          <w:delText xml:space="preserve"> aux soumissionnaires potentiels, aucune autre modification ne pourra être apportée aux règles, conditions et procédures indiquées dans la « fiche technique », sauf par l’intermédiaire d’informations complémentaires </w:delText>
        </w:r>
        <w:r w:rsidR="006A5A67" w:rsidRPr="00C0646F" w:rsidDel="003501F0">
          <w:rPr>
            <w:rFonts w:ascii="Calibri" w:hAnsi="Calibri" w:cs="Calibri"/>
            <w:sz w:val="20"/>
            <w:szCs w:val="20"/>
            <w:lang w:val="fr-FR"/>
          </w:rPr>
          <w:delText xml:space="preserve">à </w:delText>
        </w:r>
        <w:r w:rsidRPr="00C0646F" w:rsidDel="003501F0">
          <w:rPr>
            <w:rFonts w:ascii="Calibri" w:hAnsi="Calibri" w:cs="Calibri"/>
            <w:sz w:val="20"/>
            <w:szCs w:val="20"/>
            <w:lang w:val="fr-FR"/>
          </w:rPr>
          <w:delText>l</w:delText>
        </w:r>
        <w:r w:rsidR="0001768E" w:rsidRPr="00C0646F" w:rsidDel="003501F0">
          <w:rPr>
            <w:rFonts w:ascii="Calibri" w:hAnsi="Calibri" w:cs="Calibri"/>
            <w:sz w:val="20"/>
            <w:szCs w:val="20"/>
            <w:lang w:val="fr-FR"/>
          </w:rPr>
          <w:delText>a RFP</w:delText>
        </w:r>
        <w:r w:rsidRPr="00C0646F" w:rsidDel="003501F0">
          <w:rPr>
            <w:rFonts w:ascii="Calibri" w:hAnsi="Calibri" w:cs="Calibri"/>
            <w:sz w:val="20"/>
            <w:szCs w:val="20"/>
            <w:lang w:val="fr-FR"/>
          </w:rPr>
          <w:delText xml:space="preserve"> qui devront être transmises à </w:delText>
        </w:r>
        <w:r w:rsidRPr="00C0646F" w:rsidDel="003501F0">
          <w:rPr>
            <w:rFonts w:ascii="Calibri" w:hAnsi="Calibri" w:cs="Calibri"/>
            <w:b/>
            <w:sz w:val="20"/>
            <w:szCs w:val="20"/>
            <w:u w:val="single"/>
            <w:lang w:val="fr-FR"/>
          </w:rPr>
          <w:delText>TOUS</w:delText>
        </w:r>
        <w:r w:rsidRPr="00C0646F" w:rsidDel="003501F0">
          <w:rPr>
            <w:rFonts w:ascii="Calibri" w:hAnsi="Calibri" w:cs="Calibri"/>
            <w:sz w:val="20"/>
            <w:szCs w:val="20"/>
            <w:lang w:val="fr-FR"/>
          </w:rPr>
          <w:delText xml:space="preserve"> les soumissionnaires potentiels. Une fois les plis des soumissions reçus par le PNUD, absolument aucune modification ne pourra être apportée aux règles, conditions et procédures figurant dans l</w:delText>
        </w:r>
        <w:r w:rsidR="0001768E" w:rsidRPr="00C0646F" w:rsidDel="003501F0">
          <w:rPr>
            <w:rFonts w:ascii="Calibri" w:hAnsi="Calibri" w:cs="Calibri"/>
            <w:sz w:val="20"/>
            <w:szCs w:val="20"/>
            <w:lang w:val="fr-FR"/>
          </w:rPr>
          <w:delText>a RFP</w:delText>
        </w:r>
        <w:r w:rsidRPr="00C0646F" w:rsidDel="003501F0">
          <w:rPr>
            <w:rFonts w:ascii="Calibri" w:hAnsi="Calibri" w:cs="Calibri"/>
            <w:sz w:val="20"/>
            <w:szCs w:val="20"/>
            <w:lang w:val="fr-FR"/>
          </w:rPr>
          <w:delText xml:space="preserve">. Toute modification à apporter devra être effectuée par l’intermédiaire de la diffusion d’informations complémentaires </w:delText>
        </w:r>
        <w:r w:rsidR="0001768E" w:rsidRPr="00C0646F" w:rsidDel="003501F0">
          <w:rPr>
            <w:rFonts w:ascii="Calibri" w:hAnsi="Calibri" w:cs="Calibri"/>
            <w:sz w:val="20"/>
            <w:szCs w:val="20"/>
            <w:lang w:val="fr-FR"/>
          </w:rPr>
          <w:delText>à la RFP</w:delText>
        </w:r>
        <w:r w:rsidRPr="00C0646F" w:rsidDel="003501F0">
          <w:rPr>
            <w:rFonts w:ascii="Calibri" w:hAnsi="Calibri" w:cs="Calibri"/>
            <w:sz w:val="20"/>
            <w:szCs w:val="20"/>
            <w:lang w:val="fr-FR"/>
          </w:rPr>
          <w:delText>.</w:delText>
        </w:r>
      </w:del>
    </w:p>
    <w:p w14:paraId="08277ACC" w14:textId="5334D825" w:rsidR="009E3B45" w:rsidRPr="00C0646F" w:rsidDel="003501F0" w:rsidRDefault="009E3B45" w:rsidP="009E3B45">
      <w:pPr>
        <w:pStyle w:val="ListParagraph"/>
        <w:spacing w:line="240" w:lineRule="auto"/>
        <w:rPr>
          <w:del w:id="44" w:author="Marie Christa Ermite Joseph Fevry" w:date="2018-06-07T14:16:00Z"/>
          <w:rFonts w:ascii="Calibri" w:hAnsi="Calibri" w:cs="Calibri"/>
          <w:sz w:val="20"/>
          <w:szCs w:val="20"/>
          <w:lang w:val="fr-FR"/>
        </w:rPr>
      </w:pPr>
    </w:p>
    <w:p w14:paraId="6D9EAA77" w14:textId="03575AC7" w:rsidR="009E3B45" w:rsidRPr="00C0646F" w:rsidDel="003501F0" w:rsidRDefault="009E3B45" w:rsidP="00B3375A">
      <w:pPr>
        <w:pStyle w:val="ListParagraph"/>
        <w:widowControl/>
        <w:numPr>
          <w:ilvl w:val="0"/>
          <w:numId w:val="13"/>
        </w:numPr>
        <w:overflowPunct/>
        <w:adjustRightInd/>
        <w:spacing w:line="240" w:lineRule="auto"/>
        <w:ind w:left="360"/>
        <w:jc w:val="both"/>
        <w:rPr>
          <w:del w:id="45" w:author="Marie Christa Ermite Joseph Fevry" w:date="2018-06-07T14:16:00Z"/>
          <w:rFonts w:ascii="Calibri" w:hAnsi="Calibri" w:cs="Calibri"/>
          <w:sz w:val="20"/>
          <w:szCs w:val="20"/>
          <w:lang w:val="fr-FR"/>
        </w:rPr>
      </w:pPr>
      <w:del w:id="46" w:author="Marie Christa Ermite Joseph Fevry" w:date="2018-06-07T14:16:00Z">
        <w:r w:rsidRPr="00C0646F" w:rsidDel="003501F0">
          <w:rPr>
            <w:rFonts w:ascii="Calibri" w:hAnsi="Calibri" w:cs="Calibri"/>
            <w:sz w:val="20"/>
            <w:szCs w:val="20"/>
            <w:lang w:val="fr-FR"/>
          </w:rPr>
          <w:delText>En cas de publication d</w:delText>
        </w:r>
        <w:r w:rsidR="0001768E" w:rsidRPr="00C0646F" w:rsidDel="003501F0">
          <w:rPr>
            <w:rFonts w:ascii="Calibri" w:hAnsi="Calibri" w:cs="Calibri"/>
            <w:sz w:val="20"/>
            <w:szCs w:val="20"/>
            <w:lang w:val="fr-FR"/>
          </w:rPr>
          <w:delText>e la</w:delText>
        </w:r>
        <w:r w:rsidRPr="00C0646F" w:rsidDel="003501F0">
          <w:rPr>
            <w:rFonts w:ascii="Calibri" w:hAnsi="Calibri" w:cs="Calibri"/>
            <w:sz w:val="20"/>
            <w:szCs w:val="20"/>
            <w:lang w:val="fr-FR"/>
          </w:rPr>
          <w:delText xml:space="preserve"> présent</w:delText>
        </w:r>
        <w:r w:rsidR="0001768E" w:rsidRPr="00C0646F" w:rsidDel="003501F0">
          <w:rPr>
            <w:rFonts w:ascii="Calibri" w:hAnsi="Calibri" w:cs="Calibri"/>
            <w:sz w:val="20"/>
            <w:szCs w:val="20"/>
            <w:lang w:val="fr-FR"/>
          </w:rPr>
          <w:delText>e RFP</w:delText>
        </w:r>
        <w:r w:rsidRPr="00C0646F" w:rsidDel="003501F0">
          <w:rPr>
            <w:rFonts w:ascii="Calibri" w:hAnsi="Calibri" w:cs="Calibri"/>
            <w:sz w:val="20"/>
            <w:szCs w:val="20"/>
            <w:lang w:val="fr-FR"/>
          </w:rPr>
          <w:delText xml:space="preserve"> sur le site web d’un service commercial du PNUD d’une manière permettant à quiconque de télécharger gratuitement le document, ledit service commercial doit prévoir un mécanisme permettant de vérifier et d’obtenir les coordonnées de l’ensemble de ceux qui le télécharge pour les besoins de la diffusion de tout avis de modification ou d’informations complémentaires </w:delText>
        </w:r>
        <w:r w:rsidR="0001768E" w:rsidRPr="00C0646F" w:rsidDel="003501F0">
          <w:rPr>
            <w:rFonts w:ascii="Calibri" w:hAnsi="Calibri" w:cs="Calibri"/>
            <w:sz w:val="20"/>
            <w:szCs w:val="20"/>
            <w:lang w:val="fr-FR"/>
          </w:rPr>
          <w:delText>à la RFP</w:delText>
        </w:r>
        <w:r w:rsidRPr="00C0646F" w:rsidDel="003501F0">
          <w:rPr>
            <w:rFonts w:ascii="Calibri" w:hAnsi="Calibri" w:cs="Calibri"/>
            <w:sz w:val="20"/>
            <w:szCs w:val="20"/>
            <w:lang w:val="fr-FR"/>
          </w:rPr>
          <w:delText>.</w:delText>
        </w:r>
      </w:del>
    </w:p>
    <w:p w14:paraId="7AFE8692" w14:textId="4942416F" w:rsidR="009E3B45" w:rsidRPr="00C0646F" w:rsidDel="003501F0" w:rsidRDefault="009E3B45" w:rsidP="009E3B45">
      <w:pPr>
        <w:pStyle w:val="ListParagraph"/>
        <w:spacing w:line="240" w:lineRule="auto"/>
        <w:rPr>
          <w:del w:id="47" w:author="Marie Christa Ermite Joseph Fevry" w:date="2018-06-07T14:16:00Z"/>
          <w:rFonts w:ascii="Calibri" w:hAnsi="Calibri" w:cs="Calibri"/>
          <w:sz w:val="20"/>
          <w:szCs w:val="20"/>
          <w:lang w:val="fr-FR"/>
        </w:rPr>
      </w:pPr>
    </w:p>
    <w:p w14:paraId="117D8C3F" w14:textId="7D800AEE" w:rsidR="009E3B45" w:rsidRPr="00C0646F" w:rsidDel="003501F0" w:rsidRDefault="009E3B45" w:rsidP="00B3375A">
      <w:pPr>
        <w:pStyle w:val="ListParagraph"/>
        <w:widowControl/>
        <w:numPr>
          <w:ilvl w:val="0"/>
          <w:numId w:val="13"/>
        </w:numPr>
        <w:overflowPunct/>
        <w:adjustRightInd/>
        <w:spacing w:line="240" w:lineRule="auto"/>
        <w:ind w:left="360"/>
        <w:jc w:val="both"/>
        <w:rPr>
          <w:del w:id="48" w:author="Marie Christa Ermite Joseph Fevry" w:date="2018-06-07T14:16:00Z"/>
          <w:rFonts w:ascii="Calibri" w:hAnsi="Calibri" w:cs="Calibri"/>
          <w:sz w:val="20"/>
          <w:szCs w:val="20"/>
          <w:lang w:val="fr-FR"/>
        </w:rPr>
      </w:pPr>
      <w:del w:id="49" w:author="Marie Christa Ermite Joseph Fevry" w:date="2018-06-07T14:16:00Z">
        <w:r w:rsidRPr="00930CEE" w:rsidDel="003501F0">
          <w:rPr>
            <w:rFonts w:ascii="Calibri" w:hAnsi="Calibri" w:cs="Calibri"/>
            <w:sz w:val="20"/>
            <w:szCs w:val="20"/>
            <w:lang w:val="fr-FR"/>
          </w:rPr>
          <w:delText xml:space="preserve">Les fonctionnaires du service des achats peuvent adresser toute question relative </w:delText>
        </w:r>
        <w:r w:rsidR="0001768E" w:rsidRPr="00930CEE" w:rsidDel="003501F0">
          <w:rPr>
            <w:rFonts w:ascii="Calibri" w:hAnsi="Calibri" w:cs="Calibri"/>
            <w:sz w:val="20"/>
            <w:szCs w:val="20"/>
            <w:lang w:val="fr-FR"/>
          </w:rPr>
          <w:delText>à la</w:delText>
        </w:r>
        <w:r w:rsidRPr="00930CEE" w:rsidDel="003501F0">
          <w:rPr>
            <w:rFonts w:ascii="Calibri" w:hAnsi="Calibri" w:cs="Calibri"/>
            <w:sz w:val="20"/>
            <w:szCs w:val="20"/>
            <w:lang w:val="fr-FR"/>
          </w:rPr>
          <w:delText xml:space="preserve"> présent</w:delText>
        </w:r>
        <w:r w:rsidR="0001768E" w:rsidRPr="00930CEE" w:rsidDel="003501F0">
          <w:rPr>
            <w:rFonts w:ascii="Calibri" w:hAnsi="Calibri" w:cs="Calibri"/>
            <w:sz w:val="20"/>
            <w:szCs w:val="20"/>
            <w:lang w:val="fr-FR"/>
          </w:rPr>
          <w:delText>e</w:delText>
        </w:r>
        <w:r w:rsidR="0001768E" w:rsidRPr="00C0646F" w:rsidDel="003501F0">
          <w:rPr>
            <w:rFonts w:ascii="Calibri" w:hAnsi="Calibri" w:cs="Calibri"/>
            <w:sz w:val="20"/>
            <w:szCs w:val="20"/>
            <w:lang w:val="fr-FR"/>
          </w:rPr>
          <w:delText xml:space="preserve"> RFP</w:delText>
        </w:r>
        <w:r w:rsidRPr="00930CEE" w:rsidDel="003501F0">
          <w:rPr>
            <w:rFonts w:ascii="Calibri" w:hAnsi="Calibri" w:cs="Calibri"/>
            <w:sz w:val="20"/>
            <w:szCs w:val="20"/>
            <w:lang w:val="fr-FR"/>
          </w:rPr>
          <w:delText xml:space="preserve"> par courrier électronique à </w:delText>
        </w:r>
        <w:r w:rsidR="003501F0" w:rsidDel="003501F0">
          <w:fldChar w:fldCharType="begin"/>
        </w:r>
        <w:r w:rsidR="003501F0" w:rsidDel="003501F0">
          <w:delInstrText xml:space="preserve"> HYPERLINK "mailto:pso.info@undp.org" </w:delInstrText>
        </w:r>
        <w:r w:rsidR="003501F0" w:rsidDel="003501F0">
          <w:fldChar w:fldCharType="separate"/>
        </w:r>
        <w:r w:rsidRPr="00930CEE" w:rsidDel="003501F0">
          <w:rPr>
            <w:rStyle w:val="Hyperlink"/>
            <w:rFonts w:ascii="Calibri" w:hAnsi="Calibri" w:cs="Calibri"/>
            <w:sz w:val="20"/>
            <w:szCs w:val="20"/>
            <w:lang w:val="fr-FR"/>
          </w:rPr>
          <w:delText>pso.info@undp.org</w:delText>
        </w:r>
        <w:r w:rsidR="003501F0" w:rsidDel="003501F0">
          <w:rPr>
            <w:rStyle w:val="Hyperlink"/>
            <w:rFonts w:ascii="Calibri" w:hAnsi="Calibri" w:cs="Calibri"/>
            <w:sz w:val="20"/>
            <w:szCs w:val="20"/>
            <w:lang w:val="fr-FR"/>
          </w:rPr>
          <w:fldChar w:fldCharType="end"/>
        </w:r>
        <w:r w:rsidRPr="00930CEE" w:rsidDel="003501F0">
          <w:rPr>
            <w:rFonts w:ascii="Calibri" w:hAnsi="Calibri" w:cs="Calibri"/>
            <w:sz w:val="20"/>
            <w:szCs w:val="20"/>
            <w:lang w:val="fr-FR"/>
          </w:rPr>
          <w:delText xml:space="preserve"> ou au coordonnateur du POS chargé des POPP.</w:delText>
        </w:r>
      </w:del>
    </w:p>
    <w:p w14:paraId="187A1472" w14:textId="34303EBA" w:rsidR="009E3B45" w:rsidRPr="00C0646F" w:rsidDel="003501F0" w:rsidRDefault="009E3B45" w:rsidP="009E3B45">
      <w:pPr>
        <w:widowControl/>
        <w:overflowPunct/>
        <w:adjustRightInd/>
        <w:jc w:val="both"/>
        <w:rPr>
          <w:del w:id="50" w:author="Marie Christa Ermite Joseph Fevry" w:date="2018-06-07T14:16:00Z"/>
          <w:rFonts w:ascii="Calibri" w:hAnsi="Calibri" w:cs="Calibri"/>
          <w:sz w:val="20"/>
          <w:szCs w:val="20"/>
          <w:lang w:val="fr-FR"/>
        </w:rPr>
      </w:pPr>
    </w:p>
    <w:p w14:paraId="1E6F1ECD" w14:textId="39E33F8F" w:rsidR="009E3B45" w:rsidRPr="00C0646F" w:rsidDel="003501F0" w:rsidRDefault="009E3B45" w:rsidP="009E3B45">
      <w:pPr>
        <w:widowControl/>
        <w:overflowPunct/>
        <w:adjustRightInd/>
        <w:jc w:val="both"/>
        <w:rPr>
          <w:del w:id="51" w:author="Marie Christa Ermite Joseph Fevry" w:date="2018-06-07T14:16:00Z"/>
          <w:rFonts w:ascii="Calibri" w:hAnsi="Calibri" w:cs="Calibri"/>
          <w:sz w:val="20"/>
          <w:szCs w:val="20"/>
          <w:lang w:val="fr-FR"/>
        </w:rPr>
      </w:pPr>
    </w:p>
    <w:p w14:paraId="27FD5998" w14:textId="5E0A308E" w:rsidR="009E3B45" w:rsidRPr="00C0646F" w:rsidDel="003501F0" w:rsidRDefault="009E3B45" w:rsidP="009E3B45">
      <w:pPr>
        <w:widowControl/>
        <w:overflowPunct/>
        <w:adjustRightInd/>
        <w:jc w:val="both"/>
        <w:rPr>
          <w:del w:id="52" w:author="Marie Christa Ermite Joseph Fevry" w:date="2018-06-07T14:16:00Z"/>
          <w:rFonts w:ascii="Calibri" w:hAnsi="Calibri" w:cs="Calibri"/>
          <w:sz w:val="20"/>
          <w:szCs w:val="20"/>
          <w:lang w:val="fr-FR"/>
        </w:rPr>
      </w:pPr>
    </w:p>
    <w:p w14:paraId="3D62DBC2" w14:textId="374B210F" w:rsidR="009E3B45" w:rsidRPr="00C0646F" w:rsidDel="003501F0" w:rsidRDefault="009E3B45" w:rsidP="009E3B45">
      <w:pPr>
        <w:widowControl/>
        <w:overflowPunct/>
        <w:adjustRightInd/>
        <w:jc w:val="center"/>
        <w:rPr>
          <w:del w:id="53" w:author="Marie Christa Ermite Joseph Fevry" w:date="2018-06-07T14:16:00Z"/>
          <w:rFonts w:ascii="Calibri" w:hAnsi="Calibri" w:cs="Calibri"/>
          <w:b/>
          <w:sz w:val="20"/>
          <w:szCs w:val="20"/>
          <w:lang w:val="fr-FR"/>
        </w:rPr>
      </w:pPr>
      <w:del w:id="54" w:author="Marie Christa Ermite Joseph Fevry" w:date="2018-06-07T14:16:00Z">
        <w:r w:rsidRPr="00C0646F" w:rsidDel="003501F0">
          <w:rPr>
            <w:rFonts w:ascii="Calibri" w:hAnsi="Calibri" w:cs="Calibri"/>
            <w:b/>
            <w:sz w:val="20"/>
            <w:szCs w:val="20"/>
            <w:lang w:val="fr-FR"/>
          </w:rPr>
          <w:delText>DIRECTIVES EN MATIERE DE GARANTIE DE SOUMISSION, DE GARANTIE DE BONNE EXECUTION ET D’INDEMNITE FORFAITAIRE</w:delText>
        </w:r>
      </w:del>
    </w:p>
    <w:p w14:paraId="14957C84" w14:textId="58400128" w:rsidR="009E3B45" w:rsidRPr="00C0646F" w:rsidDel="003501F0" w:rsidRDefault="009E3B45" w:rsidP="009E3B45">
      <w:pPr>
        <w:widowControl/>
        <w:overflowPunct/>
        <w:adjustRightInd/>
        <w:jc w:val="both"/>
        <w:rPr>
          <w:del w:id="55" w:author="Marie Christa Ermite Joseph Fevry" w:date="2018-06-07T14:16:00Z"/>
          <w:rFonts w:ascii="Calibri" w:hAnsi="Calibri" w:cs="Calibri"/>
          <w:sz w:val="20"/>
          <w:szCs w:val="20"/>
          <w:lang w:val="fr-FR"/>
        </w:rPr>
      </w:pPr>
    </w:p>
    <w:p w14:paraId="45D6A207" w14:textId="55C521DD" w:rsidR="009E3B45" w:rsidRPr="00C0646F" w:rsidDel="003501F0" w:rsidRDefault="009E3B45" w:rsidP="00B3375A">
      <w:pPr>
        <w:pStyle w:val="ListParagraph"/>
        <w:widowControl/>
        <w:numPr>
          <w:ilvl w:val="0"/>
          <w:numId w:val="13"/>
        </w:numPr>
        <w:overflowPunct/>
        <w:adjustRightInd/>
        <w:spacing w:line="240" w:lineRule="auto"/>
        <w:ind w:left="360"/>
        <w:jc w:val="both"/>
        <w:rPr>
          <w:del w:id="56" w:author="Marie Christa Ermite Joseph Fevry" w:date="2018-06-07T14:16:00Z"/>
          <w:rFonts w:ascii="Calibri" w:hAnsi="Calibri" w:cs="Calibri"/>
          <w:sz w:val="20"/>
          <w:szCs w:val="20"/>
          <w:lang w:val="fr-FR"/>
        </w:rPr>
      </w:pPr>
      <w:del w:id="57" w:author="Marie Christa Ermite Joseph Fevry" w:date="2018-06-07T14:16:00Z">
        <w:r w:rsidRPr="00C0646F" w:rsidDel="003501F0">
          <w:rPr>
            <w:rFonts w:ascii="Calibri" w:hAnsi="Calibri" w:cs="Calibri"/>
            <w:sz w:val="20"/>
            <w:szCs w:val="20"/>
            <w:lang w:val="fr-FR"/>
          </w:rPr>
          <w:delText>Lors de la détermination des exigences en matière de garantie de soumission, les éléments suivants doivent être pris en compte :</w:delText>
        </w:r>
      </w:del>
    </w:p>
    <w:p w14:paraId="5612CAB9" w14:textId="06B1090F" w:rsidR="009E3B45" w:rsidRPr="00C0646F" w:rsidDel="003501F0" w:rsidRDefault="009E3B45" w:rsidP="009E3B45">
      <w:pPr>
        <w:pStyle w:val="ListParagraph"/>
        <w:widowControl/>
        <w:overflowPunct/>
        <w:adjustRightInd/>
        <w:spacing w:line="240" w:lineRule="auto"/>
        <w:ind w:left="360"/>
        <w:jc w:val="both"/>
        <w:rPr>
          <w:del w:id="58" w:author="Marie Christa Ermite Joseph Fevry" w:date="2018-06-07T14:16:00Z"/>
          <w:rFonts w:ascii="Calibri" w:hAnsi="Calibri" w:cs="Calibri"/>
          <w:sz w:val="20"/>
          <w:szCs w:val="20"/>
          <w:lang w:val="fr-FR"/>
        </w:rPr>
      </w:pPr>
    </w:p>
    <w:p w14:paraId="29F7EF6E" w14:textId="53C7A9EA" w:rsidR="009E3B45" w:rsidRPr="00C0646F" w:rsidDel="003501F0" w:rsidRDefault="009E3B45" w:rsidP="00B3375A">
      <w:pPr>
        <w:pStyle w:val="ListParagraph"/>
        <w:widowControl/>
        <w:numPr>
          <w:ilvl w:val="0"/>
          <w:numId w:val="25"/>
        </w:numPr>
        <w:overflowPunct/>
        <w:adjustRightInd/>
        <w:spacing w:line="240" w:lineRule="auto"/>
        <w:ind w:left="720"/>
        <w:jc w:val="both"/>
        <w:rPr>
          <w:del w:id="59" w:author="Marie Christa Ermite Joseph Fevry" w:date="2018-06-07T14:16:00Z"/>
          <w:rFonts w:ascii="Calibri" w:hAnsi="Calibri" w:cs="Calibri"/>
          <w:sz w:val="20"/>
          <w:szCs w:val="20"/>
          <w:lang w:val="fr-FR"/>
        </w:rPr>
      </w:pPr>
      <w:del w:id="60" w:author="Marie Christa Ermite Joseph Fevry" w:date="2018-06-07T14:16:00Z">
        <w:r w:rsidRPr="00C0646F" w:rsidDel="003501F0">
          <w:rPr>
            <w:rFonts w:ascii="Calibri" w:hAnsi="Calibri" w:cs="Calibri"/>
            <w:sz w:val="20"/>
            <w:szCs w:val="20"/>
            <w:lang w:val="fr-FR"/>
          </w:rPr>
          <w:delText>si la valeur du contrat dépasse USD 300.000, il est recommandé d’exiger une garantie de soumission ;</w:delText>
        </w:r>
      </w:del>
    </w:p>
    <w:p w14:paraId="27A908BC" w14:textId="3519E5A7" w:rsidR="009E3B45" w:rsidRPr="00C0646F" w:rsidDel="003501F0" w:rsidRDefault="009E3B45" w:rsidP="00B3375A">
      <w:pPr>
        <w:pStyle w:val="ListParagraph"/>
        <w:widowControl/>
        <w:numPr>
          <w:ilvl w:val="0"/>
          <w:numId w:val="25"/>
        </w:numPr>
        <w:overflowPunct/>
        <w:adjustRightInd/>
        <w:spacing w:line="240" w:lineRule="auto"/>
        <w:ind w:left="720"/>
        <w:jc w:val="both"/>
        <w:rPr>
          <w:del w:id="61" w:author="Marie Christa Ermite Joseph Fevry" w:date="2018-06-07T14:16:00Z"/>
          <w:rFonts w:ascii="Calibri" w:hAnsi="Calibri" w:cs="Calibri"/>
          <w:sz w:val="20"/>
          <w:szCs w:val="20"/>
          <w:lang w:val="fr-FR"/>
        </w:rPr>
      </w:pPr>
      <w:del w:id="62" w:author="Marie Christa Ermite Joseph Fevry" w:date="2018-06-07T14:16:00Z">
        <w:r w:rsidRPr="00C0646F" w:rsidDel="003501F0">
          <w:rPr>
            <w:rFonts w:ascii="Calibri" w:hAnsi="Calibri" w:cs="Calibri"/>
            <w:sz w:val="20"/>
            <w:szCs w:val="20"/>
            <w:lang w:val="fr-FR"/>
          </w:rPr>
          <w:delText>la politique du PNUD exige qu’elle prenne la forme d’un montant fixe devant être détermin</w:delText>
        </w:r>
        <w:r w:rsidR="00656002" w:rsidRPr="00C0646F" w:rsidDel="003501F0">
          <w:rPr>
            <w:rFonts w:ascii="Calibri" w:hAnsi="Calibri" w:cs="Calibri"/>
            <w:sz w:val="20"/>
            <w:szCs w:val="20"/>
            <w:lang w:val="fr-FR"/>
          </w:rPr>
          <w:delText>é</w:delText>
        </w:r>
        <w:r w:rsidRPr="00C0646F" w:rsidDel="003501F0">
          <w:rPr>
            <w:rFonts w:ascii="Calibri" w:hAnsi="Calibri" w:cs="Calibri"/>
            <w:sz w:val="20"/>
            <w:szCs w:val="20"/>
            <w:lang w:val="fr-FR"/>
          </w:rPr>
          <w:delText xml:space="preserve"> par le PNUD lors de l’</w:delText>
        </w:r>
        <w:r w:rsidR="00656002" w:rsidRPr="00C0646F" w:rsidDel="003501F0">
          <w:rPr>
            <w:rFonts w:ascii="Calibri" w:hAnsi="Calibri" w:cs="Calibri"/>
            <w:sz w:val="20"/>
            <w:szCs w:val="20"/>
            <w:lang w:val="fr-FR"/>
          </w:rPr>
          <w:delText>invitation à soumissionner</w:delText>
        </w:r>
        <w:r w:rsidRPr="00C0646F" w:rsidDel="003501F0">
          <w:rPr>
            <w:rFonts w:ascii="Calibri" w:hAnsi="Calibri" w:cs="Calibri"/>
            <w:sz w:val="20"/>
            <w:szCs w:val="20"/>
            <w:lang w:val="fr-FR"/>
          </w:rPr>
          <w:delText xml:space="preserve"> et non pas d’un pourcentage déterminé par les soumissionnaires en fonction de leur offre de prix ;</w:delText>
        </w:r>
      </w:del>
    </w:p>
    <w:p w14:paraId="1AC0C980" w14:textId="1C630854" w:rsidR="009E3B45" w:rsidRPr="00C0646F" w:rsidDel="003501F0" w:rsidRDefault="009E3B45" w:rsidP="00B3375A">
      <w:pPr>
        <w:pStyle w:val="ListParagraph"/>
        <w:widowControl/>
        <w:numPr>
          <w:ilvl w:val="0"/>
          <w:numId w:val="25"/>
        </w:numPr>
        <w:overflowPunct/>
        <w:adjustRightInd/>
        <w:spacing w:line="240" w:lineRule="auto"/>
        <w:ind w:left="720"/>
        <w:jc w:val="both"/>
        <w:rPr>
          <w:del w:id="63" w:author="Marie Christa Ermite Joseph Fevry" w:date="2018-06-07T14:16:00Z"/>
          <w:rFonts w:ascii="Calibri" w:hAnsi="Calibri" w:cs="Calibri"/>
          <w:sz w:val="20"/>
          <w:szCs w:val="20"/>
          <w:lang w:val="fr-FR"/>
        </w:rPr>
      </w:pPr>
      <w:del w:id="64" w:author="Marie Christa Ermite Joseph Fevry" w:date="2018-06-07T14:16:00Z">
        <w:r w:rsidRPr="00C0646F" w:rsidDel="003501F0">
          <w:rPr>
            <w:rFonts w:ascii="Calibri" w:hAnsi="Calibri" w:cs="Calibri"/>
            <w:sz w:val="20"/>
            <w:szCs w:val="20"/>
            <w:lang w:val="fr-FR"/>
          </w:rPr>
          <w:delText xml:space="preserve">toutefois, ce montant ne peut en aucun cas être inférieur à 2 % de la valeur prévue du contrat ; </w:delText>
        </w:r>
      </w:del>
    </w:p>
    <w:p w14:paraId="70FEE5A0" w14:textId="15DE4C8C" w:rsidR="009E3B45" w:rsidRPr="00C0646F" w:rsidDel="003501F0" w:rsidRDefault="009E3B45" w:rsidP="00B3375A">
      <w:pPr>
        <w:pStyle w:val="ListParagraph"/>
        <w:widowControl/>
        <w:numPr>
          <w:ilvl w:val="0"/>
          <w:numId w:val="25"/>
        </w:numPr>
        <w:overflowPunct/>
        <w:adjustRightInd/>
        <w:spacing w:line="240" w:lineRule="auto"/>
        <w:ind w:left="720"/>
        <w:jc w:val="both"/>
        <w:rPr>
          <w:del w:id="65" w:author="Marie Christa Ermite Joseph Fevry" w:date="2018-06-07T14:16:00Z"/>
          <w:rFonts w:ascii="Calibri" w:hAnsi="Calibri" w:cs="Calibri"/>
          <w:sz w:val="20"/>
          <w:szCs w:val="20"/>
          <w:lang w:val="fr-FR"/>
        </w:rPr>
      </w:pPr>
      <w:del w:id="66" w:author="Marie Christa Ermite Joseph Fevry" w:date="2018-06-07T14:16:00Z">
        <w:r w:rsidRPr="00C0646F" w:rsidDel="003501F0">
          <w:rPr>
            <w:rFonts w:ascii="Calibri" w:hAnsi="Calibri" w:cs="Calibri"/>
            <w:sz w:val="20"/>
            <w:szCs w:val="20"/>
            <w:lang w:val="fr-FR"/>
          </w:rPr>
          <w:delText>le montant doit être déterminé en fonction des pratiques du secteur d’activité.</w:delText>
        </w:r>
      </w:del>
    </w:p>
    <w:p w14:paraId="7DBC18D1" w14:textId="0C2B5A39" w:rsidR="009E3B45" w:rsidRPr="00C0646F" w:rsidDel="003501F0" w:rsidRDefault="009E3B45" w:rsidP="009E3B45">
      <w:pPr>
        <w:rPr>
          <w:del w:id="67" w:author="Marie Christa Ermite Joseph Fevry" w:date="2018-06-07T14:16:00Z"/>
          <w:rFonts w:ascii="Calibri" w:hAnsi="Calibri" w:cs="Calibri"/>
          <w:sz w:val="20"/>
          <w:szCs w:val="20"/>
          <w:lang w:val="fr-FR"/>
        </w:rPr>
      </w:pPr>
    </w:p>
    <w:p w14:paraId="34110722" w14:textId="6D2D4A57" w:rsidR="009E3B45" w:rsidRPr="00C0646F" w:rsidDel="003501F0" w:rsidRDefault="009E3B45" w:rsidP="00B3375A">
      <w:pPr>
        <w:pStyle w:val="ListParagraph"/>
        <w:widowControl/>
        <w:numPr>
          <w:ilvl w:val="0"/>
          <w:numId w:val="13"/>
        </w:numPr>
        <w:overflowPunct/>
        <w:adjustRightInd/>
        <w:spacing w:line="240" w:lineRule="auto"/>
        <w:ind w:left="360"/>
        <w:jc w:val="both"/>
        <w:rPr>
          <w:del w:id="68" w:author="Marie Christa Ermite Joseph Fevry" w:date="2018-06-07T14:16:00Z"/>
          <w:rFonts w:ascii="Calibri" w:hAnsi="Calibri" w:cs="Calibri"/>
          <w:sz w:val="20"/>
          <w:szCs w:val="20"/>
          <w:lang w:val="fr-FR"/>
        </w:rPr>
      </w:pPr>
      <w:del w:id="69" w:author="Marie Christa Ermite Joseph Fevry" w:date="2018-06-07T14:16:00Z">
        <w:r w:rsidRPr="00C0646F" w:rsidDel="003501F0">
          <w:rPr>
            <w:rFonts w:ascii="Calibri" w:hAnsi="Calibri" w:cs="Calibri"/>
            <w:sz w:val="20"/>
            <w:szCs w:val="20"/>
            <w:lang w:val="fr-FR"/>
          </w:rPr>
          <w:delText>Lors de la détermination des exigences en matière de garantie de bonne exécution, les éléments suivants doivent être pris en compte :</w:delText>
        </w:r>
      </w:del>
    </w:p>
    <w:p w14:paraId="0C4B6AE9" w14:textId="7D89D301" w:rsidR="009E3B45" w:rsidRPr="00C0646F" w:rsidDel="003501F0" w:rsidRDefault="009E3B45" w:rsidP="009E3B45">
      <w:pPr>
        <w:pStyle w:val="ListParagraph"/>
        <w:spacing w:line="240" w:lineRule="auto"/>
        <w:rPr>
          <w:del w:id="70" w:author="Marie Christa Ermite Joseph Fevry" w:date="2018-06-07T14:16:00Z"/>
          <w:rFonts w:ascii="Calibri" w:hAnsi="Calibri" w:cs="Calibri"/>
          <w:sz w:val="20"/>
          <w:szCs w:val="20"/>
          <w:lang w:val="fr-FR"/>
        </w:rPr>
      </w:pPr>
    </w:p>
    <w:p w14:paraId="44513207" w14:textId="560CBB66" w:rsidR="009E3B45" w:rsidRPr="00C0646F" w:rsidDel="003501F0" w:rsidRDefault="009E3B45" w:rsidP="00B3375A">
      <w:pPr>
        <w:pStyle w:val="FootnoteText"/>
        <w:numPr>
          <w:ilvl w:val="0"/>
          <w:numId w:val="24"/>
        </w:numPr>
        <w:jc w:val="both"/>
        <w:rPr>
          <w:del w:id="71" w:author="Marie Christa Ermite Joseph Fevry" w:date="2018-06-07T14:16:00Z"/>
          <w:rFonts w:ascii="Calibri" w:hAnsi="Calibri" w:cs="Calibri"/>
          <w:sz w:val="20"/>
          <w:lang w:val="fr-FR"/>
        </w:rPr>
      </w:pPr>
      <w:del w:id="72" w:author="Marie Christa Ermite Joseph Fevry" w:date="2018-06-07T14:16:00Z">
        <w:r w:rsidRPr="00C0646F" w:rsidDel="003501F0">
          <w:rPr>
            <w:rFonts w:ascii="Calibri" w:hAnsi="Calibri" w:cs="Calibri"/>
            <w:sz w:val="20"/>
            <w:lang w:val="fr-FR"/>
          </w:rPr>
          <w:delText>une garantie de bonne exécution est obligatoire pour les contrats de plus de USD 500.000. Toutefois, le PNUD peut exiger une telle garantie pour des contrats de montant inférieur en fonction du coût susceptible de résulter de l’inexécution ou d’une violation du contrat, de l’importance des risques liés à la réalisation des prestations et d’autres facteurs, y compris les antécédents du ou des soumissionnaires sélectionnés ; et</w:delText>
        </w:r>
      </w:del>
    </w:p>
    <w:p w14:paraId="79F91805" w14:textId="1BFD15D1" w:rsidR="009E3B45" w:rsidRPr="00C0646F" w:rsidDel="003501F0" w:rsidRDefault="009E3B45" w:rsidP="009E3B45">
      <w:pPr>
        <w:widowControl/>
        <w:overflowPunct/>
        <w:adjustRightInd/>
        <w:spacing w:line="276" w:lineRule="auto"/>
        <w:jc w:val="both"/>
        <w:rPr>
          <w:del w:id="73" w:author="Marie Christa Ermite Joseph Fevry" w:date="2018-06-07T14:16:00Z"/>
          <w:rFonts w:ascii="Calibri" w:hAnsi="Calibri" w:cs="Calibri"/>
          <w:kern w:val="0"/>
          <w:sz w:val="20"/>
          <w:szCs w:val="20"/>
          <w:lang w:val="fr-FR"/>
        </w:rPr>
      </w:pPr>
      <w:del w:id="74" w:author="Marie Christa Ermite Joseph Fevry" w:date="2018-06-07T14:16:00Z">
        <w:r w:rsidRPr="00C0646F" w:rsidDel="003501F0">
          <w:rPr>
            <w:rFonts w:ascii="Calibri" w:hAnsi="Calibri" w:cs="Calibri"/>
            <w:sz w:val="20"/>
            <w:lang w:val="fr-FR"/>
          </w:rPr>
          <w:br w:type="page"/>
        </w:r>
      </w:del>
    </w:p>
    <w:p w14:paraId="641B8415" w14:textId="573AA3B4" w:rsidR="009E3B45" w:rsidRPr="00C0646F" w:rsidDel="003501F0" w:rsidRDefault="009E3B45" w:rsidP="009E3B45">
      <w:pPr>
        <w:pStyle w:val="FootnoteText"/>
        <w:ind w:left="720"/>
        <w:rPr>
          <w:del w:id="75" w:author="Marie Christa Ermite Joseph Fevry" w:date="2018-06-07T14:16:00Z"/>
          <w:rFonts w:ascii="Calibri" w:hAnsi="Calibri" w:cs="Calibri"/>
          <w:sz w:val="20"/>
          <w:lang w:val="fr-FR"/>
        </w:rPr>
      </w:pPr>
    </w:p>
    <w:p w14:paraId="0EA6F4AC" w14:textId="31C2A79F" w:rsidR="009E3B45" w:rsidRPr="00C0646F" w:rsidDel="003501F0" w:rsidRDefault="009E3B45" w:rsidP="00B3375A">
      <w:pPr>
        <w:pStyle w:val="FootnoteText"/>
        <w:numPr>
          <w:ilvl w:val="0"/>
          <w:numId w:val="24"/>
        </w:numPr>
        <w:rPr>
          <w:del w:id="76" w:author="Marie Christa Ermite Joseph Fevry" w:date="2018-06-07T14:16:00Z"/>
          <w:rFonts w:ascii="Calibri" w:hAnsi="Calibri" w:cs="Calibri"/>
          <w:sz w:val="20"/>
          <w:lang w:val="fr-FR"/>
        </w:rPr>
      </w:pPr>
      <w:del w:id="77" w:author="Marie Christa Ermite Joseph Fevry" w:date="2018-06-07T14:16:00Z">
        <w:r w:rsidRPr="00C0646F" w:rsidDel="003501F0">
          <w:rPr>
            <w:rFonts w:ascii="Calibri" w:hAnsi="Calibri" w:cs="Calibri"/>
            <w:sz w:val="20"/>
            <w:lang w:val="fr-FR"/>
          </w:rPr>
          <w:delText xml:space="preserve">la garantie de bonne exécution ne peut être inférieure à 10 % de la valeur du contrat et peut correspondre à un pourcentage </w:delText>
        </w:r>
        <w:r w:rsidR="00BD4DFA" w:rsidRPr="00C0646F" w:rsidDel="003501F0">
          <w:rPr>
            <w:rFonts w:ascii="Calibri" w:hAnsi="Calibri" w:cs="Calibri"/>
            <w:sz w:val="20"/>
            <w:lang w:val="fr-FR"/>
          </w:rPr>
          <w:delText xml:space="preserve">fixe </w:delText>
        </w:r>
        <w:r w:rsidRPr="00C0646F" w:rsidDel="003501F0">
          <w:rPr>
            <w:rFonts w:ascii="Calibri" w:hAnsi="Calibri" w:cs="Calibri"/>
            <w:sz w:val="20"/>
            <w:lang w:val="fr-FR"/>
          </w:rPr>
          <w:delText>de celle-ci.</w:delText>
        </w:r>
      </w:del>
    </w:p>
    <w:p w14:paraId="36051233" w14:textId="13A542F3" w:rsidR="009E3B45" w:rsidRPr="00C0646F" w:rsidDel="003501F0" w:rsidRDefault="009E3B45" w:rsidP="009E3B45">
      <w:pPr>
        <w:widowControl/>
        <w:overflowPunct/>
        <w:adjustRightInd/>
        <w:jc w:val="both"/>
        <w:rPr>
          <w:del w:id="78" w:author="Marie Christa Ermite Joseph Fevry" w:date="2018-06-07T14:16:00Z"/>
          <w:rFonts w:ascii="Calibri" w:hAnsi="Calibri" w:cs="Calibri"/>
          <w:sz w:val="20"/>
          <w:szCs w:val="20"/>
          <w:lang w:val="fr-FR"/>
        </w:rPr>
      </w:pPr>
    </w:p>
    <w:p w14:paraId="7B97EC57" w14:textId="05A478DD" w:rsidR="009E3B45" w:rsidRPr="00C0646F" w:rsidDel="003501F0" w:rsidRDefault="009E3B45" w:rsidP="00B3375A">
      <w:pPr>
        <w:pStyle w:val="ListParagraph"/>
        <w:widowControl/>
        <w:numPr>
          <w:ilvl w:val="0"/>
          <w:numId w:val="13"/>
        </w:numPr>
        <w:overflowPunct/>
        <w:adjustRightInd/>
        <w:spacing w:line="240" w:lineRule="auto"/>
        <w:ind w:left="360"/>
        <w:jc w:val="both"/>
        <w:rPr>
          <w:del w:id="79" w:author="Marie Christa Ermite Joseph Fevry" w:date="2018-06-07T14:16:00Z"/>
          <w:rFonts w:ascii="Calibri" w:hAnsi="Calibri" w:cs="Calibri"/>
          <w:sz w:val="20"/>
          <w:szCs w:val="20"/>
          <w:lang w:val="fr-FR"/>
        </w:rPr>
      </w:pPr>
      <w:del w:id="80" w:author="Marie Christa Ermite Joseph Fevry" w:date="2018-06-07T14:16:00Z">
        <w:r w:rsidRPr="00930CEE" w:rsidDel="003501F0">
          <w:rPr>
            <w:rFonts w:ascii="Calibri" w:hAnsi="Calibri" w:cs="Calibri"/>
            <w:sz w:val="20"/>
            <w:szCs w:val="20"/>
            <w:lang w:val="fr-FR"/>
          </w:rPr>
          <w:delText>Une clause d’indemnisation forfaitaire (IF) correspond au montant que le prestataire doit verser au PNUD au titre du préjudice qu’il lui cause en manquant à ses obligations aux termes du contrat. Elle est généralement utilisée dans le cadre de l’achat de biens. Toutefois, lorsque des retards ou des manquements sont de nature à avoir de graves conséquences pour le PNUD, elle peut également être appliquée aux services, si la nature et le contexte de la demande d’achat le justifient. L’utilisation d’une IF est facultative dans la mesure où dans le cadre de certains achats, des retards d’une durée raisonnable ne créent aucun risque grave.</w:delText>
        </w:r>
      </w:del>
    </w:p>
    <w:p w14:paraId="0E52C031" w14:textId="11BD6B90" w:rsidR="009E3B45" w:rsidRPr="00C0646F" w:rsidDel="003501F0" w:rsidRDefault="009E3B45" w:rsidP="009E3B45">
      <w:pPr>
        <w:widowControl/>
        <w:overflowPunct/>
        <w:adjustRightInd/>
        <w:jc w:val="both"/>
        <w:rPr>
          <w:del w:id="81" w:author="Marie Christa Ermite Joseph Fevry" w:date="2018-06-07T14:16:00Z"/>
          <w:rFonts w:ascii="Calibri" w:hAnsi="Calibri" w:cs="Calibri"/>
          <w:sz w:val="20"/>
          <w:szCs w:val="20"/>
          <w:lang w:val="fr-FR"/>
        </w:rPr>
      </w:pPr>
    </w:p>
    <w:p w14:paraId="17A3D193" w14:textId="48612946" w:rsidR="009E3B45" w:rsidRPr="00930CEE" w:rsidDel="003501F0" w:rsidRDefault="009E3B45" w:rsidP="009E3B45">
      <w:pPr>
        <w:ind w:left="360"/>
        <w:jc w:val="both"/>
        <w:rPr>
          <w:del w:id="82" w:author="Marie Christa Ermite Joseph Fevry" w:date="2018-06-07T14:16:00Z"/>
          <w:rFonts w:ascii="Calibri" w:hAnsi="Calibri" w:cs="Calibri"/>
          <w:sz w:val="20"/>
          <w:szCs w:val="20"/>
          <w:lang w:val="fr-FR"/>
        </w:rPr>
      </w:pPr>
      <w:del w:id="83" w:author="Marie Christa Ermite Joseph Fevry" w:date="2018-06-07T14:16:00Z">
        <w:r w:rsidRPr="00930CEE" w:rsidDel="003501F0">
          <w:rPr>
            <w:rFonts w:ascii="Calibri" w:hAnsi="Calibri" w:cs="Calibri"/>
            <w:sz w:val="20"/>
            <w:szCs w:val="20"/>
            <w:lang w:val="fr-FR"/>
          </w:rPr>
          <w:delText>L’objet d’une IF est d’éviter des discussions et litiges de longue durée concernant le montant du préjudice réel, une fois que la partie lésée (par ex. le PNUD) est en mesure de prouver la violation du contrat.</w:delText>
        </w:r>
      </w:del>
    </w:p>
    <w:p w14:paraId="02ABA99B" w14:textId="52794CC1" w:rsidR="009E3B45" w:rsidRPr="00930CEE" w:rsidDel="003501F0" w:rsidRDefault="009E3B45" w:rsidP="009E3B45">
      <w:pPr>
        <w:ind w:left="360"/>
        <w:jc w:val="both"/>
        <w:rPr>
          <w:del w:id="84" w:author="Marie Christa Ermite Joseph Fevry" w:date="2018-06-07T14:16:00Z"/>
          <w:rFonts w:ascii="Calibri" w:hAnsi="Calibri" w:cs="Calibri"/>
          <w:sz w:val="20"/>
          <w:szCs w:val="20"/>
          <w:lang w:val="fr-FR"/>
        </w:rPr>
      </w:pPr>
    </w:p>
    <w:p w14:paraId="0E965170" w14:textId="11E75B36" w:rsidR="009E3B45" w:rsidRPr="00930CEE" w:rsidDel="003501F0" w:rsidRDefault="009E3B45" w:rsidP="009E3B45">
      <w:pPr>
        <w:ind w:left="360"/>
        <w:jc w:val="both"/>
        <w:rPr>
          <w:del w:id="85" w:author="Marie Christa Ermite Joseph Fevry" w:date="2018-06-07T14:16:00Z"/>
          <w:rFonts w:ascii="Calibri" w:hAnsi="Calibri" w:cs="Calibri"/>
          <w:sz w:val="20"/>
          <w:szCs w:val="20"/>
          <w:lang w:val="fr-FR"/>
        </w:rPr>
      </w:pPr>
      <w:del w:id="86" w:author="Marie Christa Ermite Joseph Fevry" w:date="2018-06-07T14:16:00Z">
        <w:r w:rsidRPr="00930CEE" w:rsidDel="003501F0">
          <w:rPr>
            <w:rFonts w:ascii="Calibri" w:hAnsi="Calibri" w:cs="Calibri"/>
            <w:sz w:val="20"/>
            <w:szCs w:val="20"/>
            <w:lang w:val="fr-FR"/>
          </w:rPr>
          <w:delText>Lorsqu’une IF est imposée, son montant doit être calculé de bonne foi et non pas dans le but de sanctionner le prestataire. La base de calcul la plus logique pour ce faire correspond à une estimation du préjudice réel qui résultera de la violation du contrat. Toutefois, dans de nombreux cas, ceci ne peut pas être calculé. Par conséquent, la meilleure pratique à ce jour consiste à faire une application combinée de ce qui suit :</w:delText>
        </w:r>
      </w:del>
    </w:p>
    <w:p w14:paraId="37BEFD06" w14:textId="73A2EC4C" w:rsidR="009E3B45" w:rsidRPr="00930CEE" w:rsidDel="003501F0" w:rsidRDefault="009E3B45" w:rsidP="009E3B45">
      <w:pPr>
        <w:jc w:val="both"/>
        <w:rPr>
          <w:del w:id="87" w:author="Marie Christa Ermite Joseph Fevry" w:date="2018-06-07T14:16:00Z"/>
          <w:rFonts w:ascii="Calibri" w:hAnsi="Calibri" w:cs="Calibri"/>
          <w:sz w:val="20"/>
          <w:szCs w:val="20"/>
          <w:lang w:val="fr-FR"/>
        </w:rPr>
      </w:pPr>
    </w:p>
    <w:p w14:paraId="34FD96AA" w14:textId="55F93F36" w:rsidR="009E3B45" w:rsidRPr="00930CEE" w:rsidDel="003501F0" w:rsidRDefault="009E3B45" w:rsidP="00B3375A">
      <w:pPr>
        <w:pStyle w:val="ListParagraph"/>
        <w:widowControl/>
        <w:numPr>
          <w:ilvl w:val="0"/>
          <w:numId w:val="30"/>
        </w:numPr>
        <w:overflowPunct/>
        <w:adjustRightInd/>
        <w:spacing w:line="240" w:lineRule="auto"/>
        <w:jc w:val="both"/>
        <w:rPr>
          <w:del w:id="88" w:author="Marie Christa Ermite Joseph Fevry" w:date="2018-06-07T14:16:00Z"/>
          <w:rFonts w:ascii="Calibri" w:hAnsi="Calibri" w:cs="Calibri"/>
          <w:sz w:val="20"/>
          <w:szCs w:val="20"/>
          <w:lang w:val="fr-FR"/>
        </w:rPr>
      </w:pPr>
      <w:del w:id="89" w:author="Marie Christa Ermite Joseph Fevry" w:date="2018-06-07T14:16:00Z">
        <w:r w:rsidRPr="00930CEE" w:rsidDel="003501F0">
          <w:rPr>
            <w:rFonts w:ascii="Calibri" w:hAnsi="Calibri" w:cs="Calibri"/>
            <w:sz w:val="20"/>
            <w:szCs w:val="20"/>
            <w:lang w:val="fr-FR"/>
          </w:rPr>
          <w:delText>l’utilisation d’un pourcentage fixe de la valeur du contrat, applicable à une unité de temps (par ex., par jour ou par semaine) de retard ;</w:delText>
        </w:r>
      </w:del>
    </w:p>
    <w:p w14:paraId="7F89B62B" w14:textId="13F74FB2" w:rsidR="009E3B45" w:rsidRPr="00930CEE" w:rsidDel="003501F0" w:rsidRDefault="009E3B45" w:rsidP="00B3375A">
      <w:pPr>
        <w:pStyle w:val="ListParagraph"/>
        <w:widowControl/>
        <w:numPr>
          <w:ilvl w:val="0"/>
          <w:numId w:val="30"/>
        </w:numPr>
        <w:overflowPunct/>
        <w:adjustRightInd/>
        <w:spacing w:line="240" w:lineRule="auto"/>
        <w:jc w:val="both"/>
        <w:rPr>
          <w:del w:id="90" w:author="Marie Christa Ermite Joseph Fevry" w:date="2018-06-07T14:16:00Z"/>
          <w:rFonts w:ascii="Calibri" w:hAnsi="Calibri" w:cs="Calibri"/>
          <w:sz w:val="20"/>
          <w:szCs w:val="20"/>
          <w:lang w:val="fr-FR"/>
        </w:rPr>
      </w:pPr>
      <w:del w:id="91" w:author="Marie Christa Ermite Joseph Fevry" w:date="2018-06-07T14:16:00Z">
        <w:r w:rsidRPr="00930CEE" w:rsidDel="003501F0">
          <w:rPr>
            <w:rFonts w:ascii="Calibri" w:hAnsi="Calibri" w:cs="Calibri"/>
            <w:sz w:val="20"/>
            <w:szCs w:val="20"/>
            <w:lang w:val="fr-FR"/>
          </w:rPr>
          <w:delText>la fixation d’une limite maximum raisonnable au titre du préjudice (par ex., 10 % de la valeur du contrat ou jusqu’à 60 jours de retard) ; et</w:delText>
        </w:r>
      </w:del>
    </w:p>
    <w:p w14:paraId="611E9B96" w14:textId="65150E8B" w:rsidR="009E3B45" w:rsidRPr="00930CEE" w:rsidDel="003501F0" w:rsidRDefault="009E3B45" w:rsidP="00B3375A">
      <w:pPr>
        <w:pStyle w:val="ListParagraph"/>
        <w:widowControl/>
        <w:numPr>
          <w:ilvl w:val="0"/>
          <w:numId w:val="30"/>
        </w:numPr>
        <w:overflowPunct/>
        <w:adjustRightInd/>
        <w:spacing w:line="240" w:lineRule="auto"/>
        <w:jc w:val="both"/>
        <w:rPr>
          <w:del w:id="92" w:author="Marie Christa Ermite Joseph Fevry" w:date="2018-06-07T14:16:00Z"/>
          <w:rFonts w:ascii="Calibri" w:hAnsi="Calibri" w:cs="Calibri"/>
          <w:sz w:val="20"/>
          <w:szCs w:val="20"/>
          <w:lang w:val="fr-FR"/>
        </w:rPr>
      </w:pPr>
      <w:del w:id="93" w:author="Marie Christa Ermite Joseph Fevry" w:date="2018-06-07T14:16:00Z">
        <w:r w:rsidRPr="00930CEE" w:rsidDel="003501F0">
          <w:rPr>
            <w:rFonts w:ascii="Calibri" w:hAnsi="Calibri" w:cs="Calibri"/>
            <w:sz w:val="20"/>
            <w:szCs w:val="20"/>
            <w:lang w:val="fr-FR"/>
          </w:rPr>
          <w:delText>la conséquence du dépassement de la limite fixée (par ex., la résiliation du contrat, l’annulation du BC, etc.).</w:delText>
        </w:r>
      </w:del>
    </w:p>
    <w:p w14:paraId="6E43AF04" w14:textId="73DBD6D7" w:rsidR="009E3B45" w:rsidRPr="00930CEE" w:rsidDel="003501F0" w:rsidRDefault="009E3B45" w:rsidP="009E3B45">
      <w:pPr>
        <w:ind w:left="360"/>
        <w:jc w:val="both"/>
        <w:rPr>
          <w:del w:id="94" w:author="Marie Christa Ermite Joseph Fevry" w:date="2018-06-07T14:16:00Z"/>
          <w:rFonts w:ascii="Calibri" w:hAnsi="Calibri" w:cs="Calibri"/>
          <w:sz w:val="20"/>
          <w:szCs w:val="20"/>
          <w:lang w:val="fr-FR"/>
        </w:rPr>
      </w:pPr>
    </w:p>
    <w:p w14:paraId="359E3160" w14:textId="5461833C" w:rsidR="009E3B45" w:rsidRPr="00930CEE" w:rsidDel="003501F0" w:rsidRDefault="009E3B45" w:rsidP="009E3B45">
      <w:pPr>
        <w:ind w:left="360"/>
        <w:jc w:val="both"/>
        <w:rPr>
          <w:del w:id="95" w:author="Marie Christa Ermite Joseph Fevry" w:date="2018-06-07T14:16:00Z"/>
          <w:rFonts w:ascii="Calibri" w:hAnsi="Calibri" w:cs="Calibri"/>
          <w:i/>
          <w:sz w:val="20"/>
          <w:szCs w:val="20"/>
          <w:lang w:val="fr-FR"/>
        </w:rPr>
      </w:pPr>
      <w:del w:id="96" w:author="Marie Christa Ermite Joseph Fevry" w:date="2018-06-07T14:16:00Z">
        <w:r w:rsidRPr="00930CEE" w:rsidDel="003501F0">
          <w:rPr>
            <w:rFonts w:ascii="Calibri" w:hAnsi="Calibri" w:cs="Calibri"/>
            <w:sz w:val="20"/>
            <w:szCs w:val="20"/>
            <w:lang w:val="fr-FR"/>
          </w:rPr>
          <w:delText xml:space="preserve">Par conséquent, une clause d’IF pourrait par exemple être rédigée comme suit : </w:delText>
        </w:r>
        <w:r w:rsidRPr="00930CEE" w:rsidDel="003501F0">
          <w:rPr>
            <w:rFonts w:ascii="Calibri" w:hAnsi="Calibri" w:cs="Calibri"/>
            <w:i/>
            <w:sz w:val="20"/>
            <w:szCs w:val="20"/>
            <w:lang w:val="fr-FR"/>
          </w:rPr>
          <w:delText>« 0,5 % du contrat par jour de retard, dans la limite maximum de 1 mois civil. Au-delà, le contrat pourra être résilié ».</w:delText>
        </w:r>
      </w:del>
    </w:p>
    <w:p w14:paraId="10D912B5" w14:textId="3BF468F1" w:rsidR="009E3B45" w:rsidRPr="00930CEE" w:rsidDel="003501F0" w:rsidRDefault="009E3B45" w:rsidP="009E3B45">
      <w:pPr>
        <w:pStyle w:val="ListParagraph"/>
        <w:rPr>
          <w:del w:id="97" w:author="Marie Christa Ermite Joseph Fevry" w:date="2018-06-07T14:16:00Z"/>
          <w:rFonts w:ascii="Calibri" w:hAnsi="Calibri" w:cs="Calibri"/>
          <w:sz w:val="20"/>
          <w:szCs w:val="20"/>
          <w:lang w:val="fr-FR"/>
        </w:rPr>
      </w:pPr>
    </w:p>
    <w:p w14:paraId="72AF73A1" w14:textId="2A6ABEB8" w:rsidR="009E3B45" w:rsidRPr="00930CEE" w:rsidDel="003501F0" w:rsidRDefault="009E3B45" w:rsidP="009E3B45">
      <w:pPr>
        <w:jc w:val="both"/>
        <w:rPr>
          <w:del w:id="98" w:author="Marie Christa Ermite Joseph Fevry" w:date="2018-06-07T14:16:00Z"/>
          <w:rFonts w:ascii="Calibri" w:hAnsi="Calibri" w:cs="Calibri"/>
          <w:sz w:val="20"/>
          <w:szCs w:val="20"/>
          <w:lang w:val="fr-FR"/>
        </w:rPr>
      </w:pPr>
    </w:p>
    <w:p w14:paraId="4FF3EB70" w14:textId="0B10077A" w:rsidR="009E3B45" w:rsidRPr="00930CEE" w:rsidDel="003501F0" w:rsidRDefault="009E3B45" w:rsidP="009E3B45">
      <w:pPr>
        <w:pBdr>
          <w:top w:val="single" w:sz="4" w:space="1" w:color="auto"/>
          <w:left w:val="single" w:sz="4" w:space="4" w:color="auto"/>
          <w:bottom w:val="single" w:sz="4" w:space="1" w:color="auto"/>
          <w:right w:val="single" w:sz="4" w:space="4" w:color="auto"/>
        </w:pBdr>
        <w:jc w:val="center"/>
        <w:rPr>
          <w:del w:id="99" w:author="Marie Christa Ermite Joseph Fevry" w:date="2018-06-07T14:16:00Z"/>
          <w:rFonts w:ascii="Calibri" w:hAnsi="Calibri" w:cs="Calibri"/>
          <w:b/>
          <w:sz w:val="20"/>
          <w:szCs w:val="20"/>
          <w:lang w:val="fr-FR"/>
        </w:rPr>
      </w:pPr>
      <w:del w:id="100" w:author="Marie Christa Ermite Joseph Fevry" w:date="2018-06-07T14:16:00Z">
        <w:r w:rsidRPr="00930CEE" w:rsidDel="003501F0">
          <w:rPr>
            <w:rFonts w:ascii="Calibri" w:hAnsi="Calibri" w:cs="Calibri"/>
            <w:b/>
            <w:sz w:val="20"/>
            <w:szCs w:val="20"/>
            <w:lang w:val="fr-FR"/>
          </w:rPr>
          <w:delText>IMPORTANT : La première page du présent document n’est destinée qu’aux fonctionnaires du PNUD. Les fonctionnaires du PNUD chargés de préparer l</w:delText>
        </w:r>
        <w:r w:rsidR="0022263F" w:rsidRPr="00930CEE" w:rsidDel="003501F0">
          <w:rPr>
            <w:rFonts w:ascii="Calibri" w:hAnsi="Calibri" w:cs="Calibri"/>
            <w:b/>
            <w:sz w:val="20"/>
            <w:szCs w:val="20"/>
            <w:lang w:val="fr-FR"/>
          </w:rPr>
          <w:delText xml:space="preserve">a </w:delText>
        </w:r>
        <w:r w:rsidR="0022263F" w:rsidRPr="00C0646F" w:rsidDel="003501F0">
          <w:rPr>
            <w:rFonts w:ascii="Calibri" w:hAnsi="Calibri" w:cs="Calibri"/>
            <w:b/>
            <w:sz w:val="20"/>
            <w:szCs w:val="20"/>
            <w:lang w:val="fr-FR"/>
          </w:rPr>
          <w:delText>RFP</w:delText>
        </w:r>
        <w:r w:rsidR="0022263F" w:rsidRPr="00930CEE" w:rsidDel="003501F0">
          <w:rPr>
            <w:rFonts w:ascii="Calibri" w:hAnsi="Calibri" w:cs="Calibri"/>
            <w:b/>
            <w:sz w:val="20"/>
            <w:szCs w:val="20"/>
            <w:lang w:val="fr-FR"/>
          </w:rPr>
          <w:delText xml:space="preserve"> </w:delText>
        </w:r>
        <w:r w:rsidRPr="00930CEE" w:rsidDel="003501F0">
          <w:rPr>
            <w:rFonts w:ascii="Calibri" w:hAnsi="Calibri" w:cs="Calibri"/>
            <w:b/>
            <w:sz w:val="20"/>
            <w:szCs w:val="20"/>
            <w:lang w:val="fr-FR"/>
          </w:rPr>
          <w:delText>finale doivent s’assurer que ladite page n’est pas incluse dans l</w:delText>
        </w:r>
        <w:r w:rsidR="0022263F" w:rsidRPr="00930CEE" w:rsidDel="003501F0">
          <w:rPr>
            <w:rFonts w:ascii="Calibri" w:hAnsi="Calibri" w:cs="Calibri"/>
            <w:b/>
            <w:sz w:val="20"/>
            <w:szCs w:val="20"/>
            <w:lang w:val="fr-FR"/>
          </w:rPr>
          <w:delText>a</w:delText>
        </w:r>
        <w:r w:rsidR="0022263F" w:rsidRPr="00C0646F" w:rsidDel="003501F0">
          <w:rPr>
            <w:rFonts w:ascii="Calibri" w:hAnsi="Calibri" w:cs="Calibri"/>
            <w:sz w:val="20"/>
            <w:szCs w:val="20"/>
            <w:lang w:val="fr-FR"/>
          </w:rPr>
          <w:delText xml:space="preserve"> </w:delText>
        </w:r>
        <w:r w:rsidR="0022263F" w:rsidRPr="00C0646F" w:rsidDel="003501F0">
          <w:rPr>
            <w:rFonts w:ascii="Calibri" w:hAnsi="Calibri" w:cs="Calibri"/>
            <w:b/>
            <w:sz w:val="20"/>
            <w:szCs w:val="20"/>
            <w:lang w:val="fr-FR"/>
          </w:rPr>
          <w:delText>RFP</w:delText>
        </w:r>
        <w:r w:rsidRPr="00930CEE" w:rsidDel="003501F0">
          <w:rPr>
            <w:rFonts w:ascii="Calibri" w:hAnsi="Calibri" w:cs="Calibri"/>
            <w:b/>
            <w:sz w:val="20"/>
            <w:szCs w:val="20"/>
            <w:lang w:val="fr-FR"/>
          </w:rPr>
          <w:delText xml:space="preserve"> qui sera communiqué</w:delText>
        </w:r>
        <w:r w:rsidR="0022263F" w:rsidRPr="00930CEE" w:rsidDel="003501F0">
          <w:rPr>
            <w:rFonts w:ascii="Calibri" w:hAnsi="Calibri" w:cs="Calibri"/>
            <w:b/>
            <w:sz w:val="20"/>
            <w:szCs w:val="20"/>
            <w:lang w:val="fr-FR"/>
          </w:rPr>
          <w:delText>e</w:delText>
        </w:r>
        <w:r w:rsidRPr="00930CEE" w:rsidDel="003501F0">
          <w:rPr>
            <w:rFonts w:ascii="Calibri" w:hAnsi="Calibri" w:cs="Calibri"/>
            <w:b/>
            <w:sz w:val="20"/>
            <w:szCs w:val="20"/>
            <w:lang w:val="fr-FR"/>
          </w:rPr>
          <w:delText xml:space="preserve"> à d</w:delText>
        </w:r>
        <w:r w:rsidR="0022263F" w:rsidRPr="00930CEE" w:rsidDel="003501F0">
          <w:rPr>
            <w:rFonts w:ascii="Calibri" w:hAnsi="Calibri" w:cs="Calibri"/>
            <w:b/>
            <w:sz w:val="20"/>
            <w:szCs w:val="20"/>
            <w:lang w:val="fr-FR"/>
          </w:rPr>
          <w:delText>es soumissionnaires potentiels.</w:delText>
        </w:r>
      </w:del>
    </w:p>
    <w:p w14:paraId="5B9BFC94" w14:textId="00FB871A" w:rsidR="009E3B45" w:rsidRPr="00C0646F" w:rsidDel="003501F0" w:rsidRDefault="009E3B45" w:rsidP="009E3B45">
      <w:pPr>
        <w:widowControl/>
        <w:overflowPunct/>
        <w:adjustRightInd/>
        <w:rPr>
          <w:del w:id="101" w:author="Marie Christa Ermite Joseph Fevry" w:date="2018-06-07T14:16:00Z"/>
          <w:rFonts w:ascii="Calibri" w:hAnsi="Calibri" w:cs="Calibri"/>
          <w:sz w:val="20"/>
          <w:szCs w:val="20"/>
          <w:lang w:val="fr-FR"/>
        </w:rPr>
      </w:pPr>
    </w:p>
    <w:p w14:paraId="0A35B241" w14:textId="1523A69D" w:rsidR="009E3B45" w:rsidRPr="00C0646F" w:rsidDel="003501F0" w:rsidRDefault="009E3B45" w:rsidP="009E3B45">
      <w:pPr>
        <w:widowControl/>
        <w:overflowPunct/>
        <w:adjustRightInd/>
        <w:rPr>
          <w:del w:id="102" w:author="Marie Christa Ermite Joseph Fevry" w:date="2018-06-07T14:16:00Z"/>
          <w:rFonts w:ascii="Calibri" w:hAnsi="Calibri" w:cs="Calibri"/>
          <w:lang w:val="fr-FR"/>
        </w:rPr>
      </w:pPr>
      <w:del w:id="103" w:author="Marie Christa Ermite Joseph Fevry" w:date="2018-06-07T14:16:00Z">
        <w:r w:rsidRPr="00C0646F" w:rsidDel="003501F0">
          <w:rPr>
            <w:rFonts w:ascii="Calibri" w:hAnsi="Calibri" w:cs="Calibri"/>
            <w:lang w:val="fr-FR"/>
          </w:rPr>
          <w:br w:type="page"/>
        </w:r>
      </w:del>
    </w:p>
    <w:p w14:paraId="49041E16" w14:textId="77777777" w:rsidR="009E3B45" w:rsidRPr="00C0646F" w:rsidRDefault="009E3B45" w:rsidP="009E3B45">
      <w:pPr>
        <w:rPr>
          <w:rFonts w:ascii="Calibri" w:hAnsi="Calibri" w:cs="Calibri"/>
          <w:lang w:val="fr-FR"/>
        </w:rPr>
      </w:pPr>
    </w:p>
    <w:p w14:paraId="3E030DDB" w14:textId="4DCFA07C" w:rsidR="009E3B45" w:rsidRPr="00C0646F" w:rsidDel="00442A10" w:rsidRDefault="009E3B45" w:rsidP="009E3B45">
      <w:pPr>
        <w:rPr>
          <w:del w:id="104" w:author="Marie Christa Ermite Joseph Fevry" w:date="2018-10-18T15:43:00Z"/>
          <w:rFonts w:ascii="Calibri" w:hAnsi="Calibri" w:cs="Calibri"/>
          <w:lang w:val="fr-FR"/>
        </w:rPr>
      </w:pPr>
    </w:p>
    <w:p w14:paraId="16375890" w14:textId="314C8E10" w:rsidR="009E3B45" w:rsidRPr="00C0646F" w:rsidDel="00442A10" w:rsidRDefault="009E3B45" w:rsidP="009E3B45">
      <w:pPr>
        <w:rPr>
          <w:del w:id="105" w:author="Marie Christa Ermite Joseph Fevry" w:date="2018-10-18T15:43:00Z"/>
          <w:rFonts w:ascii="Calibri" w:hAnsi="Calibri" w:cs="Calibri"/>
          <w:lang w:val="fr-FR"/>
        </w:rPr>
      </w:pPr>
    </w:p>
    <w:p w14:paraId="644D4328" w14:textId="60F2CD8F" w:rsidR="009E3B45" w:rsidRPr="00C0646F" w:rsidDel="00442A10" w:rsidRDefault="009E3B45" w:rsidP="009E3B45">
      <w:pPr>
        <w:rPr>
          <w:del w:id="106" w:author="Marie Christa Ermite Joseph Fevry" w:date="2018-10-18T15:43:00Z"/>
          <w:rFonts w:ascii="Calibri" w:hAnsi="Calibri" w:cs="Calibri"/>
          <w:lang w:val="fr-FR"/>
        </w:rPr>
      </w:pPr>
    </w:p>
    <w:p w14:paraId="0316543D" w14:textId="77777777" w:rsidR="009E3B45" w:rsidRPr="00C0646F" w:rsidDel="00927B51" w:rsidRDefault="009E3B45" w:rsidP="009E3B45">
      <w:pPr>
        <w:tabs>
          <w:tab w:val="left" w:pos="720"/>
          <w:tab w:val="right" w:leader="dot" w:pos="8640"/>
        </w:tabs>
        <w:jc w:val="center"/>
        <w:rPr>
          <w:del w:id="107" w:author="Marie Christa Ermite Joseph Fevry" w:date="2018-06-21T13:05:00Z"/>
          <w:rFonts w:ascii="Calibri" w:hAnsi="Calibri" w:cs="Calibri"/>
          <w:b/>
          <w:bCs/>
          <w:sz w:val="28"/>
          <w:szCs w:val="28"/>
          <w:lang w:val="fr-FR"/>
        </w:rPr>
      </w:pPr>
    </w:p>
    <w:p w14:paraId="0AAA618F" w14:textId="77777777" w:rsidR="009E3B45" w:rsidRPr="00C0646F" w:rsidDel="00927B51" w:rsidRDefault="009E3B45" w:rsidP="009E3B45">
      <w:pPr>
        <w:tabs>
          <w:tab w:val="left" w:pos="720"/>
          <w:tab w:val="right" w:leader="dot" w:pos="8640"/>
        </w:tabs>
        <w:jc w:val="center"/>
        <w:rPr>
          <w:del w:id="108" w:author="Marie Christa Ermite Joseph Fevry" w:date="2018-06-21T13:05:00Z"/>
          <w:rFonts w:ascii="Calibri" w:hAnsi="Calibri" w:cs="Calibri"/>
          <w:b/>
          <w:bCs/>
          <w:sz w:val="28"/>
          <w:szCs w:val="28"/>
          <w:lang w:val="fr-FR"/>
        </w:rPr>
      </w:pPr>
    </w:p>
    <w:p w14:paraId="456D63AC" w14:textId="5DC4C74E" w:rsidR="009E3B45" w:rsidRPr="00C0646F" w:rsidDel="00442A10" w:rsidRDefault="009E3B45">
      <w:pPr>
        <w:tabs>
          <w:tab w:val="left" w:pos="720"/>
          <w:tab w:val="right" w:leader="dot" w:pos="8640"/>
        </w:tabs>
        <w:rPr>
          <w:del w:id="109" w:author="Marie Christa Ermite Joseph Fevry" w:date="2018-10-18T15:43:00Z"/>
          <w:rFonts w:ascii="Calibri" w:hAnsi="Calibri" w:cs="Calibri"/>
          <w:b/>
          <w:bCs/>
          <w:sz w:val="28"/>
          <w:szCs w:val="28"/>
          <w:lang w:val="fr-FR"/>
        </w:rPr>
        <w:pPrChange w:id="110" w:author="Marie Christa Ermite Joseph Fevry" w:date="2018-06-21T13:05:00Z">
          <w:pPr>
            <w:tabs>
              <w:tab w:val="left" w:pos="720"/>
              <w:tab w:val="right" w:leader="dot" w:pos="8640"/>
            </w:tabs>
            <w:jc w:val="center"/>
          </w:pPr>
        </w:pPrChange>
      </w:pPr>
    </w:p>
    <w:p w14:paraId="10959B37" w14:textId="611EEBCD" w:rsidR="009E3B45" w:rsidRPr="00C0646F" w:rsidDel="00442A10" w:rsidRDefault="009E3B45" w:rsidP="009E3B45">
      <w:pPr>
        <w:tabs>
          <w:tab w:val="left" w:pos="720"/>
          <w:tab w:val="right" w:leader="dot" w:pos="8640"/>
        </w:tabs>
        <w:jc w:val="center"/>
        <w:rPr>
          <w:del w:id="111" w:author="Marie Christa Ermite Joseph Fevry" w:date="2018-10-18T15:43:00Z"/>
          <w:rFonts w:ascii="Calibri" w:hAnsi="Calibri" w:cs="Calibri"/>
          <w:b/>
          <w:bCs/>
          <w:sz w:val="36"/>
          <w:szCs w:val="36"/>
          <w:lang w:val="fr-FR"/>
        </w:rPr>
      </w:pPr>
    </w:p>
    <w:p w14:paraId="56703A16" w14:textId="5F10112F" w:rsidR="009E3B45" w:rsidRPr="00C0646F" w:rsidDel="00442A10" w:rsidRDefault="00A05D70" w:rsidP="009E3B45">
      <w:pPr>
        <w:tabs>
          <w:tab w:val="left" w:pos="720"/>
          <w:tab w:val="right" w:leader="dot" w:pos="8640"/>
        </w:tabs>
        <w:jc w:val="center"/>
        <w:rPr>
          <w:del w:id="112" w:author="Marie Christa Ermite Joseph Fevry" w:date="2018-10-18T15:43:00Z"/>
          <w:rFonts w:ascii="Calibri" w:hAnsi="Calibri" w:cs="Calibri"/>
          <w:b/>
          <w:bCs/>
          <w:sz w:val="48"/>
          <w:szCs w:val="48"/>
          <w:lang w:val="fr-FR"/>
        </w:rPr>
      </w:pPr>
      <w:del w:id="113" w:author="Marie Christa Ermite Joseph Fevry" w:date="2018-10-18T15:43:00Z">
        <w:r w:rsidRPr="00C0646F" w:rsidDel="00442A10">
          <w:rPr>
            <w:rFonts w:ascii="Calibri" w:hAnsi="Calibri" w:cs="Calibri"/>
            <w:b/>
            <w:bCs/>
            <w:sz w:val="48"/>
            <w:szCs w:val="48"/>
            <w:lang w:val="fr-FR"/>
          </w:rPr>
          <w:delText>INVITATION A SOUMISSIONNER</w:delText>
        </w:r>
      </w:del>
    </w:p>
    <w:p w14:paraId="2A71452C" w14:textId="14100597" w:rsidR="009E3B45" w:rsidRPr="00C0646F" w:rsidDel="00D33B80" w:rsidRDefault="009E3B45" w:rsidP="009E3B45">
      <w:pPr>
        <w:jc w:val="center"/>
        <w:rPr>
          <w:del w:id="114" w:author="Marie Christa Ermite Joseph Fevry" w:date="2018-10-16T11:10:00Z"/>
          <w:rFonts w:ascii="Calibri" w:hAnsi="Calibri" w:cs="Calibri"/>
          <w:b/>
          <w:bCs/>
          <w:sz w:val="28"/>
          <w:szCs w:val="28"/>
          <w:lang w:val="fr-FR"/>
        </w:rPr>
      </w:pPr>
    </w:p>
    <w:p w14:paraId="56776108" w14:textId="7B1CFD62" w:rsidR="004005E8" w:rsidDel="00D33B80" w:rsidRDefault="004005E8">
      <w:pPr>
        <w:jc w:val="center"/>
        <w:rPr>
          <w:del w:id="115" w:author="Marie Christa Ermite Joseph Fevry" w:date="2018-10-16T11:08:00Z"/>
          <w:rFonts w:ascii="Calibri" w:eastAsia="Calibri" w:hAnsi="Calibri"/>
          <w:kern w:val="0"/>
          <w:lang w:val="fr-FR"/>
        </w:rPr>
      </w:pPr>
      <w:del w:id="116" w:author="Marie Christa Ermite Joseph Fevry" w:date="2018-10-18T15:43:00Z">
        <w:r w:rsidRPr="00E30C96" w:rsidDel="00442A10">
          <w:rPr>
            <w:rFonts w:ascii="Calibri" w:hAnsi="Calibri" w:cs="Calibri"/>
            <w:b/>
            <w:bCs/>
            <w:color w:val="000000"/>
            <w:kern w:val="0"/>
            <w:lang w:val="fr-FR"/>
          </w:rPr>
          <w:delText>PROJET « ADAPTATION BASEE SUR LES ECOSYSTEMES DE LA MONTAGNE A LA MER/ ABE »</w:delText>
        </w:r>
        <w:r w:rsidRPr="00E30C96" w:rsidDel="00442A10">
          <w:rPr>
            <w:rFonts w:ascii="Calibri" w:hAnsi="Calibri" w:cs="Calibri"/>
            <w:b/>
            <w:bCs/>
            <w:color w:val="FF0000"/>
            <w:sz w:val="32"/>
            <w:szCs w:val="32"/>
            <w:lang w:val="fr-FR"/>
          </w:rPr>
          <w:delText xml:space="preserve"> </w:delText>
        </w:r>
      </w:del>
      <w:bookmarkStart w:id="117" w:name="_Hlk516044824"/>
      <w:del w:id="118" w:author="Marie Christa Ermite Joseph Fevry" w:date="2018-10-16T11:08:00Z">
        <w:r w:rsidRPr="006B7489" w:rsidDel="00D33B80">
          <w:rPr>
            <w:rFonts w:ascii="Calibri" w:eastAsia="Calibri" w:hAnsi="Calibri"/>
            <w:kern w:val="0"/>
            <w:lang w:val="fr-FR"/>
          </w:rPr>
          <w:delText xml:space="preserve">Étude de la situation de référence (ligne de base) environnementale des complexes </w:delText>
        </w:r>
      </w:del>
    </w:p>
    <w:p w14:paraId="3CD244A7" w14:textId="2231A0C0" w:rsidR="004005E8" w:rsidRPr="00E30C96" w:rsidDel="00442A10" w:rsidRDefault="004005E8">
      <w:pPr>
        <w:jc w:val="center"/>
        <w:rPr>
          <w:del w:id="119" w:author="Marie Christa Ermite Joseph Fevry" w:date="2018-10-18T15:43:00Z"/>
          <w:rFonts w:ascii="Calibri" w:eastAsia="Calibri" w:hAnsi="Calibri"/>
          <w:b/>
          <w:bCs/>
          <w:kern w:val="0"/>
          <w:lang w:val="fr-FR"/>
        </w:rPr>
      </w:pPr>
      <w:del w:id="120" w:author="Marie Christa Ermite Joseph Fevry" w:date="2018-10-16T11:08:00Z">
        <w:r w:rsidRPr="006B7489" w:rsidDel="00D33B80">
          <w:rPr>
            <w:rFonts w:ascii="Calibri" w:eastAsia="Calibri" w:hAnsi="Calibri"/>
            <w:kern w:val="0"/>
            <w:lang w:val="fr-FR"/>
          </w:rPr>
          <w:delText xml:space="preserve">(Baradères – Cayemites) </w:delText>
        </w:r>
        <w:r w:rsidRPr="006B7489" w:rsidDel="00D33B80">
          <w:rPr>
            <w:rFonts w:ascii="Calibri" w:eastAsia="Calibri" w:hAnsi="Calibri"/>
            <w:bCs/>
            <w:kern w:val="0"/>
            <w:lang w:val="fr-FR"/>
          </w:rPr>
          <w:delText>logé</w:delText>
        </w:r>
        <w:r w:rsidR="008C5CA9" w:rsidDel="00D33B80">
          <w:rPr>
            <w:rFonts w:ascii="Calibri" w:eastAsia="Calibri" w:hAnsi="Calibri"/>
            <w:bCs/>
            <w:kern w:val="0"/>
            <w:lang w:val="fr-FR"/>
          </w:rPr>
          <w:delText>s</w:delText>
        </w:r>
        <w:r w:rsidRPr="006B7489" w:rsidDel="00D33B80">
          <w:rPr>
            <w:rFonts w:ascii="Calibri" w:eastAsia="Calibri" w:hAnsi="Calibri"/>
            <w:bCs/>
            <w:kern w:val="0"/>
            <w:lang w:val="fr-FR"/>
          </w:rPr>
          <w:delText xml:space="preserve"> dans la péninsule du Sud-ouest du pays (Nippes &amp; Grand’Anse) et (Marigot – Massif de la Selle – Ase-à-Pitres) dans le département du sud’ Est</w:delText>
        </w:r>
      </w:del>
    </w:p>
    <w:bookmarkEnd w:id="117"/>
    <w:p w14:paraId="69A07EDA" w14:textId="1C7D1F0A" w:rsidR="004005E8" w:rsidRPr="00E30C96" w:rsidDel="00442A10" w:rsidRDefault="004005E8" w:rsidP="004005E8">
      <w:pPr>
        <w:jc w:val="center"/>
        <w:rPr>
          <w:del w:id="121" w:author="Marie Christa Ermite Joseph Fevry" w:date="2018-10-18T15:43:00Z"/>
          <w:rFonts w:ascii="Calibri" w:eastAsia="Calibri" w:hAnsi="Calibri"/>
          <w:b/>
          <w:kern w:val="0"/>
          <w:sz w:val="36"/>
          <w:szCs w:val="36"/>
          <w:lang w:val="fr-FR"/>
        </w:rPr>
      </w:pPr>
      <w:del w:id="122" w:author="Marie Christa Ermite Joseph Fevry" w:date="2018-10-18T15:43:00Z">
        <w:r w:rsidDel="00442A10">
          <w:rPr>
            <w:rFonts w:ascii="Calibri" w:eastAsia="Calibri" w:hAnsi="Calibri"/>
            <w:b/>
            <w:bCs/>
            <w:kern w:val="0"/>
            <w:sz w:val="36"/>
            <w:szCs w:val="36"/>
            <w:lang w:val="fr-FR"/>
          </w:rPr>
          <w:delText>RFP 18.</w:delText>
        </w:r>
      </w:del>
      <w:del w:id="123" w:author="Marie Christa Ermite Joseph Fevry" w:date="2018-10-16T11:08:00Z">
        <w:r w:rsidDel="00D33B80">
          <w:rPr>
            <w:rFonts w:ascii="Calibri" w:eastAsia="Calibri" w:hAnsi="Calibri"/>
            <w:b/>
            <w:bCs/>
            <w:kern w:val="0"/>
            <w:sz w:val="36"/>
            <w:szCs w:val="36"/>
            <w:lang w:val="fr-FR"/>
          </w:rPr>
          <w:delText>217</w:delText>
        </w:r>
      </w:del>
    </w:p>
    <w:p w14:paraId="4D2F5646" w14:textId="071C9189" w:rsidR="004005E8" w:rsidRPr="00930CEE" w:rsidDel="00442A10" w:rsidRDefault="004005E8" w:rsidP="004005E8">
      <w:pPr>
        <w:tabs>
          <w:tab w:val="left" w:pos="720"/>
          <w:tab w:val="right" w:leader="dot" w:pos="8640"/>
        </w:tabs>
        <w:jc w:val="center"/>
        <w:rPr>
          <w:del w:id="124" w:author="Marie Christa Ermite Joseph Fevry" w:date="2018-10-18T15:43:00Z"/>
          <w:rFonts w:asciiTheme="minorHAnsi" w:hAnsiTheme="minorHAnsi" w:cstheme="minorHAnsi"/>
          <w:b/>
          <w:bCs/>
          <w:sz w:val="32"/>
          <w:szCs w:val="32"/>
          <w:lang w:val="fr-FR"/>
        </w:rPr>
      </w:pPr>
    </w:p>
    <w:p w14:paraId="2C0D968B" w14:textId="6E07F282" w:rsidR="009E3B45" w:rsidRPr="00C0646F" w:rsidDel="00442A10" w:rsidRDefault="009E3B45" w:rsidP="009E3B45">
      <w:pPr>
        <w:jc w:val="center"/>
        <w:rPr>
          <w:del w:id="125" w:author="Marie Christa Ermite Joseph Fevry" w:date="2018-10-18T15:43:00Z"/>
          <w:rFonts w:ascii="Calibri" w:hAnsi="Calibri" w:cs="Calibri"/>
          <w:lang w:val="fr-FR"/>
        </w:rPr>
      </w:pPr>
    </w:p>
    <w:p w14:paraId="2055278B" w14:textId="41EF58D7" w:rsidR="009E3B45" w:rsidRPr="00C0646F" w:rsidDel="00442A10" w:rsidRDefault="009E3B45" w:rsidP="009E3B45">
      <w:pPr>
        <w:tabs>
          <w:tab w:val="left" w:pos="720"/>
          <w:tab w:val="right" w:leader="dot" w:pos="8640"/>
        </w:tabs>
        <w:jc w:val="center"/>
        <w:rPr>
          <w:del w:id="126" w:author="Marie Christa Ermite Joseph Fevry" w:date="2018-10-18T15:43:00Z"/>
          <w:rFonts w:ascii="Calibri" w:hAnsi="Calibri" w:cs="Calibri"/>
          <w:b/>
          <w:bCs/>
          <w:sz w:val="28"/>
          <w:szCs w:val="28"/>
          <w:lang w:val="fr-FR"/>
        </w:rPr>
      </w:pPr>
    </w:p>
    <w:p w14:paraId="7DDAB930" w14:textId="77777777" w:rsidR="009E3B45" w:rsidRPr="00C0646F" w:rsidDel="000A1D73" w:rsidRDefault="009E3B45" w:rsidP="009E3B45">
      <w:pPr>
        <w:rPr>
          <w:del w:id="127" w:author="Marie Christa Ermite Joseph Fevry" w:date="2018-06-21T13:06:00Z"/>
          <w:rFonts w:ascii="Calibri" w:hAnsi="Calibri" w:cs="Calibri"/>
          <w:lang w:val="fr-FR"/>
        </w:rPr>
      </w:pPr>
    </w:p>
    <w:p w14:paraId="4AFF6165" w14:textId="77777777" w:rsidR="009E3B45" w:rsidRPr="00C0646F" w:rsidDel="000A1D73" w:rsidRDefault="009E3B45" w:rsidP="009E3B45">
      <w:pPr>
        <w:rPr>
          <w:del w:id="128" w:author="Marie Christa Ermite Joseph Fevry" w:date="2018-06-21T13:06:00Z"/>
          <w:rFonts w:ascii="Calibri" w:hAnsi="Calibri" w:cs="Calibri"/>
          <w:lang w:val="fr-FR"/>
        </w:rPr>
      </w:pPr>
    </w:p>
    <w:p w14:paraId="42483C61" w14:textId="77777777" w:rsidR="009E3B45" w:rsidRPr="00C0646F" w:rsidDel="000A1D73" w:rsidRDefault="009E3B45" w:rsidP="009E3B45">
      <w:pPr>
        <w:rPr>
          <w:del w:id="129" w:author="Marie Christa Ermite Joseph Fevry" w:date="2018-06-21T13:06:00Z"/>
          <w:rFonts w:ascii="Calibri" w:hAnsi="Calibri" w:cs="Calibri"/>
          <w:lang w:val="fr-FR"/>
        </w:rPr>
      </w:pPr>
    </w:p>
    <w:p w14:paraId="68412329" w14:textId="77777777" w:rsidR="009E3B45" w:rsidRPr="00C0646F" w:rsidDel="000A1D73" w:rsidRDefault="009E3B45" w:rsidP="009E3B45">
      <w:pPr>
        <w:widowControl/>
        <w:overflowPunct/>
        <w:adjustRightInd/>
        <w:rPr>
          <w:del w:id="130" w:author="Marie Christa Ermite Joseph Fevry" w:date="2018-06-21T13:06:00Z"/>
          <w:rFonts w:ascii="Calibri" w:hAnsi="Calibri" w:cs="Calibri"/>
          <w:lang w:val="fr-FR"/>
        </w:rPr>
      </w:pPr>
    </w:p>
    <w:p w14:paraId="25EED881" w14:textId="77777777" w:rsidR="009E3B45" w:rsidRPr="00C0646F" w:rsidDel="000A1D73" w:rsidRDefault="009E3B45" w:rsidP="009E3B45">
      <w:pPr>
        <w:widowControl/>
        <w:overflowPunct/>
        <w:adjustRightInd/>
        <w:rPr>
          <w:del w:id="131" w:author="Marie Christa Ermite Joseph Fevry" w:date="2018-06-21T13:06:00Z"/>
          <w:rFonts w:ascii="Calibri" w:hAnsi="Calibri" w:cs="Calibri"/>
          <w:lang w:val="fr-FR"/>
        </w:rPr>
      </w:pPr>
    </w:p>
    <w:p w14:paraId="56F482F6" w14:textId="16301470" w:rsidR="009E3B45" w:rsidRPr="00C0646F" w:rsidDel="00442A10" w:rsidRDefault="009E3B45" w:rsidP="009E3B45">
      <w:pPr>
        <w:widowControl/>
        <w:overflowPunct/>
        <w:adjustRightInd/>
        <w:rPr>
          <w:del w:id="132" w:author="Marie Christa Ermite Joseph Fevry" w:date="2018-10-18T15:43:00Z"/>
          <w:rFonts w:ascii="Calibri" w:hAnsi="Calibri" w:cs="Calibri"/>
          <w:lang w:val="fr-FR"/>
        </w:rPr>
      </w:pPr>
    </w:p>
    <w:p w14:paraId="7D50F6BF" w14:textId="4D8CC87B" w:rsidR="009E3B45" w:rsidRPr="00C0646F" w:rsidDel="00442A10" w:rsidRDefault="009E3B45" w:rsidP="009E3B45">
      <w:pPr>
        <w:widowControl/>
        <w:overflowPunct/>
        <w:adjustRightInd/>
        <w:rPr>
          <w:del w:id="133" w:author="Marie Christa Ermite Joseph Fevry" w:date="2018-10-18T15:43:00Z"/>
          <w:rFonts w:ascii="Calibri" w:hAnsi="Calibri" w:cs="Calibri"/>
          <w:lang w:val="fr-FR"/>
        </w:rPr>
      </w:pPr>
    </w:p>
    <w:p w14:paraId="2617065C" w14:textId="2CF3EE93" w:rsidR="009E3B45" w:rsidRPr="00C0646F" w:rsidDel="00442A10" w:rsidRDefault="009E3B45" w:rsidP="009E3B45">
      <w:pPr>
        <w:widowControl/>
        <w:overflowPunct/>
        <w:adjustRightInd/>
        <w:rPr>
          <w:del w:id="134" w:author="Marie Christa Ermite Joseph Fevry" w:date="2018-10-18T15:43:00Z"/>
          <w:rFonts w:ascii="Calibri" w:hAnsi="Calibri" w:cs="Calibri"/>
          <w:lang w:val="fr-FR"/>
        </w:rPr>
      </w:pPr>
    </w:p>
    <w:p w14:paraId="5C5BAC65" w14:textId="251459B7" w:rsidR="009E3B45" w:rsidRPr="00C0646F" w:rsidDel="00442A10" w:rsidRDefault="009E3B45" w:rsidP="009E3B45">
      <w:pPr>
        <w:widowControl/>
        <w:overflowPunct/>
        <w:adjustRightInd/>
        <w:rPr>
          <w:del w:id="135" w:author="Marie Christa Ermite Joseph Fevry" w:date="2018-10-18T15:43:00Z"/>
          <w:rFonts w:ascii="Calibri" w:hAnsi="Calibri" w:cs="Calibri"/>
          <w:lang w:val="fr-FR"/>
        </w:rPr>
      </w:pPr>
    </w:p>
    <w:p w14:paraId="43F188A4" w14:textId="77777777" w:rsidR="009E3B45" w:rsidRPr="00C0646F" w:rsidDel="009F5287" w:rsidRDefault="009E3B45" w:rsidP="009E3B45">
      <w:pPr>
        <w:widowControl/>
        <w:overflowPunct/>
        <w:adjustRightInd/>
        <w:rPr>
          <w:del w:id="136" w:author="Marie Christa Ermite Joseph Fevry" w:date="2018-06-07T14:17:00Z"/>
          <w:rFonts w:ascii="Calibri" w:hAnsi="Calibri" w:cs="Calibri"/>
          <w:lang w:val="fr-FR"/>
        </w:rPr>
      </w:pPr>
    </w:p>
    <w:p w14:paraId="2413CF46" w14:textId="18C292EE" w:rsidR="009E3B45" w:rsidRPr="00C0646F" w:rsidDel="00442A10" w:rsidRDefault="009E3B45" w:rsidP="009E3B45">
      <w:pPr>
        <w:widowControl/>
        <w:overflowPunct/>
        <w:adjustRightInd/>
        <w:rPr>
          <w:del w:id="137" w:author="Marie Christa Ermite Joseph Fevry" w:date="2018-10-18T15:43:00Z"/>
          <w:rFonts w:ascii="Calibri" w:hAnsi="Calibri" w:cs="Calibri"/>
          <w:lang w:val="fr-FR"/>
        </w:rPr>
      </w:pPr>
    </w:p>
    <w:p w14:paraId="27038626" w14:textId="7B8B78F1" w:rsidR="009E3B45" w:rsidRPr="00C0646F" w:rsidDel="00442A10" w:rsidRDefault="009E3B45" w:rsidP="009E3B45">
      <w:pPr>
        <w:widowControl/>
        <w:overflowPunct/>
        <w:adjustRightInd/>
        <w:rPr>
          <w:del w:id="138" w:author="Marie Christa Ermite Joseph Fevry" w:date="2018-10-18T15:43:00Z"/>
          <w:rFonts w:ascii="Calibri" w:hAnsi="Calibri" w:cs="Calibri"/>
          <w:lang w:val="fr-FR"/>
        </w:rPr>
      </w:pPr>
    </w:p>
    <w:p w14:paraId="4D3E31DA" w14:textId="6A9A7493" w:rsidR="009E3B45" w:rsidRPr="00C0646F" w:rsidDel="00442A10" w:rsidRDefault="00132BD7" w:rsidP="009E3B45">
      <w:pPr>
        <w:widowControl/>
        <w:overflowPunct/>
        <w:adjustRightInd/>
        <w:jc w:val="center"/>
        <w:rPr>
          <w:del w:id="139" w:author="Marie Christa Ermite Joseph Fevry" w:date="2018-10-18T15:43:00Z"/>
          <w:rFonts w:ascii="Calibri" w:hAnsi="Calibri" w:cs="Calibri"/>
          <w:lang w:val="fr-FR"/>
        </w:rPr>
      </w:pPr>
      <w:del w:id="140" w:author="Marie Christa Ermite Joseph Fevry" w:date="2018-10-18T15:43:00Z">
        <w:r w:rsidDel="00442A10">
          <w:rPr>
            <w:rFonts w:ascii="Calibri" w:hAnsi="Calibri" w:cs="Calibri"/>
            <w:b/>
            <w:noProof/>
          </w:rPr>
          <w:drawing>
            <wp:inline distT="0" distB="0" distL="0" distR="0" wp14:anchorId="6B6B727B" wp14:editId="1413C75B">
              <wp:extent cx="704850" cy="1428750"/>
              <wp:effectExtent l="0" t="0" r="0" b="0"/>
              <wp:docPr id="2"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4850" cy="1428750"/>
                      </a:xfrm>
                      <a:prstGeom prst="rect">
                        <a:avLst/>
                      </a:prstGeom>
                      <a:noFill/>
                      <a:ln>
                        <a:noFill/>
                      </a:ln>
                    </pic:spPr>
                  </pic:pic>
                </a:graphicData>
              </a:graphic>
            </wp:inline>
          </w:drawing>
        </w:r>
      </w:del>
    </w:p>
    <w:p w14:paraId="660B4E10" w14:textId="70636FE4" w:rsidR="009E3B45" w:rsidRPr="00C0646F" w:rsidDel="00442A10" w:rsidRDefault="009E3B45" w:rsidP="009E3B45">
      <w:pPr>
        <w:widowControl/>
        <w:overflowPunct/>
        <w:adjustRightInd/>
        <w:jc w:val="center"/>
        <w:rPr>
          <w:del w:id="141" w:author="Marie Christa Ermite Joseph Fevry" w:date="2018-10-18T15:43:00Z"/>
          <w:rFonts w:ascii="Calibri" w:hAnsi="Calibri" w:cs="Calibri"/>
          <w:b/>
          <w:sz w:val="32"/>
          <w:szCs w:val="32"/>
          <w:lang w:val="fr-FR"/>
        </w:rPr>
      </w:pPr>
      <w:del w:id="142" w:author="Marie Christa Ermite Joseph Fevry" w:date="2018-10-18T15:43:00Z">
        <w:r w:rsidRPr="00C0646F" w:rsidDel="00442A10">
          <w:rPr>
            <w:rFonts w:ascii="Calibri" w:hAnsi="Calibri" w:cs="Calibri"/>
            <w:b/>
            <w:sz w:val="32"/>
            <w:szCs w:val="32"/>
            <w:lang w:val="fr-FR"/>
          </w:rPr>
          <w:delText>Programme des Nations Unies pour le développement</w:delText>
        </w:r>
      </w:del>
    </w:p>
    <w:p w14:paraId="5ABE9BCB" w14:textId="1727A319" w:rsidR="009E3B45" w:rsidRPr="004005E8" w:rsidDel="00442A10" w:rsidRDefault="004005E8" w:rsidP="009E3B45">
      <w:pPr>
        <w:widowControl/>
        <w:overflowPunct/>
        <w:adjustRightInd/>
        <w:jc w:val="center"/>
        <w:rPr>
          <w:del w:id="143" w:author="Marie Christa Ermite Joseph Fevry" w:date="2018-10-18T15:43:00Z"/>
          <w:rFonts w:ascii="Calibri" w:hAnsi="Calibri" w:cs="Calibri"/>
          <w:b/>
          <w:sz w:val="32"/>
          <w:szCs w:val="32"/>
          <w:lang w:val="fr-FR"/>
        </w:rPr>
      </w:pPr>
      <w:del w:id="144" w:author="Marie Christa Ermite Joseph Fevry" w:date="2018-10-16T11:11:00Z">
        <w:r w:rsidRPr="004005E8" w:rsidDel="00D33B80">
          <w:rPr>
            <w:rFonts w:ascii="Calibri" w:hAnsi="Calibri" w:cs="Calibri"/>
            <w:b/>
            <w:bCs/>
            <w:i/>
            <w:iCs/>
            <w:sz w:val="32"/>
            <w:szCs w:val="32"/>
            <w:lang w:val="fr-FR"/>
          </w:rPr>
          <w:delText xml:space="preserve">Juin </w:delText>
        </w:r>
      </w:del>
      <w:del w:id="145" w:author="Marie Christa Ermite Joseph Fevry" w:date="2018-10-18T15:43:00Z">
        <w:r w:rsidRPr="004005E8" w:rsidDel="00442A10">
          <w:rPr>
            <w:rFonts w:ascii="Calibri" w:hAnsi="Calibri" w:cs="Calibri"/>
            <w:b/>
            <w:bCs/>
            <w:i/>
            <w:iCs/>
            <w:sz w:val="32"/>
            <w:szCs w:val="32"/>
            <w:lang w:val="fr-FR"/>
          </w:rPr>
          <w:delText>2018</w:delText>
        </w:r>
      </w:del>
    </w:p>
    <w:p w14:paraId="5D6BAEBC" w14:textId="30D1BC30" w:rsidR="009E3B45" w:rsidRPr="004005E8" w:rsidDel="00442A10" w:rsidRDefault="009E3B45" w:rsidP="004005E8">
      <w:pPr>
        <w:widowControl/>
        <w:overflowPunct/>
        <w:adjustRightInd/>
        <w:jc w:val="center"/>
        <w:rPr>
          <w:del w:id="146" w:author="Marie Christa Ermite Joseph Fevry" w:date="2018-10-18T15:43:00Z"/>
          <w:rFonts w:ascii="Calibri" w:hAnsi="Calibri" w:cs="Calibri"/>
          <w:lang w:val="fr-FR"/>
        </w:rPr>
      </w:pPr>
      <w:del w:id="147" w:author="Marie Christa Ermite Joseph Fevry" w:date="2018-10-18T15:43:00Z">
        <w:r w:rsidRPr="00C0646F" w:rsidDel="00442A10">
          <w:rPr>
            <w:rFonts w:ascii="Calibri" w:hAnsi="Calibri" w:cs="Calibri"/>
            <w:lang w:val="fr-FR"/>
          </w:rPr>
          <w:br w:type="page"/>
        </w:r>
        <w:r w:rsidRPr="00C0646F" w:rsidDel="00442A10">
          <w:rPr>
            <w:rFonts w:ascii="Calibri" w:hAnsi="Calibri" w:cs="Calibri"/>
            <w:b/>
            <w:bCs/>
            <w:sz w:val="32"/>
            <w:szCs w:val="32"/>
            <w:lang w:val="fr-FR"/>
          </w:rPr>
          <w:delText>Section 1. Lettre d’invitation</w:delText>
        </w:r>
      </w:del>
    </w:p>
    <w:p w14:paraId="071B4308" w14:textId="792D4AE9" w:rsidR="009E3B45" w:rsidRPr="00C0646F" w:rsidDel="00442A10" w:rsidRDefault="009E3B45" w:rsidP="009E3B45">
      <w:pPr>
        <w:ind w:left="282" w:hanging="282"/>
        <w:rPr>
          <w:del w:id="148" w:author="Marie Christa Ermite Joseph Fevry" w:date="2018-10-18T15:43:00Z"/>
          <w:rFonts w:ascii="Calibri" w:hAnsi="Calibri" w:cs="Calibri"/>
          <w:lang w:val="fr-FR"/>
        </w:rPr>
      </w:pPr>
    </w:p>
    <w:p w14:paraId="3BE7507D" w14:textId="599FC5CD" w:rsidR="009E3B45" w:rsidRPr="00C0646F" w:rsidDel="00442A10" w:rsidRDefault="009E3B45" w:rsidP="009E3B45">
      <w:pPr>
        <w:ind w:left="282" w:hanging="282"/>
        <w:rPr>
          <w:del w:id="149" w:author="Marie Christa Ermite Joseph Fevry" w:date="2018-10-18T15:43:00Z"/>
          <w:rFonts w:ascii="Calibri" w:hAnsi="Calibri" w:cs="Calibri"/>
          <w:lang w:val="fr-FR"/>
        </w:rPr>
      </w:pPr>
    </w:p>
    <w:p w14:paraId="3407A94C" w14:textId="1D163398" w:rsidR="004005E8" w:rsidRPr="004005E8" w:rsidDel="00442A10" w:rsidRDefault="004005E8" w:rsidP="004005E8">
      <w:pPr>
        <w:ind w:left="282" w:hanging="282"/>
        <w:jc w:val="right"/>
        <w:rPr>
          <w:del w:id="150" w:author="Marie Christa Ermite Joseph Fevry" w:date="2018-10-18T15:43:00Z"/>
          <w:rFonts w:ascii="Calibri" w:hAnsi="Calibri" w:cs="Calibri"/>
          <w:color w:val="FF0000"/>
          <w:lang w:val="fr-FR"/>
        </w:rPr>
      </w:pPr>
      <w:del w:id="151" w:author="Marie Christa Ermite Joseph Fevry" w:date="2018-10-18T15:43:00Z">
        <w:r w:rsidRPr="004005E8" w:rsidDel="00442A10">
          <w:rPr>
            <w:rFonts w:ascii="Calibri" w:hAnsi="Calibri" w:cs="Calibri"/>
            <w:i/>
            <w:iCs/>
            <w:lang w:val="fr-FR"/>
          </w:rPr>
          <w:delText>Port-au-Prince,</w:delText>
        </w:r>
        <w:r w:rsidDel="00442A10">
          <w:rPr>
            <w:rFonts w:ascii="Calibri" w:hAnsi="Calibri" w:cs="Calibri"/>
            <w:i/>
            <w:iCs/>
            <w:lang w:val="fr-FR"/>
          </w:rPr>
          <w:delText xml:space="preserve"> 6 </w:delText>
        </w:r>
      </w:del>
      <w:del w:id="152" w:author="Marie Christa Ermite Joseph Fevry" w:date="2018-10-16T11:11:00Z">
        <w:r w:rsidDel="00D33B80">
          <w:rPr>
            <w:rFonts w:ascii="Calibri" w:hAnsi="Calibri" w:cs="Calibri"/>
            <w:i/>
            <w:iCs/>
            <w:lang w:val="fr-FR"/>
          </w:rPr>
          <w:delText xml:space="preserve">Juin </w:delText>
        </w:r>
      </w:del>
      <w:del w:id="153" w:author="Marie Christa Ermite Joseph Fevry" w:date="2018-10-18T15:43:00Z">
        <w:r w:rsidRPr="004005E8" w:rsidDel="00442A10">
          <w:rPr>
            <w:rFonts w:ascii="Calibri" w:hAnsi="Calibri" w:cs="Calibri"/>
            <w:i/>
            <w:iCs/>
            <w:lang w:val="fr-FR"/>
          </w:rPr>
          <w:delText>2018</w:delText>
        </w:r>
      </w:del>
    </w:p>
    <w:p w14:paraId="24F692F1" w14:textId="77C5FCD2" w:rsidR="004005E8" w:rsidRPr="004005E8" w:rsidDel="00442A10" w:rsidRDefault="004005E8" w:rsidP="004005E8">
      <w:pPr>
        <w:tabs>
          <w:tab w:val="left" w:pos="720"/>
          <w:tab w:val="right" w:leader="dot" w:pos="8640"/>
        </w:tabs>
        <w:rPr>
          <w:del w:id="154" w:author="Marie Christa Ermite Joseph Fevry" w:date="2018-10-18T15:43:00Z"/>
          <w:rFonts w:ascii="Calibri" w:hAnsi="Calibri" w:cs="Calibri"/>
          <w:sz w:val="22"/>
          <w:szCs w:val="22"/>
          <w:lang w:val="fr-FR"/>
        </w:rPr>
      </w:pPr>
    </w:p>
    <w:p w14:paraId="226FE239" w14:textId="018103BF" w:rsidR="004005E8" w:rsidRPr="004005E8" w:rsidDel="00442A10" w:rsidRDefault="004005E8" w:rsidP="004005E8">
      <w:pPr>
        <w:tabs>
          <w:tab w:val="left" w:pos="720"/>
          <w:tab w:val="right" w:leader="dot" w:pos="8640"/>
        </w:tabs>
        <w:rPr>
          <w:del w:id="155" w:author="Marie Christa Ermite Joseph Fevry" w:date="2018-10-18T15:43:00Z"/>
          <w:rFonts w:ascii="Calibri" w:hAnsi="Calibri" w:cs="Calibri"/>
          <w:sz w:val="22"/>
          <w:szCs w:val="22"/>
          <w:lang w:val="fr-FR"/>
        </w:rPr>
      </w:pPr>
    </w:p>
    <w:p w14:paraId="394660CD" w14:textId="125A1564" w:rsidR="004005E8" w:rsidRPr="004005E8" w:rsidDel="00442A10" w:rsidRDefault="004005E8" w:rsidP="004005E8">
      <w:pPr>
        <w:jc w:val="center"/>
        <w:rPr>
          <w:del w:id="156" w:author="Marie Christa Ermite Joseph Fevry" w:date="2018-10-18T15:43:00Z"/>
          <w:rFonts w:ascii="Calibri" w:hAnsi="Calibri" w:cs="Calibri"/>
          <w:b/>
          <w:bCs/>
          <w:sz w:val="22"/>
          <w:szCs w:val="22"/>
          <w:lang w:val="fr-FR"/>
        </w:rPr>
      </w:pPr>
      <w:del w:id="157" w:author="Marie Christa Ermite Joseph Fevry" w:date="2018-10-18T15:43:00Z">
        <w:r w:rsidDel="00442A10">
          <w:rPr>
            <w:rFonts w:ascii="Calibri" w:hAnsi="Calibri" w:cs="Calibri"/>
            <w:b/>
            <w:bCs/>
            <w:sz w:val="22"/>
            <w:szCs w:val="22"/>
            <w:lang w:val="fr-FR"/>
          </w:rPr>
          <w:delText>RFP/UNDP/HAI/18.</w:delText>
        </w:r>
      </w:del>
      <w:del w:id="158" w:author="Marie Christa Ermite Joseph Fevry" w:date="2018-10-16T11:11:00Z">
        <w:r w:rsidDel="00D33B80">
          <w:rPr>
            <w:rFonts w:ascii="Calibri" w:hAnsi="Calibri" w:cs="Calibri"/>
            <w:b/>
            <w:bCs/>
            <w:sz w:val="22"/>
            <w:szCs w:val="22"/>
            <w:lang w:val="fr-FR"/>
          </w:rPr>
          <w:delText>217</w:delText>
        </w:r>
      </w:del>
    </w:p>
    <w:p w14:paraId="5BFC65DF" w14:textId="1583634A" w:rsidR="004005E8" w:rsidRPr="004005E8" w:rsidDel="00D33B80" w:rsidRDefault="004005E8" w:rsidP="004005E8">
      <w:pPr>
        <w:jc w:val="center"/>
        <w:rPr>
          <w:del w:id="159" w:author="Marie Christa Ermite Joseph Fevry" w:date="2018-10-16T11:11:00Z"/>
          <w:rFonts w:ascii="Calibri" w:hAnsi="Calibri" w:cs="Calibri"/>
          <w:b/>
          <w:sz w:val="22"/>
          <w:szCs w:val="22"/>
          <w:lang w:val="fr-FR"/>
        </w:rPr>
      </w:pPr>
      <w:del w:id="160" w:author="Marie Christa Ermite Joseph Fevry" w:date="2018-10-16T11:11:00Z">
        <w:r w:rsidRPr="004005E8" w:rsidDel="00D33B80">
          <w:rPr>
            <w:rFonts w:ascii="Calibri" w:hAnsi="Calibri" w:cs="Calibri"/>
            <w:b/>
            <w:sz w:val="22"/>
            <w:szCs w:val="22"/>
            <w:lang w:val="fr-FR"/>
          </w:rPr>
          <w:delText xml:space="preserve">Étude de la situation de référence (ligne de base) environnementale des complexes </w:delText>
        </w:r>
      </w:del>
    </w:p>
    <w:p w14:paraId="7CDD0E33" w14:textId="2904EA50" w:rsidR="004005E8" w:rsidRPr="004005E8" w:rsidDel="00D33B80" w:rsidRDefault="004005E8" w:rsidP="004005E8">
      <w:pPr>
        <w:jc w:val="center"/>
        <w:rPr>
          <w:del w:id="161" w:author="Marie Christa Ermite Joseph Fevry" w:date="2018-10-16T11:11:00Z"/>
          <w:rFonts w:ascii="Calibri" w:hAnsi="Calibri" w:cs="Calibri"/>
          <w:b/>
          <w:bCs/>
          <w:sz w:val="22"/>
          <w:szCs w:val="22"/>
          <w:lang w:val="fr-FR"/>
        </w:rPr>
      </w:pPr>
      <w:del w:id="162" w:author="Marie Christa Ermite Joseph Fevry" w:date="2018-10-16T11:11:00Z">
        <w:r w:rsidRPr="004005E8" w:rsidDel="00D33B80">
          <w:rPr>
            <w:rFonts w:ascii="Calibri" w:hAnsi="Calibri" w:cs="Calibri"/>
            <w:b/>
            <w:sz w:val="22"/>
            <w:szCs w:val="22"/>
            <w:lang w:val="fr-FR"/>
          </w:rPr>
          <w:delText xml:space="preserve">(Baradères – Cayemites) </w:delText>
        </w:r>
        <w:r w:rsidRPr="004005E8" w:rsidDel="00D33B80">
          <w:rPr>
            <w:rFonts w:ascii="Calibri" w:hAnsi="Calibri" w:cs="Calibri"/>
            <w:b/>
            <w:bCs/>
            <w:sz w:val="22"/>
            <w:szCs w:val="22"/>
            <w:lang w:val="fr-FR"/>
          </w:rPr>
          <w:delText>logé</w:delText>
        </w:r>
        <w:r w:rsidR="008C5CA9" w:rsidDel="00D33B80">
          <w:rPr>
            <w:rFonts w:ascii="Calibri" w:hAnsi="Calibri" w:cs="Calibri"/>
            <w:b/>
            <w:bCs/>
            <w:sz w:val="22"/>
            <w:szCs w:val="22"/>
            <w:lang w:val="fr-FR"/>
          </w:rPr>
          <w:delText>s</w:delText>
        </w:r>
        <w:r w:rsidRPr="004005E8" w:rsidDel="00D33B80">
          <w:rPr>
            <w:rFonts w:ascii="Calibri" w:hAnsi="Calibri" w:cs="Calibri"/>
            <w:b/>
            <w:bCs/>
            <w:sz w:val="22"/>
            <w:szCs w:val="22"/>
            <w:lang w:val="fr-FR"/>
          </w:rPr>
          <w:delText xml:space="preserve"> dans la péninsule du Sud-ouest du pays (Nippes &amp; Grand’Anse) et (Marigot – Massif de la Selle – Anse-à-Pitres) dans le département du sud’ Est</w:delText>
        </w:r>
      </w:del>
    </w:p>
    <w:p w14:paraId="4776B3D6" w14:textId="3981241F" w:rsidR="004005E8" w:rsidRPr="004005E8" w:rsidDel="00442A10" w:rsidRDefault="004005E8" w:rsidP="004005E8">
      <w:pPr>
        <w:jc w:val="center"/>
        <w:rPr>
          <w:del w:id="163" w:author="Marie Christa Ermite Joseph Fevry" w:date="2018-10-18T15:43:00Z"/>
          <w:rFonts w:ascii="Calibri" w:hAnsi="Calibri" w:cs="Calibri"/>
          <w:b/>
          <w:sz w:val="22"/>
          <w:szCs w:val="22"/>
          <w:lang w:val="fr-FR"/>
        </w:rPr>
      </w:pPr>
    </w:p>
    <w:p w14:paraId="2FDDF594" w14:textId="2A53974C" w:rsidR="004005E8" w:rsidRPr="004005E8" w:rsidDel="00442A10" w:rsidRDefault="004005E8" w:rsidP="004005E8">
      <w:pPr>
        <w:rPr>
          <w:del w:id="164" w:author="Marie Christa Ermite Joseph Fevry" w:date="2018-10-18T15:43:00Z"/>
          <w:rFonts w:ascii="Calibri" w:hAnsi="Calibri" w:cs="Calibri"/>
          <w:b/>
          <w:sz w:val="22"/>
          <w:szCs w:val="22"/>
          <w:lang w:val="fr-FR"/>
        </w:rPr>
      </w:pPr>
    </w:p>
    <w:p w14:paraId="71230AA0" w14:textId="63E016DF" w:rsidR="004005E8" w:rsidRPr="004005E8" w:rsidDel="00442A10" w:rsidRDefault="004005E8" w:rsidP="004005E8">
      <w:pPr>
        <w:rPr>
          <w:del w:id="165" w:author="Marie Christa Ermite Joseph Fevry" w:date="2018-10-18T15:43:00Z"/>
          <w:rFonts w:ascii="Calibri" w:hAnsi="Calibri" w:cs="Calibri"/>
          <w:sz w:val="22"/>
          <w:szCs w:val="22"/>
          <w:lang w:val="fr-FR"/>
        </w:rPr>
      </w:pPr>
    </w:p>
    <w:p w14:paraId="685B907D" w14:textId="23DAF677" w:rsidR="004005E8" w:rsidRPr="004005E8" w:rsidDel="00442A10" w:rsidRDefault="004005E8" w:rsidP="004005E8">
      <w:pPr>
        <w:rPr>
          <w:del w:id="166" w:author="Marie Christa Ermite Joseph Fevry" w:date="2018-10-18T15:43:00Z"/>
          <w:rFonts w:ascii="Calibri" w:hAnsi="Calibri" w:cs="Calibri"/>
          <w:i/>
          <w:color w:val="FF0000"/>
          <w:sz w:val="22"/>
          <w:szCs w:val="22"/>
          <w:lang w:val="fr-FR"/>
        </w:rPr>
      </w:pPr>
      <w:del w:id="167" w:author="Marie Christa Ermite Joseph Fevry" w:date="2018-10-18T15:43:00Z">
        <w:r w:rsidRPr="004005E8" w:rsidDel="00442A10">
          <w:rPr>
            <w:rFonts w:ascii="Calibri" w:hAnsi="Calibri" w:cs="Calibri"/>
            <w:sz w:val="22"/>
            <w:szCs w:val="22"/>
            <w:lang w:val="fr-FR"/>
          </w:rPr>
          <w:delText>Chère Madame/Cher Monsieur,</w:delText>
        </w:r>
      </w:del>
    </w:p>
    <w:p w14:paraId="1BC2E8B3" w14:textId="222DF997" w:rsidR="004005E8" w:rsidRPr="004005E8" w:rsidDel="00442A10" w:rsidRDefault="004005E8" w:rsidP="004005E8">
      <w:pPr>
        <w:jc w:val="both"/>
        <w:rPr>
          <w:del w:id="168" w:author="Marie Christa Ermite Joseph Fevry" w:date="2018-10-18T15:43:00Z"/>
          <w:rFonts w:ascii="Calibri" w:hAnsi="Calibri" w:cs="Calibri"/>
          <w:sz w:val="22"/>
          <w:szCs w:val="22"/>
          <w:lang w:val="fr-FR"/>
        </w:rPr>
      </w:pPr>
    </w:p>
    <w:p w14:paraId="1F65D3FA" w14:textId="468D8E6F" w:rsidR="004005E8" w:rsidRPr="004005E8" w:rsidDel="00442A10" w:rsidRDefault="004005E8" w:rsidP="004005E8">
      <w:pPr>
        <w:jc w:val="both"/>
        <w:rPr>
          <w:del w:id="169" w:author="Marie Christa Ermite Joseph Fevry" w:date="2018-10-18T15:43:00Z"/>
          <w:rFonts w:ascii="Calibri" w:hAnsi="Calibri" w:cs="Calibri"/>
          <w:i/>
          <w:iCs/>
          <w:sz w:val="22"/>
          <w:szCs w:val="22"/>
          <w:lang w:val="fr-FR"/>
        </w:rPr>
      </w:pPr>
      <w:del w:id="170" w:author="Marie Christa Ermite Joseph Fevry" w:date="2018-10-18T15:43:00Z">
        <w:r w:rsidRPr="004005E8" w:rsidDel="00442A10">
          <w:rPr>
            <w:rFonts w:ascii="Calibri" w:hAnsi="Calibri" w:cs="Calibri"/>
            <w:sz w:val="22"/>
            <w:szCs w:val="22"/>
            <w:lang w:val="fr-FR"/>
          </w:rPr>
          <w:delText xml:space="preserve">Le Programme des Nations Unies pour le développement (PNUD) vous invite par la présente à soumissionner dans le cadre du présent appel d’offres (AO) relatif à l’objet sus-référencé. </w:delText>
        </w:r>
      </w:del>
    </w:p>
    <w:p w14:paraId="2081D319" w14:textId="3F9E183C" w:rsidR="004005E8" w:rsidRPr="004005E8" w:rsidDel="00442A10" w:rsidRDefault="004005E8" w:rsidP="004005E8">
      <w:pPr>
        <w:jc w:val="both"/>
        <w:rPr>
          <w:del w:id="171" w:author="Marie Christa Ermite Joseph Fevry" w:date="2018-10-18T15:43:00Z"/>
          <w:rFonts w:ascii="Calibri" w:hAnsi="Calibri" w:cs="Calibri"/>
          <w:sz w:val="22"/>
          <w:szCs w:val="22"/>
          <w:lang w:val="fr-FR"/>
        </w:rPr>
      </w:pPr>
    </w:p>
    <w:p w14:paraId="2F8C1F2E" w14:textId="3FF752FF" w:rsidR="004005E8" w:rsidRPr="004005E8" w:rsidDel="00D33B80" w:rsidRDefault="004005E8" w:rsidP="004005E8">
      <w:pPr>
        <w:spacing w:after="240"/>
        <w:rPr>
          <w:del w:id="172" w:author="Marie Christa Ermite Joseph Fevry" w:date="2018-10-16T11:12:00Z"/>
          <w:rFonts w:ascii="Calibri" w:hAnsi="Calibri" w:cs="Calibri"/>
          <w:sz w:val="22"/>
          <w:szCs w:val="22"/>
          <w:lang w:val="fr-FR"/>
        </w:rPr>
      </w:pPr>
      <w:del w:id="173" w:author="Marie Christa Ermite Joseph Fevry" w:date="2018-10-18T15:43:00Z">
        <w:r w:rsidRPr="004005E8" w:rsidDel="00442A10">
          <w:rPr>
            <w:rFonts w:ascii="Calibri" w:hAnsi="Calibri" w:cs="Calibri"/>
            <w:sz w:val="22"/>
            <w:szCs w:val="22"/>
            <w:lang w:val="fr-FR"/>
          </w:rPr>
          <w:delText>Le présent AO inclut les documents suivants :</w:delText>
        </w:r>
      </w:del>
    </w:p>
    <w:p w14:paraId="2D94EAEC" w14:textId="0E37C6D9" w:rsidR="004005E8" w:rsidRPr="004005E8" w:rsidDel="00442A10" w:rsidRDefault="004005E8">
      <w:pPr>
        <w:spacing w:after="240"/>
        <w:rPr>
          <w:del w:id="174" w:author="Marie Christa Ermite Joseph Fevry" w:date="2018-10-18T15:43:00Z"/>
          <w:rFonts w:ascii="Calibri" w:hAnsi="Calibri" w:cs="Calibri"/>
          <w:sz w:val="22"/>
          <w:szCs w:val="22"/>
          <w:lang w:val="fr-FR"/>
        </w:rPr>
        <w:pPrChange w:id="175" w:author="Marie Christa Ermite Joseph Fevry" w:date="2018-10-16T11:12:00Z">
          <w:pPr/>
        </w:pPrChange>
      </w:pPr>
      <w:del w:id="176" w:author="Marie Christa Ermite Joseph Fevry" w:date="2018-10-16T11:12:00Z">
        <w:r w:rsidRPr="004005E8" w:rsidDel="00D33B80">
          <w:rPr>
            <w:rFonts w:ascii="Calibri" w:hAnsi="Calibri" w:cs="Calibri"/>
            <w:sz w:val="22"/>
            <w:szCs w:val="22"/>
            <w:lang w:val="fr-FR"/>
          </w:rPr>
          <w:tab/>
        </w:r>
      </w:del>
    </w:p>
    <w:p w14:paraId="450536F3" w14:textId="42F0C94F" w:rsidR="004005E8" w:rsidRPr="004005E8" w:rsidDel="00442A10" w:rsidRDefault="004005E8" w:rsidP="004005E8">
      <w:pPr>
        <w:rPr>
          <w:del w:id="177" w:author="Marie Christa Ermite Joseph Fevry" w:date="2018-10-18T15:43:00Z"/>
          <w:rFonts w:ascii="Calibri" w:hAnsi="Calibri" w:cs="Calibri"/>
          <w:sz w:val="22"/>
          <w:szCs w:val="22"/>
          <w:lang w:val="fr-FR"/>
        </w:rPr>
      </w:pPr>
      <w:del w:id="178" w:author="Marie Christa Ermite Joseph Fevry" w:date="2018-10-18T15:43:00Z">
        <w:r w:rsidRPr="004005E8" w:rsidDel="00442A10">
          <w:rPr>
            <w:rFonts w:ascii="Calibri" w:hAnsi="Calibri" w:cs="Calibri"/>
            <w:sz w:val="22"/>
            <w:szCs w:val="22"/>
            <w:lang w:val="fr-FR"/>
          </w:rPr>
          <w:delText>Section 1 – la présente lettre d’invitation</w:delText>
        </w:r>
      </w:del>
    </w:p>
    <w:p w14:paraId="7419F299" w14:textId="6878579F" w:rsidR="004005E8" w:rsidRPr="004005E8" w:rsidDel="00442A10" w:rsidRDefault="004005E8" w:rsidP="004005E8">
      <w:pPr>
        <w:rPr>
          <w:del w:id="179" w:author="Marie Christa Ermite Joseph Fevry" w:date="2018-10-18T15:43:00Z"/>
          <w:rFonts w:ascii="Calibri" w:hAnsi="Calibri" w:cs="Calibri"/>
          <w:sz w:val="22"/>
          <w:szCs w:val="22"/>
          <w:lang w:val="fr-FR"/>
        </w:rPr>
      </w:pPr>
      <w:del w:id="180" w:author="Marie Christa Ermite Joseph Fevry" w:date="2018-10-18T15:43:00Z">
        <w:r w:rsidRPr="004005E8" w:rsidDel="00442A10">
          <w:rPr>
            <w:rFonts w:ascii="Calibri" w:hAnsi="Calibri" w:cs="Calibri"/>
            <w:sz w:val="22"/>
            <w:szCs w:val="22"/>
            <w:lang w:val="fr-FR"/>
          </w:rPr>
          <w:delText>Section 2 – les instructions destinées aux soumissionnaires (incluant la fiche technique)</w:delText>
        </w:r>
      </w:del>
    </w:p>
    <w:p w14:paraId="227CCE1F" w14:textId="32EFD5B1" w:rsidR="004005E8" w:rsidRPr="004005E8" w:rsidDel="00442A10" w:rsidRDefault="004005E8" w:rsidP="004005E8">
      <w:pPr>
        <w:rPr>
          <w:del w:id="181" w:author="Marie Christa Ermite Joseph Fevry" w:date="2018-10-18T15:43:00Z"/>
          <w:rFonts w:ascii="Calibri" w:hAnsi="Calibri" w:cs="Calibri"/>
          <w:sz w:val="22"/>
          <w:szCs w:val="22"/>
          <w:lang w:val="fr-FR"/>
        </w:rPr>
      </w:pPr>
      <w:del w:id="182" w:author="Marie Christa Ermite Joseph Fevry" w:date="2018-10-18T15:43:00Z">
        <w:r w:rsidRPr="004005E8" w:rsidDel="00442A10">
          <w:rPr>
            <w:rFonts w:ascii="Calibri" w:hAnsi="Calibri" w:cs="Calibri"/>
            <w:sz w:val="22"/>
            <w:szCs w:val="22"/>
            <w:lang w:val="fr-FR"/>
          </w:rPr>
          <w:delText>Section 3 – les termes de référence</w:delText>
        </w:r>
      </w:del>
    </w:p>
    <w:p w14:paraId="28FC3C87" w14:textId="4ADBCBFD" w:rsidR="004005E8" w:rsidRPr="004005E8" w:rsidDel="00442A10" w:rsidRDefault="004005E8" w:rsidP="004005E8">
      <w:pPr>
        <w:rPr>
          <w:del w:id="183" w:author="Marie Christa Ermite Joseph Fevry" w:date="2018-10-18T15:43:00Z"/>
          <w:rFonts w:ascii="Calibri" w:hAnsi="Calibri" w:cs="Calibri"/>
          <w:sz w:val="22"/>
          <w:szCs w:val="22"/>
          <w:lang w:val="fr-FR"/>
        </w:rPr>
      </w:pPr>
      <w:del w:id="184" w:author="Marie Christa Ermite Joseph Fevry" w:date="2018-10-18T15:43:00Z">
        <w:r w:rsidRPr="004005E8" w:rsidDel="00442A10">
          <w:rPr>
            <w:rFonts w:ascii="Calibri" w:hAnsi="Calibri" w:cs="Calibri"/>
            <w:sz w:val="22"/>
            <w:szCs w:val="22"/>
            <w:lang w:val="fr-FR"/>
          </w:rPr>
          <w:delText>Section 4 – le formulaire de soumission</w:delText>
        </w:r>
      </w:del>
    </w:p>
    <w:p w14:paraId="6FAAC289" w14:textId="35CEF33B" w:rsidR="004005E8" w:rsidRPr="004005E8" w:rsidDel="00442A10" w:rsidRDefault="004005E8" w:rsidP="004005E8">
      <w:pPr>
        <w:rPr>
          <w:del w:id="185" w:author="Marie Christa Ermite Joseph Fevry" w:date="2018-10-18T15:43:00Z"/>
          <w:rFonts w:ascii="Calibri" w:hAnsi="Calibri" w:cs="Calibri"/>
          <w:sz w:val="22"/>
          <w:szCs w:val="22"/>
          <w:lang w:val="fr-FR"/>
        </w:rPr>
      </w:pPr>
      <w:del w:id="186" w:author="Marie Christa Ermite Joseph Fevry" w:date="2018-10-18T15:43:00Z">
        <w:r w:rsidRPr="004005E8" w:rsidDel="00442A10">
          <w:rPr>
            <w:rFonts w:ascii="Calibri" w:hAnsi="Calibri" w:cs="Calibri"/>
            <w:sz w:val="22"/>
            <w:szCs w:val="22"/>
            <w:lang w:val="fr-FR"/>
          </w:rPr>
          <w:delText>Section 5 – les documents établissant l’admissibilité et les qualifications du soumissionnaire</w:delText>
        </w:r>
      </w:del>
    </w:p>
    <w:p w14:paraId="04F5E428" w14:textId="7CC12E06" w:rsidR="004005E8" w:rsidRPr="004005E8" w:rsidDel="00442A10" w:rsidRDefault="004005E8" w:rsidP="004005E8">
      <w:pPr>
        <w:rPr>
          <w:del w:id="187" w:author="Marie Christa Ermite Joseph Fevry" w:date="2018-10-18T15:43:00Z"/>
          <w:rFonts w:ascii="Calibri" w:hAnsi="Calibri" w:cs="Calibri"/>
          <w:sz w:val="22"/>
          <w:szCs w:val="22"/>
          <w:lang w:val="fr-FR"/>
        </w:rPr>
      </w:pPr>
      <w:del w:id="188" w:author="Marie Christa Ermite Joseph Fevry" w:date="2018-10-18T15:43:00Z">
        <w:r w:rsidRPr="004005E8" w:rsidDel="00442A10">
          <w:rPr>
            <w:rFonts w:ascii="Calibri" w:hAnsi="Calibri" w:cs="Calibri"/>
            <w:sz w:val="22"/>
            <w:szCs w:val="22"/>
            <w:lang w:val="fr-FR"/>
          </w:rPr>
          <w:delText>Section 6 – le formulaire de soumission technique</w:delText>
        </w:r>
      </w:del>
    </w:p>
    <w:p w14:paraId="683E72AC" w14:textId="65C977EF" w:rsidR="004005E8" w:rsidRPr="004005E8" w:rsidDel="00442A10" w:rsidRDefault="004005E8" w:rsidP="004005E8">
      <w:pPr>
        <w:rPr>
          <w:del w:id="189" w:author="Marie Christa Ermite Joseph Fevry" w:date="2018-10-18T15:43:00Z"/>
          <w:rFonts w:ascii="Calibri" w:hAnsi="Calibri" w:cs="Calibri"/>
          <w:sz w:val="22"/>
          <w:szCs w:val="22"/>
          <w:lang w:val="fr-FR"/>
        </w:rPr>
      </w:pPr>
      <w:del w:id="190" w:author="Marie Christa Ermite Joseph Fevry" w:date="2018-10-18T15:43:00Z">
        <w:r w:rsidRPr="004005E8" w:rsidDel="00442A10">
          <w:rPr>
            <w:rFonts w:ascii="Calibri" w:hAnsi="Calibri" w:cs="Calibri"/>
            <w:sz w:val="22"/>
            <w:szCs w:val="22"/>
            <w:lang w:val="fr-FR"/>
          </w:rPr>
          <w:delText>Section 7 – le formulaire de soumission financière</w:delText>
        </w:r>
      </w:del>
    </w:p>
    <w:p w14:paraId="3EC22DC4" w14:textId="6CBA68C1" w:rsidR="004005E8" w:rsidRPr="004005E8" w:rsidDel="00D33B80" w:rsidRDefault="004005E8" w:rsidP="004005E8">
      <w:pPr>
        <w:rPr>
          <w:del w:id="191" w:author="Marie Christa Ermite Joseph Fevry" w:date="2018-10-16T11:12:00Z"/>
          <w:rFonts w:ascii="Calibri" w:hAnsi="Calibri" w:cs="Calibri"/>
          <w:sz w:val="22"/>
          <w:szCs w:val="22"/>
          <w:lang w:val="fr-FR"/>
        </w:rPr>
      </w:pPr>
      <w:del w:id="192" w:author="Marie Christa Ermite Joseph Fevry" w:date="2018-10-16T11:12:00Z">
        <w:r w:rsidRPr="004005E8" w:rsidDel="00D33B80">
          <w:rPr>
            <w:rFonts w:ascii="Calibri" w:hAnsi="Calibri" w:cs="Calibri"/>
            <w:sz w:val="22"/>
            <w:szCs w:val="22"/>
            <w:lang w:val="fr-FR"/>
          </w:rPr>
          <w:delText xml:space="preserve">Section 8 – le formulaire de garantie de soumission </w:delText>
        </w:r>
      </w:del>
    </w:p>
    <w:p w14:paraId="3A6286A7" w14:textId="5A60BC61" w:rsidR="004005E8" w:rsidRPr="004005E8" w:rsidDel="00D33B80" w:rsidRDefault="004005E8" w:rsidP="004005E8">
      <w:pPr>
        <w:rPr>
          <w:del w:id="193" w:author="Marie Christa Ermite Joseph Fevry" w:date="2018-10-16T11:12:00Z"/>
          <w:rFonts w:ascii="Calibri" w:hAnsi="Calibri" w:cs="Calibri"/>
          <w:sz w:val="22"/>
          <w:szCs w:val="22"/>
          <w:lang w:val="fr-FR"/>
        </w:rPr>
      </w:pPr>
      <w:del w:id="194" w:author="Marie Christa Ermite Joseph Fevry" w:date="2018-10-16T11:12:00Z">
        <w:r w:rsidRPr="004005E8" w:rsidDel="00D33B80">
          <w:rPr>
            <w:rFonts w:ascii="Calibri" w:hAnsi="Calibri" w:cs="Calibri"/>
            <w:sz w:val="22"/>
            <w:szCs w:val="22"/>
            <w:lang w:val="fr-FR"/>
          </w:rPr>
          <w:delText xml:space="preserve">Section 9 – le formulaire de garantie de bonne exécution </w:delText>
        </w:r>
      </w:del>
    </w:p>
    <w:p w14:paraId="70D49553" w14:textId="2929A74D" w:rsidR="004005E8" w:rsidRPr="004005E8" w:rsidDel="00D33B80" w:rsidRDefault="004005E8" w:rsidP="004005E8">
      <w:pPr>
        <w:rPr>
          <w:del w:id="195" w:author="Marie Christa Ermite Joseph Fevry" w:date="2018-10-16T11:12:00Z"/>
          <w:rFonts w:ascii="Calibri" w:hAnsi="Calibri" w:cs="Calibri"/>
          <w:i/>
          <w:sz w:val="22"/>
          <w:szCs w:val="22"/>
          <w:lang w:val="fr-FR"/>
        </w:rPr>
      </w:pPr>
      <w:del w:id="196" w:author="Marie Christa Ermite Joseph Fevry" w:date="2018-10-16T11:12:00Z">
        <w:r w:rsidRPr="004005E8" w:rsidDel="00D33B80">
          <w:rPr>
            <w:rFonts w:ascii="Calibri" w:hAnsi="Calibri" w:cs="Calibri"/>
            <w:sz w:val="22"/>
            <w:szCs w:val="22"/>
            <w:lang w:val="fr-FR"/>
          </w:rPr>
          <w:delText xml:space="preserve">Section 10 – le formulaire de garantie de restitution d’avance </w:delText>
        </w:r>
      </w:del>
    </w:p>
    <w:p w14:paraId="26717722" w14:textId="279D8AF9" w:rsidR="004005E8" w:rsidRPr="004005E8" w:rsidDel="00442A10" w:rsidRDefault="004005E8" w:rsidP="004005E8">
      <w:pPr>
        <w:rPr>
          <w:del w:id="197" w:author="Marie Christa Ermite Joseph Fevry" w:date="2018-10-18T15:43:00Z"/>
          <w:rFonts w:ascii="Calibri" w:hAnsi="Calibri" w:cs="Calibri"/>
          <w:sz w:val="22"/>
          <w:szCs w:val="22"/>
          <w:lang w:val="fr-FR"/>
        </w:rPr>
      </w:pPr>
      <w:del w:id="198" w:author="Marie Christa Ermite Joseph Fevry" w:date="2018-10-18T15:43:00Z">
        <w:r w:rsidRPr="004005E8" w:rsidDel="00442A10">
          <w:rPr>
            <w:rFonts w:ascii="Calibri" w:hAnsi="Calibri" w:cs="Calibri"/>
            <w:sz w:val="22"/>
            <w:szCs w:val="22"/>
            <w:lang w:val="fr-FR"/>
          </w:rPr>
          <w:delText>Section 11 – le contrat de services professionnels, incluant les conditions générales</w:delText>
        </w:r>
      </w:del>
    </w:p>
    <w:p w14:paraId="69F40F11" w14:textId="61E938AA" w:rsidR="004005E8" w:rsidRPr="004005E8" w:rsidDel="00442A10" w:rsidRDefault="004005E8" w:rsidP="004005E8">
      <w:pPr>
        <w:rPr>
          <w:del w:id="199" w:author="Marie Christa Ermite Joseph Fevry" w:date="2018-10-18T15:43:00Z"/>
          <w:rFonts w:ascii="Calibri" w:hAnsi="Calibri" w:cs="Calibri"/>
          <w:sz w:val="22"/>
          <w:szCs w:val="22"/>
          <w:lang w:val="fr-FR"/>
        </w:rPr>
      </w:pPr>
    </w:p>
    <w:p w14:paraId="52F2F676" w14:textId="15E103F6" w:rsidR="004005E8" w:rsidRPr="008A20C8" w:rsidDel="00442A10" w:rsidRDefault="004005E8">
      <w:pPr>
        <w:keepNext/>
        <w:jc w:val="both"/>
        <w:rPr>
          <w:del w:id="200" w:author="Marie Christa Ermite Joseph Fevry" w:date="2018-10-18T15:43:00Z"/>
          <w:rFonts w:ascii="Calibri" w:hAnsi="Calibri" w:cs="Calibri"/>
          <w:b/>
          <w:sz w:val="22"/>
          <w:szCs w:val="22"/>
          <w:lang w:val="fr-FR"/>
        </w:rPr>
        <w:pPrChange w:id="201" w:author="Marie Christa Ermite Joseph Fevry" w:date="2018-06-07T14:17:00Z">
          <w:pPr>
            <w:keepNext/>
          </w:pPr>
        </w:pPrChange>
      </w:pPr>
      <w:del w:id="202" w:author="Marie Christa Ermite Joseph Fevry" w:date="2018-10-18T15:43:00Z">
        <w:r w:rsidRPr="008A20C8" w:rsidDel="00442A10">
          <w:rPr>
            <w:rFonts w:ascii="Calibri" w:hAnsi="Calibri" w:cs="Calibri"/>
            <w:b/>
            <w:sz w:val="22"/>
            <w:szCs w:val="22"/>
            <w:lang w:val="fr-FR"/>
          </w:rPr>
          <w:delText>Votre offre, comprenant une soumission technique et un barème de prix, sous plis fermés et séparés, doit être déposée conformément à la section 2.</w:delText>
        </w:r>
      </w:del>
    </w:p>
    <w:p w14:paraId="4DE5ED4D" w14:textId="7461C237" w:rsidR="004005E8" w:rsidRPr="004005E8" w:rsidDel="00442A10" w:rsidRDefault="004005E8" w:rsidP="004005E8">
      <w:pPr>
        <w:ind w:left="720"/>
        <w:rPr>
          <w:del w:id="203" w:author="Marie Christa Ermite Joseph Fevry" w:date="2018-10-18T15:43:00Z"/>
          <w:rFonts w:ascii="Calibri" w:hAnsi="Calibri" w:cs="Calibri"/>
          <w:sz w:val="22"/>
          <w:szCs w:val="22"/>
          <w:lang w:val="fr-FR"/>
        </w:rPr>
      </w:pPr>
    </w:p>
    <w:p w14:paraId="08CD740C" w14:textId="62656721" w:rsidR="004005E8" w:rsidRPr="004005E8" w:rsidDel="00442A10" w:rsidRDefault="004005E8">
      <w:pPr>
        <w:jc w:val="both"/>
        <w:rPr>
          <w:del w:id="204" w:author="Marie Christa Ermite Joseph Fevry" w:date="2018-10-18T15:43:00Z"/>
          <w:rFonts w:ascii="Calibri" w:hAnsi="Calibri" w:cs="Calibri"/>
          <w:sz w:val="22"/>
          <w:szCs w:val="22"/>
          <w:lang w:val="fr-FR"/>
        </w:rPr>
        <w:pPrChange w:id="205" w:author="Marie Christa Ermite Joseph Fevry" w:date="2018-10-16T11:12:00Z">
          <w:pPr/>
        </w:pPrChange>
      </w:pPr>
      <w:del w:id="206" w:author="Marie Christa Ermite Joseph Fevry" w:date="2018-10-18T15:43:00Z">
        <w:r w:rsidRPr="004005E8" w:rsidDel="00442A10">
          <w:rPr>
            <w:rFonts w:ascii="Calibri" w:hAnsi="Calibri" w:cs="Calibri"/>
            <w:sz w:val="22"/>
            <w:szCs w:val="22"/>
            <w:lang w:val="fr-FR"/>
          </w:rPr>
          <w:delText>Nous vous prions de bien vouloir adresser une lettre d’accusé de réception au PNUD à l’adresse suivante :</w:delText>
        </w:r>
      </w:del>
    </w:p>
    <w:p w14:paraId="4CE9B85D" w14:textId="673249EF" w:rsidR="004005E8" w:rsidRPr="004005E8" w:rsidDel="00442A10" w:rsidRDefault="004005E8" w:rsidP="004005E8">
      <w:pPr>
        <w:ind w:left="360" w:hanging="360"/>
        <w:rPr>
          <w:del w:id="207" w:author="Marie Christa Ermite Joseph Fevry" w:date="2018-10-18T15:43:00Z"/>
          <w:rFonts w:ascii="Calibri" w:hAnsi="Calibri" w:cs="Calibri"/>
          <w:sz w:val="22"/>
          <w:szCs w:val="22"/>
          <w:lang w:val="fr-FR"/>
        </w:rPr>
      </w:pPr>
    </w:p>
    <w:p w14:paraId="3D52B6FB" w14:textId="530B9772" w:rsidR="004005E8" w:rsidRPr="004005E8" w:rsidDel="00442A10" w:rsidRDefault="004005E8" w:rsidP="004005E8">
      <w:pPr>
        <w:ind w:left="360" w:hanging="360"/>
        <w:jc w:val="center"/>
        <w:rPr>
          <w:del w:id="208" w:author="Marie Christa Ermite Joseph Fevry" w:date="2018-10-18T15:43:00Z"/>
          <w:rFonts w:ascii="Calibri" w:hAnsi="Calibri" w:cs="Calibri"/>
          <w:sz w:val="22"/>
          <w:szCs w:val="22"/>
          <w:lang w:val="fr-FR"/>
        </w:rPr>
      </w:pPr>
      <w:del w:id="209" w:author="Marie Christa Ermite Joseph Fevry" w:date="2018-10-18T15:43:00Z">
        <w:r w:rsidRPr="004005E8" w:rsidDel="00442A10">
          <w:rPr>
            <w:rFonts w:ascii="Calibri" w:hAnsi="Calibri" w:cs="Calibri"/>
            <w:sz w:val="22"/>
            <w:szCs w:val="22"/>
            <w:lang w:val="fr-FR"/>
          </w:rPr>
          <w:delText>Programme des Nations Unies pour le développement</w:delText>
        </w:r>
      </w:del>
    </w:p>
    <w:p w14:paraId="294283F1" w14:textId="7D110C8F" w:rsidR="004005E8" w:rsidRPr="004005E8" w:rsidDel="00442A10" w:rsidRDefault="004005E8" w:rsidP="004005E8">
      <w:pPr>
        <w:ind w:left="360" w:hanging="360"/>
        <w:jc w:val="center"/>
        <w:rPr>
          <w:del w:id="210" w:author="Marie Christa Ermite Joseph Fevry" w:date="2018-10-18T15:43:00Z"/>
          <w:rFonts w:ascii="Calibri" w:hAnsi="Calibri" w:cs="Calibri"/>
          <w:bCs/>
          <w:i/>
          <w:iCs/>
          <w:sz w:val="22"/>
          <w:szCs w:val="22"/>
          <w:lang w:val="fr-FR"/>
        </w:rPr>
      </w:pPr>
      <w:del w:id="211" w:author="Marie Christa Ermite Joseph Fevry" w:date="2018-10-18T15:43:00Z">
        <w:r w:rsidRPr="004005E8" w:rsidDel="00442A10">
          <w:rPr>
            <w:rFonts w:ascii="Calibri" w:hAnsi="Calibri" w:cs="Calibri"/>
            <w:bCs/>
            <w:i/>
            <w:iCs/>
            <w:sz w:val="22"/>
            <w:szCs w:val="22"/>
            <w:lang w:val="fr-FR"/>
          </w:rPr>
          <w:delText>#14 Rue Reimbold, Bourdon, Port au Prince</w:delText>
        </w:r>
      </w:del>
    </w:p>
    <w:p w14:paraId="77CC7656" w14:textId="17B1D294" w:rsidR="004005E8" w:rsidRPr="004005E8" w:rsidDel="00442A10" w:rsidRDefault="004005E8" w:rsidP="004005E8">
      <w:pPr>
        <w:ind w:left="360" w:hanging="360"/>
        <w:jc w:val="center"/>
        <w:rPr>
          <w:del w:id="212" w:author="Marie Christa Ermite Joseph Fevry" w:date="2018-10-18T15:43:00Z"/>
          <w:rFonts w:ascii="Calibri" w:hAnsi="Calibri" w:cs="Calibri"/>
          <w:i/>
          <w:sz w:val="22"/>
          <w:szCs w:val="22"/>
          <w:lang w:val="fr-FR"/>
        </w:rPr>
      </w:pPr>
      <w:del w:id="213" w:author="Marie Christa Ermite Joseph Fevry" w:date="2018-10-18T15:43:00Z">
        <w:r w:rsidRPr="004005E8" w:rsidDel="00442A10">
          <w:rPr>
            <w:rFonts w:ascii="Calibri" w:hAnsi="Calibri" w:cs="Calibri"/>
            <w:bCs/>
            <w:i/>
            <w:iCs/>
            <w:sz w:val="22"/>
            <w:szCs w:val="22"/>
            <w:lang w:val="fr-FR"/>
          </w:rPr>
          <w:delText>Ref.</w:delText>
        </w:r>
        <w:r w:rsidRPr="004005E8" w:rsidDel="00442A10">
          <w:rPr>
            <w:rFonts w:ascii="Calibri" w:hAnsi="Calibri" w:cs="Calibri"/>
            <w:i/>
            <w:sz w:val="22"/>
            <w:szCs w:val="22"/>
            <w:lang w:val="fr-FR"/>
          </w:rPr>
          <w:delText xml:space="preserve"> </w:delText>
        </w:r>
        <w:r w:rsidRPr="004005E8" w:rsidDel="00442A10">
          <w:rPr>
            <w:rFonts w:ascii="Calibri" w:hAnsi="Calibri" w:cs="Calibri"/>
            <w:b/>
            <w:bCs/>
            <w:sz w:val="22"/>
            <w:szCs w:val="22"/>
            <w:lang w:val="fr-FR"/>
          </w:rPr>
          <w:delText>RFP/UNDP/HAI/18.</w:delText>
        </w:r>
      </w:del>
      <w:del w:id="214" w:author="Marie Christa Ermite Joseph Fevry" w:date="2018-10-16T11:12:00Z">
        <w:r w:rsidDel="00D33B80">
          <w:rPr>
            <w:rFonts w:ascii="Calibri" w:hAnsi="Calibri" w:cs="Calibri"/>
            <w:b/>
            <w:bCs/>
            <w:sz w:val="22"/>
            <w:szCs w:val="22"/>
            <w:lang w:val="fr-FR"/>
          </w:rPr>
          <w:delText>217</w:delText>
        </w:r>
      </w:del>
    </w:p>
    <w:p w14:paraId="79E4AD83" w14:textId="67339EFD" w:rsidR="004005E8" w:rsidRPr="004005E8" w:rsidDel="00442A10" w:rsidRDefault="004005E8" w:rsidP="004005E8">
      <w:pPr>
        <w:ind w:left="360" w:hanging="360"/>
        <w:jc w:val="center"/>
        <w:rPr>
          <w:del w:id="215" w:author="Marie Christa Ermite Joseph Fevry" w:date="2018-10-18T15:43:00Z"/>
          <w:rFonts w:ascii="Calibri" w:hAnsi="Calibri" w:cs="Calibri"/>
          <w:bCs/>
          <w:i/>
          <w:iCs/>
          <w:sz w:val="22"/>
          <w:szCs w:val="22"/>
          <w:lang w:val="fr-FR"/>
        </w:rPr>
      </w:pPr>
      <w:del w:id="216" w:author="Marie Christa Ermite Joseph Fevry" w:date="2018-10-18T15:43:00Z">
        <w:r w:rsidRPr="004005E8" w:rsidDel="00442A10">
          <w:rPr>
            <w:rFonts w:ascii="Calibri" w:hAnsi="Calibri" w:cs="Calibri"/>
            <w:bCs/>
            <w:sz w:val="22"/>
            <w:szCs w:val="22"/>
            <w:lang w:val="fr-FR"/>
          </w:rPr>
          <w:delText xml:space="preserve">A l’attention de </w:delText>
        </w:r>
        <w:r w:rsidRPr="004005E8" w:rsidDel="00442A10">
          <w:rPr>
            <w:rFonts w:ascii="Calibri" w:hAnsi="Calibri" w:cs="Calibri"/>
            <w:bCs/>
            <w:i/>
            <w:iCs/>
            <w:sz w:val="22"/>
            <w:szCs w:val="22"/>
            <w:lang w:val="fr-FR"/>
          </w:rPr>
          <w:delText>: Service des Achats du PNUD</w:delText>
        </w:r>
      </w:del>
    </w:p>
    <w:p w14:paraId="54E16690" w14:textId="42674300" w:rsidR="004005E8" w:rsidRPr="004005E8" w:rsidDel="00442A10" w:rsidRDefault="004005E8" w:rsidP="004005E8">
      <w:pPr>
        <w:ind w:left="360" w:hanging="360"/>
        <w:jc w:val="center"/>
        <w:rPr>
          <w:del w:id="217" w:author="Marie Christa Ermite Joseph Fevry" w:date="2018-10-18T15:43:00Z"/>
          <w:rFonts w:ascii="Calibri" w:hAnsi="Calibri" w:cs="Calibri"/>
          <w:bCs/>
          <w:i/>
          <w:iCs/>
          <w:sz w:val="22"/>
          <w:szCs w:val="22"/>
          <w:lang w:val="fr-FR"/>
        </w:rPr>
      </w:pPr>
    </w:p>
    <w:p w14:paraId="66287269" w14:textId="339879C7" w:rsidR="004005E8" w:rsidRPr="004005E8" w:rsidDel="00442A10" w:rsidRDefault="004005E8" w:rsidP="004005E8">
      <w:pPr>
        <w:ind w:left="360" w:hanging="360"/>
        <w:jc w:val="center"/>
        <w:rPr>
          <w:del w:id="218" w:author="Marie Christa Ermite Joseph Fevry" w:date="2018-10-18T15:43:00Z"/>
          <w:rFonts w:ascii="Calibri" w:hAnsi="Calibri" w:cs="Calibri"/>
          <w:bCs/>
          <w:sz w:val="22"/>
          <w:szCs w:val="22"/>
          <w:lang w:val="fr-FR"/>
        </w:rPr>
      </w:pPr>
      <w:del w:id="219" w:author="Marie Christa Ermite Joseph Fevry" w:date="2018-10-18T15:43:00Z">
        <w:r w:rsidRPr="004005E8" w:rsidDel="00442A10">
          <w:rPr>
            <w:rFonts w:ascii="Calibri" w:hAnsi="Calibri" w:cs="Calibri"/>
            <w:bCs/>
            <w:sz w:val="22"/>
            <w:szCs w:val="22"/>
            <w:lang w:val="fr-FR"/>
          </w:rPr>
          <w:delText xml:space="preserve">Ou par mail </w:delText>
        </w:r>
      </w:del>
    </w:p>
    <w:p w14:paraId="38BA06A7" w14:textId="1230880C" w:rsidR="004005E8" w:rsidRPr="004005E8" w:rsidDel="00442A10" w:rsidRDefault="00B17660" w:rsidP="004005E8">
      <w:pPr>
        <w:ind w:left="360" w:hanging="360"/>
        <w:jc w:val="center"/>
        <w:rPr>
          <w:del w:id="220" w:author="Marie Christa Ermite Joseph Fevry" w:date="2018-10-18T15:43:00Z"/>
          <w:rFonts w:ascii="Myriad Pro" w:hAnsi="Myriad Pro" w:cs="Tahoma"/>
          <w:sz w:val="20"/>
          <w:szCs w:val="20"/>
          <w:lang w:val="fr-FR"/>
        </w:rPr>
      </w:pPr>
      <w:del w:id="221" w:author="Marie Christa Ermite Joseph Fevry" w:date="2018-10-18T15:43:00Z">
        <w:r w:rsidDel="00442A10">
          <w:fldChar w:fldCharType="begin"/>
        </w:r>
        <w:r w:rsidDel="00442A10">
          <w:delInstrText xml:space="preserve"> HYPERLINK "mailto:Soumissions.haiti@undp.org" </w:delInstrText>
        </w:r>
        <w:r w:rsidDel="00442A10">
          <w:fldChar w:fldCharType="separate"/>
        </w:r>
        <w:r w:rsidR="004005E8" w:rsidRPr="004005E8" w:rsidDel="00442A10">
          <w:rPr>
            <w:rFonts w:ascii="Myriad Pro" w:hAnsi="Myriad Pro"/>
            <w:color w:val="0000FF"/>
            <w:sz w:val="20"/>
            <w:szCs w:val="20"/>
            <w:u w:val="single"/>
            <w:lang w:val="fr-FR"/>
          </w:rPr>
          <w:delText>Soumissions.haiti@undp.org</w:delText>
        </w:r>
        <w:r w:rsidDel="00442A10">
          <w:rPr>
            <w:rFonts w:ascii="Myriad Pro" w:hAnsi="Myriad Pro"/>
            <w:color w:val="0000FF"/>
            <w:sz w:val="20"/>
            <w:szCs w:val="20"/>
            <w:u w:val="single"/>
            <w:lang w:val="fr-FR"/>
          </w:rPr>
          <w:fldChar w:fldCharType="end"/>
        </w:r>
      </w:del>
    </w:p>
    <w:p w14:paraId="539E0CB5" w14:textId="6ADFE3A3" w:rsidR="004005E8" w:rsidRPr="004005E8" w:rsidDel="00442A10" w:rsidRDefault="004005E8" w:rsidP="004005E8">
      <w:pPr>
        <w:ind w:left="360" w:hanging="360"/>
        <w:jc w:val="center"/>
        <w:rPr>
          <w:del w:id="222" w:author="Marie Christa Ermite Joseph Fevry" w:date="2018-10-18T15:43:00Z"/>
          <w:rFonts w:ascii="Calibri" w:hAnsi="Calibri" w:cs="Calibri"/>
          <w:bCs/>
          <w:i/>
          <w:iCs/>
          <w:sz w:val="22"/>
          <w:szCs w:val="22"/>
          <w:lang w:val="fr-FR"/>
        </w:rPr>
      </w:pPr>
    </w:p>
    <w:p w14:paraId="715A6600" w14:textId="150D682C" w:rsidR="004005E8" w:rsidRPr="004005E8" w:rsidDel="00442A10" w:rsidRDefault="004005E8" w:rsidP="004005E8">
      <w:pPr>
        <w:ind w:left="360" w:hanging="360"/>
        <w:jc w:val="both"/>
        <w:rPr>
          <w:del w:id="223" w:author="Marie Christa Ermite Joseph Fevry" w:date="2018-10-18T15:43:00Z"/>
          <w:rFonts w:ascii="Calibri" w:hAnsi="Calibri" w:cs="Calibri"/>
          <w:sz w:val="22"/>
          <w:szCs w:val="22"/>
          <w:lang w:val="fr-FR"/>
        </w:rPr>
      </w:pPr>
      <w:del w:id="224" w:author="Marie Christa Ermite Joseph Fevry" w:date="2018-10-18T15:43:00Z">
        <w:r w:rsidRPr="004005E8" w:rsidDel="00442A10">
          <w:rPr>
            <w:rFonts w:ascii="Calibri" w:hAnsi="Calibri" w:cs="Calibri"/>
            <w:sz w:val="22"/>
            <w:szCs w:val="22"/>
            <w:lang w:val="fr-FR"/>
          </w:rPr>
          <w:tab/>
        </w:r>
      </w:del>
    </w:p>
    <w:p w14:paraId="3407FD92" w14:textId="3E62272B" w:rsidR="004005E8" w:rsidRPr="004005E8" w:rsidDel="00442A10" w:rsidRDefault="004005E8" w:rsidP="004005E8">
      <w:pPr>
        <w:jc w:val="both"/>
        <w:rPr>
          <w:del w:id="225" w:author="Marie Christa Ermite Joseph Fevry" w:date="2018-10-18T15:43:00Z"/>
          <w:rFonts w:ascii="Calibri" w:hAnsi="Calibri" w:cs="Calibri"/>
          <w:sz w:val="22"/>
          <w:szCs w:val="22"/>
          <w:lang w:val="fr-FR"/>
        </w:rPr>
      </w:pPr>
    </w:p>
    <w:p w14:paraId="31978F59" w14:textId="7A17D6DC" w:rsidR="004005E8" w:rsidRPr="004005E8" w:rsidDel="00442A10" w:rsidRDefault="004005E8" w:rsidP="004005E8">
      <w:pPr>
        <w:jc w:val="both"/>
        <w:rPr>
          <w:del w:id="226" w:author="Marie Christa Ermite Joseph Fevry" w:date="2018-10-18T15:43:00Z"/>
          <w:rFonts w:ascii="Calibri" w:hAnsi="Calibri" w:cs="Calibri"/>
          <w:sz w:val="22"/>
          <w:szCs w:val="22"/>
          <w:lang w:val="fr-FR"/>
        </w:rPr>
      </w:pPr>
      <w:del w:id="227" w:author="Marie Christa Ermite Joseph Fevry" w:date="2018-10-18T15:43:00Z">
        <w:r w:rsidRPr="004005E8" w:rsidDel="00442A10">
          <w:rPr>
            <w:rFonts w:ascii="Calibri" w:hAnsi="Calibri" w:cs="Calibri"/>
            <w:sz w:val="22"/>
            <w:szCs w:val="22"/>
            <w:lang w:val="fr-FR"/>
          </w:rPr>
          <w:delText xml:space="preserve">Ladite lettre doit être reçue par le PNUD au plus tard </w:delText>
        </w:r>
        <w:r w:rsidDel="00442A10">
          <w:rPr>
            <w:rFonts w:ascii="Calibri" w:hAnsi="Calibri" w:cs="Calibri"/>
            <w:sz w:val="22"/>
            <w:szCs w:val="22"/>
            <w:lang w:val="fr-FR"/>
          </w:rPr>
          <w:delText xml:space="preserve">le </w:delText>
        </w:r>
      </w:del>
      <w:del w:id="228" w:author="Marie Christa Ermite Joseph Fevry" w:date="2018-10-16T11:15:00Z">
        <w:r w:rsidRPr="00B3375A" w:rsidDel="00D33B80">
          <w:rPr>
            <w:rFonts w:ascii="Calibri" w:hAnsi="Calibri" w:cs="Calibri"/>
            <w:sz w:val="22"/>
            <w:szCs w:val="22"/>
            <w:u w:val="single"/>
            <w:lang w:val="fr-FR"/>
          </w:rPr>
          <w:delText>1</w:delText>
        </w:r>
        <w:r w:rsidR="007A5861" w:rsidDel="00D33B80">
          <w:rPr>
            <w:rFonts w:ascii="Calibri" w:hAnsi="Calibri" w:cs="Calibri"/>
            <w:sz w:val="22"/>
            <w:szCs w:val="22"/>
            <w:u w:val="single"/>
            <w:lang w:val="fr-FR"/>
          </w:rPr>
          <w:delText>5</w:delText>
        </w:r>
        <w:r w:rsidRPr="00B3375A" w:rsidDel="00D33B80">
          <w:rPr>
            <w:rFonts w:ascii="Calibri" w:hAnsi="Calibri" w:cs="Calibri"/>
            <w:sz w:val="22"/>
            <w:szCs w:val="22"/>
            <w:u w:val="single"/>
            <w:lang w:val="fr-FR"/>
          </w:rPr>
          <w:delText xml:space="preserve"> Juin </w:delText>
        </w:r>
      </w:del>
      <w:del w:id="229" w:author="Marie Christa Ermite Joseph Fevry" w:date="2018-10-18T15:43:00Z">
        <w:r w:rsidRPr="00B3375A" w:rsidDel="00442A10">
          <w:rPr>
            <w:rFonts w:ascii="Calibri" w:hAnsi="Calibri" w:cs="Calibri"/>
            <w:sz w:val="22"/>
            <w:szCs w:val="22"/>
            <w:u w:val="single"/>
            <w:lang w:val="fr-FR"/>
          </w:rPr>
          <w:delText>2018 à 16h00 pm</w:delText>
        </w:r>
        <w:r w:rsidRPr="004005E8" w:rsidDel="00442A10">
          <w:rPr>
            <w:rFonts w:ascii="Calibri" w:hAnsi="Calibri" w:cs="Calibri"/>
            <w:sz w:val="22"/>
            <w:szCs w:val="22"/>
            <w:lang w:val="fr-FR"/>
          </w:rPr>
          <w:delText xml:space="preserve"> et indiquer si votre société entend déposer une soumission. Si tel n’est pas le cas, le PNUD vous serait reconnaissant d’en indiquer la raison pour les besoins de la tenue de nos dossiers.</w:delText>
        </w:r>
      </w:del>
    </w:p>
    <w:p w14:paraId="1E6323D9" w14:textId="7F9AA676" w:rsidR="004005E8" w:rsidRPr="004005E8" w:rsidDel="00442A10" w:rsidRDefault="004005E8" w:rsidP="004005E8">
      <w:pPr>
        <w:jc w:val="both"/>
        <w:rPr>
          <w:del w:id="230" w:author="Marie Christa Ermite Joseph Fevry" w:date="2018-10-18T15:43:00Z"/>
          <w:rFonts w:ascii="Calibri" w:hAnsi="Calibri" w:cs="Calibri"/>
          <w:sz w:val="22"/>
          <w:szCs w:val="22"/>
          <w:lang w:val="fr-FR"/>
        </w:rPr>
      </w:pPr>
    </w:p>
    <w:p w14:paraId="5C62FF7E" w14:textId="7A1E0392" w:rsidR="004005E8" w:rsidRPr="004005E8" w:rsidDel="00442A10" w:rsidRDefault="004005E8" w:rsidP="004005E8">
      <w:pPr>
        <w:jc w:val="both"/>
        <w:rPr>
          <w:del w:id="231" w:author="Marie Christa Ermite Joseph Fevry" w:date="2018-10-18T15:43:00Z"/>
          <w:rFonts w:ascii="Calibri" w:hAnsi="Calibri" w:cs="Calibri"/>
          <w:sz w:val="22"/>
          <w:szCs w:val="22"/>
          <w:lang w:val="fr-FR"/>
        </w:rPr>
      </w:pPr>
      <w:del w:id="232" w:author="Marie Christa Ermite Joseph Fevry" w:date="2018-10-18T15:43:00Z">
        <w:r w:rsidRPr="004005E8" w:rsidDel="00442A10">
          <w:rPr>
            <w:rFonts w:ascii="Calibri" w:hAnsi="Calibri" w:cs="Calibri"/>
            <w:sz w:val="22"/>
            <w:szCs w:val="22"/>
            <w:lang w:val="fr-FR"/>
          </w:rPr>
          <w:delText>Si vous avez reçu le présent AO dans le cadre d’une invitation directe du PNUD, sa transmission à une autre entreprise nécessite que vous en notifiiez le PNUD.</w:delText>
        </w:r>
      </w:del>
    </w:p>
    <w:p w14:paraId="5CF05F6F" w14:textId="6C7BF4DE" w:rsidR="004005E8" w:rsidRPr="004005E8" w:rsidDel="00442A10" w:rsidRDefault="004005E8" w:rsidP="004005E8">
      <w:pPr>
        <w:keepNext/>
        <w:jc w:val="both"/>
        <w:rPr>
          <w:del w:id="233" w:author="Marie Christa Ermite Joseph Fevry" w:date="2018-10-18T15:43:00Z"/>
          <w:rFonts w:ascii="Calibri" w:hAnsi="Calibri" w:cs="Calibri"/>
          <w:sz w:val="22"/>
          <w:szCs w:val="22"/>
          <w:lang w:val="fr-FR"/>
        </w:rPr>
      </w:pPr>
    </w:p>
    <w:p w14:paraId="0C8A1D4A" w14:textId="19C91F57" w:rsidR="004005E8" w:rsidRPr="004005E8" w:rsidDel="00442A10" w:rsidRDefault="004005E8" w:rsidP="004005E8">
      <w:pPr>
        <w:keepNext/>
        <w:jc w:val="both"/>
        <w:rPr>
          <w:del w:id="234" w:author="Marie Christa Ermite Joseph Fevry" w:date="2018-10-18T15:43:00Z"/>
          <w:rFonts w:ascii="Calibri" w:hAnsi="Calibri" w:cs="Calibri"/>
          <w:sz w:val="22"/>
          <w:szCs w:val="22"/>
          <w:lang w:val="fr-FR"/>
        </w:rPr>
      </w:pPr>
      <w:del w:id="235" w:author="Marie Christa Ermite Joseph Fevry" w:date="2018-10-18T15:43:00Z">
        <w:r w:rsidRPr="004005E8" w:rsidDel="00442A10">
          <w:rPr>
            <w:rFonts w:ascii="Calibri" w:hAnsi="Calibri" w:cs="Calibri"/>
            <w:sz w:val="22"/>
            <w:szCs w:val="22"/>
            <w:lang w:val="fr-FR"/>
          </w:rPr>
          <w:delText>Dans l’hypothèse où vous auriez besoin d’explications, nous vous invitons à contacter la personne désignée dans la fiche technique ci-jointe en qualité de coordonnateur des questions liées au présent AO.</w:delText>
        </w:r>
      </w:del>
    </w:p>
    <w:p w14:paraId="29924BF1" w14:textId="53C41A01" w:rsidR="004005E8" w:rsidRPr="004005E8" w:rsidDel="00442A10" w:rsidRDefault="004005E8" w:rsidP="004005E8">
      <w:pPr>
        <w:keepNext/>
        <w:jc w:val="both"/>
        <w:rPr>
          <w:del w:id="236" w:author="Marie Christa Ermite Joseph Fevry" w:date="2018-10-18T15:43:00Z"/>
          <w:rFonts w:ascii="Calibri" w:hAnsi="Calibri" w:cs="Calibri"/>
          <w:sz w:val="22"/>
          <w:szCs w:val="22"/>
          <w:lang w:val="fr-FR"/>
        </w:rPr>
      </w:pPr>
    </w:p>
    <w:p w14:paraId="6C782EE5" w14:textId="529E3C88" w:rsidR="004005E8" w:rsidRPr="004005E8" w:rsidDel="00442A10" w:rsidRDefault="004005E8" w:rsidP="004005E8">
      <w:pPr>
        <w:keepNext/>
        <w:jc w:val="both"/>
        <w:rPr>
          <w:del w:id="237" w:author="Marie Christa Ermite Joseph Fevry" w:date="2018-10-18T15:43:00Z"/>
          <w:rFonts w:ascii="Calibri" w:hAnsi="Calibri" w:cs="Calibri"/>
          <w:sz w:val="22"/>
          <w:szCs w:val="22"/>
          <w:lang w:val="fr-FR"/>
        </w:rPr>
      </w:pPr>
      <w:del w:id="238" w:author="Marie Christa Ermite Joseph Fevry" w:date="2018-10-18T15:43:00Z">
        <w:r w:rsidRPr="004005E8" w:rsidDel="00442A10">
          <w:rPr>
            <w:rFonts w:ascii="Calibri" w:hAnsi="Calibri" w:cs="Calibri"/>
            <w:sz w:val="22"/>
            <w:szCs w:val="22"/>
            <w:lang w:val="fr-FR"/>
          </w:rPr>
          <w:delText>Le PNUD attend avec intérêt votre soumission et vous remercie d’avance de l’attention que vous portez aux opportunités commerciales proposées par le PNUD.</w:delText>
        </w:r>
      </w:del>
    </w:p>
    <w:p w14:paraId="59ABF8EE" w14:textId="1B850A2C" w:rsidR="004005E8" w:rsidRPr="004005E8" w:rsidDel="00442A10" w:rsidRDefault="004005E8" w:rsidP="004005E8">
      <w:pPr>
        <w:keepNext/>
        <w:ind w:left="282" w:hanging="282"/>
        <w:rPr>
          <w:del w:id="239" w:author="Marie Christa Ermite Joseph Fevry" w:date="2018-10-18T15:43:00Z"/>
          <w:rFonts w:ascii="Calibri" w:hAnsi="Calibri" w:cs="Calibri"/>
          <w:sz w:val="22"/>
          <w:szCs w:val="22"/>
          <w:lang w:val="fr-FR"/>
        </w:rPr>
      </w:pPr>
    </w:p>
    <w:p w14:paraId="3579B879" w14:textId="59E3E883" w:rsidR="004005E8" w:rsidRPr="004005E8" w:rsidDel="00442A10" w:rsidRDefault="004005E8" w:rsidP="004005E8">
      <w:pPr>
        <w:keepNext/>
        <w:ind w:left="282" w:hanging="282"/>
        <w:rPr>
          <w:del w:id="240" w:author="Marie Christa Ermite Joseph Fevry" w:date="2018-10-18T15:43:00Z"/>
          <w:rFonts w:ascii="Calibri" w:hAnsi="Calibri" w:cs="Calibri"/>
          <w:sz w:val="22"/>
          <w:szCs w:val="22"/>
          <w:lang w:val="fr-FR"/>
        </w:rPr>
      </w:pPr>
    </w:p>
    <w:p w14:paraId="19A6D705" w14:textId="3AFCCFBD" w:rsidR="004005E8" w:rsidRPr="004005E8" w:rsidDel="00442A10" w:rsidRDefault="004005E8" w:rsidP="004005E8">
      <w:pPr>
        <w:ind w:left="4956" w:firstLine="708"/>
        <w:rPr>
          <w:del w:id="241" w:author="Marie Christa Ermite Joseph Fevry" w:date="2018-10-18T15:43:00Z"/>
          <w:rFonts w:ascii="Calibri" w:hAnsi="Calibri" w:cs="Calibri"/>
          <w:noProof/>
          <w:sz w:val="22"/>
          <w:szCs w:val="22"/>
          <w:lang w:val="fr-FR"/>
        </w:rPr>
      </w:pPr>
      <w:del w:id="242" w:author="Marie Christa Ermite Joseph Fevry" w:date="2018-10-18T15:43:00Z">
        <w:r w:rsidRPr="004005E8" w:rsidDel="00442A10">
          <w:rPr>
            <w:rFonts w:ascii="Calibri" w:hAnsi="Calibri" w:cs="Calibri"/>
            <w:noProof/>
            <w:sz w:val="22"/>
            <w:szCs w:val="22"/>
            <w:lang w:val="fr-FR"/>
          </w:rPr>
          <w:delText>Cordialement,</w:delText>
        </w:r>
      </w:del>
    </w:p>
    <w:p w14:paraId="3093A539" w14:textId="0FBA6187" w:rsidR="004005E8" w:rsidRPr="004005E8" w:rsidDel="00442A10" w:rsidRDefault="004005E8" w:rsidP="004005E8">
      <w:pPr>
        <w:ind w:left="4320" w:firstLine="720"/>
        <w:rPr>
          <w:del w:id="243" w:author="Marie Christa Ermite Joseph Fevry" w:date="2018-10-18T15:43:00Z"/>
          <w:rFonts w:ascii="Calibri" w:hAnsi="Calibri" w:cs="Calibri"/>
          <w:sz w:val="22"/>
          <w:szCs w:val="22"/>
          <w:lang w:val="fr-FR"/>
        </w:rPr>
      </w:pPr>
    </w:p>
    <w:p w14:paraId="2B363D59" w14:textId="2998336C" w:rsidR="004005E8" w:rsidRPr="004005E8" w:rsidDel="00442A10" w:rsidRDefault="004005E8" w:rsidP="004005E8">
      <w:pPr>
        <w:ind w:left="4320" w:firstLine="720"/>
        <w:rPr>
          <w:del w:id="244" w:author="Marie Christa Ermite Joseph Fevry" w:date="2018-10-18T15:43:00Z"/>
          <w:rFonts w:ascii="Calibri" w:hAnsi="Calibri" w:cs="Calibri"/>
          <w:sz w:val="22"/>
          <w:szCs w:val="22"/>
          <w:lang w:val="fr-FR"/>
        </w:rPr>
      </w:pPr>
      <w:del w:id="245" w:author="Marie Christa Ermite Joseph Fevry" w:date="2018-10-18T15:43:00Z">
        <w:r w:rsidRPr="004005E8" w:rsidDel="00442A10">
          <w:rPr>
            <w:rFonts w:ascii="Calibri" w:hAnsi="Calibri" w:cs="Calibri"/>
            <w:sz w:val="22"/>
            <w:szCs w:val="22"/>
            <w:lang w:val="fr-FR"/>
          </w:rPr>
          <w:tab/>
        </w:r>
      </w:del>
    </w:p>
    <w:p w14:paraId="5ADC374D" w14:textId="3B4E9FEB" w:rsidR="004005E8" w:rsidRPr="004005E8" w:rsidDel="00442A10" w:rsidRDefault="004005E8" w:rsidP="004005E8">
      <w:pPr>
        <w:ind w:left="5652" w:firstLine="720"/>
        <w:rPr>
          <w:del w:id="246" w:author="Marie Christa Ermite Joseph Fevry" w:date="2018-10-18T15:43:00Z"/>
          <w:rFonts w:ascii="Myriad Pro" w:hAnsi="Myriad Pro" w:cs="Calibri"/>
          <w:iCs/>
          <w:snapToGrid w:val="0"/>
          <w:kern w:val="0"/>
          <w:sz w:val="20"/>
          <w:szCs w:val="20"/>
          <w:lang w:val="fr-FR"/>
        </w:rPr>
      </w:pPr>
      <w:del w:id="247" w:author="Marie Christa Ermite Joseph Fevry" w:date="2018-10-16T11:16:00Z">
        <w:r w:rsidRPr="004005E8" w:rsidDel="009F526B">
          <w:rPr>
            <w:rFonts w:ascii="Myriad Pro" w:hAnsi="Myriad Pro" w:cs="Calibri"/>
            <w:iCs/>
            <w:snapToGrid w:val="0"/>
            <w:kern w:val="0"/>
            <w:sz w:val="20"/>
            <w:szCs w:val="20"/>
            <w:lang w:val="fr-FR"/>
          </w:rPr>
          <w:delText>Sekou B. Bangoura</w:delText>
        </w:r>
      </w:del>
      <w:del w:id="248" w:author="Marie Christa Ermite Joseph Fevry" w:date="2018-10-18T15:43:00Z">
        <w:r w:rsidRPr="004005E8" w:rsidDel="00442A10">
          <w:rPr>
            <w:rFonts w:ascii="Myriad Pro" w:hAnsi="Myriad Pro" w:cs="Calibri"/>
            <w:iCs/>
            <w:snapToGrid w:val="0"/>
            <w:kern w:val="0"/>
            <w:sz w:val="20"/>
            <w:szCs w:val="20"/>
            <w:lang w:val="fr-FR"/>
          </w:rPr>
          <w:delText xml:space="preserve"> </w:delText>
        </w:r>
      </w:del>
    </w:p>
    <w:p w14:paraId="4D42791C" w14:textId="07818704" w:rsidR="004005E8" w:rsidRPr="004005E8" w:rsidDel="00442A10" w:rsidRDefault="004005E8" w:rsidP="004005E8">
      <w:pPr>
        <w:widowControl/>
        <w:overflowPunct/>
        <w:adjustRightInd/>
        <w:ind w:left="5664" w:firstLine="708"/>
        <w:rPr>
          <w:del w:id="249" w:author="Marie Christa Ermite Joseph Fevry" w:date="2018-10-18T15:43:00Z"/>
          <w:rFonts w:ascii="Myriad Pro" w:hAnsi="Myriad Pro" w:cs="Calibri"/>
          <w:iCs/>
          <w:snapToGrid w:val="0"/>
          <w:kern w:val="0"/>
          <w:sz w:val="20"/>
          <w:szCs w:val="20"/>
          <w:lang w:val="fr-FR"/>
        </w:rPr>
      </w:pPr>
      <w:del w:id="250" w:author="Marie Christa Ermite Joseph Fevry" w:date="2018-10-16T11:16:00Z">
        <w:r w:rsidRPr="004005E8" w:rsidDel="009F526B">
          <w:rPr>
            <w:rFonts w:ascii="Myriad Pro" w:hAnsi="Myriad Pro" w:cs="Calibri"/>
            <w:iCs/>
            <w:snapToGrid w:val="0"/>
            <w:kern w:val="0"/>
            <w:sz w:val="20"/>
            <w:szCs w:val="20"/>
            <w:lang w:val="fr-FR"/>
          </w:rPr>
          <w:delText>Directeur Adjoint ai/</w:delText>
        </w:r>
      </w:del>
      <w:del w:id="251" w:author="Marie Christa Ermite Joseph Fevry" w:date="2018-10-18T15:43:00Z">
        <w:r w:rsidRPr="004005E8" w:rsidDel="00442A10">
          <w:rPr>
            <w:rFonts w:ascii="Myriad Pro" w:hAnsi="Myriad Pro" w:cs="Calibri"/>
            <w:iCs/>
            <w:snapToGrid w:val="0"/>
            <w:kern w:val="0"/>
            <w:sz w:val="20"/>
            <w:szCs w:val="20"/>
            <w:lang w:val="fr-FR"/>
          </w:rPr>
          <w:delText xml:space="preserve">Opérations </w:delText>
        </w:r>
      </w:del>
    </w:p>
    <w:p w14:paraId="0A2D15D8" w14:textId="35067782" w:rsidR="004005E8" w:rsidRPr="004005E8" w:rsidDel="00442A10" w:rsidRDefault="004F6F3D" w:rsidP="004005E8">
      <w:pPr>
        <w:widowControl/>
        <w:overflowPunct/>
        <w:adjustRightInd/>
        <w:ind w:left="5664" w:firstLine="708"/>
        <w:rPr>
          <w:del w:id="252" w:author="Marie Christa Ermite Joseph Fevry" w:date="2018-10-18T15:43:00Z"/>
          <w:rFonts w:ascii="Myriad Pro" w:hAnsi="Myriad Pro" w:cs="Calibri"/>
          <w:b/>
          <w:bCs/>
          <w:sz w:val="20"/>
          <w:szCs w:val="20"/>
          <w:lang w:val="fr-FR"/>
        </w:rPr>
      </w:pPr>
      <w:del w:id="253" w:author="Marie Christa Ermite Joseph Fevry" w:date="2018-10-18T15:43:00Z">
        <w:r w:rsidDel="00442A10">
          <w:rPr>
            <w:rFonts w:ascii="Myriad Pro" w:hAnsi="Myriad Pro" w:cs="Calibri"/>
            <w:iCs/>
            <w:snapToGrid w:val="0"/>
            <w:kern w:val="0"/>
            <w:sz w:val="20"/>
            <w:szCs w:val="20"/>
            <w:lang w:val="fr-FR"/>
          </w:rPr>
          <w:delText xml:space="preserve">Date ___ </w:delText>
        </w:r>
      </w:del>
      <w:del w:id="254" w:author="Marie Christa Ermite Joseph Fevry" w:date="2018-10-16T11:17:00Z">
        <w:r w:rsidDel="009F526B">
          <w:rPr>
            <w:rFonts w:ascii="Myriad Pro" w:hAnsi="Myriad Pro" w:cs="Calibri"/>
            <w:iCs/>
            <w:snapToGrid w:val="0"/>
            <w:kern w:val="0"/>
            <w:sz w:val="20"/>
            <w:szCs w:val="20"/>
            <w:lang w:val="fr-FR"/>
          </w:rPr>
          <w:delText xml:space="preserve">Juin </w:delText>
        </w:r>
      </w:del>
      <w:del w:id="255" w:author="Marie Christa Ermite Joseph Fevry" w:date="2018-10-18T15:43:00Z">
        <w:r w:rsidR="004005E8" w:rsidRPr="004005E8" w:rsidDel="00442A10">
          <w:rPr>
            <w:rFonts w:ascii="Myriad Pro" w:hAnsi="Myriad Pro" w:cs="Calibri"/>
            <w:iCs/>
            <w:snapToGrid w:val="0"/>
            <w:kern w:val="0"/>
            <w:sz w:val="20"/>
            <w:szCs w:val="20"/>
            <w:lang w:val="fr-FR"/>
          </w:rPr>
          <w:delText>2018</w:delText>
        </w:r>
      </w:del>
    </w:p>
    <w:p w14:paraId="7EABBDCE" w14:textId="542384C0" w:rsidR="004005E8" w:rsidDel="00442A10" w:rsidRDefault="004005E8" w:rsidP="004005E8">
      <w:pPr>
        <w:suppressAutoHyphens/>
        <w:spacing w:after="240"/>
        <w:rPr>
          <w:del w:id="256" w:author="Marie Christa Ermite Joseph Fevry" w:date="2018-10-18T15:43:00Z"/>
          <w:rFonts w:ascii="Calibri" w:hAnsi="Calibri" w:cs="Calibri"/>
          <w:i/>
          <w:iCs/>
          <w:color w:val="FF0000"/>
          <w:sz w:val="20"/>
          <w:szCs w:val="20"/>
          <w:lang w:val="fr-FR"/>
        </w:rPr>
      </w:pPr>
    </w:p>
    <w:p w14:paraId="1D9D8CD6" w14:textId="71A8A160" w:rsidR="004005E8" w:rsidDel="00442A10" w:rsidRDefault="004005E8" w:rsidP="004005E8">
      <w:pPr>
        <w:suppressAutoHyphens/>
        <w:spacing w:after="240"/>
        <w:rPr>
          <w:del w:id="257" w:author="Marie Christa Ermite Joseph Fevry" w:date="2018-10-18T15:43:00Z"/>
          <w:rFonts w:ascii="Calibri" w:hAnsi="Calibri" w:cs="Calibri"/>
          <w:i/>
          <w:iCs/>
          <w:color w:val="FF0000"/>
          <w:sz w:val="20"/>
          <w:szCs w:val="20"/>
          <w:lang w:val="fr-FR"/>
        </w:rPr>
      </w:pPr>
    </w:p>
    <w:p w14:paraId="4030B11A" w14:textId="6D43C1BB" w:rsidR="004005E8" w:rsidDel="00442A10" w:rsidRDefault="004005E8" w:rsidP="004005E8">
      <w:pPr>
        <w:suppressAutoHyphens/>
        <w:spacing w:after="240"/>
        <w:rPr>
          <w:del w:id="258" w:author="Marie Christa Ermite Joseph Fevry" w:date="2018-10-18T15:43:00Z"/>
          <w:rFonts w:ascii="Calibri" w:hAnsi="Calibri" w:cs="Calibri"/>
          <w:i/>
          <w:iCs/>
          <w:color w:val="FF0000"/>
          <w:sz w:val="20"/>
          <w:szCs w:val="20"/>
          <w:lang w:val="fr-FR"/>
        </w:rPr>
      </w:pPr>
    </w:p>
    <w:p w14:paraId="2707179A" w14:textId="5B6C0577" w:rsidR="004005E8" w:rsidDel="00442A10" w:rsidRDefault="004005E8" w:rsidP="004005E8">
      <w:pPr>
        <w:suppressAutoHyphens/>
        <w:spacing w:after="240"/>
        <w:rPr>
          <w:del w:id="259" w:author="Marie Christa Ermite Joseph Fevry" w:date="2018-10-18T15:43:00Z"/>
          <w:rFonts w:ascii="Calibri" w:hAnsi="Calibri" w:cs="Calibri"/>
          <w:i/>
          <w:iCs/>
          <w:color w:val="FF0000"/>
          <w:sz w:val="20"/>
          <w:szCs w:val="20"/>
          <w:lang w:val="fr-FR"/>
        </w:rPr>
      </w:pPr>
    </w:p>
    <w:p w14:paraId="56212AAA" w14:textId="5A1A7AAC" w:rsidR="004005E8" w:rsidDel="00442A10" w:rsidRDefault="004005E8" w:rsidP="004005E8">
      <w:pPr>
        <w:suppressAutoHyphens/>
        <w:spacing w:after="240"/>
        <w:rPr>
          <w:del w:id="260" w:author="Marie Christa Ermite Joseph Fevry" w:date="2018-10-18T15:43:00Z"/>
          <w:rFonts w:ascii="Calibri" w:hAnsi="Calibri" w:cs="Calibri"/>
          <w:i/>
          <w:iCs/>
          <w:color w:val="FF0000"/>
          <w:sz w:val="20"/>
          <w:szCs w:val="20"/>
          <w:lang w:val="fr-FR"/>
        </w:rPr>
      </w:pPr>
    </w:p>
    <w:p w14:paraId="516E8CAE" w14:textId="44E10D86" w:rsidR="004005E8" w:rsidDel="00442A10" w:rsidRDefault="004005E8" w:rsidP="004005E8">
      <w:pPr>
        <w:suppressAutoHyphens/>
        <w:spacing w:after="240"/>
        <w:rPr>
          <w:del w:id="261" w:author="Marie Christa Ermite Joseph Fevry" w:date="2018-10-18T15:43:00Z"/>
          <w:rFonts w:ascii="Calibri" w:hAnsi="Calibri" w:cs="Calibri"/>
          <w:i/>
          <w:iCs/>
          <w:color w:val="FF0000"/>
          <w:sz w:val="20"/>
          <w:szCs w:val="20"/>
          <w:lang w:val="fr-FR"/>
        </w:rPr>
      </w:pPr>
    </w:p>
    <w:p w14:paraId="1917CFA5" w14:textId="08D09CE2" w:rsidR="004005E8" w:rsidDel="00442A10" w:rsidRDefault="004005E8" w:rsidP="004005E8">
      <w:pPr>
        <w:suppressAutoHyphens/>
        <w:spacing w:after="240"/>
        <w:rPr>
          <w:del w:id="262" w:author="Marie Christa Ermite Joseph Fevry" w:date="2018-10-18T15:43:00Z"/>
          <w:rFonts w:ascii="Calibri" w:hAnsi="Calibri" w:cs="Calibri"/>
          <w:i/>
          <w:iCs/>
          <w:color w:val="FF0000"/>
          <w:sz w:val="20"/>
          <w:szCs w:val="20"/>
          <w:lang w:val="fr-FR"/>
        </w:rPr>
      </w:pPr>
    </w:p>
    <w:p w14:paraId="4185BE04" w14:textId="461F3D5A" w:rsidR="004005E8" w:rsidDel="00442A10" w:rsidRDefault="004005E8" w:rsidP="004005E8">
      <w:pPr>
        <w:suppressAutoHyphens/>
        <w:spacing w:after="240"/>
        <w:rPr>
          <w:del w:id="263" w:author="Marie Christa Ermite Joseph Fevry" w:date="2018-10-18T15:43:00Z"/>
          <w:rFonts w:ascii="Calibri" w:hAnsi="Calibri" w:cs="Calibri"/>
          <w:i/>
          <w:iCs/>
          <w:color w:val="FF0000"/>
          <w:sz w:val="20"/>
          <w:szCs w:val="20"/>
          <w:lang w:val="fr-FR"/>
        </w:rPr>
      </w:pPr>
    </w:p>
    <w:p w14:paraId="42D76776" w14:textId="378188D4" w:rsidR="004005E8" w:rsidDel="00442A10" w:rsidRDefault="004005E8" w:rsidP="004005E8">
      <w:pPr>
        <w:suppressAutoHyphens/>
        <w:spacing w:after="240"/>
        <w:rPr>
          <w:del w:id="264" w:author="Marie Christa Ermite Joseph Fevry" w:date="2018-10-18T15:43:00Z"/>
          <w:rFonts w:ascii="Calibri" w:hAnsi="Calibri" w:cs="Calibri"/>
          <w:i/>
          <w:iCs/>
          <w:color w:val="FF0000"/>
          <w:sz w:val="20"/>
          <w:szCs w:val="20"/>
          <w:lang w:val="fr-FR"/>
        </w:rPr>
      </w:pPr>
    </w:p>
    <w:p w14:paraId="5CA8E2B2" w14:textId="7F6AEC67" w:rsidR="004005E8" w:rsidDel="00442A10" w:rsidRDefault="004005E8" w:rsidP="004005E8">
      <w:pPr>
        <w:suppressAutoHyphens/>
        <w:spacing w:after="240"/>
        <w:rPr>
          <w:del w:id="265" w:author="Marie Christa Ermite Joseph Fevry" w:date="2018-10-18T15:43:00Z"/>
          <w:rFonts w:ascii="Calibri" w:hAnsi="Calibri" w:cs="Calibri"/>
          <w:i/>
          <w:iCs/>
          <w:color w:val="FF0000"/>
          <w:sz w:val="20"/>
          <w:szCs w:val="20"/>
          <w:lang w:val="fr-FR"/>
        </w:rPr>
      </w:pPr>
    </w:p>
    <w:p w14:paraId="560DB5C8" w14:textId="43FC1EE2" w:rsidR="004005E8" w:rsidDel="00442A10" w:rsidRDefault="004005E8" w:rsidP="004005E8">
      <w:pPr>
        <w:suppressAutoHyphens/>
        <w:spacing w:after="240"/>
        <w:rPr>
          <w:del w:id="266" w:author="Marie Christa Ermite Joseph Fevry" w:date="2018-10-18T15:43:00Z"/>
          <w:rFonts w:ascii="Calibri" w:hAnsi="Calibri" w:cs="Calibri"/>
          <w:i/>
          <w:iCs/>
          <w:color w:val="FF0000"/>
          <w:sz w:val="20"/>
          <w:szCs w:val="20"/>
          <w:lang w:val="fr-FR"/>
        </w:rPr>
      </w:pPr>
    </w:p>
    <w:p w14:paraId="6703A1CE" w14:textId="3A399A7F" w:rsidR="004005E8" w:rsidDel="00442A10" w:rsidRDefault="004005E8" w:rsidP="004005E8">
      <w:pPr>
        <w:suppressAutoHyphens/>
        <w:spacing w:after="240"/>
        <w:rPr>
          <w:del w:id="267" w:author="Marie Christa Ermite Joseph Fevry" w:date="2018-10-18T15:43:00Z"/>
          <w:rFonts w:ascii="Calibri" w:hAnsi="Calibri" w:cs="Calibri"/>
          <w:i/>
          <w:iCs/>
          <w:color w:val="FF0000"/>
          <w:sz w:val="20"/>
          <w:szCs w:val="20"/>
          <w:lang w:val="fr-FR"/>
        </w:rPr>
      </w:pPr>
    </w:p>
    <w:p w14:paraId="1163481C" w14:textId="4EE8BE2C" w:rsidR="004005E8" w:rsidDel="00442A10" w:rsidRDefault="004005E8" w:rsidP="004005E8">
      <w:pPr>
        <w:suppressAutoHyphens/>
        <w:spacing w:after="240"/>
        <w:rPr>
          <w:del w:id="268" w:author="Marie Christa Ermite Joseph Fevry" w:date="2018-10-18T15:43:00Z"/>
          <w:rFonts w:ascii="Calibri" w:hAnsi="Calibri" w:cs="Calibri"/>
          <w:i/>
          <w:iCs/>
          <w:color w:val="FF0000"/>
          <w:sz w:val="20"/>
          <w:szCs w:val="20"/>
          <w:lang w:val="fr-FR"/>
        </w:rPr>
      </w:pPr>
    </w:p>
    <w:p w14:paraId="28D21FB5" w14:textId="51D47520" w:rsidR="004005E8" w:rsidDel="00442A10" w:rsidRDefault="004005E8" w:rsidP="004005E8">
      <w:pPr>
        <w:suppressAutoHyphens/>
        <w:spacing w:after="240"/>
        <w:rPr>
          <w:del w:id="269" w:author="Marie Christa Ermite Joseph Fevry" w:date="2018-10-18T15:43:00Z"/>
          <w:rFonts w:ascii="Calibri" w:hAnsi="Calibri" w:cs="Calibri"/>
          <w:i/>
          <w:iCs/>
          <w:color w:val="FF0000"/>
          <w:sz w:val="20"/>
          <w:szCs w:val="20"/>
          <w:lang w:val="fr-FR"/>
        </w:rPr>
      </w:pPr>
    </w:p>
    <w:p w14:paraId="0FE552E6" w14:textId="1D1E236D" w:rsidR="009F526B" w:rsidRPr="004005E8" w:rsidDel="00442A10" w:rsidRDefault="009F526B" w:rsidP="004005E8">
      <w:pPr>
        <w:suppressAutoHyphens/>
        <w:spacing w:after="240"/>
        <w:rPr>
          <w:del w:id="270" w:author="Marie Christa Ermite Joseph Fevry" w:date="2018-10-18T15:43:00Z"/>
          <w:rFonts w:ascii="Calibri" w:hAnsi="Calibri" w:cs="Calibri"/>
          <w:i/>
          <w:iCs/>
          <w:color w:val="FF0000"/>
          <w:sz w:val="20"/>
          <w:szCs w:val="20"/>
          <w:lang w:val="fr-FR"/>
        </w:rPr>
      </w:pPr>
    </w:p>
    <w:p w14:paraId="33F881DC" w14:textId="4ED33EE4" w:rsidR="00E42F83" w:rsidRPr="00C0646F" w:rsidDel="00442A10" w:rsidRDefault="00E42F83" w:rsidP="00E42F83">
      <w:pPr>
        <w:jc w:val="center"/>
        <w:rPr>
          <w:del w:id="271" w:author="Marie Christa Ermite Joseph Fevry" w:date="2018-10-18T15:43:00Z"/>
          <w:rFonts w:ascii="Calibri" w:hAnsi="Calibri" w:cs="Calibri"/>
          <w:b/>
          <w:bCs/>
          <w:sz w:val="32"/>
          <w:szCs w:val="32"/>
          <w:lang w:val="fr-FR"/>
        </w:rPr>
      </w:pPr>
      <w:del w:id="272" w:author="Marie Christa Ermite Joseph Fevry" w:date="2018-10-18T15:43:00Z">
        <w:r w:rsidRPr="00C0646F" w:rsidDel="00442A10">
          <w:rPr>
            <w:rFonts w:ascii="Calibri" w:hAnsi="Calibri" w:cs="Calibri"/>
            <w:b/>
            <w:bCs/>
            <w:sz w:val="32"/>
            <w:szCs w:val="32"/>
            <w:lang w:val="fr-FR"/>
          </w:rPr>
          <w:delText>Section 2</w:delText>
        </w:r>
        <w:r w:rsidR="00E97A7C" w:rsidRPr="00C0646F" w:rsidDel="00442A10">
          <w:rPr>
            <w:rFonts w:ascii="Calibri" w:hAnsi="Calibri" w:cs="Calibri"/>
            <w:b/>
            <w:bCs/>
            <w:sz w:val="32"/>
            <w:szCs w:val="32"/>
            <w:lang w:val="fr-FR"/>
          </w:rPr>
          <w:delText> :</w:delText>
        </w:r>
        <w:r w:rsidRPr="00C0646F" w:rsidDel="00442A10">
          <w:rPr>
            <w:rFonts w:ascii="Calibri" w:hAnsi="Calibri" w:cs="Calibri"/>
            <w:b/>
            <w:bCs/>
            <w:sz w:val="32"/>
            <w:szCs w:val="32"/>
            <w:lang w:val="fr-FR"/>
          </w:rPr>
          <w:delText xml:space="preserve"> Instruction</w:delText>
        </w:r>
        <w:r w:rsidR="00E97A7C" w:rsidRPr="00C0646F" w:rsidDel="00442A10">
          <w:rPr>
            <w:rFonts w:ascii="Calibri" w:hAnsi="Calibri" w:cs="Calibri"/>
            <w:b/>
            <w:bCs/>
            <w:sz w:val="32"/>
            <w:szCs w:val="32"/>
            <w:lang w:val="fr-FR"/>
          </w:rPr>
          <w:delText xml:space="preserve">s </w:delText>
        </w:r>
        <w:r w:rsidR="00553A0E" w:rsidRPr="00C0646F" w:rsidDel="00442A10">
          <w:rPr>
            <w:rFonts w:ascii="Calibri" w:hAnsi="Calibri" w:cs="Calibri"/>
            <w:b/>
            <w:bCs/>
            <w:sz w:val="32"/>
            <w:szCs w:val="32"/>
            <w:lang w:val="fr-FR"/>
          </w:rPr>
          <w:delText xml:space="preserve">destinées </w:delText>
        </w:r>
        <w:r w:rsidR="00E97A7C" w:rsidRPr="00C0646F" w:rsidDel="00442A10">
          <w:rPr>
            <w:rFonts w:ascii="Calibri" w:hAnsi="Calibri" w:cs="Calibri"/>
            <w:b/>
            <w:bCs/>
            <w:sz w:val="32"/>
            <w:szCs w:val="32"/>
            <w:lang w:val="fr-FR"/>
          </w:rPr>
          <w:delText>aux soumissionnaires</w:delText>
        </w:r>
        <w:r w:rsidRPr="00C0646F" w:rsidDel="00442A10">
          <w:rPr>
            <w:rStyle w:val="FootnoteReference"/>
            <w:rFonts w:ascii="Calibri" w:hAnsi="Calibri" w:cs="Calibri"/>
            <w:b/>
            <w:bCs/>
            <w:sz w:val="32"/>
            <w:szCs w:val="32"/>
            <w:lang w:val="fr-FR"/>
          </w:rPr>
          <w:footnoteReference w:id="1"/>
        </w:r>
      </w:del>
    </w:p>
    <w:p w14:paraId="5F9AB0B5" w14:textId="19209370" w:rsidR="00E42F83" w:rsidRPr="00C0646F" w:rsidDel="00442A10" w:rsidRDefault="00E42F83" w:rsidP="00E42F83">
      <w:pPr>
        <w:rPr>
          <w:del w:id="276" w:author="Marie Christa Ermite Joseph Fevry" w:date="2018-10-18T15:43:00Z"/>
          <w:rFonts w:ascii="Calibri" w:hAnsi="Calibri" w:cs="Calibri"/>
          <w:sz w:val="20"/>
          <w:szCs w:val="20"/>
          <w:lang w:val="fr-FR"/>
        </w:rPr>
      </w:pPr>
    </w:p>
    <w:p w14:paraId="4C79FD26" w14:textId="11C4E4AA" w:rsidR="00E42F83" w:rsidRPr="00C0646F" w:rsidDel="00442A10" w:rsidRDefault="00E42F83" w:rsidP="00E42F83">
      <w:pPr>
        <w:jc w:val="both"/>
        <w:rPr>
          <w:del w:id="277" w:author="Marie Christa Ermite Joseph Fevry" w:date="2018-10-18T15:43:00Z"/>
          <w:rFonts w:ascii="Calibri" w:hAnsi="Calibri" w:cs="Calibri"/>
          <w:sz w:val="20"/>
          <w:szCs w:val="20"/>
          <w:lang w:val="fr-FR"/>
        </w:rPr>
      </w:pPr>
    </w:p>
    <w:p w14:paraId="7EF17C22" w14:textId="48487D5E" w:rsidR="00E42F83" w:rsidRPr="00C0646F" w:rsidDel="00442A10" w:rsidRDefault="00E42F83" w:rsidP="00E42F83">
      <w:pPr>
        <w:jc w:val="both"/>
        <w:rPr>
          <w:del w:id="278" w:author="Marie Christa Ermite Joseph Fevry" w:date="2018-10-18T15:43:00Z"/>
          <w:rFonts w:ascii="Calibri" w:hAnsi="Calibri" w:cs="Calibri"/>
          <w:b/>
          <w:bCs/>
          <w:sz w:val="20"/>
          <w:szCs w:val="20"/>
          <w:lang w:val="fr-FR"/>
        </w:rPr>
      </w:pPr>
      <w:del w:id="279" w:author="Marie Christa Ermite Joseph Fevry" w:date="2018-10-18T15:43:00Z">
        <w:r w:rsidRPr="00C0646F" w:rsidDel="00442A10">
          <w:rPr>
            <w:rFonts w:ascii="Calibri" w:hAnsi="Calibri" w:cs="Calibri"/>
            <w:b/>
            <w:bCs/>
            <w:sz w:val="20"/>
            <w:szCs w:val="20"/>
            <w:lang w:val="fr-FR"/>
          </w:rPr>
          <w:delText>D</w:delText>
        </w:r>
        <w:r w:rsidR="006F584B" w:rsidRPr="00C0646F" w:rsidDel="00442A10">
          <w:rPr>
            <w:rFonts w:ascii="Calibri" w:hAnsi="Calibri" w:cs="Calibri"/>
            <w:b/>
            <w:bCs/>
            <w:sz w:val="20"/>
            <w:szCs w:val="20"/>
            <w:lang w:val="fr-FR"/>
          </w:rPr>
          <w:delText>é</w:delText>
        </w:r>
        <w:r w:rsidRPr="00C0646F" w:rsidDel="00442A10">
          <w:rPr>
            <w:rFonts w:ascii="Calibri" w:hAnsi="Calibri" w:cs="Calibri"/>
            <w:b/>
            <w:bCs/>
            <w:sz w:val="20"/>
            <w:szCs w:val="20"/>
            <w:lang w:val="fr-FR"/>
          </w:rPr>
          <w:delText xml:space="preserve">finitions </w:delText>
        </w:r>
      </w:del>
    </w:p>
    <w:p w14:paraId="113422AF" w14:textId="1FFE5518" w:rsidR="00E42F83" w:rsidRPr="00C0646F" w:rsidDel="00442A10" w:rsidRDefault="00E42F83" w:rsidP="00E42F83">
      <w:pPr>
        <w:jc w:val="both"/>
        <w:rPr>
          <w:del w:id="280" w:author="Marie Christa Ermite Joseph Fevry" w:date="2018-10-18T15:43:00Z"/>
          <w:rFonts w:ascii="Calibri" w:hAnsi="Calibri" w:cs="Calibri"/>
          <w:b/>
          <w:bCs/>
          <w:sz w:val="20"/>
          <w:szCs w:val="20"/>
          <w:lang w:val="fr-FR"/>
        </w:rPr>
      </w:pPr>
    </w:p>
    <w:p w14:paraId="182350A5" w14:textId="123FE0EF" w:rsidR="006F584B" w:rsidRPr="00C0646F" w:rsidDel="00442A10" w:rsidRDefault="006F584B" w:rsidP="00B3375A">
      <w:pPr>
        <w:pStyle w:val="ListParagraph"/>
        <w:numPr>
          <w:ilvl w:val="0"/>
          <w:numId w:val="10"/>
        </w:numPr>
        <w:spacing w:line="240" w:lineRule="auto"/>
        <w:ind w:right="-71"/>
        <w:jc w:val="both"/>
        <w:rPr>
          <w:del w:id="281" w:author="Marie Christa Ermite Joseph Fevry" w:date="2018-10-18T15:43:00Z"/>
          <w:rFonts w:ascii="Calibri" w:hAnsi="Calibri" w:cs="Calibri"/>
          <w:sz w:val="20"/>
          <w:szCs w:val="20"/>
          <w:lang w:val="fr-FR"/>
        </w:rPr>
      </w:pPr>
      <w:del w:id="282" w:author="Marie Christa Ermite Joseph Fevry" w:date="2018-10-18T15:43:00Z">
        <w:r w:rsidRPr="00C0646F" w:rsidDel="00442A10">
          <w:rPr>
            <w:rFonts w:ascii="Calibri" w:hAnsi="Calibri" w:cs="Calibri"/>
            <w:i/>
            <w:sz w:val="20"/>
            <w:szCs w:val="20"/>
            <w:lang w:val="fr-FR"/>
          </w:rPr>
          <w:delText xml:space="preserve">« Contrat » </w:delText>
        </w:r>
        <w:r w:rsidRPr="00C0646F" w:rsidDel="00442A10">
          <w:rPr>
            <w:rFonts w:ascii="Calibri" w:hAnsi="Calibri" w:cs="Calibri"/>
            <w:sz w:val="20"/>
            <w:szCs w:val="20"/>
            <w:lang w:val="fr-FR"/>
          </w:rPr>
          <w:delText>désigne l’accord qui sera signé entre le PNUD et le soumissionnaire retenu, et l’ensemble des documents y annexés, y compris les conditions générales (CG) et les annexes.</w:delText>
        </w:r>
      </w:del>
    </w:p>
    <w:p w14:paraId="1DD97ED8" w14:textId="37A4F5FC" w:rsidR="006F584B" w:rsidRPr="00C0646F" w:rsidDel="00442A10" w:rsidRDefault="006F584B" w:rsidP="006F584B">
      <w:pPr>
        <w:pStyle w:val="ListParagraph"/>
        <w:spacing w:line="240" w:lineRule="auto"/>
        <w:ind w:right="-71"/>
        <w:jc w:val="both"/>
        <w:rPr>
          <w:del w:id="283" w:author="Marie Christa Ermite Joseph Fevry" w:date="2018-10-18T15:43:00Z"/>
          <w:rFonts w:ascii="Calibri" w:hAnsi="Calibri" w:cs="Calibri"/>
          <w:sz w:val="20"/>
          <w:szCs w:val="20"/>
          <w:lang w:val="fr-FR"/>
        </w:rPr>
      </w:pPr>
    </w:p>
    <w:p w14:paraId="3BE3E116" w14:textId="1092C8F6" w:rsidR="006F584B" w:rsidRPr="00C0646F" w:rsidDel="00442A10" w:rsidRDefault="006F584B" w:rsidP="00B3375A">
      <w:pPr>
        <w:pStyle w:val="ListParagraph"/>
        <w:numPr>
          <w:ilvl w:val="0"/>
          <w:numId w:val="10"/>
        </w:numPr>
        <w:spacing w:line="240" w:lineRule="auto"/>
        <w:ind w:right="-71"/>
        <w:jc w:val="both"/>
        <w:rPr>
          <w:del w:id="284" w:author="Marie Christa Ermite Joseph Fevry" w:date="2018-10-18T15:43:00Z"/>
          <w:rFonts w:ascii="Calibri" w:hAnsi="Calibri" w:cs="Calibri"/>
          <w:sz w:val="20"/>
          <w:szCs w:val="20"/>
          <w:lang w:val="fr-FR"/>
        </w:rPr>
      </w:pPr>
      <w:del w:id="285" w:author="Marie Christa Ermite Joseph Fevry" w:date="2018-10-18T15:43:00Z">
        <w:r w:rsidRPr="00C0646F" w:rsidDel="00442A10">
          <w:rPr>
            <w:rFonts w:ascii="Calibri" w:hAnsi="Calibri" w:cs="Calibri"/>
            <w:i/>
            <w:sz w:val="20"/>
            <w:szCs w:val="20"/>
            <w:lang w:val="fr-FR"/>
          </w:rPr>
          <w:delText>« Pays »</w:delText>
        </w:r>
        <w:r w:rsidRPr="00C0646F" w:rsidDel="00442A10">
          <w:rPr>
            <w:rFonts w:ascii="Calibri" w:hAnsi="Calibri" w:cs="Calibri"/>
            <w:sz w:val="20"/>
            <w:szCs w:val="20"/>
            <w:lang w:val="fr-FR"/>
          </w:rPr>
          <w:delText xml:space="preserve"> désigne le pays désigné dans la fiche technique.</w:delText>
        </w:r>
      </w:del>
    </w:p>
    <w:p w14:paraId="303EE0CF" w14:textId="6A3437A4" w:rsidR="006F584B" w:rsidRPr="00C0646F" w:rsidDel="00442A10" w:rsidRDefault="006F584B" w:rsidP="006F584B">
      <w:pPr>
        <w:pStyle w:val="ListParagraph"/>
        <w:spacing w:line="240" w:lineRule="auto"/>
        <w:ind w:right="-71"/>
        <w:jc w:val="both"/>
        <w:rPr>
          <w:del w:id="286" w:author="Marie Christa Ermite Joseph Fevry" w:date="2018-10-18T15:43:00Z"/>
          <w:rFonts w:ascii="Calibri" w:hAnsi="Calibri" w:cs="Calibri"/>
          <w:sz w:val="20"/>
          <w:szCs w:val="20"/>
          <w:lang w:val="fr-FR"/>
        </w:rPr>
      </w:pPr>
    </w:p>
    <w:p w14:paraId="77433A8A" w14:textId="73546311" w:rsidR="006F584B" w:rsidRPr="00C0646F" w:rsidDel="00442A10" w:rsidRDefault="006F584B" w:rsidP="00B3375A">
      <w:pPr>
        <w:pStyle w:val="ListParagraph"/>
        <w:numPr>
          <w:ilvl w:val="0"/>
          <w:numId w:val="10"/>
        </w:numPr>
        <w:spacing w:line="240" w:lineRule="auto"/>
        <w:ind w:right="-71"/>
        <w:jc w:val="both"/>
        <w:rPr>
          <w:del w:id="287" w:author="Marie Christa Ermite Joseph Fevry" w:date="2018-10-18T15:43:00Z"/>
          <w:rFonts w:ascii="Calibri" w:hAnsi="Calibri" w:cs="Calibri"/>
          <w:sz w:val="20"/>
          <w:szCs w:val="20"/>
          <w:lang w:val="fr-FR"/>
        </w:rPr>
      </w:pPr>
      <w:del w:id="288" w:author="Marie Christa Ermite Joseph Fevry" w:date="2018-10-18T15:43:00Z">
        <w:r w:rsidRPr="00C0646F" w:rsidDel="00442A10">
          <w:rPr>
            <w:rFonts w:ascii="Calibri" w:hAnsi="Calibri" w:cs="Calibri"/>
            <w:i/>
            <w:sz w:val="20"/>
            <w:szCs w:val="20"/>
            <w:lang w:val="fr-FR"/>
          </w:rPr>
          <w:delText xml:space="preserve">« Fiche technique » </w:delText>
        </w:r>
        <w:r w:rsidRPr="00C0646F" w:rsidDel="00442A10">
          <w:rPr>
            <w:rFonts w:ascii="Calibri" w:hAnsi="Calibri" w:cs="Calibri"/>
            <w:sz w:val="20"/>
            <w:szCs w:val="20"/>
            <w:lang w:val="fr-FR"/>
          </w:rPr>
          <w:delText>désigne</w:delText>
        </w:r>
        <w:r w:rsidRPr="00C0646F" w:rsidDel="00442A10">
          <w:rPr>
            <w:rFonts w:ascii="Calibri" w:hAnsi="Calibri" w:cs="Calibri"/>
            <w:i/>
            <w:sz w:val="20"/>
            <w:szCs w:val="20"/>
            <w:lang w:val="fr-FR"/>
          </w:rPr>
          <w:delText xml:space="preserve"> </w:delText>
        </w:r>
        <w:r w:rsidRPr="00C0646F" w:rsidDel="00442A10">
          <w:rPr>
            <w:rFonts w:ascii="Calibri" w:hAnsi="Calibri" w:cs="Calibri"/>
            <w:sz w:val="20"/>
            <w:szCs w:val="20"/>
            <w:lang w:val="fr-FR"/>
          </w:rPr>
          <w:delText>la partie des instructions destinées aux soumissionnaires qui contient les conditions de la procédure de soumission qui sont propres aux exigences de la RFP.</w:delText>
        </w:r>
      </w:del>
    </w:p>
    <w:p w14:paraId="6929BC10" w14:textId="076987E1" w:rsidR="00587BE3" w:rsidRPr="00C0646F" w:rsidDel="00442A10" w:rsidRDefault="00587BE3" w:rsidP="00587BE3">
      <w:pPr>
        <w:pStyle w:val="ListParagraph"/>
        <w:spacing w:line="240" w:lineRule="auto"/>
        <w:ind w:right="-71"/>
        <w:jc w:val="both"/>
        <w:rPr>
          <w:del w:id="289" w:author="Marie Christa Ermite Joseph Fevry" w:date="2018-10-18T15:43:00Z"/>
          <w:rFonts w:ascii="Calibri" w:hAnsi="Calibri" w:cs="Calibri"/>
          <w:sz w:val="20"/>
          <w:szCs w:val="20"/>
          <w:lang w:val="fr-FR"/>
        </w:rPr>
      </w:pPr>
    </w:p>
    <w:p w14:paraId="01209C71" w14:textId="72FCCAB3" w:rsidR="00587BE3" w:rsidRPr="00C0646F" w:rsidDel="00442A10" w:rsidRDefault="00587BE3" w:rsidP="00B3375A">
      <w:pPr>
        <w:pStyle w:val="ListParagraph"/>
        <w:numPr>
          <w:ilvl w:val="0"/>
          <w:numId w:val="10"/>
        </w:numPr>
        <w:spacing w:line="240" w:lineRule="auto"/>
        <w:ind w:right="-71"/>
        <w:jc w:val="both"/>
        <w:rPr>
          <w:del w:id="290" w:author="Marie Christa Ermite Joseph Fevry" w:date="2018-10-18T15:43:00Z"/>
          <w:rFonts w:ascii="Calibri" w:hAnsi="Calibri" w:cs="Calibri"/>
          <w:sz w:val="20"/>
          <w:szCs w:val="20"/>
          <w:lang w:val="fr-FR"/>
        </w:rPr>
      </w:pPr>
      <w:del w:id="291" w:author="Marie Christa Ermite Joseph Fevry" w:date="2018-10-18T15:43:00Z">
        <w:r w:rsidRPr="00C0646F" w:rsidDel="00442A10">
          <w:rPr>
            <w:rFonts w:ascii="Calibri" w:hAnsi="Calibri" w:cs="Calibri"/>
            <w:i/>
            <w:sz w:val="20"/>
            <w:szCs w:val="20"/>
            <w:lang w:val="fr-FR"/>
          </w:rPr>
          <w:delText xml:space="preserve">« Jour » </w:delText>
        </w:r>
        <w:r w:rsidRPr="00C0646F" w:rsidDel="00442A10">
          <w:rPr>
            <w:rFonts w:ascii="Calibri" w:hAnsi="Calibri" w:cs="Calibri"/>
            <w:sz w:val="20"/>
            <w:szCs w:val="20"/>
            <w:lang w:val="fr-FR"/>
          </w:rPr>
          <w:delText>désigne un jour civil.</w:delText>
        </w:r>
      </w:del>
    </w:p>
    <w:p w14:paraId="5B1E3A5F" w14:textId="66F921F9" w:rsidR="00587BE3" w:rsidRPr="00C0646F" w:rsidDel="00442A10" w:rsidRDefault="00587BE3" w:rsidP="00587BE3">
      <w:pPr>
        <w:pStyle w:val="ListParagraph"/>
        <w:spacing w:line="240" w:lineRule="auto"/>
        <w:ind w:right="-71"/>
        <w:jc w:val="both"/>
        <w:rPr>
          <w:del w:id="292" w:author="Marie Christa Ermite Joseph Fevry" w:date="2018-10-18T15:43:00Z"/>
          <w:rFonts w:ascii="Calibri" w:hAnsi="Calibri" w:cs="Calibri"/>
          <w:sz w:val="20"/>
          <w:szCs w:val="20"/>
          <w:lang w:val="fr-FR"/>
        </w:rPr>
      </w:pPr>
    </w:p>
    <w:p w14:paraId="31B22581" w14:textId="3B32AD93" w:rsidR="00587BE3" w:rsidRPr="00C0646F" w:rsidDel="00442A10" w:rsidRDefault="00587BE3" w:rsidP="00B3375A">
      <w:pPr>
        <w:pStyle w:val="ListParagraph"/>
        <w:numPr>
          <w:ilvl w:val="0"/>
          <w:numId w:val="10"/>
        </w:numPr>
        <w:spacing w:line="240" w:lineRule="auto"/>
        <w:ind w:right="-71"/>
        <w:jc w:val="both"/>
        <w:rPr>
          <w:del w:id="293" w:author="Marie Christa Ermite Joseph Fevry" w:date="2018-10-18T15:43:00Z"/>
          <w:rFonts w:ascii="Calibri" w:hAnsi="Calibri" w:cs="Calibri"/>
          <w:sz w:val="20"/>
          <w:szCs w:val="20"/>
          <w:lang w:val="fr-FR"/>
        </w:rPr>
      </w:pPr>
      <w:del w:id="294" w:author="Marie Christa Ermite Joseph Fevry" w:date="2018-10-18T15:43:00Z">
        <w:r w:rsidRPr="00C0646F" w:rsidDel="00442A10">
          <w:rPr>
            <w:rFonts w:ascii="Calibri" w:hAnsi="Calibri" w:cs="Calibri"/>
            <w:i/>
            <w:sz w:val="20"/>
            <w:szCs w:val="20"/>
            <w:lang w:val="fr-FR"/>
          </w:rPr>
          <w:delText xml:space="preserve">« Gouvernement » </w:delText>
        </w:r>
        <w:r w:rsidRPr="00C0646F" w:rsidDel="00442A10">
          <w:rPr>
            <w:rFonts w:ascii="Calibri" w:hAnsi="Calibri" w:cs="Calibri"/>
            <w:sz w:val="20"/>
            <w:szCs w:val="20"/>
            <w:lang w:val="fr-FR"/>
          </w:rPr>
          <w:delText>désigne le gouvernement du pays qui recevra les services prévus au contrat.</w:delText>
        </w:r>
      </w:del>
    </w:p>
    <w:p w14:paraId="1A55A6C0" w14:textId="2239AB2F" w:rsidR="006013D8" w:rsidRPr="00C0646F" w:rsidDel="00442A10" w:rsidRDefault="006013D8" w:rsidP="006013D8">
      <w:pPr>
        <w:pStyle w:val="ListParagraph"/>
        <w:spacing w:line="240" w:lineRule="auto"/>
        <w:ind w:right="-71"/>
        <w:jc w:val="both"/>
        <w:rPr>
          <w:del w:id="295" w:author="Marie Christa Ermite Joseph Fevry" w:date="2018-10-18T15:43:00Z"/>
          <w:rFonts w:ascii="Calibri" w:hAnsi="Calibri" w:cs="Calibri"/>
          <w:sz w:val="20"/>
          <w:szCs w:val="20"/>
          <w:lang w:val="fr-FR"/>
        </w:rPr>
      </w:pPr>
    </w:p>
    <w:p w14:paraId="62EAC1E7" w14:textId="4DDB3425" w:rsidR="006013D8" w:rsidRPr="00C0646F" w:rsidDel="00442A10" w:rsidRDefault="006013D8" w:rsidP="00B3375A">
      <w:pPr>
        <w:pStyle w:val="ListParagraph"/>
        <w:numPr>
          <w:ilvl w:val="0"/>
          <w:numId w:val="10"/>
        </w:numPr>
        <w:spacing w:line="240" w:lineRule="auto"/>
        <w:ind w:right="-71"/>
        <w:jc w:val="both"/>
        <w:rPr>
          <w:del w:id="296" w:author="Marie Christa Ermite Joseph Fevry" w:date="2018-10-18T15:43:00Z"/>
          <w:rFonts w:ascii="Calibri" w:hAnsi="Calibri" w:cs="Calibri"/>
          <w:sz w:val="20"/>
          <w:szCs w:val="20"/>
          <w:lang w:val="fr-FR"/>
        </w:rPr>
      </w:pPr>
      <w:del w:id="297" w:author="Marie Christa Ermite Joseph Fevry" w:date="2018-10-18T15:43:00Z">
        <w:r w:rsidRPr="00C0646F" w:rsidDel="00442A10">
          <w:rPr>
            <w:rFonts w:ascii="Calibri" w:hAnsi="Calibri" w:cs="Calibri"/>
            <w:i/>
            <w:sz w:val="20"/>
            <w:szCs w:val="20"/>
            <w:lang w:val="fr-FR"/>
          </w:rPr>
          <w:delText xml:space="preserve">« Instructions destinées aux soumissionnaires » </w:delText>
        </w:r>
        <w:r w:rsidRPr="00C0646F" w:rsidDel="00442A10">
          <w:rPr>
            <w:rFonts w:ascii="Calibri" w:hAnsi="Calibri" w:cs="Calibri"/>
            <w:sz w:val="20"/>
            <w:szCs w:val="20"/>
            <w:lang w:val="fr-FR"/>
          </w:rPr>
          <w:delText>(section 2 de la RFP) désigne le jeu complet de documents qui fournit aux soumissionnaires l’ensemble des informations nécessaires et des procédures à suivre dans le cadre de la préparation de leur soumission.</w:delText>
        </w:r>
      </w:del>
    </w:p>
    <w:p w14:paraId="631DB6EC" w14:textId="6D6C605B" w:rsidR="006013D8" w:rsidRPr="00C0646F" w:rsidDel="00442A10" w:rsidRDefault="006013D8" w:rsidP="006013D8">
      <w:pPr>
        <w:pStyle w:val="ListParagraph"/>
        <w:spacing w:line="240" w:lineRule="auto"/>
        <w:ind w:right="-71"/>
        <w:jc w:val="both"/>
        <w:rPr>
          <w:del w:id="298" w:author="Marie Christa Ermite Joseph Fevry" w:date="2018-10-18T15:43:00Z"/>
          <w:rFonts w:ascii="Calibri" w:hAnsi="Calibri" w:cs="Calibri"/>
          <w:sz w:val="20"/>
          <w:szCs w:val="20"/>
          <w:lang w:val="fr-FR"/>
        </w:rPr>
      </w:pPr>
    </w:p>
    <w:p w14:paraId="05FF6D2E" w14:textId="57471603" w:rsidR="006013D8" w:rsidRPr="00C0646F" w:rsidDel="00442A10" w:rsidRDefault="006013D8" w:rsidP="00B3375A">
      <w:pPr>
        <w:pStyle w:val="ListParagraph"/>
        <w:numPr>
          <w:ilvl w:val="0"/>
          <w:numId w:val="10"/>
        </w:numPr>
        <w:spacing w:line="240" w:lineRule="auto"/>
        <w:ind w:right="-71"/>
        <w:jc w:val="both"/>
        <w:rPr>
          <w:del w:id="299" w:author="Marie Christa Ermite Joseph Fevry" w:date="2018-10-18T15:43:00Z"/>
          <w:rFonts w:ascii="Calibri" w:hAnsi="Calibri" w:cs="Calibri"/>
          <w:sz w:val="20"/>
          <w:szCs w:val="20"/>
          <w:lang w:val="fr-FR"/>
        </w:rPr>
      </w:pPr>
      <w:del w:id="300" w:author="Marie Christa Ermite Joseph Fevry" w:date="2018-10-18T15:43:00Z">
        <w:r w:rsidRPr="00C0646F" w:rsidDel="00442A10">
          <w:rPr>
            <w:rFonts w:ascii="Calibri" w:hAnsi="Calibri" w:cs="Calibri"/>
            <w:i/>
            <w:sz w:val="20"/>
            <w:szCs w:val="20"/>
            <w:lang w:val="fr-FR"/>
          </w:rPr>
          <w:delText>« LDI »</w:delText>
        </w:r>
        <w:r w:rsidRPr="00C0646F" w:rsidDel="00442A10">
          <w:rPr>
            <w:rFonts w:ascii="Calibri" w:hAnsi="Calibri" w:cs="Calibri"/>
            <w:sz w:val="20"/>
            <w:szCs w:val="20"/>
            <w:lang w:val="fr-FR"/>
          </w:rPr>
          <w:delText xml:space="preserve"> (Section 1 de l</w:delText>
        </w:r>
        <w:r w:rsidR="00847E0C"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 désigne la lettre d’invitation adressée par le PNUD aux soumissionnaires.</w:delText>
        </w:r>
      </w:del>
    </w:p>
    <w:p w14:paraId="330C3156" w14:textId="5D2448AE" w:rsidR="00847E0C" w:rsidRPr="00C0646F" w:rsidDel="00442A10" w:rsidRDefault="00847E0C" w:rsidP="00847E0C">
      <w:pPr>
        <w:pStyle w:val="ListParagraph"/>
        <w:spacing w:line="240" w:lineRule="auto"/>
        <w:ind w:right="-71"/>
        <w:jc w:val="both"/>
        <w:rPr>
          <w:del w:id="301" w:author="Marie Christa Ermite Joseph Fevry" w:date="2018-10-18T15:43:00Z"/>
          <w:rFonts w:ascii="Calibri" w:hAnsi="Calibri" w:cs="Calibri"/>
          <w:sz w:val="20"/>
          <w:szCs w:val="20"/>
          <w:lang w:val="fr-FR"/>
        </w:rPr>
      </w:pPr>
    </w:p>
    <w:p w14:paraId="75CD8FD9" w14:textId="6A4C44B2" w:rsidR="00847E0C" w:rsidRPr="00C0646F" w:rsidDel="00442A10" w:rsidRDefault="00847E0C" w:rsidP="00B3375A">
      <w:pPr>
        <w:pStyle w:val="ListParagraph"/>
        <w:numPr>
          <w:ilvl w:val="0"/>
          <w:numId w:val="10"/>
        </w:numPr>
        <w:spacing w:line="240" w:lineRule="auto"/>
        <w:ind w:right="-71"/>
        <w:jc w:val="both"/>
        <w:rPr>
          <w:del w:id="302" w:author="Marie Christa Ermite Joseph Fevry" w:date="2018-10-18T15:43:00Z"/>
          <w:rFonts w:ascii="Calibri" w:hAnsi="Calibri" w:cs="Calibri"/>
          <w:sz w:val="20"/>
          <w:szCs w:val="20"/>
          <w:lang w:val="fr-FR"/>
        </w:rPr>
      </w:pPr>
      <w:del w:id="303" w:author="Marie Christa Ermite Joseph Fevry" w:date="2018-10-18T15:43:00Z">
        <w:r w:rsidRPr="00C0646F" w:rsidDel="00442A10">
          <w:rPr>
            <w:rFonts w:ascii="Calibri" w:hAnsi="Calibri" w:cs="Calibri"/>
            <w:i/>
            <w:sz w:val="20"/>
            <w:szCs w:val="20"/>
            <w:lang w:val="fr-FR"/>
          </w:rPr>
          <w:delText>« Dérogation importante »</w:delText>
        </w:r>
        <w:r w:rsidRPr="00C0646F" w:rsidDel="00442A10">
          <w:rPr>
            <w:rFonts w:ascii="Calibri" w:hAnsi="Calibri" w:cs="Calibri"/>
            <w:sz w:val="20"/>
            <w:szCs w:val="20"/>
            <w:lang w:val="fr-FR"/>
          </w:rPr>
          <w:delText xml:space="preserve"> désigne tout contenu ou caractéristique de la soumission qui diffère de manière significative d’un aspect ou </w:delText>
        </w:r>
        <w:r w:rsidR="004F6F3D" w:rsidRPr="00C0646F" w:rsidDel="00442A10">
          <w:rPr>
            <w:rFonts w:ascii="Calibri" w:hAnsi="Calibri" w:cs="Calibri"/>
            <w:sz w:val="20"/>
            <w:szCs w:val="20"/>
            <w:lang w:val="fr-FR"/>
          </w:rPr>
          <w:delText>d’une exigence essentielle</w:delText>
        </w:r>
        <w:r w:rsidRPr="00C0646F" w:rsidDel="00442A10">
          <w:rPr>
            <w:rFonts w:ascii="Calibri" w:hAnsi="Calibri" w:cs="Calibri"/>
            <w:sz w:val="20"/>
            <w:szCs w:val="20"/>
            <w:lang w:val="fr-FR"/>
          </w:rPr>
          <w:delText xml:space="preserve"> de l</w:delText>
        </w:r>
        <w:r w:rsidR="00AB5867"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 xml:space="preserve"> et qui (i) modifie de manière substantielle le contenu et la qualité des exigences ; (ii) limite les droits du PNUD et/ou les obligations de l’offrant ; et (iii) porte atteinte à l’impartialité et aux principes de la procédure d’achat, de sorte que la position concurrentielle d’autres offrants s’en trouve affaiblie.</w:delText>
        </w:r>
      </w:del>
    </w:p>
    <w:p w14:paraId="6A146F57" w14:textId="0AF46225" w:rsidR="006F584B" w:rsidRPr="00C0646F" w:rsidDel="00442A10" w:rsidRDefault="006F584B" w:rsidP="006F584B">
      <w:pPr>
        <w:pStyle w:val="ListParagraph"/>
        <w:spacing w:line="240" w:lineRule="auto"/>
        <w:ind w:right="-71"/>
        <w:jc w:val="both"/>
        <w:rPr>
          <w:del w:id="304" w:author="Marie Christa Ermite Joseph Fevry" w:date="2018-10-18T15:43:00Z"/>
          <w:rFonts w:ascii="Calibri" w:hAnsi="Calibri" w:cs="Calibri"/>
          <w:sz w:val="20"/>
          <w:szCs w:val="20"/>
          <w:lang w:val="fr-FR"/>
        </w:rPr>
      </w:pPr>
    </w:p>
    <w:p w14:paraId="2D005205" w14:textId="29A34967" w:rsidR="006F584B" w:rsidRPr="00C0646F" w:rsidDel="00442A10" w:rsidRDefault="006F584B" w:rsidP="00B3375A">
      <w:pPr>
        <w:pStyle w:val="ListParagraph"/>
        <w:numPr>
          <w:ilvl w:val="0"/>
          <w:numId w:val="10"/>
        </w:numPr>
        <w:spacing w:line="240" w:lineRule="auto"/>
        <w:ind w:right="-71"/>
        <w:jc w:val="both"/>
        <w:rPr>
          <w:del w:id="305" w:author="Marie Christa Ermite Joseph Fevry" w:date="2018-10-18T15:43:00Z"/>
          <w:rFonts w:ascii="Calibri" w:hAnsi="Calibri" w:cs="Calibri"/>
          <w:sz w:val="20"/>
          <w:szCs w:val="20"/>
          <w:lang w:val="fr-FR"/>
        </w:rPr>
      </w:pPr>
      <w:del w:id="306" w:author="Marie Christa Ermite Joseph Fevry" w:date="2018-10-18T15:43:00Z">
        <w:r w:rsidRPr="00C0646F" w:rsidDel="00442A10">
          <w:rPr>
            <w:rFonts w:ascii="Calibri" w:hAnsi="Calibri" w:cs="Calibri"/>
            <w:i/>
            <w:sz w:val="20"/>
            <w:szCs w:val="20"/>
            <w:lang w:val="fr-FR"/>
          </w:rPr>
          <w:delText>« Soumission »</w:delText>
        </w:r>
        <w:r w:rsidRPr="00C0646F" w:rsidDel="00442A10">
          <w:rPr>
            <w:rFonts w:ascii="Calibri" w:hAnsi="Calibri" w:cs="Calibri"/>
            <w:sz w:val="20"/>
            <w:szCs w:val="20"/>
            <w:lang w:val="fr-FR"/>
          </w:rPr>
          <w:delText xml:space="preserve"> désigne la réponse du soumissionnaire à l’</w:delText>
        </w:r>
        <w:r w:rsidR="00AB5867" w:rsidRPr="00C0646F" w:rsidDel="00442A10">
          <w:rPr>
            <w:rFonts w:ascii="Calibri" w:hAnsi="Calibri" w:cs="Calibri"/>
            <w:sz w:val="20"/>
            <w:szCs w:val="20"/>
            <w:lang w:val="fr-FR"/>
          </w:rPr>
          <w:delText>invitation à soumissionner</w:delText>
        </w:r>
        <w:r w:rsidRPr="00C0646F" w:rsidDel="00442A10">
          <w:rPr>
            <w:rFonts w:ascii="Calibri" w:hAnsi="Calibri" w:cs="Calibri"/>
            <w:sz w:val="20"/>
            <w:szCs w:val="20"/>
            <w:lang w:val="fr-FR"/>
          </w:rPr>
          <w:delText>, y compris le formulaire de soumission, la soumission technique et</w:delText>
        </w:r>
        <w:r w:rsidR="00AB5867" w:rsidRPr="00C0646F" w:rsidDel="00442A10">
          <w:rPr>
            <w:rFonts w:ascii="Calibri" w:hAnsi="Calibri" w:cs="Calibri"/>
            <w:sz w:val="20"/>
            <w:szCs w:val="20"/>
            <w:lang w:val="fr-FR"/>
          </w:rPr>
          <w:delText xml:space="preserve"> financière</w:delText>
        </w:r>
        <w:r w:rsidRPr="00C0646F" w:rsidDel="00442A10">
          <w:rPr>
            <w:rFonts w:ascii="Calibri" w:hAnsi="Calibri" w:cs="Calibri"/>
            <w:sz w:val="20"/>
            <w:szCs w:val="20"/>
            <w:lang w:val="fr-FR"/>
          </w:rPr>
          <w:delText>, ainsi que l’ensemble des autres documents qui doivent y être joints aux termes de l</w:delText>
        </w:r>
        <w:r w:rsidR="00AB5867"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w:delText>
        </w:r>
      </w:del>
    </w:p>
    <w:p w14:paraId="00575580" w14:textId="7843C291" w:rsidR="006F584B" w:rsidRPr="00C0646F" w:rsidDel="00442A10" w:rsidRDefault="006F584B" w:rsidP="006F584B">
      <w:pPr>
        <w:pStyle w:val="ListParagraph"/>
        <w:spacing w:line="240" w:lineRule="auto"/>
        <w:ind w:right="-71"/>
        <w:jc w:val="both"/>
        <w:rPr>
          <w:del w:id="307" w:author="Marie Christa Ermite Joseph Fevry" w:date="2018-10-18T15:43:00Z"/>
          <w:rFonts w:ascii="Calibri" w:hAnsi="Calibri" w:cs="Calibri"/>
          <w:sz w:val="20"/>
          <w:szCs w:val="20"/>
          <w:lang w:val="fr-FR"/>
        </w:rPr>
      </w:pPr>
    </w:p>
    <w:p w14:paraId="3177AE26" w14:textId="1736A3C8" w:rsidR="006F584B" w:rsidRPr="00C0646F" w:rsidDel="00442A10" w:rsidRDefault="006F584B" w:rsidP="00B3375A">
      <w:pPr>
        <w:pStyle w:val="ListParagraph"/>
        <w:numPr>
          <w:ilvl w:val="0"/>
          <w:numId w:val="10"/>
        </w:numPr>
        <w:spacing w:line="240" w:lineRule="auto"/>
        <w:ind w:right="-71"/>
        <w:jc w:val="both"/>
        <w:rPr>
          <w:del w:id="308" w:author="Marie Christa Ermite Joseph Fevry" w:date="2018-10-18T15:43:00Z"/>
          <w:rFonts w:ascii="Calibri" w:hAnsi="Calibri" w:cs="Calibri"/>
          <w:sz w:val="20"/>
          <w:szCs w:val="20"/>
          <w:lang w:val="fr-FR"/>
        </w:rPr>
      </w:pPr>
      <w:del w:id="309" w:author="Marie Christa Ermite Joseph Fevry" w:date="2018-10-18T15:43:00Z">
        <w:r w:rsidRPr="00C0646F" w:rsidDel="00442A10">
          <w:rPr>
            <w:rFonts w:ascii="Calibri" w:hAnsi="Calibri" w:cs="Calibri"/>
            <w:i/>
            <w:sz w:val="20"/>
            <w:szCs w:val="20"/>
            <w:lang w:val="fr-FR"/>
          </w:rPr>
          <w:delText>« Soumissionnaire”</w:delText>
        </w:r>
        <w:r w:rsidRPr="00C0646F" w:rsidDel="00442A10">
          <w:rPr>
            <w:rFonts w:ascii="Calibri" w:hAnsi="Calibri" w:cs="Calibri"/>
            <w:sz w:val="20"/>
            <w:szCs w:val="20"/>
            <w:lang w:val="fr-FR"/>
          </w:rPr>
          <w:delText xml:space="preserve"> désigne toute personne morale susceptible de déposer ou ayant déposé une soumission au titre de la fourniture de</w:delText>
        </w:r>
        <w:r w:rsidR="00C3067B" w:rsidRPr="00C0646F" w:rsidDel="00442A10">
          <w:rPr>
            <w:rFonts w:ascii="Calibri" w:hAnsi="Calibri" w:cs="Calibri"/>
            <w:sz w:val="20"/>
            <w:szCs w:val="20"/>
            <w:lang w:val="fr-FR"/>
          </w:rPr>
          <w:delText>s</w:delText>
        </w:r>
        <w:r w:rsidRPr="00C0646F" w:rsidDel="00442A10">
          <w:rPr>
            <w:rFonts w:ascii="Calibri" w:hAnsi="Calibri" w:cs="Calibri"/>
            <w:sz w:val="20"/>
            <w:szCs w:val="20"/>
            <w:lang w:val="fr-FR"/>
          </w:rPr>
          <w:delText xml:space="preserve"> services demandés par le PNUD</w:delText>
        </w:r>
        <w:r w:rsidR="004A1529" w:rsidRPr="00C0646F" w:rsidDel="00442A10">
          <w:rPr>
            <w:rFonts w:ascii="Calibri" w:hAnsi="Calibri" w:cs="Calibri"/>
            <w:sz w:val="20"/>
            <w:szCs w:val="20"/>
            <w:lang w:val="fr-FR"/>
          </w:rPr>
          <w:delText xml:space="preserve"> par l’intermédiaire de la présente RFP</w:delText>
        </w:r>
        <w:r w:rsidRPr="00C0646F" w:rsidDel="00442A10">
          <w:rPr>
            <w:rFonts w:ascii="Calibri" w:hAnsi="Calibri" w:cs="Calibri"/>
            <w:sz w:val="20"/>
            <w:szCs w:val="20"/>
            <w:lang w:val="fr-FR"/>
          </w:rPr>
          <w:delText>.</w:delText>
        </w:r>
      </w:del>
    </w:p>
    <w:p w14:paraId="5760A672" w14:textId="2635FA96" w:rsidR="00426093" w:rsidRPr="00C0646F" w:rsidDel="00442A10" w:rsidRDefault="00426093" w:rsidP="00426093">
      <w:pPr>
        <w:pStyle w:val="ListParagraph"/>
        <w:spacing w:line="240" w:lineRule="auto"/>
        <w:ind w:right="-71"/>
        <w:jc w:val="both"/>
        <w:rPr>
          <w:del w:id="310" w:author="Marie Christa Ermite Joseph Fevry" w:date="2018-10-18T15:43:00Z"/>
          <w:rFonts w:ascii="Calibri" w:hAnsi="Calibri" w:cs="Calibri"/>
          <w:sz w:val="20"/>
          <w:szCs w:val="20"/>
          <w:lang w:val="fr-FR"/>
        </w:rPr>
      </w:pPr>
    </w:p>
    <w:p w14:paraId="31DE45F2" w14:textId="3BBAA42F" w:rsidR="00426093" w:rsidRPr="00C0646F" w:rsidDel="00442A10" w:rsidRDefault="00426093" w:rsidP="00B3375A">
      <w:pPr>
        <w:pStyle w:val="ListParagraph"/>
        <w:numPr>
          <w:ilvl w:val="0"/>
          <w:numId w:val="10"/>
        </w:numPr>
        <w:spacing w:line="240" w:lineRule="auto"/>
        <w:ind w:right="-71"/>
        <w:jc w:val="both"/>
        <w:rPr>
          <w:del w:id="311" w:author="Marie Christa Ermite Joseph Fevry" w:date="2018-10-18T15:43:00Z"/>
          <w:rFonts w:ascii="Calibri" w:hAnsi="Calibri" w:cs="Calibri"/>
          <w:sz w:val="20"/>
          <w:szCs w:val="20"/>
          <w:lang w:val="fr-FR"/>
        </w:rPr>
      </w:pPr>
      <w:del w:id="312" w:author="Marie Christa Ermite Joseph Fevry" w:date="2018-10-18T15:43:00Z">
        <w:r w:rsidRPr="00C0646F" w:rsidDel="00442A10">
          <w:rPr>
            <w:rFonts w:ascii="Calibri" w:hAnsi="Calibri" w:cs="Calibri"/>
            <w:i/>
            <w:sz w:val="20"/>
            <w:szCs w:val="20"/>
            <w:lang w:val="fr-FR"/>
          </w:rPr>
          <w:delText>« </w:delText>
        </w:r>
        <w:r w:rsidR="002614C6" w:rsidRPr="00C0646F" w:rsidDel="00442A10">
          <w:rPr>
            <w:rFonts w:ascii="Calibri" w:hAnsi="Calibri" w:cs="Calibri"/>
            <w:i/>
            <w:sz w:val="20"/>
            <w:szCs w:val="20"/>
            <w:lang w:val="fr-FR"/>
          </w:rPr>
          <w:delText>RFP</w:delText>
        </w:r>
        <w:r w:rsidRPr="00C0646F" w:rsidDel="00442A10">
          <w:rPr>
            <w:rFonts w:ascii="Calibri" w:hAnsi="Calibri" w:cs="Calibri"/>
            <w:i/>
            <w:sz w:val="20"/>
            <w:szCs w:val="20"/>
            <w:lang w:val="fr-FR"/>
          </w:rPr>
          <w:delText xml:space="preserve"> » </w:delText>
        </w:r>
        <w:r w:rsidRPr="00C0646F" w:rsidDel="00442A10">
          <w:rPr>
            <w:rFonts w:ascii="Calibri" w:hAnsi="Calibri" w:cs="Calibri"/>
            <w:sz w:val="20"/>
            <w:szCs w:val="20"/>
            <w:lang w:val="fr-FR"/>
          </w:rPr>
          <w:delText xml:space="preserve">désigne </w:delText>
        </w:r>
        <w:r w:rsidR="007700A6" w:rsidRPr="00C0646F" w:rsidDel="00442A10">
          <w:rPr>
            <w:rFonts w:ascii="Calibri" w:hAnsi="Calibri" w:cs="Calibri"/>
            <w:sz w:val="20"/>
            <w:szCs w:val="20"/>
            <w:lang w:val="fr-FR"/>
          </w:rPr>
          <w:delText xml:space="preserve">l’invitation à soumissionner </w:delText>
        </w:r>
        <w:r w:rsidRPr="00C0646F" w:rsidDel="00442A10">
          <w:rPr>
            <w:rFonts w:ascii="Calibri" w:hAnsi="Calibri" w:cs="Calibri"/>
            <w:sz w:val="20"/>
            <w:szCs w:val="20"/>
            <w:lang w:val="fr-FR"/>
          </w:rPr>
          <w:delText>comprenant des instructions et des références préparé</w:delText>
        </w:r>
        <w:r w:rsidR="00F56A0C" w:rsidRPr="00C0646F" w:rsidDel="00442A10">
          <w:rPr>
            <w:rFonts w:ascii="Calibri" w:hAnsi="Calibri" w:cs="Calibri"/>
            <w:sz w:val="20"/>
            <w:szCs w:val="20"/>
            <w:lang w:val="fr-FR"/>
          </w:rPr>
          <w:delText>e</w:delText>
        </w:r>
        <w:r w:rsidRPr="00C0646F" w:rsidDel="00442A10">
          <w:rPr>
            <w:rFonts w:ascii="Calibri" w:hAnsi="Calibri" w:cs="Calibri"/>
            <w:sz w:val="20"/>
            <w:szCs w:val="20"/>
            <w:lang w:val="fr-FR"/>
          </w:rPr>
          <w:delText xml:space="preserve">s par le PNUD pour les besoins de la sélection </w:delText>
        </w:r>
        <w:r w:rsidR="00B54996" w:rsidRPr="00C0646F" w:rsidDel="00442A10">
          <w:rPr>
            <w:rFonts w:ascii="Calibri" w:hAnsi="Calibri" w:cs="Calibri"/>
            <w:sz w:val="20"/>
            <w:szCs w:val="20"/>
            <w:lang w:val="fr-FR"/>
          </w:rPr>
          <w:delText xml:space="preserve">du </w:delText>
        </w:r>
        <w:r w:rsidRPr="00C0646F" w:rsidDel="00442A10">
          <w:rPr>
            <w:rFonts w:ascii="Calibri" w:hAnsi="Calibri" w:cs="Calibri"/>
            <w:sz w:val="20"/>
            <w:szCs w:val="20"/>
            <w:lang w:val="fr-FR"/>
          </w:rPr>
          <w:delText xml:space="preserve">prestataire de services le mieux à même de </w:delText>
        </w:r>
        <w:r w:rsidR="00B54996" w:rsidRPr="00C0646F" w:rsidDel="00442A10">
          <w:rPr>
            <w:rFonts w:ascii="Calibri" w:hAnsi="Calibri" w:cs="Calibri"/>
            <w:sz w:val="20"/>
            <w:szCs w:val="20"/>
            <w:lang w:val="fr-FR"/>
          </w:rPr>
          <w:delText>fournir les services décrits dans les termes de référence</w:delText>
        </w:r>
        <w:r w:rsidRPr="00C0646F" w:rsidDel="00442A10">
          <w:rPr>
            <w:rFonts w:ascii="Calibri" w:hAnsi="Calibri" w:cs="Calibri"/>
            <w:sz w:val="20"/>
            <w:szCs w:val="20"/>
            <w:lang w:val="fr-FR"/>
          </w:rPr>
          <w:delText>.</w:delText>
        </w:r>
      </w:del>
    </w:p>
    <w:p w14:paraId="372E2949" w14:textId="023965E3" w:rsidR="007B3C2C" w:rsidRPr="00C0646F" w:rsidDel="00442A10" w:rsidRDefault="007B3C2C" w:rsidP="007B3C2C">
      <w:pPr>
        <w:pStyle w:val="ListParagraph"/>
        <w:spacing w:line="240" w:lineRule="auto"/>
        <w:ind w:right="-71"/>
        <w:jc w:val="both"/>
        <w:rPr>
          <w:del w:id="313" w:author="Marie Christa Ermite Joseph Fevry" w:date="2018-10-18T15:43:00Z"/>
          <w:rFonts w:ascii="Calibri" w:hAnsi="Calibri" w:cs="Calibri"/>
          <w:sz w:val="20"/>
          <w:szCs w:val="20"/>
          <w:lang w:val="fr-FR"/>
        </w:rPr>
      </w:pPr>
    </w:p>
    <w:p w14:paraId="00F29D3B" w14:textId="61F22E5F" w:rsidR="007B3C2C" w:rsidRPr="00C0646F" w:rsidDel="00442A10" w:rsidRDefault="007B3C2C" w:rsidP="00B3375A">
      <w:pPr>
        <w:pStyle w:val="ListParagraph"/>
        <w:numPr>
          <w:ilvl w:val="0"/>
          <w:numId w:val="10"/>
        </w:numPr>
        <w:spacing w:line="240" w:lineRule="auto"/>
        <w:ind w:right="-71"/>
        <w:jc w:val="both"/>
        <w:rPr>
          <w:del w:id="314" w:author="Marie Christa Ermite Joseph Fevry" w:date="2018-10-18T15:43:00Z"/>
          <w:rFonts w:ascii="Calibri" w:hAnsi="Calibri" w:cs="Calibri"/>
          <w:sz w:val="20"/>
          <w:szCs w:val="20"/>
          <w:lang w:val="fr-FR"/>
        </w:rPr>
      </w:pPr>
      <w:del w:id="315" w:author="Marie Christa Ermite Joseph Fevry" w:date="2018-10-18T15:43:00Z">
        <w:r w:rsidRPr="00C0646F" w:rsidDel="00442A10">
          <w:rPr>
            <w:rFonts w:ascii="Calibri" w:hAnsi="Calibri" w:cs="Calibri"/>
            <w:sz w:val="20"/>
            <w:szCs w:val="20"/>
            <w:lang w:val="fr-FR"/>
          </w:rPr>
          <w:delText>« Services » désigne l’ensemble des tâches et produits livrables demandés par le PNUD aux termes de la RFP.</w:delText>
        </w:r>
      </w:del>
    </w:p>
    <w:p w14:paraId="76868D63" w14:textId="0302F450" w:rsidR="0011347A" w:rsidRPr="00C0646F" w:rsidDel="00442A10" w:rsidRDefault="0011347A">
      <w:pPr>
        <w:widowControl/>
        <w:overflowPunct/>
        <w:adjustRightInd/>
        <w:spacing w:line="276" w:lineRule="auto"/>
        <w:jc w:val="both"/>
        <w:rPr>
          <w:del w:id="316" w:author="Marie Christa Ermite Joseph Fevry" w:date="2018-10-18T15:43:00Z"/>
          <w:rFonts w:ascii="Calibri" w:hAnsi="Calibri" w:cs="Calibri"/>
          <w:sz w:val="20"/>
          <w:szCs w:val="20"/>
          <w:lang w:val="fr-FR"/>
        </w:rPr>
      </w:pPr>
      <w:del w:id="317" w:author="Marie Christa Ermite Joseph Fevry" w:date="2018-10-18T15:43:00Z">
        <w:r w:rsidRPr="00C0646F" w:rsidDel="00442A10">
          <w:rPr>
            <w:rFonts w:ascii="Calibri" w:hAnsi="Calibri" w:cs="Calibri"/>
            <w:sz w:val="20"/>
            <w:szCs w:val="20"/>
            <w:lang w:val="fr-FR"/>
          </w:rPr>
          <w:br w:type="page"/>
        </w:r>
      </w:del>
    </w:p>
    <w:p w14:paraId="22EB0E92" w14:textId="236357D6" w:rsidR="00C560E0" w:rsidRPr="00C0646F" w:rsidDel="00442A10" w:rsidRDefault="00C560E0" w:rsidP="00C560E0">
      <w:pPr>
        <w:pStyle w:val="ListParagraph"/>
        <w:spacing w:line="240" w:lineRule="auto"/>
        <w:ind w:right="-71"/>
        <w:jc w:val="both"/>
        <w:rPr>
          <w:del w:id="318" w:author="Marie Christa Ermite Joseph Fevry" w:date="2018-10-18T15:43:00Z"/>
          <w:rFonts w:ascii="Calibri" w:hAnsi="Calibri" w:cs="Calibri"/>
          <w:sz w:val="20"/>
          <w:szCs w:val="20"/>
          <w:lang w:val="fr-FR"/>
        </w:rPr>
      </w:pPr>
    </w:p>
    <w:p w14:paraId="2E9AC2F1" w14:textId="352D7E1E" w:rsidR="00374BDD" w:rsidRPr="00C0646F" w:rsidDel="00442A10" w:rsidRDefault="00374BDD" w:rsidP="00C560E0">
      <w:pPr>
        <w:pStyle w:val="ListParagraph"/>
        <w:spacing w:line="240" w:lineRule="auto"/>
        <w:ind w:right="-71"/>
        <w:jc w:val="both"/>
        <w:rPr>
          <w:del w:id="319" w:author="Marie Christa Ermite Joseph Fevry" w:date="2018-10-18T15:43:00Z"/>
          <w:rFonts w:ascii="Calibri" w:hAnsi="Calibri" w:cs="Calibri"/>
          <w:sz w:val="20"/>
          <w:szCs w:val="20"/>
          <w:lang w:val="fr-FR"/>
        </w:rPr>
      </w:pPr>
    </w:p>
    <w:p w14:paraId="02357178" w14:textId="0080A7A0" w:rsidR="00C560E0" w:rsidRPr="00C0646F" w:rsidDel="00442A10" w:rsidRDefault="00C560E0" w:rsidP="00B3375A">
      <w:pPr>
        <w:pStyle w:val="ListParagraph"/>
        <w:numPr>
          <w:ilvl w:val="0"/>
          <w:numId w:val="10"/>
        </w:numPr>
        <w:spacing w:line="240" w:lineRule="auto"/>
        <w:ind w:right="-71"/>
        <w:jc w:val="both"/>
        <w:rPr>
          <w:del w:id="320" w:author="Marie Christa Ermite Joseph Fevry" w:date="2018-10-18T15:43:00Z"/>
          <w:rFonts w:ascii="Calibri" w:hAnsi="Calibri" w:cs="Calibri"/>
          <w:sz w:val="20"/>
          <w:szCs w:val="20"/>
          <w:lang w:val="fr-FR"/>
        </w:rPr>
      </w:pPr>
      <w:del w:id="321" w:author="Marie Christa Ermite Joseph Fevry" w:date="2018-10-18T15:43:00Z">
        <w:r w:rsidRPr="00C0646F" w:rsidDel="00442A10">
          <w:rPr>
            <w:rFonts w:ascii="Calibri" w:hAnsi="Calibri" w:cs="Calibri"/>
            <w:i/>
            <w:sz w:val="20"/>
            <w:szCs w:val="20"/>
            <w:lang w:val="fr-FR"/>
          </w:rPr>
          <w:delText>« Informations complémentaires à la RFP »</w:delText>
        </w:r>
        <w:r w:rsidRPr="00C0646F" w:rsidDel="00442A10">
          <w:rPr>
            <w:rFonts w:ascii="Calibri" w:hAnsi="Calibri" w:cs="Calibri"/>
            <w:sz w:val="20"/>
            <w:szCs w:val="20"/>
            <w:lang w:val="fr-FR"/>
          </w:rPr>
          <w:delText xml:space="preserve"> désigne une communication écrite qui est transmise par le PNUD aux soumissionnaires potentiels à tout moment après le lancement de la RFP mais avant la date-limite de dépôt des soumissions et qui contient des explications, des réponses à des demandes de renseignements reçues des soumissionnaires potentiels ou des modifications de l</w:delText>
        </w:r>
        <w:r w:rsidR="009A6C6B"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w:delText>
        </w:r>
      </w:del>
    </w:p>
    <w:p w14:paraId="574EBADF" w14:textId="62AB4DBC" w:rsidR="0011347A" w:rsidRPr="00C0646F" w:rsidDel="00442A10" w:rsidRDefault="0011347A" w:rsidP="0011347A">
      <w:pPr>
        <w:pStyle w:val="ListParagraph"/>
        <w:spacing w:line="240" w:lineRule="auto"/>
        <w:ind w:right="-71"/>
        <w:jc w:val="both"/>
        <w:rPr>
          <w:del w:id="322" w:author="Marie Christa Ermite Joseph Fevry" w:date="2018-10-18T15:43:00Z"/>
          <w:rFonts w:ascii="Calibri" w:hAnsi="Calibri" w:cs="Calibri"/>
          <w:sz w:val="20"/>
          <w:szCs w:val="20"/>
          <w:lang w:val="fr-FR"/>
        </w:rPr>
      </w:pPr>
    </w:p>
    <w:p w14:paraId="0263D249" w14:textId="05EDC75A" w:rsidR="0011347A" w:rsidRPr="00C0646F" w:rsidDel="00442A10" w:rsidRDefault="0011347A" w:rsidP="00B3375A">
      <w:pPr>
        <w:pStyle w:val="ListParagraph"/>
        <w:numPr>
          <w:ilvl w:val="0"/>
          <w:numId w:val="10"/>
        </w:numPr>
        <w:spacing w:line="240" w:lineRule="auto"/>
        <w:ind w:right="-71"/>
        <w:jc w:val="both"/>
        <w:rPr>
          <w:del w:id="323" w:author="Marie Christa Ermite Joseph Fevry" w:date="2018-10-18T15:43:00Z"/>
          <w:rFonts w:ascii="Calibri" w:hAnsi="Calibri" w:cs="Calibri"/>
          <w:sz w:val="20"/>
          <w:szCs w:val="20"/>
          <w:lang w:val="fr-FR"/>
        </w:rPr>
      </w:pPr>
      <w:del w:id="324" w:author="Marie Christa Ermite Joseph Fevry" w:date="2018-10-18T15:43:00Z">
        <w:r w:rsidRPr="00C0646F" w:rsidDel="00442A10">
          <w:rPr>
            <w:rFonts w:ascii="Calibri" w:hAnsi="Calibri" w:cs="Calibri"/>
            <w:i/>
            <w:sz w:val="20"/>
            <w:szCs w:val="20"/>
            <w:lang w:val="fr-FR"/>
          </w:rPr>
          <w:delText>« Termes de référence »</w:delText>
        </w:r>
        <w:r w:rsidRPr="00C0646F" w:rsidDel="00442A10">
          <w:rPr>
            <w:rFonts w:ascii="Calibri" w:hAnsi="Calibri" w:cs="Calibri"/>
            <w:sz w:val="20"/>
            <w:szCs w:val="20"/>
            <w:lang w:val="fr-FR"/>
          </w:rPr>
          <w:delText xml:space="preserve"> (TOR) désigne le document inclus dans la présente RFP à la section 3 qui décrit le</w:delText>
        </w:r>
        <w:r w:rsidR="00910018" w:rsidRPr="00C0646F" w:rsidDel="00442A10">
          <w:rPr>
            <w:rFonts w:ascii="Calibri" w:hAnsi="Calibri" w:cs="Calibri"/>
            <w:sz w:val="20"/>
            <w:szCs w:val="20"/>
            <w:lang w:val="fr-FR"/>
          </w:rPr>
          <w:delText>s</w:delText>
        </w:r>
        <w:r w:rsidRPr="00C0646F" w:rsidDel="00442A10">
          <w:rPr>
            <w:rFonts w:ascii="Calibri" w:hAnsi="Calibri" w:cs="Calibri"/>
            <w:sz w:val="20"/>
            <w:szCs w:val="20"/>
            <w:lang w:val="fr-FR"/>
          </w:rPr>
          <w:delText xml:space="preserve"> objectifs, le contenu des services, les activités, les tâches à accomplir, les responsabilités incombant au soumissionnaire, les résultats et produits livrables escomptés et d’autres informations concernant l’exécution de l’éventail des prestations et services attendus du soumissionnaire retenu.</w:delText>
        </w:r>
      </w:del>
    </w:p>
    <w:p w14:paraId="4A86F9C2" w14:textId="0E057B2D" w:rsidR="00E42F83" w:rsidRPr="00C0646F" w:rsidDel="00442A10" w:rsidRDefault="00E42F83" w:rsidP="00E42F83">
      <w:pPr>
        <w:widowControl/>
        <w:overflowPunct/>
        <w:adjustRightInd/>
        <w:rPr>
          <w:del w:id="325" w:author="Marie Christa Ermite Joseph Fevry" w:date="2018-10-18T15:43:00Z"/>
          <w:rFonts w:ascii="Calibri" w:hAnsi="Calibri" w:cs="Calibri"/>
          <w:sz w:val="20"/>
          <w:szCs w:val="20"/>
          <w:lang w:val="fr-FR"/>
        </w:rPr>
      </w:pPr>
    </w:p>
    <w:p w14:paraId="37286D02" w14:textId="035318A9" w:rsidR="00E42F83" w:rsidRPr="00C0646F" w:rsidDel="00442A10" w:rsidRDefault="00E42F83" w:rsidP="00E42F83">
      <w:pPr>
        <w:rPr>
          <w:del w:id="326" w:author="Marie Christa Ermite Joseph Fevry" w:date="2018-10-18T15:43:00Z"/>
          <w:rFonts w:ascii="Calibri" w:hAnsi="Calibri" w:cs="Calibri"/>
          <w:sz w:val="20"/>
          <w:szCs w:val="20"/>
          <w:lang w:val="fr-FR"/>
        </w:rPr>
      </w:pPr>
    </w:p>
    <w:p w14:paraId="24EAB4EE" w14:textId="25E5BE6C" w:rsidR="00B34F9A" w:rsidRPr="00C0646F" w:rsidDel="00442A10" w:rsidRDefault="00B34F9A" w:rsidP="00E42F83">
      <w:pPr>
        <w:rPr>
          <w:del w:id="327" w:author="Marie Christa Ermite Joseph Fevry" w:date="2018-10-18T15:43:00Z"/>
          <w:rFonts w:ascii="Calibri" w:hAnsi="Calibri" w:cs="Calibri"/>
          <w:sz w:val="20"/>
          <w:szCs w:val="20"/>
          <w:lang w:val="fr-FR"/>
        </w:rPr>
      </w:pPr>
    </w:p>
    <w:p w14:paraId="5B2BC1B6" w14:textId="463DC530" w:rsidR="00E42F83" w:rsidRPr="00C0646F" w:rsidDel="00442A10" w:rsidRDefault="00E42F83" w:rsidP="00B3375A">
      <w:pPr>
        <w:pStyle w:val="ListParagraph"/>
        <w:numPr>
          <w:ilvl w:val="0"/>
          <w:numId w:val="5"/>
        </w:numPr>
        <w:spacing w:line="240" w:lineRule="auto"/>
        <w:ind w:left="360"/>
        <w:rPr>
          <w:del w:id="328" w:author="Marie Christa Ermite Joseph Fevry" w:date="2018-10-18T15:43:00Z"/>
          <w:rFonts w:ascii="Calibri" w:hAnsi="Calibri" w:cs="Calibri"/>
          <w:b/>
          <w:bCs/>
          <w:sz w:val="20"/>
          <w:szCs w:val="20"/>
          <w:lang w:val="fr-FR"/>
        </w:rPr>
      </w:pPr>
      <w:del w:id="329" w:author="Marie Christa Ermite Joseph Fevry" w:date="2018-10-18T15:43:00Z">
        <w:r w:rsidRPr="00C0646F" w:rsidDel="00442A10">
          <w:rPr>
            <w:rFonts w:ascii="Calibri" w:hAnsi="Calibri" w:cs="Calibri"/>
            <w:b/>
            <w:bCs/>
            <w:sz w:val="20"/>
            <w:szCs w:val="20"/>
            <w:lang w:val="fr-FR"/>
          </w:rPr>
          <w:delText>GENERAL</w:delText>
        </w:r>
        <w:r w:rsidR="00B21561" w:rsidRPr="00C0646F" w:rsidDel="00442A10">
          <w:rPr>
            <w:rFonts w:ascii="Calibri" w:hAnsi="Calibri" w:cs="Calibri"/>
            <w:b/>
            <w:bCs/>
            <w:sz w:val="20"/>
            <w:szCs w:val="20"/>
            <w:lang w:val="fr-FR"/>
          </w:rPr>
          <w:delText>ITES</w:delText>
        </w:r>
      </w:del>
    </w:p>
    <w:p w14:paraId="38B34640" w14:textId="4AC28BB8" w:rsidR="00E42F83" w:rsidRPr="00C0646F" w:rsidDel="00442A10" w:rsidRDefault="00E42F83" w:rsidP="00E42F83">
      <w:pPr>
        <w:ind w:left="720" w:hanging="360"/>
        <w:rPr>
          <w:del w:id="330" w:author="Marie Christa Ermite Joseph Fevry" w:date="2018-10-18T15:43:00Z"/>
          <w:rFonts w:ascii="Calibri" w:hAnsi="Calibri" w:cs="Calibri"/>
          <w:sz w:val="20"/>
          <w:szCs w:val="20"/>
          <w:lang w:val="fr-FR"/>
        </w:rPr>
      </w:pPr>
    </w:p>
    <w:p w14:paraId="509AC4A3" w14:textId="1D204CF0" w:rsidR="00B21561" w:rsidRPr="00C0646F" w:rsidDel="00442A10" w:rsidRDefault="00B21561" w:rsidP="00B3375A">
      <w:pPr>
        <w:pStyle w:val="ListParagraph"/>
        <w:numPr>
          <w:ilvl w:val="0"/>
          <w:numId w:val="20"/>
        </w:numPr>
        <w:tabs>
          <w:tab w:val="left" w:pos="720"/>
        </w:tabs>
        <w:spacing w:line="240" w:lineRule="auto"/>
        <w:jc w:val="both"/>
        <w:rPr>
          <w:del w:id="331" w:author="Marie Christa Ermite Joseph Fevry" w:date="2018-10-18T15:43:00Z"/>
          <w:rFonts w:ascii="Calibri" w:hAnsi="Calibri" w:cs="Calibri"/>
          <w:sz w:val="20"/>
          <w:szCs w:val="20"/>
          <w:lang w:val="fr-FR"/>
        </w:rPr>
      </w:pPr>
      <w:del w:id="332" w:author="Marie Christa Ermite Joseph Fevry" w:date="2018-10-18T15:43:00Z">
        <w:r w:rsidRPr="00C0646F" w:rsidDel="00442A10">
          <w:rPr>
            <w:rFonts w:ascii="Calibri" w:hAnsi="Calibri" w:cs="Calibri"/>
            <w:bCs/>
            <w:sz w:val="20"/>
            <w:szCs w:val="20"/>
            <w:lang w:val="fr-FR"/>
          </w:rPr>
          <w:delText>Par les présentes, le PNUD sollicite des soumissions en réponse à la présente invitation à soumissionner (RFP). Les soumissionnaires doivent se conformer strictement à l’ensemble des exigences d</w:delText>
        </w:r>
        <w:r w:rsidR="00374BDD" w:rsidRPr="00C0646F" w:rsidDel="00442A10">
          <w:rPr>
            <w:rFonts w:ascii="Calibri" w:hAnsi="Calibri" w:cs="Calibri"/>
            <w:bCs/>
            <w:sz w:val="20"/>
            <w:szCs w:val="20"/>
            <w:lang w:val="fr-FR"/>
          </w:rPr>
          <w:delText>e la</w:delText>
        </w:r>
        <w:r w:rsidRPr="00C0646F" w:rsidDel="00442A10">
          <w:rPr>
            <w:rFonts w:ascii="Calibri" w:hAnsi="Calibri" w:cs="Calibri"/>
            <w:bCs/>
            <w:sz w:val="20"/>
            <w:szCs w:val="20"/>
            <w:lang w:val="fr-FR"/>
          </w:rPr>
          <w:delText xml:space="preserve"> présent</w:delText>
        </w:r>
        <w:r w:rsidR="00374BDD" w:rsidRPr="00C0646F" w:rsidDel="00442A10">
          <w:rPr>
            <w:rFonts w:ascii="Calibri" w:hAnsi="Calibri" w:cs="Calibri"/>
            <w:bCs/>
            <w:sz w:val="20"/>
            <w:szCs w:val="20"/>
            <w:lang w:val="fr-FR"/>
          </w:rPr>
          <w:delText>e</w:delText>
        </w:r>
        <w:r w:rsidRPr="00C0646F" w:rsidDel="00442A10">
          <w:rPr>
            <w:rFonts w:ascii="Calibri" w:hAnsi="Calibri" w:cs="Calibri"/>
            <w:bCs/>
            <w:sz w:val="20"/>
            <w:szCs w:val="20"/>
            <w:lang w:val="fr-FR"/>
          </w:rPr>
          <w:delText xml:space="preserve"> </w:delText>
        </w:r>
        <w:r w:rsidR="00374BDD" w:rsidRPr="00C0646F" w:rsidDel="00442A10">
          <w:rPr>
            <w:rFonts w:ascii="Calibri" w:hAnsi="Calibri" w:cs="Calibri"/>
            <w:bCs/>
            <w:sz w:val="20"/>
            <w:szCs w:val="20"/>
            <w:lang w:val="fr-FR"/>
          </w:rPr>
          <w:delText>RFP</w:delText>
        </w:r>
        <w:r w:rsidRPr="00C0646F" w:rsidDel="00442A10">
          <w:rPr>
            <w:rFonts w:ascii="Calibri" w:hAnsi="Calibri" w:cs="Calibri"/>
            <w:bCs/>
            <w:sz w:val="20"/>
            <w:szCs w:val="20"/>
            <w:lang w:val="fr-FR"/>
          </w:rPr>
          <w:delText>. Aucun changement, aucune substitution ou autre modification concernant les règles et dispositions figurant dans l</w:delText>
        </w:r>
        <w:r w:rsidR="00374BDD" w:rsidRPr="00C0646F" w:rsidDel="00442A10">
          <w:rPr>
            <w:rFonts w:ascii="Calibri" w:hAnsi="Calibri" w:cs="Calibri"/>
            <w:bCs/>
            <w:sz w:val="20"/>
            <w:szCs w:val="20"/>
            <w:lang w:val="fr-FR"/>
          </w:rPr>
          <w:delText>a</w:delText>
        </w:r>
        <w:r w:rsidRPr="00C0646F" w:rsidDel="00442A10">
          <w:rPr>
            <w:rFonts w:ascii="Calibri" w:hAnsi="Calibri" w:cs="Calibri"/>
            <w:bCs/>
            <w:sz w:val="20"/>
            <w:szCs w:val="20"/>
            <w:lang w:val="fr-FR"/>
          </w:rPr>
          <w:delText xml:space="preserve"> présent</w:delText>
        </w:r>
        <w:r w:rsidR="00374BDD" w:rsidRPr="00C0646F" w:rsidDel="00442A10">
          <w:rPr>
            <w:rFonts w:ascii="Calibri" w:hAnsi="Calibri" w:cs="Calibri"/>
            <w:bCs/>
            <w:sz w:val="20"/>
            <w:szCs w:val="20"/>
            <w:lang w:val="fr-FR"/>
          </w:rPr>
          <w:delText>e</w:delText>
        </w:r>
        <w:r w:rsidRPr="00C0646F" w:rsidDel="00442A10">
          <w:rPr>
            <w:rFonts w:ascii="Calibri" w:hAnsi="Calibri" w:cs="Calibri"/>
            <w:bCs/>
            <w:sz w:val="20"/>
            <w:szCs w:val="20"/>
            <w:lang w:val="fr-FR"/>
          </w:rPr>
          <w:delText xml:space="preserve"> </w:delText>
        </w:r>
        <w:r w:rsidR="00374BDD" w:rsidRPr="00C0646F" w:rsidDel="00442A10">
          <w:rPr>
            <w:rFonts w:ascii="Calibri" w:hAnsi="Calibri" w:cs="Calibri"/>
            <w:bCs/>
            <w:sz w:val="20"/>
            <w:szCs w:val="20"/>
            <w:lang w:val="fr-FR"/>
          </w:rPr>
          <w:delText>RFP</w:delText>
        </w:r>
        <w:r w:rsidRPr="00C0646F" w:rsidDel="00442A10">
          <w:rPr>
            <w:rFonts w:ascii="Calibri" w:hAnsi="Calibri" w:cs="Calibri"/>
            <w:bCs/>
            <w:sz w:val="20"/>
            <w:szCs w:val="20"/>
            <w:lang w:val="fr-FR"/>
          </w:rPr>
          <w:delText xml:space="preserve"> ne peut être effectué ou supposé sans instruction ou approbation écrite du PNUD prenant la forme d’informations complémentaires à l</w:delText>
        </w:r>
        <w:r w:rsidR="00374BDD" w:rsidRPr="00C0646F" w:rsidDel="00442A10">
          <w:rPr>
            <w:rFonts w:ascii="Calibri" w:hAnsi="Calibri" w:cs="Calibri"/>
            <w:bCs/>
            <w:sz w:val="20"/>
            <w:szCs w:val="20"/>
            <w:lang w:val="fr-FR"/>
          </w:rPr>
          <w:delText>a RFP</w:delText>
        </w:r>
        <w:r w:rsidRPr="00C0646F" w:rsidDel="00442A10">
          <w:rPr>
            <w:rFonts w:ascii="Calibri" w:hAnsi="Calibri" w:cs="Calibri"/>
            <w:bCs/>
            <w:sz w:val="20"/>
            <w:szCs w:val="20"/>
            <w:lang w:val="fr-FR"/>
          </w:rPr>
          <w:delText>.</w:delText>
        </w:r>
      </w:del>
    </w:p>
    <w:p w14:paraId="5C7694AE" w14:textId="7B345366" w:rsidR="00B21561" w:rsidRPr="00C0646F" w:rsidDel="00442A10" w:rsidRDefault="00B21561" w:rsidP="00B21561">
      <w:pPr>
        <w:tabs>
          <w:tab w:val="left" w:pos="720"/>
        </w:tabs>
        <w:ind w:left="720" w:hanging="360"/>
        <w:jc w:val="both"/>
        <w:rPr>
          <w:del w:id="333" w:author="Marie Christa Ermite Joseph Fevry" w:date="2018-10-18T15:43:00Z"/>
          <w:rFonts w:ascii="Calibri" w:hAnsi="Calibri" w:cs="Calibri"/>
          <w:sz w:val="20"/>
          <w:szCs w:val="20"/>
          <w:lang w:val="fr-FR"/>
        </w:rPr>
      </w:pPr>
    </w:p>
    <w:p w14:paraId="4C32AD87" w14:textId="5EE6EF77" w:rsidR="00B21561" w:rsidRPr="00C0646F" w:rsidDel="00442A10" w:rsidRDefault="00B21561" w:rsidP="00B21561">
      <w:pPr>
        <w:tabs>
          <w:tab w:val="left" w:pos="720"/>
        </w:tabs>
        <w:ind w:left="720" w:hanging="360"/>
        <w:jc w:val="both"/>
        <w:rPr>
          <w:del w:id="334" w:author="Marie Christa Ermite Joseph Fevry" w:date="2018-10-18T15:43:00Z"/>
          <w:rFonts w:ascii="Calibri" w:hAnsi="Calibri" w:cs="Calibri"/>
          <w:sz w:val="20"/>
          <w:szCs w:val="20"/>
          <w:lang w:val="fr-FR"/>
        </w:rPr>
      </w:pPr>
      <w:del w:id="335" w:author="Marie Christa Ermite Joseph Fevry" w:date="2018-10-18T15:43:00Z">
        <w:r w:rsidRPr="00C0646F" w:rsidDel="00442A10">
          <w:rPr>
            <w:rFonts w:ascii="Calibri" w:hAnsi="Calibri" w:cs="Calibri"/>
            <w:sz w:val="20"/>
            <w:szCs w:val="20"/>
            <w:lang w:val="fr-FR"/>
          </w:rPr>
          <w:delText xml:space="preserve">2. </w:delText>
        </w:r>
        <w:r w:rsidRPr="00C0646F" w:rsidDel="00442A10">
          <w:rPr>
            <w:rFonts w:ascii="Calibri" w:hAnsi="Calibri" w:cs="Calibri"/>
            <w:sz w:val="20"/>
            <w:szCs w:val="20"/>
            <w:lang w:val="fr-FR"/>
          </w:rPr>
          <w:tab/>
          <w:delText>Le dépôt d’une soumission emportera reconnaissance par le soumissionnaire que l’ensemble des obligations prévues par l</w:delText>
        </w:r>
        <w:r w:rsidR="00374BDD" w:rsidRPr="00C0646F" w:rsidDel="00442A10">
          <w:rPr>
            <w:rFonts w:ascii="Calibri" w:hAnsi="Calibri" w:cs="Calibri"/>
            <w:sz w:val="20"/>
            <w:szCs w:val="20"/>
            <w:lang w:val="fr-FR"/>
          </w:rPr>
          <w:delText>a</w:delText>
        </w:r>
        <w:r w:rsidRPr="00C0646F" w:rsidDel="00442A10">
          <w:rPr>
            <w:rFonts w:ascii="Calibri" w:hAnsi="Calibri" w:cs="Calibri"/>
            <w:sz w:val="20"/>
            <w:szCs w:val="20"/>
            <w:lang w:val="fr-FR"/>
          </w:rPr>
          <w:delText xml:space="preserve"> présent</w:delText>
        </w:r>
        <w:r w:rsidR="00374BDD" w:rsidRPr="00C0646F" w:rsidDel="00442A10">
          <w:rPr>
            <w:rFonts w:ascii="Calibri" w:hAnsi="Calibri" w:cs="Calibri"/>
            <w:sz w:val="20"/>
            <w:szCs w:val="20"/>
            <w:lang w:val="fr-FR"/>
          </w:rPr>
          <w:delText>e</w:delText>
        </w:r>
        <w:r w:rsidRPr="00C0646F" w:rsidDel="00442A10">
          <w:rPr>
            <w:rFonts w:ascii="Calibri" w:hAnsi="Calibri" w:cs="Calibri"/>
            <w:sz w:val="20"/>
            <w:szCs w:val="20"/>
            <w:lang w:val="fr-FR"/>
          </w:rPr>
          <w:delText xml:space="preserve"> </w:delText>
        </w:r>
        <w:r w:rsidR="00374BDD" w:rsidRPr="00C0646F" w:rsidDel="00442A10">
          <w:rPr>
            <w:rFonts w:ascii="Calibri" w:hAnsi="Calibri" w:cs="Calibri"/>
            <w:sz w:val="20"/>
            <w:szCs w:val="20"/>
            <w:lang w:val="fr-FR"/>
          </w:rPr>
          <w:delText>RFP</w:delText>
        </w:r>
        <w:r w:rsidRPr="00C0646F" w:rsidDel="00442A10">
          <w:rPr>
            <w:rFonts w:ascii="Calibri" w:hAnsi="Calibri" w:cs="Calibri"/>
            <w:sz w:val="20"/>
            <w:szCs w:val="20"/>
            <w:lang w:val="fr-FR"/>
          </w:rPr>
          <w:delText xml:space="preserve"> seront respectées et, sauf indication contraire, le soumissionnaire a lu, compris et accepté l’ensemble des instructions figurant dans l</w:delText>
        </w:r>
        <w:r w:rsidR="00374BDD" w:rsidRPr="00C0646F" w:rsidDel="00442A10">
          <w:rPr>
            <w:rFonts w:ascii="Calibri" w:hAnsi="Calibri" w:cs="Calibri"/>
            <w:sz w:val="20"/>
            <w:szCs w:val="20"/>
            <w:lang w:val="fr-FR"/>
          </w:rPr>
          <w:delText>a</w:delText>
        </w:r>
        <w:r w:rsidRPr="00C0646F" w:rsidDel="00442A10">
          <w:rPr>
            <w:rFonts w:ascii="Calibri" w:hAnsi="Calibri" w:cs="Calibri"/>
            <w:sz w:val="20"/>
            <w:szCs w:val="20"/>
            <w:lang w:val="fr-FR"/>
          </w:rPr>
          <w:delText xml:space="preserve"> présent</w:delText>
        </w:r>
        <w:r w:rsidR="00374BDD" w:rsidRPr="00C0646F" w:rsidDel="00442A10">
          <w:rPr>
            <w:rFonts w:ascii="Calibri" w:hAnsi="Calibri" w:cs="Calibri"/>
            <w:sz w:val="20"/>
            <w:szCs w:val="20"/>
            <w:lang w:val="fr-FR"/>
          </w:rPr>
          <w:delText>e</w:delText>
        </w:r>
        <w:r w:rsidRPr="00C0646F" w:rsidDel="00442A10">
          <w:rPr>
            <w:rFonts w:ascii="Calibri" w:hAnsi="Calibri" w:cs="Calibri"/>
            <w:sz w:val="20"/>
            <w:szCs w:val="20"/>
            <w:lang w:val="fr-FR"/>
          </w:rPr>
          <w:delText xml:space="preserve"> </w:delText>
        </w:r>
        <w:r w:rsidR="00374BDD" w:rsidRPr="00C0646F" w:rsidDel="00442A10">
          <w:rPr>
            <w:rFonts w:ascii="Calibri" w:hAnsi="Calibri" w:cs="Calibri"/>
            <w:sz w:val="20"/>
            <w:szCs w:val="20"/>
            <w:lang w:val="fr-FR"/>
          </w:rPr>
          <w:delText>RFP</w:delText>
        </w:r>
        <w:r w:rsidRPr="00C0646F" w:rsidDel="00442A10">
          <w:rPr>
            <w:rFonts w:ascii="Calibri" w:hAnsi="Calibri" w:cs="Calibri"/>
            <w:sz w:val="20"/>
            <w:szCs w:val="20"/>
            <w:lang w:val="fr-FR"/>
          </w:rPr>
          <w:delText>.</w:delText>
        </w:r>
      </w:del>
    </w:p>
    <w:p w14:paraId="4F37F779" w14:textId="5C7DA343" w:rsidR="00B21561" w:rsidRPr="00C0646F" w:rsidDel="00442A10" w:rsidRDefault="00B21561" w:rsidP="00B21561">
      <w:pPr>
        <w:tabs>
          <w:tab w:val="left" w:pos="720"/>
        </w:tabs>
        <w:ind w:left="720" w:hanging="360"/>
        <w:jc w:val="both"/>
        <w:rPr>
          <w:del w:id="336" w:author="Marie Christa Ermite Joseph Fevry" w:date="2018-10-18T15:43:00Z"/>
          <w:rFonts w:ascii="Calibri" w:hAnsi="Calibri" w:cs="Calibri"/>
          <w:sz w:val="20"/>
          <w:szCs w:val="20"/>
          <w:lang w:val="fr-FR"/>
        </w:rPr>
      </w:pPr>
    </w:p>
    <w:p w14:paraId="311DB839" w14:textId="7484E628" w:rsidR="00B21561" w:rsidRPr="00C0646F" w:rsidDel="00442A10" w:rsidRDefault="00B21561" w:rsidP="00B21561">
      <w:pPr>
        <w:tabs>
          <w:tab w:val="left" w:pos="720"/>
        </w:tabs>
        <w:ind w:left="720" w:hanging="360"/>
        <w:jc w:val="both"/>
        <w:rPr>
          <w:del w:id="337" w:author="Marie Christa Ermite Joseph Fevry" w:date="2018-10-18T15:43:00Z"/>
          <w:rFonts w:ascii="Calibri" w:hAnsi="Calibri" w:cs="Calibri"/>
          <w:sz w:val="20"/>
          <w:szCs w:val="20"/>
          <w:lang w:val="fr-FR"/>
        </w:rPr>
      </w:pPr>
      <w:del w:id="338" w:author="Marie Christa Ermite Joseph Fevry" w:date="2018-10-18T15:43:00Z">
        <w:r w:rsidRPr="00C0646F" w:rsidDel="00442A10">
          <w:rPr>
            <w:rFonts w:ascii="Calibri" w:hAnsi="Calibri" w:cs="Calibri"/>
            <w:sz w:val="20"/>
            <w:szCs w:val="20"/>
            <w:lang w:val="fr-FR"/>
          </w:rPr>
          <w:delText xml:space="preserve">3. </w:delText>
        </w:r>
        <w:r w:rsidRPr="00C0646F" w:rsidDel="00442A10">
          <w:rPr>
            <w:rFonts w:ascii="Calibri" w:hAnsi="Calibri" w:cs="Calibri"/>
            <w:sz w:val="20"/>
            <w:szCs w:val="20"/>
            <w:lang w:val="fr-FR"/>
          </w:rPr>
          <w:tab/>
          <w:delText>Toute soumission déposée sera considérée comme constituant une offre du soumissionnaire et ne vaudra pas ou n’emportera pas implicitement acceptation d’une quelconque soumission par le PNUD. Le PNUD n’est aucunement tenu d’attribuer un contrat à un quelconque soumissionnaire dans le cadre d</w:delText>
        </w:r>
        <w:r w:rsidR="00374BDD" w:rsidRPr="00C0646F" w:rsidDel="00442A10">
          <w:rPr>
            <w:rFonts w:ascii="Calibri" w:hAnsi="Calibri" w:cs="Calibri"/>
            <w:sz w:val="20"/>
            <w:szCs w:val="20"/>
            <w:lang w:val="fr-FR"/>
          </w:rPr>
          <w:delText>e la</w:delText>
        </w:r>
        <w:r w:rsidRPr="00C0646F" w:rsidDel="00442A10">
          <w:rPr>
            <w:rFonts w:ascii="Calibri" w:hAnsi="Calibri" w:cs="Calibri"/>
            <w:sz w:val="20"/>
            <w:szCs w:val="20"/>
            <w:lang w:val="fr-FR"/>
          </w:rPr>
          <w:delText xml:space="preserve"> présent</w:delText>
        </w:r>
        <w:r w:rsidR="00374BDD" w:rsidRPr="00C0646F" w:rsidDel="00442A10">
          <w:rPr>
            <w:rFonts w:ascii="Calibri" w:hAnsi="Calibri" w:cs="Calibri"/>
            <w:sz w:val="20"/>
            <w:szCs w:val="20"/>
            <w:lang w:val="fr-FR"/>
          </w:rPr>
          <w:delText>e</w:delText>
        </w:r>
        <w:r w:rsidRPr="00C0646F" w:rsidDel="00442A10">
          <w:rPr>
            <w:rFonts w:ascii="Calibri" w:hAnsi="Calibri" w:cs="Calibri"/>
            <w:sz w:val="20"/>
            <w:szCs w:val="20"/>
            <w:lang w:val="fr-FR"/>
          </w:rPr>
          <w:delText xml:space="preserve"> </w:delText>
        </w:r>
        <w:r w:rsidR="00374BDD" w:rsidRPr="00C0646F" w:rsidDel="00442A10">
          <w:rPr>
            <w:rFonts w:ascii="Calibri" w:hAnsi="Calibri" w:cs="Calibri"/>
            <w:sz w:val="20"/>
            <w:szCs w:val="20"/>
            <w:lang w:val="fr-FR"/>
          </w:rPr>
          <w:delText>RFP</w:delText>
        </w:r>
        <w:r w:rsidRPr="00C0646F" w:rsidDel="00442A10">
          <w:rPr>
            <w:rFonts w:ascii="Calibri" w:hAnsi="Calibri" w:cs="Calibri"/>
            <w:sz w:val="20"/>
            <w:szCs w:val="20"/>
            <w:lang w:val="fr-FR"/>
          </w:rPr>
          <w:delText>.</w:delText>
        </w:r>
      </w:del>
    </w:p>
    <w:p w14:paraId="5C311F53" w14:textId="297E7C8D" w:rsidR="00B21561" w:rsidRPr="00C0646F" w:rsidDel="00442A10" w:rsidRDefault="00B21561" w:rsidP="00B21561">
      <w:pPr>
        <w:tabs>
          <w:tab w:val="left" w:pos="720"/>
        </w:tabs>
        <w:ind w:left="720" w:hanging="360"/>
        <w:jc w:val="both"/>
        <w:rPr>
          <w:del w:id="339" w:author="Marie Christa Ermite Joseph Fevry" w:date="2018-10-18T15:43:00Z"/>
          <w:rFonts w:ascii="Calibri" w:hAnsi="Calibri" w:cs="Calibri"/>
          <w:sz w:val="20"/>
          <w:szCs w:val="20"/>
          <w:lang w:val="fr-FR"/>
        </w:rPr>
      </w:pPr>
    </w:p>
    <w:p w14:paraId="638B8AF7" w14:textId="678E665B" w:rsidR="00C0646F" w:rsidDel="00442A10" w:rsidRDefault="00B21561" w:rsidP="00B21561">
      <w:pPr>
        <w:pStyle w:val="ListParagraph"/>
        <w:spacing w:line="240" w:lineRule="auto"/>
        <w:ind w:hanging="360"/>
        <w:jc w:val="both"/>
        <w:rPr>
          <w:del w:id="340" w:author="Marie Christa Ermite Joseph Fevry" w:date="2018-10-18T15:43:00Z"/>
          <w:rFonts w:ascii="Calibri" w:hAnsi="Calibri" w:cs="Calibri"/>
          <w:sz w:val="20"/>
          <w:szCs w:val="20"/>
          <w:lang w:val="fr-FR"/>
        </w:rPr>
      </w:pPr>
      <w:del w:id="341" w:author="Marie Christa Ermite Joseph Fevry" w:date="2018-10-18T15:43:00Z">
        <w:r w:rsidRPr="00C0646F" w:rsidDel="00442A10">
          <w:rPr>
            <w:rFonts w:ascii="Calibri" w:hAnsi="Calibri" w:cs="Calibri"/>
            <w:sz w:val="20"/>
            <w:szCs w:val="20"/>
            <w:lang w:val="fr-FR"/>
          </w:rPr>
          <w:delText>4.</w:delText>
        </w:r>
        <w:r w:rsidRPr="00C0646F" w:rsidDel="00442A10">
          <w:rPr>
            <w:rFonts w:ascii="Calibri" w:hAnsi="Calibri" w:cs="Calibri"/>
            <w:sz w:val="20"/>
            <w:szCs w:val="20"/>
            <w:lang w:val="fr-FR"/>
          </w:rPr>
          <w:tab/>
          <w:delText xml:space="preserve">Le PNUD applique une politique de tolérance zéro vis-à-vis des pratiques interdites, telles que la fraude, la corruption, la collusion, les pratiques contraires à l’éthique et l’obstruction. Le PNUD </w:delText>
        </w:r>
        <w:r w:rsidRPr="00930CEE" w:rsidDel="00442A10">
          <w:rPr>
            <w:rFonts w:ascii="Calibri" w:hAnsi="Calibri" w:cs="Calibri"/>
            <w:sz w:val="20"/>
            <w:szCs w:val="20"/>
            <w:lang w:val="fr-FR"/>
          </w:rPr>
          <w:delText>s’est engagé à prévenir, identifier et sanctionner l’ensemble des actes frauduleux et de corruption commis contre le PNUD et les tiers participant aux activités du PNUD. (Un exposé complet de ces politiques peut être consulté par l’intermédiaire des liens suivants :</w:delText>
        </w:r>
      </w:del>
    </w:p>
    <w:p w14:paraId="7B5F216F" w14:textId="15C256AE" w:rsidR="00C0646F" w:rsidDel="00442A10" w:rsidRDefault="00C0646F" w:rsidP="00B21561">
      <w:pPr>
        <w:pStyle w:val="ListParagraph"/>
        <w:spacing w:line="240" w:lineRule="auto"/>
        <w:ind w:hanging="360"/>
        <w:jc w:val="both"/>
        <w:rPr>
          <w:del w:id="342" w:author="Marie Christa Ermite Joseph Fevry" w:date="2018-10-18T15:43:00Z"/>
          <w:rFonts w:ascii="Calibri" w:hAnsi="Calibri" w:cs="Calibri"/>
          <w:sz w:val="20"/>
          <w:szCs w:val="20"/>
        </w:rPr>
      </w:pPr>
      <w:del w:id="343" w:author="Marie Christa Ermite Joseph Fevry" w:date="2018-10-18T15:43:00Z">
        <w:r w:rsidDel="00442A10">
          <w:rPr>
            <w:rFonts w:ascii="Calibri" w:hAnsi="Calibri" w:cs="Calibri"/>
            <w:sz w:val="20"/>
            <w:szCs w:val="20"/>
            <w:lang w:val="fr-FR"/>
          </w:rPr>
          <w:delText xml:space="preserve">       </w:delText>
        </w:r>
        <w:r w:rsidR="00B21561" w:rsidRPr="00930CEE" w:rsidDel="00442A10">
          <w:rPr>
            <w:rFonts w:ascii="Calibri" w:hAnsi="Calibri" w:cs="Calibri"/>
            <w:sz w:val="20"/>
            <w:szCs w:val="20"/>
            <w:lang w:val="fr-FR"/>
          </w:rPr>
          <w:delText xml:space="preserve"> </w:delText>
        </w:r>
        <w:r w:rsidR="00B17660" w:rsidDel="00442A10">
          <w:fldChar w:fldCharType="begin"/>
        </w:r>
        <w:r w:rsidR="00B17660" w:rsidDel="00442A10">
          <w:delInstrText xml:space="preserve"> HYPERLINK "http://www.undp.org/content/dam/undp/library/corporate/Transparency/UNDP_Anti-fraud_Policy_French_FINAL.pdf" </w:delInstrText>
        </w:r>
        <w:r w:rsidR="00B17660" w:rsidDel="00442A10">
          <w:fldChar w:fldCharType="separate"/>
        </w:r>
        <w:r w:rsidRPr="00FA3782" w:rsidDel="00442A10">
          <w:rPr>
            <w:rStyle w:val="Hyperlink"/>
            <w:rFonts w:ascii="Calibri" w:hAnsi="Calibri" w:cs="Calibri"/>
            <w:sz w:val="20"/>
            <w:szCs w:val="20"/>
          </w:rPr>
          <w:delText>http://www.undp.org/content/dam/undp/library/corporate/Transparency/UNDP_Anti-fraud_Policy_French_FINAL.pdf</w:delText>
        </w:r>
        <w:r w:rsidR="00B17660" w:rsidDel="00442A10">
          <w:rPr>
            <w:rStyle w:val="Hyperlink"/>
            <w:rFonts w:ascii="Calibri" w:hAnsi="Calibri" w:cs="Calibri"/>
            <w:sz w:val="20"/>
            <w:szCs w:val="20"/>
          </w:rPr>
          <w:fldChar w:fldCharType="end"/>
        </w:r>
        <w:r w:rsidDel="00442A10">
          <w:rPr>
            <w:rFonts w:ascii="Calibri" w:hAnsi="Calibri" w:cs="Calibri"/>
            <w:sz w:val="20"/>
            <w:szCs w:val="20"/>
          </w:rPr>
          <w:delText xml:space="preserve"> </w:delText>
        </w:r>
      </w:del>
    </w:p>
    <w:p w14:paraId="0B929B42" w14:textId="7302421D" w:rsidR="00C0646F" w:rsidDel="00442A10" w:rsidRDefault="00C0646F" w:rsidP="00B21561">
      <w:pPr>
        <w:pStyle w:val="ListParagraph"/>
        <w:spacing w:line="240" w:lineRule="auto"/>
        <w:ind w:hanging="360"/>
        <w:jc w:val="both"/>
        <w:rPr>
          <w:del w:id="344" w:author="Marie Christa Ermite Joseph Fevry" w:date="2018-10-18T15:43:00Z"/>
          <w:rFonts w:ascii="Calibri" w:hAnsi="Calibri" w:cs="Calibri"/>
          <w:sz w:val="20"/>
          <w:szCs w:val="20"/>
        </w:rPr>
      </w:pPr>
      <w:del w:id="345" w:author="Marie Christa Ermite Joseph Fevry" w:date="2018-10-18T15:43:00Z">
        <w:r w:rsidDel="00442A10">
          <w:rPr>
            <w:rFonts w:ascii="Calibri" w:hAnsi="Calibri" w:cs="Calibri"/>
            <w:sz w:val="20"/>
            <w:szCs w:val="20"/>
          </w:rPr>
          <w:delText xml:space="preserve">        et</w:delText>
        </w:r>
      </w:del>
    </w:p>
    <w:p w14:paraId="125AF73D" w14:textId="7126AA30" w:rsidR="00C0646F" w:rsidRPr="00C0646F" w:rsidDel="00442A10" w:rsidRDefault="00C0646F" w:rsidP="00B21561">
      <w:pPr>
        <w:pStyle w:val="ListParagraph"/>
        <w:spacing w:line="240" w:lineRule="auto"/>
        <w:ind w:hanging="360"/>
        <w:jc w:val="both"/>
        <w:rPr>
          <w:del w:id="346" w:author="Marie Christa Ermite Joseph Fevry" w:date="2018-10-18T15:43:00Z"/>
          <w:rFonts w:ascii="Calibri" w:hAnsi="Calibri" w:cs="Calibri"/>
          <w:sz w:val="20"/>
          <w:szCs w:val="20"/>
          <w:lang w:val="fr-FR"/>
        </w:rPr>
      </w:pPr>
      <w:del w:id="347" w:author="Marie Christa Ermite Joseph Fevry" w:date="2018-10-18T15:43:00Z">
        <w:r w:rsidDel="00442A10">
          <w:rPr>
            <w:rFonts w:ascii="Calibri" w:hAnsi="Calibri" w:cs="Calibri"/>
            <w:sz w:val="20"/>
            <w:szCs w:val="20"/>
            <w:lang w:val="fr-FR"/>
          </w:rPr>
          <w:delText xml:space="preserve">        </w:delText>
        </w:r>
        <w:r w:rsidR="00B17660" w:rsidDel="00442A10">
          <w:fldChar w:fldCharType="begin"/>
        </w:r>
        <w:r w:rsidR="00B17660" w:rsidDel="00442A10">
          <w:delInstrText xml:space="preserve"> HYPERLINK "http://www.undp.org/content/undp/en/home/operations/procurement/protestandsanctions" </w:delInstrText>
        </w:r>
        <w:r w:rsidR="00B17660" w:rsidDel="00442A10">
          <w:fldChar w:fldCharType="separate"/>
        </w:r>
        <w:r w:rsidRPr="00C0646F" w:rsidDel="00442A10">
          <w:rPr>
            <w:rStyle w:val="Hyperlink"/>
            <w:rFonts w:ascii="Calibri" w:hAnsi="Calibri" w:cs="Calibri"/>
            <w:sz w:val="20"/>
            <w:szCs w:val="20"/>
          </w:rPr>
          <w:delText>http://www.undp.org/content/undp/en/home/operations/procurement/protestandsanctions</w:delText>
        </w:r>
        <w:r w:rsidR="00B17660" w:rsidDel="00442A10">
          <w:rPr>
            <w:rStyle w:val="Hyperlink"/>
            <w:rFonts w:ascii="Calibri" w:hAnsi="Calibri" w:cs="Calibri"/>
            <w:sz w:val="20"/>
            <w:szCs w:val="20"/>
          </w:rPr>
          <w:fldChar w:fldCharType="end"/>
        </w:r>
        <w:r w:rsidRPr="00C0646F" w:rsidDel="00442A10">
          <w:rPr>
            <w:rFonts w:ascii="Calibri" w:hAnsi="Calibri" w:cs="Calibri"/>
            <w:sz w:val="20"/>
            <w:szCs w:val="20"/>
          </w:rPr>
          <w:delText>).</w:delText>
        </w:r>
      </w:del>
    </w:p>
    <w:p w14:paraId="46CBA4D8" w14:textId="735BE45A" w:rsidR="00B21561" w:rsidRPr="00C0646F" w:rsidDel="00442A10" w:rsidRDefault="00B21561" w:rsidP="00B21561">
      <w:pPr>
        <w:pStyle w:val="ListParagraph"/>
        <w:spacing w:line="240" w:lineRule="auto"/>
        <w:ind w:hanging="360"/>
        <w:jc w:val="both"/>
        <w:rPr>
          <w:del w:id="348" w:author="Marie Christa Ermite Joseph Fevry" w:date="2018-10-18T15:43:00Z"/>
          <w:rFonts w:ascii="Calibri" w:hAnsi="Calibri" w:cs="Calibri"/>
          <w:sz w:val="20"/>
          <w:szCs w:val="20"/>
        </w:rPr>
      </w:pPr>
    </w:p>
    <w:p w14:paraId="0D7FC977" w14:textId="275446B6" w:rsidR="00B21561" w:rsidRPr="00C0646F" w:rsidDel="00442A10" w:rsidRDefault="00B21561" w:rsidP="00B21561">
      <w:pPr>
        <w:tabs>
          <w:tab w:val="left" w:pos="720"/>
        </w:tabs>
        <w:ind w:left="720" w:hanging="360"/>
        <w:jc w:val="both"/>
        <w:rPr>
          <w:del w:id="349" w:author="Marie Christa Ermite Joseph Fevry" w:date="2018-10-18T15:43:00Z"/>
          <w:rFonts w:ascii="Calibri" w:hAnsi="Calibri" w:cs="Calibri"/>
          <w:sz w:val="20"/>
          <w:szCs w:val="20"/>
          <w:lang w:val="fr-FR"/>
        </w:rPr>
      </w:pPr>
    </w:p>
    <w:p w14:paraId="7A608948" w14:textId="72728E47" w:rsidR="00B21561" w:rsidRPr="00C0646F" w:rsidDel="00442A10" w:rsidRDefault="00B21561" w:rsidP="00B21561">
      <w:pPr>
        <w:tabs>
          <w:tab w:val="left" w:pos="720"/>
        </w:tabs>
        <w:ind w:left="720" w:hanging="360"/>
        <w:jc w:val="both"/>
        <w:rPr>
          <w:del w:id="350" w:author="Marie Christa Ermite Joseph Fevry" w:date="2018-10-18T15:43:00Z"/>
          <w:rFonts w:ascii="Calibri" w:hAnsi="Calibri" w:cs="Calibri"/>
          <w:sz w:val="20"/>
          <w:szCs w:val="20"/>
          <w:lang w:val="fr-FR"/>
        </w:rPr>
      </w:pPr>
      <w:del w:id="351" w:author="Marie Christa Ermite Joseph Fevry" w:date="2018-10-18T15:43:00Z">
        <w:r w:rsidRPr="00C0646F" w:rsidDel="00442A10">
          <w:rPr>
            <w:rFonts w:ascii="Calibri" w:hAnsi="Calibri" w:cs="Calibri"/>
            <w:sz w:val="20"/>
            <w:szCs w:val="20"/>
            <w:lang w:val="fr-FR"/>
          </w:rPr>
          <w:delText xml:space="preserve">5. </w:delText>
        </w:r>
        <w:r w:rsidRPr="00C0646F" w:rsidDel="00442A10">
          <w:rPr>
            <w:rFonts w:ascii="Calibri" w:hAnsi="Calibri" w:cs="Calibri"/>
            <w:sz w:val="20"/>
            <w:szCs w:val="20"/>
            <w:lang w:val="fr-FR"/>
          </w:rPr>
          <w:tab/>
          <w:delText xml:space="preserve">Le PNUD exige de l’ensemble des soumissionnaires qui répondront </w:delText>
        </w:r>
        <w:r w:rsidR="00374BDD" w:rsidRPr="00C0646F" w:rsidDel="00442A10">
          <w:rPr>
            <w:rFonts w:ascii="Calibri" w:hAnsi="Calibri" w:cs="Calibri"/>
            <w:sz w:val="20"/>
            <w:szCs w:val="20"/>
            <w:lang w:val="fr-FR"/>
          </w:rPr>
          <w:delText>à la</w:delText>
        </w:r>
        <w:r w:rsidRPr="00C0646F" w:rsidDel="00442A10">
          <w:rPr>
            <w:rFonts w:ascii="Calibri" w:hAnsi="Calibri" w:cs="Calibri"/>
            <w:sz w:val="20"/>
            <w:szCs w:val="20"/>
            <w:lang w:val="fr-FR"/>
          </w:rPr>
          <w:delText xml:space="preserve"> présent</w:delText>
        </w:r>
        <w:r w:rsidR="00374BDD" w:rsidRPr="00C0646F" w:rsidDel="00442A10">
          <w:rPr>
            <w:rFonts w:ascii="Calibri" w:hAnsi="Calibri" w:cs="Calibri"/>
            <w:sz w:val="20"/>
            <w:szCs w:val="20"/>
            <w:lang w:val="fr-FR"/>
          </w:rPr>
          <w:delText>e</w:delText>
        </w:r>
        <w:r w:rsidRPr="00C0646F" w:rsidDel="00442A10">
          <w:rPr>
            <w:rFonts w:ascii="Calibri" w:hAnsi="Calibri" w:cs="Calibri"/>
            <w:sz w:val="20"/>
            <w:szCs w:val="20"/>
            <w:lang w:val="fr-FR"/>
          </w:rPr>
          <w:delText xml:space="preserve"> </w:delText>
        </w:r>
        <w:r w:rsidR="00374BDD" w:rsidRPr="00C0646F" w:rsidDel="00442A10">
          <w:rPr>
            <w:rFonts w:ascii="Calibri" w:hAnsi="Calibri" w:cs="Calibri"/>
            <w:sz w:val="20"/>
            <w:szCs w:val="20"/>
            <w:lang w:val="fr-FR"/>
          </w:rPr>
          <w:delText>RFP</w:delText>
        </w:r>
        <w:r w:rsidRPr="00C0646F" w:rsidDel="00442A10">
          <w:rPr>
            <w:rFonts w:ascii="Calibri" w:hAnsi="Calibri" w:cs="Calibri"/>
            <w:sz w:val="20"/>
            <w:szCs w:val="20"/>
            <w:lang w:val="fr-FR"/>
          </w:rPr>
          <w:delText xml:space="preserve"> qu’ils se conduisent de manière professionnelle, objective et impartiale et qu’ils privilégient en toutes circonstances les intérêts du PNUD. Les soumissionnaires doivent strictement éviter tout conflit avec d’autres engagements ou leurs propres intérêts et ne pas tenir compte de travaux futurs. Tous les soumissionnaires qui s’avèreront être en situation de conflit d’intérêts seront éliminés. Sans limiter la généralité de ce qui précède, les soumissionnaires et leurs sociétés affiliées seront considérés comme étant en situation de conflit d’intérêts vis-à-vis d’une ou de plusieurs parties dans le cadre de la présente procédure d’</w:delText>
        </w:r>
        <w:r w:rsidR="00CB6D8A" w:rsidRPr="00C0646F" w:rsidDel="00442A10">
          <w:rPr>
            <w:rFonts w:ascii="Calibri" w:hAnsi="Calibri" w:cs="Calibri"/>
            <w:sz w:val="20"/>
            <w:szCs w:val="20"/>
            <w:lang w:val="fr-FR"/>
          </w:rPr>
          <w:delText>invitation à soumissionner</w:delText>
        </w:r>
        <w:r w:rsidRPr="00C0646F" w:rsidDel="00442A10">
          <w:rPr>
            <w:rFonts w:ascii="Calibri" w:hAnsi="Calibri" w:cs="Calibri"/>
            <w:sz w:val="20"/>
            <w:szCs w:val="20"/>
            <w:lang w:val="fr-FR"/>
          </w:rPr>
          <w:delText xml:space="preserve"> lorsque :</w:delText>
        </w:r>
      </w:del>
    </w:p>
    <w:p w14:paraId="647F920E" w14:textId="2FC92637" w:rsidR="00B34F9A" w:rsidRPr="00C0646F" w:rsidDel="00442A10" w:rsidRDefault="00B34F9A" w:rsidP="00B21561">
      <w:pPr>
        <w:tabs>
          <w:tab w:val="left" w:pos="720"/>
        </w:tabs>
        <w:ind w:left="720" w:hanging="360"/>
        <w:jc w:val="both"/>
        <w:rPr>
          <w:del w:id="352" w:author="Marie Christa Ermite Joseph Fevry" w:date="2018-10-18T15:43:00Z"/>
          <w:rFonts w:ascii="Calibri" w:hAnsi="Calibri" w:cs="Calibri"/>
          <w:sz w:val="20"/>
          <w:szCs w:val="20"/>
          <w:lang w:val="fr-FR"/>
        </w:rPr>
      </w:pPr>
    </w:p>
    <w:p w14:paraId="0D130984" w14:textId="3F2AB838" w:rsidR="00B34F9A" w:rsidRPr="004F6F3D" w:rsidDel="00442A10" w:rsidRDefault="00B34F9A" w:rsidP="004550A4">
      <w:pPr>
        <w:pStyle w:val="Heading3"/>
        <w:rPr>
          <w:del w:id="353" w:author="Marie Christa Ermite Joseph Fevry" w:date="2018-10-18T15:43:00Z"/>
          <w:b w:val="0"/>
        </w:rPr>
      </w:pPr>
      <w:del w:id="354" w:author="Marie Christa Ermite Joseph Fevry" w:date="2018-10-18T15:43:00Z">
        <w:r w:rsidRPr="004F6F3D" w:rsidDel="00442A10">
          <w:rPr>
            <w:b w:val="0"/>
            <w:i w:val="0"/>
          </w:rPr>
          <w:delText>5.1</w:delText>
        </w:r>
        <w:r w:rsidRPr="00930CEE" w:rsidDel="00442A10">
          <w:tab/>
        </w:r>
        <w:r w:rsidRPr="004F6F3D" w:rsidDel="00442A10">
          <w:rPr>
            <w:b w:val="0"/>
          </w:rPr>
          <w:delText>ils seront ou auront été par le passé liés à une société, ou à l’une de ses sociétés affiliées, ayant été engagée par le PNUD pour fournir des services au titre de la préparation d</w:delText>
        </w:r>
        <w:r w:rsidR="00D40721" w:rsidRPr="004F6F3D" w:rsidDel="00442A10">
          <w:rPr>
            <w:b w:val="0"/>
          </w:rPr>
          <w:delText>e la conception</w:delText>
        </w:r>
        <w:r w:rsidRPr="004F6F3D" w:rsidDel="00442A10">
          <w:rPr>
            <w:b w:val="0"/>
          </w:rPr>
          <w:delText>, des spécifications, des termes de référence, de l’analyse/estimation des coûts et des autres documents devant être utilisés pour l’achat de</w:delText>
        </w:r>
        <w:r w:rsidR="006153B0" w:rsidRPr="004F6F3D" w:rsidDel="00442A10">
          <w:rPr>
            <w:b w:val="0"/>
          </w:rPr>
          <w:delText>s</w:delText>
        </w:r>
        <w:r w:rsidRPr="004F6F3D" w:rsidDel="00442A10">
          <w:rPr>
            <w:b w:val="0"/>
          </w:rPr>
          <w:delText xml:space="preserve"> biens et services dans le cadre de la présente procédure de sélection ;</w:delText>
        </w:r>
      </w:del>
    </w:p>
    <w:p w14:paraId="2E60CC0B" w14:textId="64EA0848" w:rsidR="00E8616F" w:rsidRPr="004F6F3D" w:rsidDel="00442A10" w:rsidRDefault="00E8616F" w:rsidP="00E8616F">
      <w:pPr>
        <w:rPr>
          <w:del w:id="355" w:author="Marie Christa Ermite Joseph Fevry" w:date="2018-10-18T15:43:00Z"/>
          <w:lang w:val="fr-FR"/>
        </w:rPr>
      </w:pPr>
    </w:p>
    <w:p w14:paraId="52809996" w14:textId="014CA2B4" w:rsidR="00E8616F" w:rsidRPr="004F6F3D" w:rsidDel="00442A10" w:rsidRDefault="00E8616F" w:rsidP="00E8616F">
      <w:pPr>
        <w:rPr>
          <w:del w:id="356" w:author="Marie Christa Ermite Joseph Fevry" w:date="2018-10-18T15:43:00Z"/>
          <w:lang w:val="fr-FR"/>
        </w:rPr>
      </w:pPr>
    </w:p>
    <w:p w14:paraId="2A90F64C" w14:textId="16FE922D" w:rsidR="00B34F9A" w:rsidRPr="004F6F3D" w:rsidDel="00442A10" w:rsidRDefault="00B34F9A" w:rsidP="004550A4">
      <w:pPr>
        <w:pStyle w:val="Heading3"/>
        <w:rPr>
          <w:del w:id="357" w:author="Marie Christa Ermite Joseph Fevry" w:date="2018-10-18T15:43:00Z"/>
          <w:b w:val="0"/>
        </w:rPr>
      </w:pPr>
      <w:del w:id="358" w:author="Marie Christa Ermite Joseph Fevry" w:date="2018-10-18T15:43:00Z">
        <w:r w:rsidRPr="004F6F3D" w:rsidDel="00442A10">
          <w:rPr>
            <w:b w:val="0"/>
          </w:rPr>
          <w:delText>5.2</w:delText>
        </w:r>
        <w:r w:rsidRPr="004F6F3D" w:rsidDel="00442A10">
          <w:rPr>
            <w:b w:val="0"/>
          </w:rPr>
          <w:tab/>
        </w:r>
        <w:r w:rsidR="00287D5D" w:rsidRPr="004F6F3D" w:rsidDel="00442A10">
          <w:rPr>
            <w:b w:val="0"/>
          </w:rPr>
          <w:delText xml:space="preserve">ils </w:delText>
        </w:r>
        <w:r w:rsidRPr="004F6F3D" w:rsidDel="00442A10">
          <w:rPr>
            <w:b w:val="0"/>
          </w:rPr>
          <w:delText>auront participé à la préparation et/ou à la conception du programme/projet relatif aux services demandés aux termes d</w:delText>
        </w:r>
        <w:r w:rsidR="00D40721" w:rsidRPr="004F6F3D" w:rsidDel="00442A10">
          <w:rPr>
            <w:b w:val="0"/>
          </w:rPr>
          <w:delText>e la présente RFP</w:delText>
        </w:r>
        <w:r w:rsidRPr="004F6F3D" w:rsidDel="00442A10">
          <w:rPr>
            <w:b w:val="0"/>
          </w:rPr>
          <w:delText> ; ou</w:delText>
        </w:r>
      </w:del>
    </w:p>
    <w:p w14:paraId="16457D2E" w14:textId="03882273" w:rsidR="00B34F9A" w:rsidRPr="004F6F3D" w:rsidDel="00442A10" w:rsidRDefault="00B34F9A" w:rsidP="004550A4">
      <w:pPr>
        <w:pStyle w:val="Heading3"/>
        <w:rPr>
          <w:del w:id="359" w:author="Marie Christa Ermite Joseph Fevry" w:date="2018-10-18T15:43:00Z"/>
          <w:b w:val="0"/>
        </w:rPr>
      </w:pPr>
      <w:del w:id="360" w:author="Marie Christa Ermite Joseph Fevry" w:date="2018-10-18T15:43:00Z">
        <w:r w:rsidRPr="004F6F3D" w:rsidDel="00442A10">
          <w:rPr>
            <w:b w:val="0"/>
          </w:rPr>
          <w:delText>5.3</w:delText>
        </w:r>
        <w:r w:rsidRPr="004F6F3D" w:rsidDel="00442A10">
          <w:rPr>
            <w:b w:val="0"/>
          </w:rPr>
          <w:tab/>
        </w:r>
        <w:r w:rsidR="00287D5D" w:rsidRPr="004F6F3D" w:rsidDel="00442A10">
          <w:rPr>
            <w:b w:val="0"/>
          </w:rPr>
          <w:delText xml:space="preserve">ils </w:delText>
        </w:r>
        <w:r w:rsidRPr="004F6F3D" w:rsidDel="00442A10">
          <w:rPr>
            <w:b w:val="0"/>
          </w:rPr>
          <w:delText xml:space="preserve">seront considérés comme étant en situation de conflit pour toute autre motif qui pourra être retenu par le PNUD ou à sa seule et entière discrétion. </w:delText>
        </w:r>
      </w:del>
    </w:p>
    <w:p w14:paraId="02E010B3" w14:textId="189E4835" w:rsidR="00B34F9A" w:rsidRPr="00C0646F" w:rsidDel="00442A10" w:rsidRDefault="00B34F9A" w:rsidP="00B34F9A">
      <w:pPr>
        <w:rPr>
          <w:del w:id="361" w:author="Marie Christa Ermite Joseph Fevry" w:date="2018-10-18T15:43:00Z"/>
          <w:rFonts w:ascii="Calibri" w:hAnsi="Calibri" w:cs="Calibri"/>
          <w:sz w:val="20"/>
          <w:szCs w:val="20"/>
          <w:lang w:val="fr-FR"/>
        </w:rPr>
      </w:pPr>
    </w:p>
    <w:p w14:paraId="68ED6556" w14:textId="38E60F08" w:rsidR="00B34F9A" w:rsidRPr="00C0646F" w:rsidDel="00442A10" w:rsidRDefault="00B34F9A" w:rsidP="00B34F9A">
      <w:pPr>
        <w:ind w:left="720"/>
        <w:jc w:val="both"/>
        <w:rPr>
          <w:del w:id="362" w:author="Marie Christa Ermite Joseph Fevry" w:date="2018-10-18T15:43:00Z"/>
          <w:rFonts w:ascii="Calibri" w:hAnsi="Calibri" w:cs="Calibri"/>
          <w:sz w:val="20"/>
          <w:szCs w:val="20"/>
          <w:lang w:val="fr-FR"/>
        </w:rPr>
      </w:pPr>
      <w:del w:id="363" w:author="Marie Christa Ermite Joseph Fevry" w:date="2018-10-18T15:43:00Z">
        <w:r w:rsidRPr="00C0646F" w:rsidDel="00442A10">
          <w:rPr>
            <w:rFonts w:ascii="Calibri" w:hAnsi="Calibri" w:cs="Calibri"/>
            <w:sz w:val="20"/>
            <w:szCs w:val="20"/>
            <w:lang w:val="fr-FR"/>
          </w:rPr>
          <w:delText>En cas d’incertitude concernant l’interprétation d’une situation susceptible de constituer un conflit d’intérêts, les soumissionnaires doivent en informer le PNUD et lui demander de confirmer s’il s’agit ou non d’une situation de conflit d’intérêts.</w:delText>
        </w:r>
      </w:del>
    </w:p>
    <w:p w14:paraId="76558AEE" w14:textId="6CDB7CBF" w:rsidR="00B34F9A" w:rsidRPr="00C0646F" w:rsidDel="00442A10" w:rsidRDefault="00B34F9A" w:rsidP="00B34F9A">
      <w:pPr>
        <w:ind w:left="720"/>
        <w:jc w:val="both"/>
        <w:rPr>
          <w:del w:id="364" w:author="Marie Christa Ermite Joseph Fevry" w:date="2018-10-18T15:43:00Z"/>
          <w:rFonts w:ascii="Calibri" w:hAnsi="Calibri" w:cs="Calibri"/>
          <w:sz w:val="20"/>
          <w:szCs w:val="20"/>
          <w:lang w:val="fr-FR"/>
        </w:rPr>
      </w:pPr>
    </w:p>
    <w:p w14:paraId="4ABFB283" w14:textId="62B89FA7" w:rsidR="00B34F9A" w:rsidRPr="00C0646F" w:rsidDel="00442A10" w:rsidRDefault="00B34F9A" w:rsidP="00B34F9A">
      <w:pPr>
        <w:ind w:left="720" w:hanging="360"/>
        <w:jc w:val="both"/>
        <w:rPr>
          <w:del w:id="365" w:author="Marie Christa Ermite Joseph Fevry" w:date="2018-10-18T15:43:00Z"/>
          <w:rFonts w:ascii="Calibri" w:hAnsi="Calibri" w:cs="Calibri"/>
          <w:sz w:val="20"/>
          <w:szCs w:val="20"/>
          <w:lang w:val="fr-FR"/>
        </w:rPr>
      </w:pPr>
      <w:del w:id="366" w:author="Marie Christa Ermite Joseph Fevry" w:date="2018-10-18T15:43:00Z">
        <w:r w:rsidRPr="00C0646F" w:rsidDel="00442A10">
          <w:rPr>
            <w:rFonts w:ascii="Calibri" w:hAnsi="Calibri" w:cs="Calibri"/>
            <w:sz w:val="20"/>
            <w:szCs w:val="20"/>
            <w:lang w:val="fr-FR"/>
          </w:rPr>
          <w:delText>6.</w:delText>
        </w:r>
        <w:r w:rsidRPr="00C0646F" w:rsidDel="00442A10">
          <w:rPr>
            <w:rFonts w:ascii="Calibri" w:hAnsi="Calibri" w:cs="Calibri"/>
            <w:sz w:val="20"/>
            <w:szCs w:val="20"/>
            <w:lang w:val="fr-FR"/>
          </w:rPr>
          <w:tab/>
          <w:delText xml:space="preserve">De même, les </w:delText>
        </w:r>
        <w:r w:rsidR="00576FAF" w:rsidRPr="00C0646F" w:rsidDel="00442A10">
          <w:rPr>
            <w:rFonts w:ascii="Calibri" w:hAnsi="Calibri" w:cs="Calibri"/>
            <w:sz w:val="20"/>
            <w:szCs w:val="20"/>
            <w:lang w:val="fr-FR"/>
          </w:rPr>
          <w:delText xml:space="preserve">soumissionnaires doivent divulguer dans leurs soumissions </w:delText>
        </w:r>
        <w:r w:rsidR="00D82C6B" w:rsidRPr="00C0646F" w:rsidDel="00442A10">
          <w:rPr>
            <w:rFonts w:ascii="Calibri" w:hAnsi="Calibri" w:cs="Calibri"/>
            <w:sz w:val="20"/>
            <w:szCs w:val="20"/>
            <w:lang w:val="fr-FR"/>
          </w:rPr>
          <w:delText>les informations suivantes :</w:delText>
        </w:r>
      </w:del>
    </w:p>
    <w:p w14:paraId="373034B7" w14:textId="5FD1A8FA" w:rsidR="00B34F9A" w:rsidRPr="00C0646F" w:rsidDel="00442A10" w:rsidRDefault="00B34F9A" w:rsidP="00B34F9A">
      <w:pPr>
        <w:ind w:left="1080" w:hanging="360"/>
        <w:jc w:val="both"/>
        <w:rPr>
          <w:del w:id="367" w:author="Marie Christa Ermite Joseph Fevry" w:date="2018-10-18T15:43:00Z"/>
          <w:rFonts w:ascii="Calibri" w:hAnsi="Calibri" w:cs="Calibri"/>
          <w:sz w:val="20"/>
          <w:szCs w:val="20"/>
          <w:lang w:val="fr-FR"/>
        </w:rPr>
      </w:pPr>
    </w:p>
    <w:p w14:paraId="4F632440" w14:textId="5B6473C3" w:rsidR="00B34F9A" w:rsidRPr="00C0646F" w:rsidDel="00442A10" w:rsidRDefault="002410A6" w:rsidP="00B3375A">
      <w:pPr>
        <w:pStyle w:val="ListParagraph"/>
        <w:numPr>
          <w:ilvl w:val="1"/>
          <w:numId w:val="31"/>
        </w:numPr>
        <w:spacing w:line="240" w:lineRule="auto"/>
        <w:ind w:left="1080"/>
        <w:jc w:val="both"/>
        <w:rPr>
          <w:del w:id="368" w:author="Marie Christa Ermite Joseph Fevry" w:date="2018-10-18T15:43:00Z"/>
          <w:rFonts w:ascii="Calibri" w:hAnsi="Calibri" w:cs="Calibri"/>
          <w:sz w:val="20"/>
          <w:szCs w:val="20"/>
          <w:lang w:val="fr-FR"/>
        </w:rPr>
      </w:pPr>
      <w:del w:id="369" w:author="Marie Christa Ermite Joseph Fevry" w:date="2018-10-18T15:43:00Z">
        <w:r w:rsidRPr="00C0646F" w:rsidDel="00442A10">
          <w:rPr>
            <w:rFonts w:ascii="Calibri" w:hAnsi="Calibri" w:cs="Calibri"/>
            <w:sz w:val="20"/>
            <w:szCs w:val="20"/>
            <w:lang w:val="fr-FR"/>
          </w:rPr>
          <w:delText>s’ils sont</w:delText>
        </w:r>
        <w:r w:rsidR="00B34F9A" w:rsidRPr="00C0646F" w:rsidDel="00442A10">
          <w:rPr>
            <w:rFonts w:ascii="Calibri" w:hAnsi="Calibri" w:cs="Calibri"/>
            <w:sz w:val="20"/>
            <w:szCs w:val="20"/>
            <w:lang w:val="fr-FR"/>
          </w:rPr>
          <w:delText xml:space="preserve"> les propriétaires, copropriétaires, dirigeants, administrateurs, actionnaires dominants de tout partenaire de réalisation </w:delText>
        </w:r>
        <w:r w:rsidRPr="00C0646F" w:rsidDel="00442A10">
          <w:rPr>
            <w:rFonts w:ascii="Calibri" w:hAnsi="Calibri" w:cs="Calibri"/>
            <w:sz w:val="20"/>
            <w:szCs w:val="20"/>
            <w:lang w:val="fr-FR"/>
          </w:rPr>
          <w:delText>recevant des services</w:delText>
        </w:r>
        <w:r w:rsidR="00B34F9A" w:rsidRPr="00C0646F" w:rsidDel="00442A10">
          <w:rPr>
            <w:rFonts w:ascii="Calibri" w:hAnsi="Calibri" w:cs="Calibri"/>
            <w:sz w:val="20"/>
            <w:szCs w:val="20"/>
            <w:lang w:val="fr-FR"/>
          </w:rPr>
          <w:delText xml:space="preserve"> dans le cadre d</w:delText>
        </w:r>
        <w:r w:rsidRPr="00C0646F" w:rsidDel="00442A10">
          <w:rPr>
            <w:rFonts w:ascii="Calibri" w:hAnsi="Calibri" w:cs="Calibri"/>
            <w:sz w:val="20"/>
            <w:szCs w:val="20"/>
            <w:lang w:val="fr-FR"/>
          </w:rPr>
          <w:delText>e la</w:delText>
        </w:r>
        <w:r w:rsidR="00B34F9A" w:rsidRPr="00C0646F" w:rsidDel="00442A10">
          <w:rPr>
            <w:rFonts w:ascii="Calibri" w:hAnsi="Calibri" w:cs="Calibri"/>
            <w:sz w:val="20"/>
            <w:szCs w:val="20"/>
            <w:lang w:val="fr-FR"/>
          </w:rPr>
          <w:delText xml:space="preserve"> présent</w:delText>
        </w:r>
        <w:r w:rsidRPr="00C0646F" w:rsidDel="00442A10">
          <w:rPr>
            <w:rFonts w:ascii="Calibri" w:hAnsi="Calibri" w:cs="Calibri"/>
            <w:sz w:val="20"/>
            <w:szCs w:val="20"/>
            <w:lang w:val="fr-FR"/>
          </w:rPr>
          <w:delText>e RFP</w:delText>
        </w:r>
        <w:r w:rsidR="00B34F9A" w:rsidRPr="00C0646F" w:rsidDel="00442A10">
          <w:rPr>
            <w:rFonts w:ascii="Calibri" w:hAnsi="Calibri" w:cs="Calibri"/>
            <w:sz w:val="20"/>
            <w:szCs w:val="20"/>
            <w:lang w:val="fr-FR"/>
          </w:rPr>
          <w:delText xml:space="preserve"> ou </w:delText>
        </w:r>
        <w:r w:rsidRPr="00C0646F" w:rsidDel="00442A10">
          <w:rPr>
            <w:rFonts w:ascii="Calibri" w:hAnsi="Calibri" w:cs="Calibri"/>
            <w:sz w:val="20"/>
            <w:szCs w:val="20"/>
            <w:lang w:val="fr-FR"/>
          </w:rPr>
          <w:delText xml:space="preserve">si </w:delText>
        </w:r>
        <w:r w:rsidR="00B34F9A" w:rsidRPr="00C0646F" w:rsidDel="00442A10">
          <w:rPr>
            <w:rFonts w:ascii="Calibri" w:hAnsi="Calibri" w:cs="Calibri"/>
            <w:sz w:val="20"/>
            <w:szCs w:val="20"/>
            <w:lang w:val="fr-FR"/>
          </w:rPr>
          <w:delText>le</w:delText>
        </w:r>
        <w:r w:rsidRPr="00C0646F" w:rsidDel="00442A10">
          <w:rPr>
            <w:rFonts w:ascii="Calibri" w:hAnsi="Calibri" w:cs="Calibri"/>
            <w:sz w:val="20"/>
            <w:szCs w:val="20"/>
            <w:lang w:val="fr-FR"/>
          </w:rPr>
          <w:delText>ur</w:delText>
        </w:r>
        <w:r w:rsidR="00B34F9A" w:rsidRPr="00C0646F" w:rsidDel="00442A10">
          <w:rPr>
            <w:rFonts w:ascii="Calibri" w:hAnsi="Calibri" w:cs="Calibri"/>
            <w:sz w:val="20"/>
            <w:szCs w:val="20"/>
            <w:lang w:val="fr-FR"/>
          </w:rPr>
          <w:delText xml:space="preserve"> personnel clé fait partie de la famille d’un fonctionnaire du PNUD exerçant des responsabilités dans les fonctions d’achat et/ou le gouvernement du pays concerné ; et</w:delText>
        </w:r>
      </w:del>
    </w:p>
    <w:p w14:paraId="297287F0" w14:textId="70D7EEC2" w:rsidR="00B34F9A" w:rsidRPr="00C0646F" w:rsidDel="00442A10" w:rsidRDefault="00B34F9A" w:rsidP="00B34F9A">
      <w:pPr>
        <w:ind w:left="1080" w:hanging="360"/>
        <w:jc w:val="both"/>
        <w:rPr>
          <w:del w:id="370" w:author="Marie Christa Ermite Joseph Fevry" w:date="2018-10-18T15:43:00Z"/>
          <w:rFonts w:ascii="Calibri" w:hAnsi="Calibri" w:cs="Calibri"/>
          <w:sz w:val="20"/>
          <w:szCs w:val="20"/>
          <w:lang w:val="fr-FR"/>
        </w:rPr>
      </w:pPr>
      <w:del w:id="371" w:author="Marie Christa Ermite Joseph Fevry" w:date="2018-10-18T15:43:00Z">
        <w:r w:rsidRPr="00C0646F" w:rsidDel="00442A10">
          <w:rPr>
            <w:rFonts w:ascii="Calibri" w:hAnsi="Calibri" w:cs="Calibri"/>
            <w:sz w:val="20"/>
            <w:szCs w:val="20"/>
            <w:lang w:val="fr-FR"/>
          </w:rPr>
          <w:delText>6.2</w:delText>
        </w:r>
        <w:r w:rsidRPr="00C0646F" w:rsidDel="00442A10">
          <w:rPr>
            <w:rFonts w:ascii="Calibri" w:hAnsi="Calibri" w:cs="Calibri"/>
            <w:sz w:val="20"/>
            <w:szCs w:val="20"/>
            <w:lang w:val="fr-FR"/>
          </w:rPr>
          <w:tab/>
          <w:delText>les autres situations susceptibles de donner lieu, réellement ou en apparence, à un conflit d’intérêts, une collusion ou des pratiques déloyales.</w:delText>
        </w:r>
      </w:del>
    </w:p>
    <w:p w14:paraId="29D5D01D" w14:textId="26EF7F17" w:rsidR="00B34F9A" w:rsidRPr="00930CEE" w:rsidDel="00442A10" w:rsidRDefault="00B34F9A" w:rsidP="004550A4">
      <w:pPr>
        <w:pStyle w:val="Heading3"/>
        <w:rPr>
          <w:del w:id="372" w:author="Marie Christa Ermite Joseph Fevry" w:date="2018-10-18T15:43:00Z"/>
        </w:rPr>
      </w:pPr>
    </w:p>
    <w:p w14:paraId="0A9DBEC8" w14:textId="6EF75A43" w:rsidR="00B34F9A" w:rsidRPr="00930CEE" w:rsidDel="00442A10" w:rsidRDefault="00B34F9A" w:rsidP="004550A4">
      <w:pPr>
        <w:pStyle w:val="Heading3"/>
        <w:rPr>
          <w:del w:id="373" w:author="Marie Christa Ermite Joseph Fevry" w:date="2018-10-18T15:43:00Z"/>
        </w:rPr>
      </w:pPr>
      <w:del w:id="374" w:author="Marie Christa Ermite Joseph Fevry" w:date="2018-10-18T15:43:00Z">
        <w:r w:rsidRPr="00930CEE" w:rsidDel="00442A10">
          <w:delText xml:space="preserve">La non-divulgation de telles informations pourra entraîner le rejet de la </w:delText>
        </w:r>
        <w:r w:rsidR="00BD06E6" w:rsidRPr="00930CEE" w:rsidDel="00442A10">
          <w:delText xml:space="preserve">ou des </w:delText>
        </w:r>
        <w:r w:rsidRPr="00930CEE" w:rsidDel="00442A10">
          <w:delText>soumission</w:delText>
        </w:r>
        <w:r w:rsidR="00BD06E6" w:rsidRPr="00930CEE" w:rsidDel="00442A10">
          <w:delText>s concernées</w:delText>
        </w:r>
        <w:r w:rsidRPr="00930CEE" w:rsidDel="00442A10">
          <w:delText>.</w:delText>
        </w:r>
      </w:del>
    </w:p>
    <w:p w14:paraId="60ACB4C1" w14:textId="224EAFE2" w:rsidR="00B34F9A" w:rsidRPr="00C0646F" w:rsidDel="00442A10" w:rsidRDefault="00B34F9A" w:rsidP="00B34F9A">
      <w:pPr>
        <w:rPr>
          <w:del w:id="375" w:author="Marie Christa Ermite Joseph Fevry" w:date="2018-10-18T15:43:00Z"/>
          <w:rFonts w:ascii="Calibri" w:hAnsi="Calibri" w:cs="Calibri"/>
          <w:sz w:val="20"/>
          <w:szCs w:val="20"/>
          <w:lang w:val="fr-FR"/>
        </w:rPr>
      </w:pPr>
    </w:p>
    <w:p w14:paraId="5C9F2F7F" w14:textId="59641D60" w:rsidR="00B34F9A" w:rsidRPr="00C0646F" w:rsidDel="00442A10" w:rsidRDefault="00B34F9A" w:rsidP="00B34F9A">
      <w:pPr>
        <w:ind w:left="720" w:hanging="360"/>
        <w:jc w:val="both"/>
        <w:rPr>
          <w:del w:id="376" w:author="Marie Christa Ermite Joseph Fevry" w:date="2018-10-18T15:43:00Z"/>
          <w:rFonts w:ascii="Calibri" w:hAnsi="Calibri" w:cs="Calibri"/>
          <w:sz w:val="20"/>
          <w:szCs w:val="20"/>
          <w:lang w:val="fr-FR"/>
        </w:rPr>
      </w:pPr>
      <w:del w:id="377" w:author="Marie Christa Ermite Joseph Fevry" w:date="2018-10-18T15:43:00Z">
        <w:r w:rsidRPr="00C0646F" w:rsidDel="00442A10">
          <w:rPr>
            <w:rFonts w:ascii="Calibri" w:hAnsi="Calibri" w:cs="Calibri"/>
            <w:sz w:val="20"/>
            <w:szCs w:val="20"/>
            <w:lang w:val="fr-FR"/>
          </w:rPr>
          <w:delText xml:space="preserve">7. </w:delText>
        </w:r>
        <w:r w:rsidRPr="00C0646F" w:rsidDel="00442A10">
          <w:rPr>
            <w:rFonts w:ascii="Calibri" w:hAnsi="Calibri" w:cs="Calibri"/>
            <w:sz w:val="20"/>
            <w:szCs w:val="20"/>
            <w:lang w:val="fr-FR"/>
          </w:rPr>
          <w:tab/>
          <w:delText>L’admissibilité des soumissionnaires détenus totalement ou partiellement par le gouvernement dépendra de l’évaluation et de l’examen approfondis par le PNUD de divers facteurs tels que leur enregistrement en tant qu’entité indépendante, l’ampleur de la participation du gouvernement, la réception de subventions, leur mandat, l’accès aux informations dans le cadre d</w:delText>
        </w:r>
        <w:r w:rsidR="00C9739D" w:rsidRPr="00C0646F" w:rsidDel="00442A10">
          <w:rPr>
            <w:rFonts w:ascii="Calibri" w:hAnsi="Calibri" w:cs="Calibri"/>
            <w:sz w:val="20"/>
            <w:szCs w:val="20"/>
            <w:lang w:val="fr-FR"/>
          </w:rPr>
          <w:delText>e la</w:delText>
        </w:r>
        <w:r w:rsidRPr="00C0646F" w:rsidDel="00442A10">
          <w:rPr>
            <w:rFonts w:ascii="Calibri" w:hAnsi="Calibri" w:cs="Calibri"/>
            <w:sz w:val="20"/>
            <w:szCs w:val="20"/>
            <w:lang w:val="fr-FR"/>
          </w:rPr>
          <w:delText xml:space="preserve"> présent</w:delText>
        </w:r>
        <w:r w:rsidR="00C9739D" w:rsidRPr="00C0646F" w:rsidDel="00442A10">
          <w:rPr>
            <w:rFonts w:ascii="Calibri" w:hAnsi="Calibri" w:cs="Calibri"/>
            <w:sz w:val="20"/>
            <w:szCs w:val="20"/>
            <w:lang w:val="fr-FR"/>
          </w:rPr>
          <w:delText>e RFP</w:delText>
        </w:r>
        <w:r w:rsidRPr="00C0646F" w:rsidDel="00442A10">
          <w:rPr>
            <w:rFonts w:ascii="Calibri" w:hAnsi="Calibri" w:cs="Calibri"/>
            <w:sz w:val="20"/>
            <w:szCs w:val="20"/>
            <w:lang w:val="fr-FR"/>
          </w:rPr>
          <w:delText>, ainsi que d’autres facteurs pouvant créer un avantage indu par rapport à d’autres soumissionnaires et entraîner le rejet final de la soumission.</w:delText>
        </w:r>
      </w:del>
    </w:p>
    <w:p w14:paraId="61EDFDBE" w14:textId="70C7BE85" w:rsidR="00B34F9A" w:rsidRPr="00C0646F" w:rsidDel="00442A10" w:rsidRDefault="00B34F9A" w:rsidP="00B34F9A">
      <w:pPr>
        <w:ind w:left="720" w:hanging="360"/>
        <w:rPr>
          <w:del w:id="378" w:author="Marie Christa Ermite Joseph Fevry" w:date="2018-10-18T15:43:00Z"/>
          <w:rFonts w:ascii="Calibri" w:hAnsi="Calibri" w:cs="Calibri"/>
          <w:sz w:val="20"/>
          <w:szCs w:val="20"/>
          <w:lang w:val="fr-FR"/>
        </w:rPr>
      </w:pPr>
    </w:p>
    <w:p w14:paraId="022C3D5D" w14:textId="4EED56AF" w:rsidR="00B34F9A" w:rsidRPr="00C0646F" w:rsidDel="00442A10" w:rsidRDefault="00B34F9A" w:rsidP="00B34F9A">
      <w:pPr>
        <w:ind w:left="720" w:hanging="360"/>
        <w:rPr>
          <w:del w:id="379" w:author="Marie Christa Ermite Joseph Fevry" w:date="2018-10-18T15:43:00Z"/>
          <w:rFonts w:ascii="Calibri" w:hAnsi="Calibri" w:cs="Calibri"/>
          <w:sz w:val="20"/>
          <w:szCs w:val="20"/>
          <w:lang w:val="fr-FR"/>
        </w:rPr>
      </w:pPr>
      <w:del w:id="380" w:author="Marie Christa Ermite Joseph Fevry" w:date="2018-10-18T15:43:00Z">
        <w:r w:rsidRPr="00C0646F" w:rsidDel="00442A10">
          <w:rPr>
            <w:rFonts w:ascii="Calibri" w:hAnsi="Calibri" w:cs="Calibri"/>
            <w:sz w:val="20"/>
            <w:szCs w:val="20"/>
            <w:lang w:val="fr-FR"/>
          </w:rPr>
          <w:delText xml:space="preserve">8. </w:delText>
        </w:r>
        <w:r w:rsidRPr="00C0646F" w:rsidDel="00442A10">
          <w:rPr>
            <w:rFonts w:ascii="Calibri" w:hAnsi="Calibri" w:cs="Calibri"/>
            <w:sz w:val="20"/>
            <w:szCs w:val="20"/>
            <w:lang w:val="fr-FR"/>
          </w:rPr>
          <w:tab/>
          <w:delText xml:space="preserve">Tous les soumissionnaires doivent se conformer au code de conduite </w:delText>
        </w:r>
        <w:r w:rsidRPr="00930CEE" w:rsidDel="00442A10">
          <w:rPr>
            <w:rFonts w:ascii="Calibri" w:hAnsi="Calibri" w:cs="Calibri"/>
            <w:sz w:val="20"/>
            <w:szCs w:val="20"/>
            <w:lang w:val="fr-FR"/>
          </w:rPr>
          <w:delText>à l’intention des fournisseurs de l’Organisation des Nations Unies qui peut être consulté par l’intermédiaire du lien suivant :</w:delText>
        </w:r>
        <w:r w:rsidRPr="00C0646F" w:rsidDel="00442A10">
          <w:rPr>
            <w:rFonts w:ascii="Calibri" w:hAnsi="Calibri" w:cs="Calibri"/>
            <w:sz w:val="20"/>
            <w:szCs w:val="20"/>
            <w:lang w:val="fr-FR"/>
          </w:rPr>
          <w:delText xml:space="preserve"> </w:delText>
        </w:r>
        <w:r w:rsidR="00B17660" w:rsidDel="00442A10">
          <w:fldChar w:fldCharType="begin"/>
        </w:r>
        <w:r w:rsidR="00B17660" w:rsidDel="00442A10">
          <w:delInstrText xml:space="preserve"> HYPERLINK "http://web.ng.undp.org/procurement/undp-supplier-code-of-conduct.pdf" </w:delInstrText>
        </w:r>
        <w:r w:rsidR="00B17660" w:rsidDel="00442A10">
          <w:fldChar w:fldCharType="separate"/>
        </w:r>
        <w:r w:rsidRPr="00C0646F" w:rsidDel="00442A10">
          <w:rPr>
            <w:rStyle w:val="Hyperlink"/>
            <w:rFonts w:ascii="Calibri" w:hAnsi="Calibri" w:cs="Calibri"/>
            <w:sz w:val="20"/>
            <w:szCs w:val="20"/>
            <w:lang w:val="fr-FR"/>
          </w:rPr>
          <w:delText>http://web.ng.undp.org/procurement/undp-supplier-code-of-conduct.pdf</w:delText>
        </w:r>
        <w:r w:rsidR="00B17660" w:rsidDel="00442A10">
          <w:rPr>
            <w:rStyle w:val="Hyperlink"/>
            <w:rFonts w:ascii="Calibri" w:hAnsi="Calibri" w:cs="Calibri"/>
            <w:sz w:val="20"/>
            <w:szCs w:val="20"/>
            <w:lang w:val="fr-FR"/>
          </w:rPr>
          <w:fldChar w:fldCharType="end"/>
        </w:r>
      </w:del>
    </w:p>
    <w:p w14:paraId="763ADC5E" w14:textId="022346B4" w:rsidR="00B34F9A" w:rsidRPr="00C0646F" w:rsidDel="00442A10" w:rsidRDefault="00B34F9A" w:rsidP="00B34F9A">
      <w:pPr>
        <w:rPr>
          <w:del w:id="381" w:author="Marie Christa Ermite Joseph Fevry" w:date="2018-10-18T15:43:00Z"/>
          <w:rFonts w:ascii="Calibri" w:hAnsi="Calibri" w:cs="Calibri"/>
          <w:sz w:val="20"/>
          <w:szCs w:val="20"/>
          <w:lang w:val="fr-FR"/>
        </w:rPr>
      </w:pPr>
    </w:p>
    <w:p w14:paraId="4B24FC35" w14:textId="1E5C13AD" w:rsidR="00B34F9A" w:rsidRPr="00C0646F" w:rsidDel="00442A10" w:rsidRDefault="00B34F9A" w:rsidP="00B34F9A">
      <w:pPr>
        <w:ind w:left="777" w:hanging="777"/>
        <w:jc w:val="both"/>
        <w:rPr>
          <w:del w:id="382" w:author="Marie Christa Ermite Joseph Fevry" w:date="2018-10-18T15:43:00Z"/>
          <w:rFonts w:ascii="Calibri" w:hAnsi="Calibri" w:cs="Calibri"/>
          <w:sz w:val="20"/>
          <w:szCs w:val="20"/>
          <w:lang w:val="fr-FR"/>
        </w:rPr>
      </w:pPr>
    </w:p>
    <w:p w14:paraId="64EC69F9" w14:textId="4D6B94BD" w:rsidR="00B34F9A" w:rsidRPr="00C0646F" w:rsidDel="00442A10" w:rsidRDefault="00B34F9A" w:rsidP="00B34F9A">
      <w:pPr>
        <w:ind w:left="270" w:hanging="270"/>
        <w:jc w:val="both"/>
        <w:rPr>
          <w:del w:id="383" w:author="Marie Christa Ermite Joseph Fevry" w:date="2018-10-18T15:43:00Z"/>
          <w:rFonts w:ascii="Calibri" w:hAnsi="Calibri" w:cs="Calibri"/>
          <w:sz w:val="20"/>
          <w:szCs w:val="20"/>
          <w:lang w:val="fr-FR"/>
        </w:rPr>
      </w:pPr>
    </w:p>
    <w:p w14:paraId="5CAA64CD" w14:textId="36C596C5" w:rsidR="00B34F9A" w:rsidRPr="00C0646F" w:rsidDel="00442A10" w:rsidRDefault="00B34F9A" w:rsidP="00B3375A">
      <w:pPr>
        <w:pStyle w:val="ListParagraph"/>
        <w:numPr>
          <w:ilvl w:val="0"/>
          <w:numId w:val="5"/>
        </w:numPr>
        <w:spacing w:line="240" w:lineRule="auto"/>
        <w:ind w:left="360"/>
        <w:rPr>
          <w:del w:id="384" w:author="Marie Christa Ermite Joseph Fevry" w:date="2018-10-18T15:43:00Z"/>
          <w:rFonts w:ascii="Calibri" w:hAnsi="Calibri" w:cs="Calibri"/>
          <w:b/>
          <w:bCs/>
          <w:sz w:val="20"/>
          <w:szCs w:val="20"/>
          <w:lang w:val="fr-FR"/>
        </w:rPr>
      </w:pPr>
      <w:del w:id="385" w:author="Marie Christa Ermite Joseph Fevry" w:date="2018-10-18T15:43:00Z">
        <w:r w:rsidRPr="00C0646F" w:rsidDel="00442A10">
          <w:rPr>
            <w:rFonts w:ascii="Calibri" w:hAnsi="Calibri" w:cs="Calibri"/>
            <w:b/>
            <w:bCs/>
            <w:sz w:val="20"/>
            <w:szCs w:val="20"/>
            <w:lang w:val="fr-FR"/>
          </w:rPr>
          <w:delText xml:space="preserve"> CONTENU DE LA SOUMISSION</w:delText>
        </w:r>
      </w:del>
    </w:p>
    <w:p w14:paraId="0FE9E32B" w14:textId="5535C8F3" w:rsidR="00B34F9A" w:rsidRPr="00C0646F" w:rsidDel="00442A10" w:rsidRDefault="00B34F9A" w:rsidP="00B34F9A">
      <w:pPr>
        <w:pStyle w:val="ListParagraph"/>
        <w:spacing w:line="240" w:lineRule="auto"/>
        <w:rPr>
          <w:del w:id="386" w:author="Marie Christa Ermite Joseph Fevry" w:date="2018-10-18T15:43:00Z"/>
          <w:rFonts w:ascii="Calibri" w:hAnsi="Calibri" w:cs="Calibri"/>
          <w:b/>
          <w:bCs/>
          <w:sz w:val="20"/>
          <w:szCs w:val="20"/>
          <w:lang w:val="fr-FR"/>
        </w:rPr>
      </w:pPr>
    </w:p>
    <w:p w14:paraId="1ABCA22B" w14:textId="21163F62" w:rsidR="00B34F9A" w:rsidRPr="00C0646F" w:rsidDel="00442A10" w:rsidRDefault="00B34F9A" w:rsidP="00B34F9A">
      <w:pPr>
        <w:ind w:left="720" w:hanging="360"/>
        <w:rPr>
          <w:del w:id="387" w:author="Marie Christa Ermite Joseph Fevry" w:date="2018-10-18T15:43:00Z"/>
          <w:rFonts w:ascii="Calibri" w:hAnsi="Calibri" w:cs="Calibri"/>
          <w:b/>
          <w:bCs/>
          <w:sz w:val="20"/>
          <w:szCs w:val="20"/>
          <w:lang w:val="fr-FR"/>
        </w:rPr>
      </w:pPr>
      <w:del w:id="388" w:author="Marie Christa Ermite Joseph Fevry" w:date="2018-10-18T15:43:00Z">
        <w:r w:rsidRPr="00C0646F" w:rsidDel="00442A10">
          <w:rPr>
            <w:rFonts w:ascii="Calibri" w:hAnsi="Calibri" w:cs="Calibri"/>
            <w:b/>
            <w:bCs/>
            <w:sz w:val="20"/>
            <w:szCs w:val="20"/>
            <w:lang w:val="fr-FR"/>
          </w:rPr>
          <w:delText>9.  Sections de la soumission</w:delText>
        </w:r>
      </w:del>
    </w:p>
    <w:p w14:paraId="51A61247" w14:textId="6D8A4746" w:rsidR="00B34F9A" w:rsidRPr="00C0646F" w:rsidDel="00442A10" w:rsidRDefault="00B34F9A" w:rsidP="00B34F9A">
      <w:pPr>
        <w:pStyle w:val="ListParagraph"/>
        <w:spacing w:line="240" w:lineRule="auto"/>
        <w:rPr>
          <w:del w:id="389" w:author="Marie Christa Ermite Joseph Fevry" w:date="2018-10-18T15:43:00Z"/>
          <w:rFonts w:ascii="Calibri" w:hAnsi="Calibri" w:cs="Calibri"/>
          <w:bCs/>
          <w:sz w:val="20"/>
          <w:szCs w:val="20"/>
          <w:lang w:val="fr-FR"/>
        </w:rPr>
      </w:pPr>
    </w:p>
    <w:p w14:paraId="6B1812A5" w14:textId="7E74F4F9" w:rsidR="00B34F9A" w:rsidRPr="00C0646F" w:rsidDel="00442A10" w:rsidRDefault="00B34F9A" w:rsidP="00B34F9A">
      <w:pPr>
        <w:pStyle w:val="ListParagraph"/>
        <w:spacing w:line="240" w:lineRule="auto"/>
        <w:rPr>
          <w:del w:id="390" w:author="Marie Christa Ermite Joseph Fevry" w:date="2018-10-18T15:43:00Z"/>
          <w:rFonts w:ascii="Calibri" w:hAnsi="Calibri" w:cs="Calibri"/>
          <w:bCs/>
          <w:sz w:val="20"/>
          <w:szCs w:val="20"/>
          <w:lang w:val="fr-FR"/>
        </w:rPr>
      </w:pPr>
      <w:del w:id="391" w:author="Marie Christa Ermite Joseph Fevry" w:date="2018-10-18T15:43:00Z">
        <w:r w:rsidRPr="00C0646F" w:rsidDel="00442A10">
          <w:rPr>
            <w:rFonts w:ascii="Calibri" w:hAnsi="Calibri" w:cs="Calibri"/>
            <w:bCs/>
            <w:sz w:val="20"/>
            <w:szCs w:val="20"/>
            <w:lang w:val="fr-FR"/>
          </w:rPr>
          <w:delText>Les soumissionnaires doivent remplir, signer et déposer les documents suivants :</w:delText>
        </w:r>
      </w:del>
    </w:p>
    <w:p w14:paraId="15903084" w14:textId="67E6FD0D" w:rsidR="00B34F9A" w:rsidRPr="00C0646F" w:rsidDel="00442A10" w:rsidRDefault="00B34F9A" w:rsidP="00B34F9A">
      <w:pPr>
        <w:pStyle w:val="ListParagraph"/>
        <w:spacing w:line="240" w:lineRule="auto"/>
        <w:ind w:left="1080" w:hanging="360"/>
        <w:rPr>
          <w:del w:id="392" w:author="Marie Christa Ermite Joseph Fevry" w:date="2018-10-18T15:43:00Z"/>
          <w:rFonts w:ascii="Calibri" w:hAnsi="Calibri" w:cs="Calibri"/>
          <w:bCs/>
          <w:sz w:val="20"/>
          <w:szCs w:val="20"/>
          <w:lang w:val="fr-FR"/>
        </w:rPr>
      </w:pPr>
    </w:p>
    <w:p w14:paraId="57A1F312" w14:textId="0B9C9535" w:rsidR="00B34F9A" w:rsidRPr="00C0646F" w:rsidDel="00442A10" w:rsidRDefault="00B34F9A" w:rsidP="00B3375A">
      <w:pPr>
        <w:pStyle w:val="ListParagraph"/>
        <w:numPr>
          <w:ilvl w:val="1"/>
          <w:numId w:val="32"/>
        </w:numPr>
        <w:spacing w:line="240" w:lineRule="auto"/>
        <w:ind w:left="1080"/>
        <w:rPr>
          <w:del w:id="393" w:author="Marie Christa Ermite Joseph Fevry" w:date="2018-10-18T15:43:00Z"/>
          <w:rFonts w:ascii="Calibri" w:hAnsi="Calibri" w:cs="Calibri"/>
          <w:sz w:val="20"/>
          <w:szCs w:val="20"/>
          <w:lang w:val="fr-FR"/>
        </w:rPr>
      </w:pPr>
      <w:del w:id="394" w:author="Marie Christa Ermite Joseph Fevry" w:date="2018-10-18T15:43:00Z">
        <w:r w:rsidRPr="00C0646F" w:rsidDel="00442A10">
          <w:rPr>
            <w:rFonts w:ascii="Calibri" w:hAnsi="Calibri" w:cs="Calibri"/>
            <w:sz w:val="20"/>
            <w:szCs w:val="20"/>
            <w:lang w:val="fr-FR"/>
          </w:rPr>
          <w:delText>le formulaire de soumission (voir la section 4 de l</w:delText>
        </w:r>
        <w:r w:rsidR="00B80DF4"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 xml:space="preserve">) ; </w:delText>
        </w:r>
      </w:del>
    </w:p>
    <w:p w14:paraId="7AF6DF70" w14:textId="6993C485" w:rsidR="00B34F9A" w:rsidRPr="00C0646F" w:rsidDel="00442A10" w:rsidRDefault="00B34F9A" w:rsidP="00B3375A">
      <w:pPr>
        <w:pStyle w:val="ListParagraph"/>
        <w:numPr>
          <w:ilvl w:val="1"/>
          <w:numId w:val="32"/>
        </w:numPr>
        <w:spacing w:line="240" w:lineRule="auto"/>
        <w:ind w:left="1080"/>
        <w:rPr>
          <w:del w:id="395" w:author="Marie Christa Ermite Joseph Fevry" w:date="2018-10-18T15:43:00Z"/>
          <w:rFonts w:ascii="Calibri" w:hAnsi="Calibri" w:cs="Calibri"/>
          <w:sz w:val="20"/>
          <w:szCs w:val="20"/>
          <w:lang w:val="fr-FR"/>
        </w:rPr>
      </w:pPr>
      <w:del w:id="396" w:author="Marie Christa Ermite Joseph Fevry" w:date="2018-10-18T15:43:00Z">
        <w:r w:rsidRPr="00C0646F" w:rsidDel="00442A10">
          <w:rPr>
            <w:rFonts w:ascii="Calibri" w:hAnsi="Calibri" w:cs="Calibri"/>
            <w:sz w:val="20"/>
            <w:szCs w:val="20"/>
            <w:lang w:val="fr-FR"/>
          </w:rPr>
          <w:delText>les documents établissant l’admissibilité et les qualifications du soumissionnaire (voir la section 5 de l</w:delText>
        </w:r>
        <w:r w:rsidR="001F5BFA"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 ;</w:delText>
        </w:r>
      </w:del>
    </w:p>
    <w:p w14:paraId="6BE6CD16" w14:textId="1C236A0B" w:rsidR="00B34F9A" w:rsidRPr="00C0646F" w:rsidDel="00442A10" w:rsidRDefault="00B34F9A" w:rsidP="00B3375A">
      <w:pPr>
        <w:pStyle w:val="ListParagraph"/>
        <w:numPr>
          <w:ilvl w:val="1"/>
          <w:numId w:val="32"/>
        </w:numPr>
        <w:spacing w:line="240" w:lineRule="auto"/>
        <w:ind w:left="1080"/>
        <w:rPr>
          <w:del w:id="397" w:author="Marie Christa Ermite Joseph Fevry" w:date="2018-10-18T15:43:00Z"/>
          <w:rFonts w:ascii="Calibri" w:hAnsi="Calibri" w:cs="Calibri"/>
          <w:sz w:val="20"/>
          <w:szCs w:val="20"/>
          <w:lang w:val="fr-FR"/>
        </w:rPr>
      </w:pPr>
      <w:del w:id="398" w:author="Marie Christa Ermite Joseph Fevry" w:date="2018-10-18T15:43:00Z">
        <w:r w:rsidRPr="00C0646F" w:rsidDel="00442A10">
          <w:rPr>
            <w:rFonts w:ascii="Calibri" w:hAnsi="Calibri" w:cs="Calibri"/>
            <w:sz w:val="20"/>
            <w:szCs w:val="20"/>
            <w:lang w:val="fr-FR"/>
          </w:rPr>
          <w:delText>la soumission technique (voir le formulaire prévu à cet effet dans la section 6 de</w:delText>
        </w:r>
        <w:r w:rsidR="00FF6A3E" w:rsidRPr="00C0646F" w:rsidDel="00442A10">
          <w:rPr>
            <w:rFonts w:ascii="Calibri" w:hAnsi="Calibri" w:cs="Calibri"/>
            <w:sz w:val="20"/>
            <w:szCs w:val="20"/>
            <w:lang w:val="fr-FR"/>
          </w:rPr>
          <w:delText xml:space="preserve"> la RFP</w:delText>
        </w:r>
        <w:r w:rsidRPr="00C0646F" w:rsidDel="00442A10">
          <w:rPr>
            <w:rFonts w:ascii="Calibri" w:hAnsi="Calibri" w:cs="Calibri"/>
            <w:sz w:val="20"/>
            <w:szCs w:val="20"/>
            <w:lang w:val="fr-FR"/>
          </w:rPr>
          <w:delText>) ;</w:delText>
        </w:r>
      </w:del>
    </w:p>
    <w:p w14:paraId="1056B982" w14:textId="27C01169" w:rsidR="00B34F9A" w:rsidRPr="00C0646F" w:rsidDel="00442A10" w:rsidRDefault="00B34F9A" w:rsidP="00B3375A">
      <w:pPr>
        <w:pStyle w:val="ListParagraph"/>
        <w:numPr>
          <w:ilvl w:val="1"/>
          <w:numId w:val="32"/>
        </w:numPr>
        <w:spacing w:line="240" w:lineRule="auto"/>
        <w:ind w:left="1080"/>
        <w:rPr>
          <w:del w:id="399" w:author="Marie Christa Ermite Joseph Fevry" w:date="2018-10-18T15:43:00Z"/>
          <w:rFonts w:ascii="Calibri" w:hAnsi="Calibri" w:cs="Calibri"/>
          <w:sz w:val="20"/>
          <w:szCs w:val="20"/>
          <w:lang w:val="fr-FR"/>
        </w:rPr>
      </w:pPr>
      <w:del w:id="400" w:author="Marie Christa Ermite Joseph Fevry" w:date="2018-10-18T15:43:00Z">
        <w:r w:rsidRPr="00C0646F" w:rsidDel="00442A10">
          <w:rPr>
            <w:rFonts w:ascii="Calibri" w:hAnsi="Calibri" w:cs="Calibri"/>
            <w:sz w:val="20"/>
            <w:szCs w:val="20"/>
            <w:lang w:val="fr-FR"/>
          </w:rPr>
          <w:delText>l</w:delText>
        </w:r>
        <w:r w:rsidR="00FF6A3E" w:rsidRPr="00C0646F" w:rsidDel="00442A10">
          <w:rPr>
            <w:rFonts w:ascii="Calibri" w:hAnsi="Calibri" w:cs="Calibri"/>
            <w:sz w:val="20"/>
            <w:szCs w:val="20"/>
            <w:lang w:val="fr-FR"/>
          </w:rPr>
          <w:delText>a soumission financière</w:delText>
        </w:r>
        <w:r w:rsidRPr="00C0646F" w:rsidDel="00442A10">
          <w:rPr>
            <w:rFonts w:ascii="Calibri" w:hAnsi="Calibri" w:cs="Calibri"/>
            <w:sz w:val="20"/>
            <w:szCs w:val="20"/>
            <w:lang w:val="fr-FR"/>
          </w:rPr>
          <w:delText xml:space="preserve"> (voir le formulaire prévu à cet effet dans la section 7 de</w:delText>
        </w:r>
        <w:r w:rsidR="00FF6A3E" w:rsidRPr="00C0646F" w:rsidDel="00442A10">
          <w:rPr>
            <w:rFonts w:ascii="Calibri" w:hAnsi="Calibri" w:cs="Calibri"/>
            <w:sz w:val="20"/>
            <w:szCs w:val="20"/>
            <w:lang w:val="fr-FR"/>
          </w:rPr>
          <w:delText xml:space="preserve"> la RFP</w:delText>
        </w:r>
        <w:r w:rsidRPr="00C0646F" w:rsidDel="00442A10">
          <w:rPr>
            <w:rFonts w:ascii="Calibri" w:hAnsi="Calibri" w:cs="Calibri"/>
            <w:sz w:val="20"/>
            <w:szCs w:val="20"/>
            <w:lang w:val="fr-FR"/>
          </w:rPr>
          <w:delText>) ;</w:delText>
        </w:r>
      </w:del>
    </w:p>
    <w:p w14:paraId="6A177515" w14:textId="7E1A4FDE" w:rsidR="00B34F9A" w:rsidRPr="00C0646F" w:rsidDel="00442A10" w:rsidRDefault="00B34F9A" w:rsidP="00B3375A">
      <w:pPr>
        <w:pStyle w:val="ListParagraph"/>
        <w:numPr>
          <w:ilvl w:val="1"/>
          <w:numId w:val="32"/>
        </w:numPr>
        <w:spacing w:line="240" w:lineRule="auto"/>
        <w:ind w:left="1080"/>
        <w:rPr>
          <w:del w:id="401" w:author="Marie Christa Ermite Joseph Fevry" w:date="2018-10-18T15:43:00Z"/>
          <w:rFonts w:ascii="Calibri" w:hAnsi="Calibri" w:cs="Calibri"/>
          <w:sz w:val="20"/>
          <w:szCs w:val="20"/>
          <w:lang w:val="fr-FR"/>
        </w:rPr>
      </w:pPr>
      <w:del w:id="402" w:author="Marie Christa Ermite Joseph Fevry" w:date="2018-10-18T15:43:00Z">
        <w:r w:rsidRPr="00C0646F" w:rsidDel="00442A10">
          <w:rPr>
            <w:rFonts w:ascii="Calibri" w:hAnsi="Calibri" w:cs="Calibri"/>
            <w:sz w:val="20"/>
            <w:szCs w:val="20"/>
            <w:lang w:val="fr-FR"/>
          </w:rPr>
          <w:delText xml:space="preserve">la garantie de soumission, le cas échéant (si nécessaire et comme indiqué dans la </w:delText>
        </w:r>
        <w:r w:rsidR="00DB3E2B" w:rsidRPr="00C0646F" w:rsidDel="00442A10">
          <w:rPr>
            <w:rFonts w:ascii="Calibri" w:hAnsi="Calibri" w:cs="Calibri"/>
            <w:b/>
            <w:sz w:val="20"/>
            <w:szCs w:val="20"/>
            <w:lang w:val="fr-FR"/>
          </w:rPr>
          <w:delText>fiche technique</w:delText>
        </w:r>
        <w:r w:rsidR="00DB3E2B" w:rsidRPr="00C0646F" w:rsidDel="00442A10">
          <w:rPr>
            <w:rFonts w:ascii="Calibri" w:hAnsi="Calibri" w:cs="Calibri"/>
            <w:sz w:val="20"/>
            <w:szCs w:val="20"/>
            <w:lang w:val="fr-FR"/>
          </w:rPr>
          <w:delText xml:space="preserve"> (</w:delText>
        </w:r>
        <w:r w:rsidRPr="00C0646F" w:rsidDel="00442A10">
          <w:rPr>
            <w:rFonts w:ascii="Calibri" w:hAnsi="Calibri" w:cs="Calibri"/>
            <w:sz w:val="20"/>
            <w:szCs w:val="20"/>
            <w:lang w:val="fr-FR"/>
          </w:rPr>
          <w:delText>FT aux n° 9 à 11</w:delText>
        </w:r>
        <w:r w:rsidR="00DB3E2B" w:rsidRPr="00C0646F" w:rsidDel="00442A10">
          <w:rPr>
            <w:rFonts w:ascii="Calibri" w:hAnsi="Calibri" w:cs="Calibri"/>
            <w:sz w:val="20"/>
            <w:szCs w:val="20"/>
            <w:lang w:val="fr-FR"/>
          </w:rPr>
          <w:delText>)</w:delText>
        </w:r>
        <w:r w:rsidRPr="00C0646F" w:rsidDel="00442A10">
          <w:rPr>
            <w:rFonts w:ascii="Calibri" w:hAnsi="Calibri" w:cs="Calibri"/>
            <w:sz w:val="20"/>
            <w:szCs w:val="20"/>
            <w:lang w:val="fr-FR"/>
          </w:rPr>
          <w:delText>, voir le formulaire prévu à cet effet dans la section 8 de</w:delText>
        </w:r>
        <w:r w:rsidR="00DB3E2B" w:rsidRPr="00C0646F" w:rsidDel="00442A10">
          <w:rPr>
            <w:rFonts w:ascii="Calibri" w:hAnsi="Calibri" w:cs="Calibri"/>
            <w:sz w:val="20"/>
            <w:szCs w:val="20"/>
            <w:lang w:val="fr-FR"/>
          </w:rPr>
          <w:delText xml:space="preserve"> la RFP</w:delText>
        </w:r>
        <w:r w:rsidRPr="00C0646F" w:rsidDel="00442A10">
          <w:rPr>
            <w:rFonts w:ascii="Calibri" w:hAnsi="Calibri" w:cs="Calibri"/>
            <w:sz w:val="20"/>
            <w:szCs w:val="20"/>
            <w:lang w:val="fr-FR"/>
          </w:rPr>
          <w:delText>) ;</w:delText>
        </w:r>
      </w:del>
    </w:p>
    <w:p w14:paraId="20F3A410" w14:textId="37600B58" w:rsidR="00E42F83" w:rsidRPr="004F6F3D" w:rsidDel="00442A10" w:rsidRDefault="00B34F9A" w:rsidP="00B3375A">
      <w:pPr>
        <w:pStyle w:val="ListParagraph"/>
        <w:numPr>
          <w:ilvl w:val="1"/>
          <w:numId w:val="32"/>
        </w:numPr>
        <w:spacing w:line="240" w:lineRule="auto"/>
        <w:ind w:left="1080"/>
        <w:rPr>
          <w:del w:id="403" w:author="Marie Christa Ermite Joseph Fevry" w:date="2018-10-18T15:43:00Z"/>
          <w:rFonts w:ascii="Calibri" w:hAnsi="Calibri" w:cs="Calibri"/>
          <w:sz w:val="20"/>
          <w:szCs w:val="20"/>
          <w:lang w:val="fr-FR"/>
        </w:rPr>
      </w:pPr>
      <w:del w:id="404" w:author="Marie Christa Ermite Joseph Fevry" w:date="2018-10-18T15:43:00Z">
        <w:r w:rsidRPr="00C0646F" w:rsidDel="00442A10">
          <w:rPr>
            <w:rFonts w:ascii="Calibri" w:hAnsi="Calibri" w:cs="Calibri"/>
            <w:sz w:val="20"/>
            <w:szCs w:val="20"/>
            <w:lang w:val="fr-FR"/>
          </w:rPr>
          <w:delText>toute pièce jointe/annexe à la soumission.</w:delText>
        </w:r>
      </w:del>
    </w:p>
    <w:p w14:paraId="3DE9AFD6" w14:textId="4A7B7C9A" w:rsidR="009A7A0D" w:rsidRPr="00C0646F" w:rsidDel="00442A10" w:rsidRDefault="009A7A0D" w:rsidP="00B3375A">
      <w:pPr>
        <w:pStyle w:val="ListParagraph"/>
        <w:numPr>
          <w:ilvl w:val="0"/>
          <w:numId w:val="34"/>
        </w:numPr>
        <w:rPr>
          <w:del w:id="405" w:author="Marie Christa Ermite Joseph Fevry" w:date="2018-10-18T15:43:00Z"/>
          <w:rFonts w:ascii="Calibri" w:hAnsi="Calibri" w:cs="Calibri"/>
          <w:b/>
          <w:sz w:val="20"/>
          <w:szCs w:val="20"/>
          <w:lang w:val="fr-FR"/>
        </w:rPr>
      </w:pPr>
      <w:del w:id="406" w:author="Marie Christa Ermite Joseph Fevry" w:date="2018-10-18T15:43:00Z">
        <w:r w:rsidRPr="00C0646F" w:rsidDel="00442A10">
          <w:rPr>
            <w:rFonts w:ascii="Calibri" w:hAnsi="Calibri" w:cs="Calibri"/>
            <w:b/>
            <w:sz w:val="20"/>
            <w:szCs w:val="20"/>
            <w:lang w:val="fr-FR"/>
          </w:rPr>
          <w:delText>Explications relatives à l’invitation à soumissionner</w:delText>
        </w:r>
      </w:del>
    </w:p>
    <w:p w14:paraId="490B7D28" w14:textId="66ABFCF6" w:rsidR="009A7A0D" w:rsidRPr="00C0646F" w:rsidDel="00442A10" w:rsidRDefault="009A7A0D" w:rsidP="009A7A0D">
      <w:pPr>
        <w:pStyle w:val="ListParagraph"/>
        <w:spacing w:line="240" w:lineRule="auto"/>
        <w:ind w:left="1440" w:hanging="720"/>
        <w:jc w:val="both"/>
        <w:rPr>
          <w:del w:id="407" w:author="Marie Christa Ermite Joseph Fevry" w:date="2018-10-18T15:43:00Z"/>
          <w:rFonts w:ascii="Calibri" w:hAnsi="Calibri" w:cs="Calibri"/>
          <w:sz w:val="20"/>
          <w:szCs w:val="20"/>
          <w:lang w:val="fr-FR"/>
        </w:rPr>
      </w:pPr>
      <w:del w:id="408" w:author="Marie Christa Ermite Joseph Fevry" w:date="2018-10-18T15:43:00Z">
        <w:r w:rsidRPr="00C0646F" w:rsidDel="00442A10">
          <w:rPr>
            <w:rFonts w:ascii="Calibri" w:hAnsi="Calibri" w:cs="Calibri"/>
            <w:sz w:val="20"/>
            <w:szCs w:val="20"/>
            <w:lang w:val="fr-FR"/>
          </w:rPr>
          <w:delText>10.1</w:delText>
        </w:r>
        <w:r w:rsidRPr="00C0646F" w:rsidDel="00442A10">
          <w:rPr>
            <w:rFonts w:ascii="Calibri" w:hAnsi="Calibri" w:cs="Calibri"/>
            <w:sz w:val="20"/>
            <w:szCs w:val="20"/>
            <w:lang w:val="fr-FR"/>
          </w:rPr>
          <w:tab/>
          <w:delText>Les soumissionnaires peuvent demander des explications relativement à tout document de l</w:delText>
        </w:r>
        <w:r w:rsidR="00ED212A"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 xml:space="preserve"> jusqu’à la date indiquée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(FT, n° 16), antérieurement à la date de dépôt des soumissions. Toute demande d’explication doit être envoyée par écrit et par messager ou par des moyens de communication électroniques à l’adresse du PNUD indiquée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(FT, n° 17). Le PNUD répondra par écrit, par des moyens de communication électroniques et transmettra une copie de sa réponse (y compris une explication de la demande de renseignements, mais sans en identifier l’auteur) à l’ensemble des soumissionnaires ayant confirmé leur intention de déposer une soumission.</w:delText>
        </w:r>
      </w:del>
    </w:p>
    <w:p w14:paraId="58CD4E42" w14:textId="6F14532A" w:rsidR="009A7A0D" w:rsidRPr="00C0646F" w:rsidDel="00442A10" w:rsidRDefault="009A7A0D" w:rsidP="009A7A0D">
      <w:pPr>
        <w:pStyle w:val="ListParagraph"/>
        <w:spacing w:line="240" w:lineRule="auto"/>
        <w:ind w:left="1440" w:hanging="720"/>
        <w:jc w:val="both"/>
        <w:rPr>
          <w:del w:id="409" w:author="Marie Christa Ermite Joseph Fevry" w:date="2018-10-18T15:43:00Z"/>
          <w:rFonts w:ascii="Calibri" w:hAnsi="Calibri" w:cs="Calibri"/>
          <w:sz w:val="20"/>
          <w:szCs w:val="20"/>
          <w:lang w:val="fr-FR"/>
        </w:rPr>
      </w:pPr>
    </w:p>
    <w:p w14:paraId="574014F0" w14:textId="75448EC4" w:rsidR="009A7A0D" w:rsidRPr="00C0646F" w:rsidDel="00442A10" w:rsidRDefault="009A7A0D" w:rsidP="009A7A0D">
      <w:pPr>
        <w:pStyle w:val="ListParagraph"/>
        <w:spacing w:line="240" w:lineRule="auto"/>
        <w:ind w:left="1440" w:hanging="720"/>
        <w:jc w:val="both"/>
        <w:rPr>
          <w:del w:id="410" w:author="Marie Christa Ermite Joseph Fevry" w:date="2018-10-18T15:43:00Z"/>
          <w:rFonts w:ascii="Calibri" w:hAnsi="Calibri" w:cs="Calibri"/>
          <w:sz w:val="20"/>
          <w:szCs w:val="20"/>
          <w:lang w:val="fr-FR"/>
        </w:rPr>
      </w:pPr>
      <w:del w:id="411" w:author="Marie Christa Ermite Joseph Fevry" w:date="2018-10-18T15:43:00Z">
        <w:r w:rsidRPr="00C0646F" w:rsidDel="00442A10">
          <w:rPr>
            <w:rFonts w:ascii="Calibri" w:hAnsi="Calibri" w:cs="Calibri"/>
            <w:sz w:val="20"/>
            <w:szCs w:val="20"/>
            <w:lang w:val="fr-FR"/>
          </w:rPr>
          <w:delText>10.2</w:delText>
        </w:r>
        <w:r w:rsidRPr="00C0646F" w:rsidDel="00442A10">
          <w:rPr>
            <w:rFonts w:ascii="Calibri" w:hAnsi="Calibri" w:cs="Calibri"/>
            <w:sz w:val="20"/>
            <w:szCs w:val="20"/>
            <w:lang w:val="fr-FR"/>
          </w:rPr>
          <w:tab/>
          <w:delText>Le PNUD s’efforcera de répondre rapidement aux demandes d’explication, sachant toutefois que toute réponse tardive de sa part ne l’obligera pas à proroger la date-limite de dépôt des soumissions, sauf si le PNUD estime qu’une telle prorogation est justifiée et nécessaire.</w:delText>
        </w:r>
      </w:del>
    </w:p>
    <w:p w14:paraId="507028A8" w14:textId="6225FB66" w:rsidR="009A7A0D" w:rsidRPr="00C0646F" w:rsidDel="00442A10" w:rsidRDefault="009A7A0D" w:rsidP="009A7A0D">
      <w:pPr>
        <w:pStyle w:val="ListParagraph"/>
        <w:tabs>
          <w:tab w:val="left" w:pos="0"/>
        </w:tabs>
        <w:spacing w:line="240" w:lineRule="auto"/>
        <w:ind w:left="0"/>
        <w:rPr>
          <w:del w:id="412" w:author="Marie Christa Ermite Joseph Fevry" w:date="2018-10-18T15:43:00Z"/>
          <w:rFonts w:ascii="Calibri" w:hAnsi="Calibri" w:cs="Calibri"/>
          <w:b/>
          <w:sz w:val="20"/>
          <w:szCs w:val="20"/>
          <w:lang w:val="fr-FR"/>
        </w:rPr>
      </w:pPr>
    </w:p>
    <w:p w14:paraId="79D49D54" w14:textId="037BC0BF" w:rsidR="009A7A0D" w:rsidRPr="00C0646F" w:rsidDel="00442A10" w:rsidRDefault="009A7A0D" w:rsidP="00B3375A">
      <w:pPr>
        <w:pStyle w:val="ListParagraph"/>
        <w:numPr>
          <w:ilvl w:val="0"/>
          <w:numId w:val="34"/>
        </w:numPr>
        <w:rPr>
          <w:del w:id="413" w:author="Marie Christa Ermite Joseph Fevry" w:date="2018-10-18T15:43:00Z"/>
          <w:rFonts w:ascii="Calibri" w:hAnsi="Calibri" w:cs="Calibri"/>
          <w:b/>
          <w:bCs/>
          <w:sz w:val="20"/>
          <w:szCs w:val="20"/>
          <w:lang w:val="fr-FR"/>
        </w:rPr>
      </w:pPr>
      <w:del w:id="414" w:author="Marie Christa Ermite Joseph Fevry" w:date="2018-10-18T15:43:00Z">
        <w:r w:rsidRPr="00C0646F" w:rsidDel="00442A10">
          <w:rPr>
            <w:rFonts w:ascii="Calibri" w:hAnsi="Calibri" w:cs="Calibri"/>
            <w:b/>
            <w:bCs/>
            <w:sz w:val="20"/>
            <w:szCs w:val="20"/>
            <w:lang w:val="fr-FR"/>
          </w:rPr>
          <w:delText xml:space="preserve">Modification de </w:delText>
        </w:r>
        <w:r w:rsidR="002F58B9" w:rsidRPr="00C0646F" w:rsidDel="00442A10">
          <w:rPr>
            <w:rFonts w:ascii="Calibri" w:hAnsi="Calibri" w:cs="Calibri"/>
            <w:b/>
            <w:bCs/>
            <w:sz w:val="20"/>
            <w:szCs w:val="20"/>
            <w:lang w:val="fr-FR"/>
          </w:rPr>
          <w:delText>l’invitation à soumissionner</w:delText>
        </w:r>
      </w:del>
    </w:p>
    <w:p w14:paraId="6CA499B9" w14:textId="3D9E1E54" w:rsidR="009A7A0D" w:rsidRPr="00C0646F" w:rsidDel="00442A10" w:rsidRDefault="009A7A0D" w:rsidP="009A7A0D">
      <w:pPr>
        <w:ind w:left="720"/>
        <w:jc w:val="both"/>
        <w:rPr>
          <w:del w:id="415" w:author="Marie Christa Ermite Joseph Fevry" w:date="2018-10-18T15:43:00Z"/>
          <w:rFonts w:ascii="Calibri" w:hAnsi="Calibri" w:cs="Calibri"/>
          <w:sz w:val="20"/>
          <w:szCs w:val="20"/>
          <w:lang w:val="fr-FR"/>
        </w:rPr>
      </w:pPr>
    </w:p>
    <w:p w14:paraId="01AA31F1" w14:textId="30AAD545" w:rsidR="009A7A0D" w:rsidRPr="00C0646F" w:rsidDel="00442A10" w:rsidRDefault="009A7A0D" w:rsidP="009A7A0D">
      <w:pPr>
        <w:ind w:left="1440" w:hanging="720"/>
        <w:jc w:val="both"/>
        <w:rPr>
          <w:del w:id="416" w:author="Marie Christa Ermite Joseph Fevry" w:date="2018-10-18T15:43:00Z"/>
          <w:rFonts w:ascii="Calibri" w:hAnsi="Calibri" w:cs="Calibri"/>
          <w:sz w:val="20"/>
          <w:szCs w:val="20"/>
          <w:lang w:val="fr-FR"/>
        </w:rPr>
      </w:pPr>
      <w:del w:id="417" w:author="Marie Christa Ermite Joseph Fevry" w:date="2018-10-18T15:43:00Z">
        <w:r w:rsidRPr="00C0646F" w:rsidDel="00442A10">
          <w:rPr>
            <w:rFonts w:ascii="Calibri" w:hAnsi="Calibri" w:cs="Calibri"/>
            <w:sz w:val="20"/>
            <w:szCs w:val="20"/>
            <w:lang w:val="fr-FR"/>
          </w:rPr>
          <w:delText>11.1</w:delText>
        </w:r>
        <w:r w:rsidRPr="00C0646F" w:rsidDel="00442A10">
          <w:rPr>
            <w:rFonts w:ascii="Calibri" w:hAnsi="Calibri" w:cs="Calibri"/>
            <w:sz w:val="20"/>
            <w:szCs w:val="20"/>
            <w:lang w:val="fr-FR"/>
          </w:rPr>
          <w:tab/>
        </w:r>
        <w:r w:rsidR="004F6F3D" w:rsidRPr="00C0646F" w:rsidDel="00442A10">
          <w:rPr>
            <w:rFonts w:ascii="Calibri" w:hAnsi="Calibri" w:cs="Calibri"/>
            <w:sz w:val="20"/>
            <w:szCs w:val="20"/>
            <w:lang w:val="fr-FR"/>
          </w:rPr>
          <w:delText>À tout moment</w:delText>
        </w:r>
        <w:r w:rsidRPr="00C0646F" w:rsidDel="00442A10">
          <w:rPr>
            <w:rFonts w:ascii="Calibri" w:hAnsi="Calibri" w:cs="Calibri"/>
            <w:sz w:val="20"/>
            <w:szCs w:val="20"/>
            <w:lang w:val="fr-FR"/>
          </w:rPr>
          <w:delText xml:space="preserve"> avant la date-limite de dépôt des soumissions, le PNUD pourra, pour quelque raison que ce soit, par exemple en réponse à la demande d’explication d’un soumissionnaire, modifier l</w:delText>
        </w:r>
        <w:r w:rsidR="00C731C5"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 xml:space="preserve"> à l’aide d’informations complémentaires à</w:delText>
        </w:r>
        <w:r w:rsidR="00C731C5" w:rsidRPr="00C0646F" w:rsidDel="00442A10">
          <w:rPr>
            <w:rFonts w:ascii="Calibri" w:hAnsi="Calibri" w:cs="Calibri"/>
            <w:sz w:val="20"/>
            <w:szCs w:val="20"/>
            <w:lang w:val="fr-FR"/>
          </w:rPr>
          <w:delText xml:space="preserve"> la RFP</w:delText>
        </w:r>
        <w:r w:rsidRPr="00C0646F" w:rsidDel="00442A10">
          <w:rPr>
            <w:rFonts w:ascii="Calibri" w:hAnsi="Calibri" w:cs="Calibri"/>
            <w:sz w:val="20"/>
            <w:szCs w:val="20"/>
            <w:lang w:val="fr-FR"/>
          </w:rPr>
          <w:delText>. Tous les soumissionnaires potentiels recevront notification écrite de l’ensemble des modifications, ainsi que des instructions supplémentaires</w:delText>
        </w:r>
        <w:r w:rsidR="00287D5D" w:rsidRPr="00C0646F" w:rsidDel="00442A10">
          <w:rPr>
            <w:rFonts w:ascii="Calibri" w:hAnsi="Calibri" w:cs="Calibri"/>
            <w:sz w:val="20"/>
            <w:szCs w:val="20"/>
            <w:lang w:val="fr-FR"/>
          </w:rPr>
          <w:delText>,</w:delText>
        </w:r>
        <w:r w:rsidRPr="00C0646F" w:rsidDel="00442A10">
          <w:rPr>
            <w:rFonts w:ascii="Calibri" w:hAnsi="Calibri" w:cs="Calibri"/>
            <w:sz w:val="20"/>
            <w:szCs w:val="20"/>
            <w:lang w:val="fr-FR"/>
          </w:rPr>
          <w:delText xml:space="preserve"> par l’intermédiaire d</w:delText>
        </w:r>
        <w:r w:rsidR="00287D5D" w:rsidRPr="00C0646F" w:rsidDel="00442A10">
          <w:rPr>
            <w:rFonts w:ascii="Calibri" w:hAnsi="Calibri" w:cs="Calibri"/>
            <w:sz w:val="20"/>
            <w:szCs w:val="20"/>
            <w:lang w:val="fr-FR"/>
          </w:rPr>
          <w:delText>’</w:delText>
        </w:r>
        <w:r w:rsidRPr="00C0646F" w:rsidDel="00442A10">
          <w:rPr>
            <w:rFonts w:ascii="Calibri" w:hAnsi="Calibri" w:cs="Calibri"/>
            <w:sz w:val="20"/>
            <w:szCs w:val="20"/>
            <w:lang w:val="fr-FR"/>
          </w:rPr>
          <w:delText xml:space="preserve">informations complémentaires à </w:delText>
        </w:r>
        <w:r w:rsidR="00C731C5" w:rsidRPr="00C0646F" w:rsidDel="00442A10">
          <w:rPr>
            <w:rFonts w:ascii="Calibri" w:hAnsi="Calibri" w:cs="Calibri"/>
            <w:sz w:val="20"/>
            <w:szCs w:val="20"/>
            <w:lang w:val="fr-FR"/>
          </w:rPr>
          <w:delText xml:space="preserve">la RFP </w:delText>
        </w:r>
        <w:r w:rsidRPr="00C0646F" w:rsidDel="00442A10">
          <w:rPr>
            <w:rFonts w:ascii="Calibri" w:hAnsi="Calibri" w:cs="Calibri"/>
            <w:sz w:val="20"/>
            <w:szCs w:val="20"/>
            <w:lang w:val="fr-FR"/>
          </w:rPr>
          <w:delText xml:space="preserve">et selon la méthode prévue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(FT, n° 18).</w:delText>
        </w:r>
      </w:del>
    </w:p>
    <w:p w14:paraId="794A9508" w14:textId="24C4956E" w:rsidR="009A7A0D" w:rsidRPr="00C0646F" w:rsidDel="00442A10" w:rsidRDefault="009A7A0D" w:rsidP="009A7A0D">
      <w:pPr>
        <w:ind w:left="720"/>
        <w:jc w:val="both"/>
        <w:rPr>
          <w:del w:id="418" w:author="Marie Christa Ermite Joseph Fevry" w:date="2018-10-18T15:43:00Z"/>
          <w:rFonts w:ascii="Calibri" w:hAnsi="Calibri" w:cs="Calibri"/>
          <w:sz w:val="20"/>
          <w:szCs w:val="20"/>
          <w:lang w:val="fr-FR"/>
        </w:rPr>
      </w:pPr>
    </w:p>
    <w:p w14:paraId="3D4453BC" w14:textId="20F69143" w:rsidR="009A7A0D" w:rsidRPr="00C0646F" w:rsidDel="00442A10" w:rsidRDefault="009A7A0D" w:rsidP="009A7A0D">
      <w:pPr>
        <w:ind w:left="1440" w:hanging="720"/>
        <w:jc w:val="both"/>
        <w:rPr>
          <w:del w:id="419" w:author="Marie Christa Ermite Joseph Fevry" w:date="2018-10-18T15:43:00Z"/>
          <w:rFonts w:ascii="Calibri" w:hAnsi="Calibri" w:cs="Calibri"/>
          <w:sz w:val="20"/>
          <w:szCs w:val="20"/>
          <w:lang w:val="fr-FR"/>
        </w:rPr>
      </w:pPr>
      <w:del w:id="420" w:author="Marie Christa Ermite Joseph Fevry" w:date="2018-10-18T15:43:00Z">
        <w:r w:rsidRPr="00C0646F" w:rsidDel="00442A10">
          <w:rPr>
            <w:rFonts w:ascii="Calibri" w:hAnsi="Calibri" w:cs="Calibri"/>
            <w:sz w:val="20"/>
            <w:szCs w:val="20"/>
            <w:lang w:val="fr-FR"/>
          </w:rPr>
          <w:delText>11.2</w:delText>
        </w:r>
        <w:r w:rsidRPr="00C0646F" w:rsidDel="00442A10">
          <w:rPr>
            <w:rFonts w:ascii="Calibri" w:hAnsi="Calibri" w:cs="Calibri"/>
            <w:sz w:val="20"/>
            <w:szCs w:val="20"/>
            <w:lang w:val="fr-FR"/>
          </w:rPr>
          <w:tab/>
          <w:delText>Afin de ménager aux soumissionnaires potentiels un délai raisonnable pour examiner les modifications dans le cadre de la préparation de leur soumission, le PNUD pourra, à sa seule et entière discrétion, proroger la date-limite de dépôt des soumissions, si la nature de la modification de l</w:delText>
        </w:r>
        <w:r w:rsidR="00FD28B8"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 xml:space="preserve"> justifie une telle prorogation.</w:delText>
        </w:r>
      </w:del>
    </w:p>
    <w:p w14:paraId="7318B1D8" w14:textId="3A1D4F33" w:rsidR="009F526B" w:rsidRPr="00C0646F" w:rsidDel="00442A10" w:rsidRDefault="009F526B" w:rsidP="009A7A0D">
      <w:pPr>
        <w:jc w:val="both"/>
        <w:rPr>
          <w:del w:id="421" w:author="Marie Christa Ermite Joseph Fevry" w:date="2018-10-18T15:43:00Z"/>
          <w:rFonts w:ascii="Calibri" w:hAnsi="Calibri" w:cs="Calibri"/>
          <w:sz w:val="20"/>
          <w:szCs w:val="20"/>
          <w:lang w:val="fr-FR"/>
        </w:rPr>
      </w:pPr>
    </w:p>
    <w:p w14:paraId="09D1DD7E" w14:textId="2F07524F" w:rsidR="009A7A0D" w:rsidRPr="00C0646F" w:rsidDel="00442A10" w:rsidRDefault="009A7A0D" w:rsidP="009A7A0D">
      <w:pPr>
        <w:ind w:left="360" w:hanging="360"/>
        <w:rPr>
          <w:del w:id="422" w:author="Marie Christa Ermite Joseph Fevry" w:date="2018-10-18T15:43:00Z"/>
          <w:rFonts w:ascii="Calibri" w:hAnsi="Calibri" w:cs="Calibri"/>
          <w:b/>
          <w:bCs/>
          <w:sz w:val="20"/>
          <w:szCs w:val="20"/>
          <w:lang w:val="fr-FR"/>
        </w:rPr>
      </w:pPr>
      <w:del w:id="423" w:author="Marie Christa Ermite Joseph Fevry" w:date="2018-10-18T15:43:00Z">
        <w:r w:rsidRPr="00C0646F" w:rsidDel="00442A10">
          <w:rPr>
            <w:rFonts w:ascii="Calibri" w:hAnsi="Calibri" w:cs="Calibri"/>
            <w:b/>
            <w:bCs/>
            <w:sz w:val="20"/>
            <w:szCs w:val="20"/>
            <w:lang w:val="fr-FR"/>
          </w:rPr>
          <w:delText>C. PREPARATION DE LA SOUMISSION</w:delText>
        </w:r>
      </w:del>
    </w:p>
    <w:p w14:paraId="532AE24C" w14:textId="46ED669B" w:rsidR="009A7A0D" w:rsidRPr="00C0646F" w:rsidDel="00442A10" w:rsidRDefault="009A7A0D" w:rsidP="009A7A0D">
      <w:pPr>
        <w:pStyle w:val="ListParagraph"/>
        <w:spacing w:line="240" w:lineRule="auto"/>
        <w:rPr>
          <w:del w:id="424" w:author="Marie Christa Ermite Joseph Fevry" w:date="2018-10-18T15:43:00Z"/>
          <w:rFonts w:ascii="Calibri" w:hAnsi="Calibri" w:cs="Calibri"/>
          <w:b/>
          <w:bCs/>
          <w:sz w:val="20"/>
          <w:szCs w:val="20"/>
          <w:lang w:val="fr-FR"/>
        </w:rPr>
      </w:pPr>
    </w:p>
    <w:p w14:paraId="2F385371" w14:textId="638D9E4F" w:rsidR="009A7A0D" w:rsidRPr="00C0646F" w:rsidDel="00442A10" w:rsidRDefault="009A7A0D" w:rsidP="00B3375A">
      <w:pPr>
        <w:pStyle w:val="ListParagraph"/>
        <w:numPr>
          <w:ilvl w:val="0"/>
          <w:numId w:val="34"/>
        </w:numPr>
        <w:rPr>
          <w:del w:id="425" w:author="Marie Christa Ermite Joseph Fevry" w:date="2018-10-18T15:43:00Z"/>
          <w:rFonts w:ascii="Calibri" w:hAnsi="Calibri" w:cs="Calibri"/>
          <w:b/>
          <w:bCs/>
          <w:sz w:val="20"/>
          <w:szCs w:val="20"/>
          <w:lang w:val="fr-FR"/>
        </w:rPr>
      </w:pPr>
      <w:del w:id="426" w:author="Marie Christa Ermite Joseph Fevry" w:date="2018-10-18T15:43:00Z">
        <w:r w:rsidRPr="00C0646F" w:rsidDel="00442A10">
          <w:rPr>
            <w:rFonts w:ascii="Calibri" w:hAnsi="Calibri" w:cs="Calibri"/>
            <w:b/>
            <w:bCs/>
            <w:sz w:val="20"/>
            <w:szCs w:val="20"/>
            <w:lang w:val="fr-FR"/>
          </w:rPr>
          <w:delText>Coût</w:delText>
        </w:r>
      </w:del>
    </w:p>
    <w:p w14:paraId="1EE5DF55" w14:textId="06BE39A7" w:rsidR="009A7A0D" w:rsidRPr="00C0646F" w:rsidDel="00442A10" w:rsidRDefault="009A7A0D" w:rsidP="009A7A0D">
      <w:pPr>
        <w:widowControl/>
        <w:overflowPunct/>
        <w:adjustRightInd/>
        <w:ind w:left="720"/>
        <w:jc w:val="both"/>
        <w:rPr>
          <w:del w:id="427" w:author="Marie Christa Ermite Joseph Fevry" w:date="2018-10-18T15:43:00Z"/>
          <w:rFonts w:ascii="Calibri" w:hAnsi="Calibri" w:cs="Calibri"/>
          <w:snapToGrid w:val="0"/>
          <w:sz w:val="20"/>
          <w:szCs w:val="20"/>
          <w:lang w:val="fr-FR"/>
        </w:rPr>
      </w:pPr>
      <w:del w:id="428" w:author="Marie Christa Ermite Joseph Fevry" w:date="2018-10-18T15:43:00Z">
        <w:r w:rsidRPr="00C0646F" w:rsidDel="00442A10">
          <w:rPr>
            <w:rFonts w:ascii="Calibri" w:hAnsi="Calibri" w:cs="Calibri"/>
            <w:bCs/>
            <w:sz w:val="20"/>
            <w:szCs w:val="20"/>
            <w:lang w:val="fr-FR"/>
          </w:rPr>
          <w:delText>Le soumissionnaire supportera l’ensemble des coûts liés à la préparation et/ou au dépôt de sa soumission, que celle-ci soit ou non retenue. Le PNUD ne sera en aucun cas responsable ou redevable desdits coûts, indépendamment du déroulement ou du résultat de la procédure d’achat.</w:delText>
        </w:r>
      </w:del>
    </w:p>
    <w:p w14:paraId="73B58C14" w14:textId="4AB676A3" w:rsidR="009A7A0D" w:rsidRPr="00C0646F" w:rsidDel="00442A10" w:rsidRDefault="009A7A0D" w:rsidP="009A7A0D">
      <w:pPr>
        <w:pStyle w:val="ListParagraph"/>
        <w:tabs>
          <w:tab w:val="left" w:pos="0"/>
        </w:tabs>
        <w:spacing w:line="240" w:lineRule="auto"/>
        <w:ind w:left="0"/>
        <w:rPr>
          <w:del w:id="429" w:author="Marie Christa Ermite Joseph Fevry" w:date="2018-10-18T15:43:00Z"/>
          <w:rFonts w:ascii="Calibri" w:hAnsi="Calibri" w:cs="Calibri"/>
          <w:bCs/>
          <w:sz w:val="20"/>
          <w:szCs w:val="20"/>
          <w:lang w:val="fr-FR"/>
        </w:rPr>
      </w:pPr>
    </w:p>
    <w:p w14:paraId="16CBD10E" w14:textId="683C7EFD" w:rsidR="009A7A0D" w:rsidRPr="00C0646F" w:rsidDel="00442A10" w:rsidRDefault="009A7A0D" w:rsidP="00B3375A">
      <w:pPr>
        <w:pStyle w:val="ListParagraph"/>
        <w:numPr>
          <w:ilvl w:val="0"/>
          <w:numId w:val="34"/>
        </w:numPr>
        <w:tabs>
          <w:tab w:val="left" w:pos="0"/>
          <w:tab w:val="left" w:pos="3960"/>
        </w:tabs>
        <w:spacing w:line="240" w:lineRule="auto"/>
        <w:rPr>
          <w:del w:id="430" w:author="Marie Christa Ermite Joseph Fevry" w:date="2018-10-18T15:43:00Z"/>
          <w:rFonts w:ascii="Calibri" w:hAnsi="Calibri" w:cs="Calibri"/>
          <w:b/>
          <w:bCs/>
          <w:sz w:val="20"/>
          <w:szCs w:val="20"/>
          <w:lang w:val="fr-FR"/>
        </w:rPr>
      </w:pPr>
      <w:del w:id="431" w:author="Marie Christa Ermite Joseph Fevry" w:date="2018-10-18T15:43:00Z">
        <w:r w:rsidRPr="00C0646F" w:rsidDel="00442A10">
          <w:rPr>
            <w:rFonts w:ascii="Calibri" w:hAnsi="Calibri" w:cs="Calibri"/>
            <w:b/>
            <w:bCs/>
            <w:sz w:val="20"/>
            <w:szCs w:val="20"/>
            <w:lang w:val="fr-FR"/>
          </w:rPr>
          <w:delText xml:space="preserve">Langue </w:delText>
        </w:r>
      </w:del>
    </w:p>
    <w:p w14:paraId="241FCE3E" w14:textId="73E0A399" w:rsidR="009A7A0D" w:rsidRPr="00C0646F" w:rsidDel="00442A10" w:rsidRDefault="009A7A0D" w:rsidP="009A7A0D">
      <w:pPr>
        <w:ind w:left="720"/>
        <w:jc w:val="both"/>
        <w:rPr>
          <w:del w:id="432" w:author="Marie Christa Ermite Joseph Fevry" w:date="2018-10-18T15:43:00Z"/>
          <w:rFonts w:ascii="Calibri" w:hAnsi="Calibri" w:cs="Calibri"/>
          <w:sz w:val="20"/>
          <w:szCs w:val="20"/>
          <w:lang w:val="fr-FR"/>
        </w:rPr>
      </w:pPr>
    </w:p>
    <w:p w14:paraId="7337F74A" w14:textId="7A4A8B4F" w:rsidR="009A7A0D" w:rsidRPr="00C0646F" w:rsidDel="00442A10" w:rsidRDefault="009A7A0D" w:rsidP="009A7A0D">
      <w:pPr>
        <w:ind w:left="720"/>
        <w:jc w:val="both"/>
        <w:rPr>
          <w:del w:id="433" w:author="Marie Christa Ermite Joseph Fevry" w:date="2018-10-18T15:43:00Z"/>
          <w:rFonts w:ascii="Calibri" w:hAnsi="Calibri" w:cs="Calibri"/>
          <w:sz w:val="20"/>
          <w:szCs w:val="20"/>
          <w:lang w:val="fr-FR"/>
        </w:rPr>
      </w:pPr>
      <w:del w:id="434" w:author="Marie Christa Ermite Joseph Fevry" w:date="2018-10-18T15:43:00Z">
        <w:r w:rsidRPr="00C0646F" w:rsidDel="00442A10">
          <w:rPr>
            <w:rFonts w:ascii="Calibri" w:hAnsi="Calibri" w:cs="Calibri"/>
            <w:sz w:val="20"/>
            <w:szCs w:val="20"/>
            <w:lang w:val="fr-FR"/>
          </w:rPr>
          <w:delText>La soumission, ainsi que toute correspondance connexe échangée entre le soumissionnaire et le PNUD, devront être rédigée</w:delText>
        </w:r>
        <w:r w:rsidR="007D786B" w:rsidRPr="00C0646F" w:rsidDel="00442A10">
          <w:rPr>
            <w:rFonts w:ascii="Calibri" w:hAnsi="Calibri" w:cs="Calibri"/>
            <w:sz w:val="20"/>
            <w:szCs w:val="20"/>
            <w:lang w:val="fr-FR"/>
          </w:rPr>
          <w:delText>s</w:delText>
        </w:r>
        <w:r w:rsidRPr="00C0646F" w:rsidDel="00442A10">
          <w:rPr>
            <w:rFonts w:ascii="Calibri" w:hAnsi="Calibri" w:cs="Calibri"/>
            <w:sz w:val="20"/>
            <w:szCs w:val="20"/>
            <w:lang w:val="fr-FR"/>
          </w:rPr>
          <w:delText xml:space="preserve"> dans la ou les langues indiquées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(FT, n° 4). Toute documentation imprimée fournie par le soumissionnaire qui sera rédigée dans une autre langue que la langue indiquée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devra être accompagnée d’une traduction dans ladite langue. Aux fins d’interprétation de la soumission, et en cas de différence ou de contradiction, la version traduite dans la langue de préférence fera foi. Lors de la conclusion d’un contrat, la langue de celui-ci régira les relations entre le prestataire et le PNUD.</w:delText>
        </w:r>
      </w:del>
    </w:p>
    <w:p w14:paraId="4516B8C2" w14:textId="654A6ECC" w:rsidR="009A7A0D" w:rsidRPr="00C0646F" w:rsidDel="00442A10" w:rsidRDefault="009A7A0D" w:rsidP="009A7A0D">
      <w:pPr>
        <w:widowControl/>
        <w:overflowPunct/>
        <w:adjustRightInd/>
        <w:spacing w:line="276" w:lineRule="auto"/>
        <w:jc w:val="both"/>
        <w:rPr>
          <w:del w:id="435" w:author="Marie Christa Ermite Joseph Fevry" w:date="2018-10-18T15:43:00Z"/>
          <w:rFonts w:ascii="Calibri" w:hAnsi="Calibri" w:cs="Calibri"/>
          <w:sz w:val="20"/>
          <w:szCs w:val="20"/>
          <w:lang w:val="fr-FR"/>
        </w:rPr>
      </w:pPr>
      <w:del w:id="436" w:author="Marie Christa Ermite Joseph Fevry" w:date="2018-10-18T15:43:00Z">
        <w:r w:rsidRPr="00C0646F" w:rsidDel="00442A10">
          <w:rPr>
            <w:rFonts w:ascii="Calibri" w:hAnsi="Calibri" w:cs="Calibri"/>
            <w:sz w:val="20"/>
            <w:szCs w:val="20"/>
            <w:lang w:val="fr-FR"/>
          </w:rPr>
          <w:br w:type="page"/>
        </w:r>
      </w:del>
    </w:p>
    <w:p w14:paraId="13BAD374" w14:textId="73897E58" w:rsidR="009A7A0D" w:rsidRPr="00C0646F" w:rsidDel="00442A10" w:rsidRDefault="009A7A0D" w:rsidP="009A7A0D">
      <w:pPr>
        <w:ind w:left="720"/>
        <w:jc w:val="both"/>
        <w:rPr>
          <w:del w:id="437" w:author="Marie Christa Ermite Joseph Fevry" w:date="2018-10-18T15:43:00Z"/>
          <w:rFonts w:ascii="Calibri" w:hAnsi="Calibri" w:cs="Calibri"/>
          <w:sz w:val="20"/>
          <w:szCs w:val="20"/>
          <w:lang w:val="fr-FR"/>
        </w:rPr>
      </w:pPr>
    </w:p>
    <w:p w14:paraId="014ECEFA" w14:textId="7CC0E7EE" w:rsidR="009A7A0D" w:rsidRPr="00C0646F" w:rsidDel="00442A10" w:rsidRDefault="009A7A0D" w:rsidP="009A7A0D">
      <w:pPr>
        <w:ind w:left="720"/>
        <w:jc w:val="both"/>
        <w:rPr>
          <w:del w:id="438" w:author="Marie Christa Ermite Joseph Fevry" w:date="2018-10-18T15:43:00Z"/>
          <w:rFonts w:ascii="Calibri" w:hAnsi="Calibri" w:cs="Calibri"/>
          <w:sz w:val="20"/>
          <w:szCs w:val="20"/>
          <w:lang w:val="fr-FR"/>
        </w:rPr>
      </w:pPr>
    </w:p>
    <w:p w14:paraId="47670B63" w14:textId="6DA89A23" w:rsidR="009A7A0D" w:rsidRPr="00C0646F" w:rsidDel="00442A10" w:rsidRDefault="009A7A0D" w:rsidP="00B3375A">
      <w:pPr>
        <w:pStyle w:val="ListParagraph"/>
        <w:numPr>
          <w:ilvl w:val="0"/>
          <w:numId w:val="34"/>
        </w:numPr>
        <w:tabs>
          <w:tab w:val="left" w:pos="0"/>
        </w:tabs>
        <w:spacing w:line="240" w:lineRule="auto"/>
        <w:rPr>
          <w:del w:id="439" w:author="Marie Christa Ermite Joseph Fevry" w:date="2018-10-18T15:43:00Z"/>
          <w:rFonts w:ascii="Calibri" w:hAnsi="Calibri" w:cs="Calibri"/>
          <w:b/>
          <w:bCs/>
          <w:sz w:val="20"/>
          <w:szCs w:val="20"/>
          <w:lang w:val="fr-FR"/>
        </w:rPr>
      </w:pPr>
      <w:del w:id="440" w:author="Marie Christa Ermite Joseph Fevry" w:date="2018-10-18T15:43:00Z">
        <w:r w:rsidRPr="00C0646F" w:rsidDel="00442A10">
          <w:rPr>
            <w:rFonts w:ascii="Calibri" w:hAnsi="Calibri" w:cs="Calibri"/>
            <w:b/>
            <w:bCs/>
            <w:sz w:val="20"/>
            <w:szCs w:val="20"/>
            <w:lang w:val="fr-FR"/>
          </w:rPr>
          <w:delText>Formulaire de soumission</w:delText>
        </w:r>
      </w:del>
    </w:p>
    <w:p w14:paraId="572CA224" w14:textId="782E2DB1" w:rsidR="009A7A0D" w:rsidRPr="00C0646F" w:rsidDel="00442A10" w:rsidRDefault="009A7A0D" w:rsidP="009A7A0D">
      <w:pPr>
        <w:pStyle w:val="ListParagraph"/>
        <w:tabs>
          <w:tab w:val="left" w:pos="0"/>
        </w:tabs>
        <w:spacing w:line="240" w:lineRule="auto"/>
        <w:rPr>
          <w:del w:id="441" w:author="Marie Christa Ermite Joseph Fevry" w:date="2018-10-18T15:43:00Z"/>
          <w:rFonts w:ascii="Calibri" w:hAnsi="Calibri" w:cs="Calibri"/>
          <w:bCs/>
          <w:sz w:val="20"/>
          <w:szCs w:val="20"/>
          <w:lang w:val="fr-FR"/>
        </w:rPr>
      </w:pPr>
    </w:p>
    <w:p w14:paraId="665527D3" w14:textId="3C16ECE6" w:rsidR="009A7A0D" w:rsidRPr="00C0646F" w:rsidDel="00442A10" w:rsidRDefault="009A7A0D" w:rsidP="009A7A0D">
      <w:pPr>
        <w:pStyle w:val="ListParagraph"/>
        <w:tabs>
          <w:tab w:val="left" w:pos="0"/>
        </w:tabs>
        <w:spacing w:line="240" w:lineRule="auto"/>
        <w:rPr>
          <w:del w:id="442" w:author="Marie Christa Ermite Joseph Fevry" w:date="2018-10-18T15:43:00Z"/>
          <w:rFonts w:ascii="Calibri" w:hAnsi="Calibri" w:cs="Calibri"/>
          <w:bCs/>
          <w:sz w:val="20"/>
          <w:szCs w:val="20"/>
          <w:lang w:val="fr-FR"/>
        </w:rPr>
      </w:pPr>
      <w:del w:id="443" w:author="Marie Christa Ermite Joseph Fevry" w:date="2018-10-18T15:43:00Z">
        <w:r w:rsidRPr="00C0646F" w:rsidDel="00442A10">
          <w:rPr>
            <w:rFonts w:ascii="Calibri" w:hAnsi="Calibri" w:cs="Calibri"/>
            <w:bCs/>
            <w:sz w:val="20"/>
            <w:szCs w:val="20"/>
            <w:lang w:val="fr-FR"/>
          </w:rPr>
          <w:delText>Le soumissionnaire devra utiliser le formulaire de soumission fourni dans la section 4 d</w:delText>
        </w:r>
        <w:r w:rsidR="00FD28B8" w:rsidRPr="00C0646F" w:rsidDel="00442A10">
          <w:rPr>
            <w:rFonts w:ascii="Calibri" w:hAnsi="Calibri" w:cs="Calibri"/>
            <w:bCs/>
            <w:sz w:val="20"/>
            <w:szCs w:val="20"/>
            <w:lang w:val="fr-FR"/>
          </w:rPr>
          <w:delText>e la</w:delText>
        </w:r>
        <w:r w:rsidRPr="00C0646F" w:rsidDel="00442A10">
          <w:rPr>
            <w:rFonts w:ascii="Calibri" w:hAnsi="Calibri" w:cs="Calibri"/>
            <w:bCs/>
            <w:sz w:val="20"/>
            <w:szCs w:val="20"/>
            <w:lang w:val="fr-FR"/>
          </w:rPr>
          <w:delText xml:space="preserve"> présent</w:delText>
        </w:r>
        <w:r w:rsidR="00FD28B8" w:rsidRPr="00C0646F" w:rsidDel="00442A10">
          <w:rPr>
            <w:rFonts w:ascii="Calibri" w:hAnsi="Calibri" w:cs="Calibri"/>
            <w:bCs/>
            <w:sz w:val="20"/>
            <w:szCs w:val="20"/>
            <w:lang w:val="fr-FR"/>
          </w:rPr>
          <w:delText>e</w:delText>
        </w:r>
        <w:r w:rsidR="00FD28B8" w:rsidRPr="00C0646F" w:rsidDel="00442A10">
          <w:rPr>
            <w:rFonts w:ascii="Calibri" w:hAnsi="Calibri" w:cs="Calibri"/>
            <w:sz w:val="20"/>
            <w:szCs w:val="20"/>
            <w:lang w:val="fr-FR"/>
          </w:rPr>
          <w:delText xml:space="preserve"> RFP</w:delText>
        </w:r>
        <w:r w:rsidRPr="00C0646F" w:rsidDel="00442A10">
          <w:rPr>
            <w:rFonts w:ascii="Calibri" w:hAnsi="Calibri" w:cs="Calibri"/>
            <w:bCs/>
            <w:sz w:val="20"/>
            <w:szCs w:val="20"/>
            <w:lang w:val="fr-FR"/>
          </w:rPr>
          <w:delText>.</w:delText>
        </w:r>
      </w:del>
    </w:p>
    <w:p w14:paraId="5DB44218" w14:textId="67D63289" w:rsidR="009F526B" w:rsidRPr="00C0646F" w:rsidDel="00442A10" w:rsidRDefault="009F526B" w:rsidP="009A7A0D">
      <w:pPr>
        <w:pStyle w:val="ListParagraph"/>
        <w:tabs>
          <w:tab w:val="left" w:pos="0"/>
        </w:tabs>
        <w:spacing w:line="240" w:lineRule="auto"/>
        <w:rPr>
          <w:del w:id="444" w:author="Marie Christa Ermite Joseph Fevry" w:date="2018-10-18T15:43:00Z"/>
          <w:rFonts w:ascii="Calibri" w:hAnsi="Calibri" w:cs="Calibri"/>
          <w:bCs/>
          <w:sz w:val="20"/>
          <w:szCs w:val="20"/>
          <w:lang w:val="fr-FR"/>
        </w:rPr>
      </w:pPr>
    </w:p>
    <w:p w14:paraId="691BECA0" w14:textId="6764DBEE" w:rsidR="009A7A0D" w:rsidRPr="00C0646F" w:rsidDel="00442A10" w:rsidRDefault="009A7A0D" w:rsidP="00B3375A">
      <w:pPr>
        <w:pStyle w:val="ListParagraph"/>
        <w:numPr>
          <w:ilvl w:val="0"/>
          <w:numId w:val="34"/>
        </w:numPr>
        <w:tabs>
          <w:tab w:val="left" w:pos="0"/>
        </w:tabs>
        <w:spacing w:line="240" w:lineRule="auto"/>
        <w:rPr>
          <w:del w:id="445" w:author="Marie Christa Ermite Joseph Fevry" w:date="2018-10-18T15:43:00Z"/>
          <w:rFonts w:ascii="Calibri" w:hAnsi="Calibri" w:cs="Calibri"/>
          <w:b/>
          <w:bCs/>
          <w:sz w:val="20"/>
          <w:szCs w:val="20"/>
          <w:lang w:val="fr-FR"/>
        </w:rPr>
      </w:pPr>
      <w:del w:id="446" w:author="Marie Christa Ermite Joseph Fevry" w:date="2018-10-18T15:43:00Z">
        <w:r w:rsidRPr="00C0646F" w:rsidDel="00442A10">
          <w:rPr>
            <w:rFonts w:ascii="Calibri" w:hAnsi="Calibri" w:cs="Calibri"/>
            <w:b/>
            <w:bCs/>
            <w:sz w:val="20"/>
            <w:szCs w:val="20"/>
            <w:lang w:val="fr-FR"/>
          </w:rPr>
          <w:delText>Format et contenu de la soumission technique</w:delText>
        </w:r>
      </w:del>
    </w:p>
    <w:p w14:paraId="6F51A88A" w14:textId="23562B34" w:rsidR="009A7A0D" w:rsidRPr="00C0646F" w:rsidDel="00442A10" w:rsidRDefault="009A7A0D" w:rsidP="009A7A0D">
      <w:pPr>
        <w:ind w:firstLine="720"/>
        <w:jc w:val="both"/>
        <w:rPr>
          <w:del w:id="447" w:author="Marie Christa Ermite Joseph Fevry" w:date="2018-10-18T15:43:00Z"/>
          <w:rFonts w:ascii="Calibri" w:hAnsi="Calibri" w:cs="Calibri"/>
          <w:sz w:val="20"/>
          <w:szCs w:val="20"/>
          <w:lang w:val="fr-FR"/>
        </w:rPr>
      </w:pPr>
    </w:p>
    <w:p w14:paraId="2ABB9DFC" w14:textId="25EA6A59" w:rsidR="009A7A0D" w:rsidRPr="00C0646F" w:rsidDel="00442A10" w:rsidRDefault="009A7A0D" w:rsidP="009A7A0D">
      <w:pPr>
        <w:ind w:left="720"/>
        <w:jc w:val="both"/>
        <w:rPr>
          <w:del w:id="448" w:author="Marie Christa Ermite Joseph Fevry" w:date="2018-10-18T15:43:00Z"/>
          <w:rFonts w:ascii="Calibri" w:hAnsi="Calibri" w:cs="Calibri"/>
          <w:sz w:val="20"/>
          <w:szCs w:val="20"/>
          <w:lang w:val="fr-FR"/>
        </w:rPr>
      </w:pPr>
      <w:del w:id="449" w:author="Marie Christa Ermite Joseph Fevry" w:date="2018-10-18T15:43:00Z">
        <w:r w:rsidRPr="00C0646F" w:rsidDel="00442A10">
          <w:rPr>
            <w:rFonts w:ascii="Calibri" w:hAnsi="Calibri" w:cs="Calibri"/>
            <w:sz w:val="20"/>
            <w:szCs w:val="20"/>
            <w:lang w:val="fr-FR"/>
          </w:rPr>
          <w:delText xml:space="preserve">Sauf indication contraire figurant dans la </w:delText>
        </w:r>
        <w:r w:rsidRPr="00C0646F" w:rsidDel="00442A10">
          <w:rPr>
            <w:rFonts w:ascii="Calibri" w:hAnsi="Calibri" w:cs="Calibri"/>
            <w:b/>
            <w:sz w:val="20"/>
            <w:szCs w:val="20"/>
            <w:lang w:val="fr-FR"/>
          </w:rPr>
          <w:delText xml:space="preserve">fiche technique </w:delText>
        </w:r>
        <w:r w:rsidRPr="00C0646F" w:rsidDel="00442A10">
          <w:rPr>
            <w:rFonts w:ascii="Calibri" w:hAnsi="Calibri" w:cs="Calibri"/>
            <w:sz w:val="20"/>
            <w:szCs w:val="20"/>
            <w:lang w:val="fr-FR"/>
          </w:rPr>
          <w:delText>(FT, n° 28), le soumissionnaire devra structurer la soumission technique de la manière suivante :</w:delText>
        </w:r>
      </w:del>
    </w:p>
    <w:p w14:paraId="7AA89D17" w14:textId="2CFE9E51" w:rsidR="009A7A0D" w:rsidRPr="00C0646F" w:rsidDel="00442A10" w:rsidRDefault="009A7A0D" w:rsidP="009A7A0D">
      <w:pPr>
        <w:pStyle w:val="ListParagraph"/>
        <w:spacing w:line="240" w:lineRule="auto"/>
        <w:ind w:left="1440"/>
        <w:jc w:val="both"/>
        <w:rPr>
          <w:del w:id="450" w:author="Marie Christa Ermite Joseph Fevry" w:date="2018-10-18T15:43:00Z"/>
          <w:rFonts w:ascii="Calibri" w:hAnsi="Calibri" w:cs="Calibri"/>
          <w:bCs/>
          <w:sz w:val="20"/>
          <w:szCs w:val="20"/>
          <w:lang w:val="fr-FR"/>
        </w:rPr>
      </w:pPr>
    </w:p>
    <w:p w14:paraId="319F85AD" w14:textId="6985C86F" w:rsidR="009A7A0D" w:rsidRPr="00C0646F" w:rsidDel="00442A10" w:rsidRDefault="009A7A0D" w:rsidP="009A7A0D">
      <w:pPr>
        <w:pStyle w:val="ListParagraph"/>
        <w:spacing w:line="240" w:lineRule="auto"/>
        <w:ind w:left="1260" w:hanging="540"/>
        <w:jc w:val="both"/>
        <w:rPr>
          <w:del w:id="451" w:author="Marie Christa Ermite Joseph Fevry" w:date="2018-10-18T15:43:00Z"/>
          <w:rFonts w:ascii="Calibri" w:hAnsi="Calibri" w:cs="Calibri"/>
          <w:bCs/>
          <w:sz w:val="20"/>
          <w:szCs w:val="20"/>
          <w:lang w:val="fr-FR"/>
        </w:rPr>
      </w:pPr>
      <w:del w:id="452" w:author="Marie Christa Ermite Joseph Fevry" w:date="2018-10-18T15:43:00Z">
        <w:r w:rsidRPr="00C0646F" w:rsidDel="00442A10">
          <w:rPr>
            <w:rFonts w:ascii="Calibri" w:hAnsi="Calibri" w:cs="Calibri"/>
            <w:bCs/>
            <w:sz w:val="20"/>
            <w:szCs w:val="20"/>
            <w:lang w:val="fr-FR"/>
          </w:rPr>
          <w:delText>15.1</w:delText>
        </w:r>
        <w:r w:rsidRPr="00C0646F" w:rsidDel="00442A10">
          <w:rPr>
            <w:rFonts w:ascii="Calibri" w:hAnsi="Calibri" w:cs="Calibri"/>
            <w:bCs/>
            <w:sz w:val="20"/>
            <w:szCs w:val="20"/>
            <w:lang w:val="fr-FR"/>
          </w:rPr>
          <w:tab/>
          <w:delText>Expertise de la société/de l’organisation. Cette section doit fournir des détails concernant la structure de direction de l’organisation, ses capacités/ressources organisationnelles et l’expérience de l’organisation/de la société, la liste des projets/contrats (achevés et en cours, nationaux et internationaux) analogues ou similaires aux exigences de l</w:delText>
        </w:r>
        <w:r w:rsidR="00FD28B8" w:rsidRPr="00C0646F" w:rsidDel="00442A10">
          <w:rPr>
            <w:rFonts w:ascii="Calibri" w:hAnsi="Calibri" w:cs="Calibri"/>
            <w:bCs/>
            <w:sz w:val="20"/>
            <w:szCs w:val="20"/>
            <w:lang w:val="fr-FR"/>
          </w:rPr>
          <w:delText>a</w:delText>
        </w:r>
        <w:r w:rsidR="00FD28B8" w:rsidRPr="00C0646F" w:rsidDel="00442A10">
          <w:rPr>
            <w:rFonts w:ascii="Calibri" w:hAnsi="Calibri" w:cs="Calibri"/>
            <w:sz w:val="20"/>
            <w:szCs w:val="20"/>
            <w:lang w:val="fr-FR"/>
          </w:rPr>
          <w:delText xml:space="preserve"> RFP</w:delText>
        </w:r>
        <w:r w:rsidRPr="00C0646F" w:rsidDel="00442A10">
          <w:rPr>
            <w:rFonts w:ascii="Calibri" w:hAnsi="Calibri" w:cs="Calibri"/>
            <w:bCs/>
            <w:sz w:val="20"/>
            <w:szCs w:val="20"/>
            <w:lang w:val="fr-FR"/>
          </w:rPr>
          <w:delText xml:space="preserve">, et la preuve de sa stabilité financière et du caractère adéquat de ses ressources pour </w:delText>
        </w:r>
        <w:r w:rsidR="00AD6669" w:rsidRPr="00C0646F" w:rsidDel="00442A10">
          <w:rPr>
            <w:rFonts w:ascii="Calibri" w:hAnsi="Calibri" w:cs="Calibri"/>
            <w:bCs/>
            <w:sz w:val="20"/>
            <w:szCs w:val="20"/>
            <w:lang w:val="fr-FR"/>
          </w:rPr>
          <w:delText>fournir</w:delText>
        </w:r>
        <w:r w:rsidRPr="00C0646F" w:rsidDel="00442A10">
          <w:rPr>
            <w:rFonts w:ascii="Calibri" w:hAnsi="Calibri" w:cs="Calibri"/>
            <w:bCs/>
            <w:sz w:val="20"/>
            <w:szCs w:val="20"/>
            <w:lang w:val="fr-FR"/>
          </w:rPr>
          <w:delText xml:space="preserve"> </w:delText>
        </w:r>
        <w:r w:rsidR="00AD6669" w:rsidRPr="00C0646F" w:rsidDel="00442A10">
          <w:rPr>
            <w:rFonts w:ascii="Calibri" w:hAnsi="Calibri" w:cs="Calibri"/>
            <w:bCs/>
            <w:sz w:val="20"/>
            <w:szCs w:val="20"/>
            <w:lang w:val="fr-FR"/>
          </w:rPr>
          <w:delText>l</w:delText>
        </w:r>
        <w:r w:rsidRPr="00C0646F" w:rsidDel="00442A10">
          <w:rPr>
            <w:rFonts w:ascii="Calibri" w:hAnsi="Calibri" w:cs="Calibri"/>
            <w:bCs/>
            <w:sz w:val="20"/>
            <w:szCs w:val="20"/>
            <w:lang w:val="fr-FR"/>
          </w:rPr>
          <w:delText>es services requis par l</w:delText>
        </w:r>
        <w:r w:rsidR="00AD6669" w:rsidRPr="00C0646F" w:rsidDel="00442A10">
          <w:rPr>
            <w:rFonts w:ascii="Calibri" w:hAnsi="Calibri" w:cs="Calibri"/>
            <w:bCs/>
            <w:sz w:val="20"/>
            <w:szCs w:val="20"/>
            <w:lang w:val="fr-FR"/>
          </w:rPr>
          <w:delText>a</w:delText>
        </w:r>
        <w:r w:rsidR="00AD6669" w:rsidRPr="00C0646F" w:rsidDel="00442A10">
          <w:rPr>
            <w:rFonts w:ascii="Calibri" w:hAnsi="Calibri" w:cs="Calibri"/>
            <w:sz w:val="20"/>
            <w:szCs w:val="20"/>
            <w:lang w:val="fr-FR"/>
          </w:rPr>
          <w:delText xml:space="preserve"> RFP</w:delText>
        </w:r>
        <w:r w:rsidRPr="00C0646F" w:rsidDel="00442A10">
          <w:rPr>
            <w:rFonts w:ascii="Calibri" w:hAnsi="Calibri" w:cs="Calibri"/>
            <w:bCs/>
            <w:sz w:val="20"/>
            <w:szCs w:val="20"/>
            <w:lang w:val="fr-FR"/>
          </w:rPr>
          <w:delText xml:space="preserve"> (voir la clause 18 de l</w:delText>
        </w:r>
        <w:r w:rsidR="00AD6669" w:rsidRPr="00C0646F" w:rsidDel="00442A10">
          <w:rPr>
            <w:rFonts w:ascii="Calibri" w:hAnsi="Calibri" w:cs="Calibri"/>
            <w:bCs/>
            <w:sz w:val="20"/>
            <w:szCs w:val="20"/>
            <w:lang w:val="fr-FR"/>
          </w:rPr>
          <w:delText>a</w:delText>
        </w:r>
        <w:r w:rsidR="00AD6669" w:rsidRPr="00C0646F" w:rsidDel="00442A10">
          <w:rPr>
            <w:rFonts w:ascii="Calibri" w:hAnsi="Calibri" w:cs="Calibri"/>
            <w:sz w:val="20"/>
            <w:szCs w:val="20"/>
            <w:lang w:val="fr-FR"/>
          </w:rPr>
          <w:delText xml:space="preserve"> RFP</w:delText>
        </w:r>
        <w:r w:rsidRPr="00C0646F" w:rsidDel="00442A10">
          <w:rPr>
            <w:rFonts w:ascii="Calibri" w:hAnsi="Calibri" w:cs="Calibri"/>
            <w:bCs/>
            <w:sz w:val="20"/>
            <w:szCs w:val="20"/>
            <w:lang w:val="fr-FR"/>
          </w:rPr>
          <w:delText xml:space="preserve"> et la FT, n° 26, pour de plus amples détails). Il en sera de même pour toute autre entité participant à l</w:delText>
        </w:r>
        <w:r w:rsidR="00A712E1" w:rsidRPr="00C0646F" w:rsidDel="00442A10">
          <w:rPr>
            <w:rFonts w:ascii="Calibri" w:hAnsi="Calibri" w:cs="Calibri"/>
            <w:bCs/>
            <w:sz w:val="20"/>
            <w:szCs w:val="20"/>
            <w:lang w:val="fr-FR"/>
          </w:rPr>
          <w:delText>a</w:delText>
        </w:r>
        <w:r w:rsidR="00A712E1" w:rsidRPr="00C0646F" w:rsidDel="00442A10">
          <w:rPr>
            <w:rFonts w:ascii="Calibri" w:hAnsi="Calibri" w:cs="Calibri"/>
            <w:sz w:val="20"/>
            <w:szCs w:val="20"/>
            <w:lang w:val="fr-FR"/>
          </w:rPr>
          <w:delText xml:space="preserve"> RFP</w:delText>
        </w:r>
        <w:r w:rsidRPr="00C0646F" w:rsidDel="00442A10">
          <w:rPr>
            <w:rFonts w:ascii="Calibri" w:hAnsi="Calibri" w:cs="Calibri"/>
            <w:bCs/>
            <w:sz w:val="20"/>
            <w:szCs w:val="20"/>
            <w:lang w:val="fr-FR"/>
          </w:rPr>
          <w:delText xml:space="preserve"> dans le cadre d’une coentreprise ou d’un consortium.</w:delText>
        </w:r>
      </w:del>
    </w:p>
    <w:p w14:paraId="4FD7FD50" w14:textId="4C6727C2" w:rsidR="009A7A0D" w:rsidRPr="00C0646F" w:rsidDel="00442A10" w:rsidRDefault="009A7A0D" w:rsidP="009A7A0D">
      <w:pPr>
        <w:pStyle w:val="ListParagraph"/>
        <w:spacing w:line="240" w:lineRule="auto"/>
        <w:ind w:left="1080" w:hanging="450"/>
        <w:jc w:val="both"/>
        <w:rPr>
          <w:del w:id="453" w:author="Marie Christa Ermite Joseph Fevry" w:date="2018-10-18T15:43:00Z"/>
          <w:rFonts w:ascii="Calibri" w:hAnsi="Calibri" w:cs="Calibri"/>
          <w:bCs/>
          <w:sz w:val="20"/>
          <w:szCs w:val="20"/>
          <w:lang w:val="fr-FR"/>
        </w:rPr>
      </w:pPr>
    </w:p>
    <w:p w14:paraId="2C1DBA22" w14:textId="75AB9196" w:rsidR="009A7A0D" w:rsidRPr="00C0646F" w:rsidDel="00442A10" w:rsidRDefault="009A7A0D" w:rsidP="009A7A0D">
      <w:pPr>
        <w:pStyle w:val="ListParagraph"/>
        <w:spacing w:line="240" w:lineRule="auto"/>
        <w:ind w:left="1260" w:hanging="540"/>
        <w:jc w:val="both"/>
        <w:rPr>
          <w:del w:id="454" w:author="Marie Christa Ermite Joseph Fevry" w:date="2018-10-18T15:43:00Z"/>
          <w:rFonts w:ascii="Calibri" w:hAnsi="Calibri" w:cs="Calibri"/>
          <w:bCs/>
          <w:sz w:val="20"/>
          <w:szCs w:val="20"/>
          <w:lang w:val="fr-FR"/>
        </w:rPr>
      </w:pPr>
      <w:del w:id="455" w:author="Marie Christa Ermite Joseph Fevry" w:date="2018-10-18T15:43:00Z">
        <w:r w:rsidRPr="00C0646F" w:rsidDel="00442A10">
          <w:rPr>
            <w:rFonts w:ascii="Calibri" w:hAnsi="Calibri" w:cs="Calibri"/>
            <w:bCs/>
            <w:sz w:val="20"/>
            <w:szCs w:val="20"/>
            <w:lang w:val="fr-FR"/>
          </w:rPr>
          <w:delText>15.2</w:delText>
        </w:r>
        <w:r w:rsidRPr="00C0646F" w:rsidDel="00442A10">
          <w:rPr>
            <w:rFonts w:ascii="Calibri" w:hAnsi="Calibri" w:cs="Calibri"/>
            <w:bCs/>
            <w:sz w:val="20"/>
            <w:szCs w:val="20"/>
            <w:lang w:val="fr-FR"/>
          </w:rPr>
          <w:tab/>
        </w:r>
        <w:r w:rsidR="00277773" w:rsidRPr="00C0646F" w:rsidDel="00442A10">
          <w:rPr>
            <w:rFonts w:ascii="Calibri" w:hAnsi="Calibri" w:cs="Calibri"/>
            <w:bCs/>
            <w:sz w:val="20"/>
            <w:szCs w:val="20"/>
            <w:lang w:val="fr-FR"/>
          </w:rPr>
          <w:delText xml:space="preserve">Méthodologie proposée, </w:delText>
        </w:r>
        <w:r w:rsidR="00247222" w:rsidRPr="00C0646F" w:rsidDel="00442A10">
          <w:rPr>
            <w:rFonts w:ascii="Calibri" w:hAnsi="Calibri" w:cs="Calibri"/>
            <w:bCs/>
            <w:sz w:val="20"/>
            <w:szCs w:val="20"/>
            <w:lang w:val="fr-FR"/>
          </w:rPr>
          <w:delText>approche</w:delText>
        </w:r>
        <w:r w:rsidR="00277773" w:rsidRPr="00C0646F" w:rsidDel="00442A10">
          <w:rPr>
            <w:rFonts w:ascii="Calibri" w:hAnsi="Calibri" w:cs="Calibri"/>
            <w:bCs/>
            <w:sz w:val="20"/>
            <w:szCs w:val="20"/>
            <w:lang w:val="fr-FR"/>
          </w:rPr>
          <w:delText xml:space="preserve"> </w:delText>
        </w:r>
        <w:r w:rsidRPr="00C0646F" w:rsidDel="00442A10">
          <w:rPr>
            <w:rFonts w:ascii="Calibri" w:hAnsi="Calibri" w:cs="Calibri"/>
            <w:bCs/>
            <w:sz w:val="20"/>
            <w:szCs w:val="20"/>
            <w:lang w:val="fr-FR"/>
          </w:rPr>
          <w:delText xml:space="preserve">et plan d’exécution. Cette section doit démontrer la prise en compte par le soumissionnaire des </w:delText>
        </w:r>
        <w:r w:rsidR="00F575A6" w:rsidRPr="00C0646F" w:rsidDel="00442A10">
          <w:rPr>
            <w:rFonts w:ascii="Calibri" w:hAnsi="Calibri" w:cs="Calibri"/>
            <w:bCs/>
            <w:sz w:val="20"/>
            <w:szCs w:val="20"/>
            <w:lang w:val="fr-FR"/>
          </w:rPr>
          <w:delText xml:space="preserve">termes de référence </w:delText>
        </w:r>
        <w:r w:rsidRPr="00C0646F" w:rsidDel="00442A10">
          <w:rPr>
            <w:rFonts w:ascii="Calibri" w:hAnsi="Calibri" w:cs="Calibri"/>
            <w:bCs/>
            <w:sz w:val="20"/>
            <w:szCs w:val="20"/>
            <w:lang w:val="fr-FR"/>
          </w:rPr>
          <w:delText xml:space="preserve">en identifiant les composants spécifiques proposés ; la manière dont il sera répondu </w:delText>
        </w:r>
        <w:r w:rsidR="00A65AA0" w:rsidRPr="00C0646F" w:rsidDel="00442A10">
          <w:rPr>
            <w:rFonts w:ascii="Calibri" w:hAnsi="Calibri" w:cs="Calibri"/>
            <w:bCs/>
            <w:sz w:val="20"/>
            <w:szCs w:val="20"/>
            <w:lang w:val="fr-FR"/>
          </w:rPr>
          <w:delText>aux</w:delText>
        </w:r>
        <w:r w:rsidRPr="00C0646F" w:rsidDel="00442A10">
          <w:rPr>
            <w:rFonts w:ascii="Calibri" w:hAnsi="Calibri" w:cs="Calibri"/>
            <w:bCs/>
            <w:sz w:val="20"/>
            <w:szCs w:val="20"/>
            <w:lang w:val="fr-FR"/>
          </w:rPr>
          <w:delText xml:space="preserve"> exigence</w:delText>
        </w:r>
        <w:r w:rsidR="00A65AA0" w:rsidRPr="00C0646F" w:rsidDel="00442A10">
          <w:rPr>
            <w:rFonts w:ascii="Calibri" w:hAnsi="Calibri" w:cs="Calibri"/>
            <w:bCs/>
            <w:sz w:val="20"/>
            <w:szCs w:val="20"/>
            <w:lang w:val="fr-FR"/>
          </w:rPr>
          <w:delText>s</w:delText>
        </w:r>
        <w:r w:rsidR="00EE5354" w:rsidRPr="00C0646F" w:rsidDel="00442A10">
          <w:rPr>
            <w:rFonts w:ascii="Calibri" w:hAnsi="Calibri" w:cs="Calibri"/>
            <w:bCs/>
            <w:sz w:val="20"/>
            <w:szCs w:val="20"/>
            <w:lang w:val="fr-FR"/>
          </w:rPr>
          <w:delText xml:space="preserve"> telles qu’indiquées</w:delText>
        </w:r>
        <w:r w:rsidRPr="00C0646F" w:rsidDel="00442A10">
          <w:rPr>
            <w:rFonts w:ascii="Calibri" w:hAnsi="Calibri" w:cs="Calibri"/>
            <w:bCs/>
            <w:sz w:val="20"/>
            <w:szCs w:val="20"/>
            <w:lang w:val="fr-FR"/>
          </w:rPr>
          <w:delText xml:space="preserve">, point par point ; la fourniture d’une description détaillée des </w:delText>
        </w:r>
        <w:r w:rsidR="00C53443" w:rsidRPr="00C0646F" w:rsidDel="00442A10">
          <w:rPr>
            <w:rFonts w:ascii="Calibri" w:hAnsi="Calibri" w:cs="Calibri"/>
            <w:bCs/>
            <w:sz w:val="20"/>
            <w:szCs w:val="20"/>
            <w:lang w:val="fr-FR"/>
          </w:rPr>
          <w:delText xml:space="preserve">modalités d’exécution </w:delText>
        </w:r>
        <w:r w:rsidRPr="00C0646F" w:rsidDel="00442A10">
          <w:rPr>
            <w:rFonts w:ascii="Calibri" w:hAnsi="Calibri" w:cs="Calibri"/>
            <w:bCs/>
            <w:sz w:val="20"/>
            <w:szCs w:val="20"/>
            <w:lang w:val="fr-FR"/>
          </w:rPr>
          <w:delText>essentielles</w:delText>
        </w:r>
        <w:r w:rsidR="00EF0CCD" w:rsidRPr="00C0646F" w:rsidDel="00442A10">
          <w:rPr>
            <w:rFonts w:ascii="Calibri" w:hAnsi="Calibri" w:cs="Calibri"/>
            <w:bCs/>
            <w:sz w:val="20"/>
            <w:szCs w:val="20"/>
            <w:lang w:val="fr-FR"/>
          </w:rPr>
          <w:delText xml:space="preserve"> proposées</w:delText>
        </w:r>
        <w:r w:rsidRPr="00C0646F" w:rsidDel="00442A10">
          <w:rPr>
            <w:rFonts w:ascii="Calibri" w:hAnsi="Calibri" w:cs="Calibri"/>
            <w:bCs/>
            <w:sz w:val="20"/>
            <w:szCs w:val="20"/>
            <w:lang w:val="fr-FR"/>
          </w:rPr>
          <w:delText xml:space="preserve">, l’identification des travaux/portions des travaux qui seront sous-traités ; et une démonstration de la manière dont </w:delText>
        </w:r>
        <w:r w:rsidR="001822D1" w:rsidRPr="00C0646F" w:rsidDel="00442A10">
          <w:rPr>
            <w:rFonts w:ascii="Calibri" w:hAnsi="Calibri" w:cs="Calibri"/>
            <w:bCs/>
            <w:sz w:val="20"/>
            <w:szCs w:val="20"/>
            <w:lang w:val="fr-FR"/>
          </w:rPr>
          <w:delText xml:space="preserve">la méthodologie proposée </w:delText>
        </w:r>
        <w:r w:rsidRPr="00C0646F" w:rsidDel="00442A10">
          <w:rPr>
            <w:rFonts w:ascii="Calibri" w:hAnsi="Calibri" w:cs="Calibri"/>
            <w:bCs/>
            <w:sz w:val="20"/>
            <w:szCs w:val="20"/>
            <w:lang w:val="fr-FR"/>
          </w:rPr>
          <w:delText xml:space="preserve">répond aux </w:delText>
        </w:r>
        <w:r w:rsidR="002225C5" w:rsidRPr="00C0646F" w:rsidDel="00442A10">
          <w:rPr>
            <w:rFonts w:ascii="Calibri" w:hAnsi="Calibri" w:cs="Calibri"/>
            <w:bCs/>
            <w:sz w:val="20"/>
            <w:szCs w:val="20"/>
            <w:lang w:val="fr-FR"/>
          </w:rPr>
          <w:delText xml:space="preserve">spécifications </w:delText>
        </w:r>
        <w:r w:rsidRPr="00C0646F" w:rsidDel="00442A10">
          <w:rPr>
            <w:rFonts w:ascii="Calibri" w:hAnsi="Calibri" w:cs="Calibri"/>
            <w:bCs/>
            <w:sz w:val="20"/>
            <w:szCs w:val="20"/>
            <w:lang w:val="fr-FR"/>
          </w:rPr>
          <w:delText xml:space="preserve">ou les dépasse, tout en garantissant l’adéquation de </w:delText>
        </w:r>
        <w:r w:rsidR="00247222" w:rsidRPr="00C0646F" w:rsidDel="00442A10">
          <w:rPr>
            <w:rFonts w:ascii="Calibri" w:hAnsi="Calibri" w:cs="Calibri"/>
            <w:bCs/>
            <w:sz w:val="20"/>
            <w:szCs w:val="20"/>
            <w:lang w:val="fr-FR"/>
          </w:rPr>
          <w:delText>l’approche</w:delText>
        </w:r>
        <w:r w:rsidR="00A611A3" w:rsidRPr="00C0646F" w:rsidDel="00442A10">
          <w:rPr>
            <w:rFonts w:ascii="Calibri" w:hAnsi="Calibri" w:cs="Calibri"/>
            <w:bCs/>
            <w:sz w:val="20"/>
            <w:szCs w:val="20"/>
            <w:lang w:val="fr-FR"/>
          </w:rPr>
          <w:delText xml:space="preserve"> envisagée</w:delText>
        </w:r>
        <w:r w:rsidRPr="00C0646F" w:rsidDel="00442A10">
          <w:rPr>
            <w:rFonts w:ascii="Calibri" w:hAnsi="Calibri" w:cs="Calibri"/>
            <w:bCs/>
            <w:sz w:val="20"/>
            <w:szCs w:val="20"/>
            <w:lang w:val="fr-FR"/>
          </w:rPr>
          <w:delText xml:space="preserve"> aux conditions locales et au reste de l’environnement opérationnel du projet. </w:delText>
        </w:r>
        <w:r w:rsidR="00A611A3" w:rsidRPr="00C0646F" w:rsidDel="00442A10">
          <w:rPr>
            <w:rFonts w:ascii="Calibri" w:hAnsi="Calibri" w:cs="Calibri"/>
            <w:bCs/>
            <w:sz w:val="20"/>
            <w:szCs w:val="20"/>
            <w:lang w:val="fr-FR"/>
          </w:rPr>
          <w:delText xml:space="preserve">Cette méthodologie </w:delText>
        </w:r>
        <w:r w:rsidRPr="00C0646F" w:rsidDel="00442A10">
          <w:rPr>
            <w:rFonts w:ascii="Calibri" w:hAnsi="Calibri" w:cs="Calibri"/>
            <w:bCs/>
            <w:sz w:val="20"/>
            <w:szCs w:val="20"/>
            <w:lang w:val="fr-FR"/>
          </w:rPr>
          <w:delText>doit être présenté</w:delText>
        </w:r>
        <w:r w:rsidR="00A611A3" w:rsidRPr="00C0646F" w:rsidDel="00442A10">
          <w:rPr>
            <w:rFonts w:ascii="Calibri" w:hAnsi="Calibri" w:cs="Calibri"/>
            <w:bCs/>
            <w:sz w:val="20"/>
            <w:szCs w:val="20"/>
            <w:lang w:val="fr-FR"/>
          </w:rPr>
          <w:delText>e</w:delText>
        </w:r>
        <w:r w:rsidRPr="00C0646F" w:rsidDel="00442A10">
          <w:rPr>
            <w:rFonts w:ascii="Calibri" w:hAnsi="Calibri" w:cs="Calibri"/>
            <w:bCs/>
            <w:sz w:val="20"/>
            <w:szCs w:val="20"/>
            <w:lang w:val="fr-FR"/>
          </w:rPr>
          <w:delText xml:space="preserve"> </w:delText>
        </w:r>
        <w:r w:rsidR="00A611A3" w:rsidRPr="00C0646F" w:rsidDel="00442A10">
          <w:rPr>
            <w:rFonts w:ascii="Calibri" w:hAnsi="Calibri" w:cs="Calibri"/>
            <w:bCs/>
            <w:sz w:val="20"/>
            <w:szCs w:val="20"/>
            <w:lang w:val="fr-FR"/>
          </w:rPr>
          <w:delText xml:space="preserve">dans un </w:delText>
        </w:r>
        <w:r w:rsidRPr="00C0646F" w:rsidDel="00442A10">
          <w:rPr>
            <w:rFonts w:ascii="Calibri" w:hAnsi="Calibri" w:cs="Calibri"/>
            <w:bCs/>
            <w:sz w:val="20"/>
            <w:szCs w:val="20"/>
            <w:lang w:val="fr-FR"/>
          </w:rPr>
          <w:delText xml:space="preserve">calendrier d’exécution conforme à la durée du contrat, telle qu’indiquée dans la </w:delText>
        </w:r>
        <w:r w:rsidRPr="00C0646F" w:rsidDel="00442A10">
          <w:rPr>
            <w:rFonts w:ascii="Calibri" w:hAnsi="Calibri" w:cs="Calibri"/>
            <w:b/>
            <w:bCs/>
            <w:sz w:val="20"/>
            <w:szCs w:val="20"/>
            <w:lang w:val="fr-FR"/>
          </w:rPr>
          <w:delText>fiche technique</w:delText>
        </w:r>
        <w:r w:rsidRPr="00C0646F" w:rsidDel="00442A10">
          <w:rPr>
            <w:rFonts w:ascii="Calibri" w:hAnsi="Calibri" w:cs="Calibri"/>
            <w:bCs/>
            <w:sz w:val="20"/>
            <w:szCs w:val="20"/>
            <w:lang w:val="fr-FR"/>
          </w:rPr>
          <w:delText xml:space="preserve"> (FT, n° 29 et 30).</w:delText>
        </w:r>
      </w:del>
    </w:p>
    <w:p w14:paraId="0B7A7C8D" w14:textId="51FD0CA5" w:rsidR="009A7A0D" w:rsidRPr="00C0646F" w:rsidDel="00442A10" w:rsidRDefault="009A7A0D" w:rsidP="009A7A0D">
      <w:pPr>
        <w:pStyle w:val="ListParagraph"/>
        <w:spacing w:line="240" w:lineRule="auto"/>
        <w:ind w:left="1080" w:hanging="450"/>
        <w:jc w:val="both"/>
        <w:rPr>
          <w:del w:id="456" w:author="Marie Christa Ermite Joseph Fevry" w:date="2018-10-18T15:43:00Z"/>
          <w:rFonts w:ascii="Calibri" w:hAnsi="Calibri" w:cs="Calibri"/>
          <w:bCs/>
          <w:sz w:val="20"/>
          <w:szCs w:val="20"/>
          <w:lang w:val="fr-FR"/>
        </w:rPr>
      </w:pPr>
    </w:p>
    <w:p w14:paraId="7508EAA9" w14:textId="2C76963D" w:rsidR="009A7A0D" w:rsidRPr="00C0646F" w:rsidDel="00442A10" w:rsidRDefault="009A7A0D" w:rsidP="009A7A0D">
      <w:pPr>
        <w:pStyle w:val="ListParagraph"/>
        <w:spacing w:line="240" w:lineRule="auto"/>
        <w:ind w:left="1260"/>
        <w:jc w:val="both"/>
        <w:rPr>
          <w:del w:id="457" w:author="Marie Christa Ermite Joseph Fevry" w:date="2018-10-18T15:43:00Z"/>
          <w:rFonts w:ascii="Calibri" w:hAnsi="Calibri" w:cs="Calibri"/>
          <w:bCs/>
          <w:sz w:val="20"/>
          <w:szCs w:val="20"/>
          <w:lang w:val="fr-FR"/>
        </w:rPr>
      </w:pPr>
      <w:del w:id="458" w:author="Marie Christa Ermite Joseph Fevry" w:date="2018-10-18T15:43:00Z">
        <w:r w:rsidRPr="00C0646F" w:rsidDel="00442A10">
          <w:rPr>
            <w:rFonts w:ascii="Calibri" w:hAnsi="Calibri" w:cs="Calibri"/>
            <w:bCs/>
            <w:sz w:val="20"/>
            <w:szCs w:val="20"/>
            <w:lang w:val="fr-FR"/>
          </w:rPr>
          <w:delText xml:space="preserve">Les soumissionnaires doivent avoir pleinement conscience du fait que les </w:delText>
        </w:r>
        <w:r w:rsidR="00D13144" w:rsidRPr="00C0646F" w:rsidDel="00442A10">
          <w:rPr>
            <w:rFonts w:ascii="Calibri" w:hAnsi="Calibri" w:cs="Calibri"/>
            <w:bCs/>
            <w:sz w:val="20"/>
            <w:szCs w:val="20"/>
            <w:lang w:val="fr-FR"/>
          </w:rPr>
          <w:delText>produits ou</w:delText>
        </w:r>
        <w:r w:rsidRPr="00C0646F" w:rsidDel="00442A10">
          <w:rPr>
            <w:rFonts w:ascii="Calibri" w:hAnsi="Calibri" w:cs="Calibri"/>
            <w:bCs/>
            <w:sz w:val="20"/>
            <w:szCs w:val="20"/>
            <w:lang w:val="fr-FR"/>
          </w:rPr>
          <w:delText xml:space="preserve"> services dont le PNUD fait la demande pourront être transférés par le PNUD, immédiatement ou ultérieurement, aux partenaires du gouvernement ou à une entité désignée par ce dernier, conformément aux politiques et procédure du PNUD. Tous les soumissionnaires doivent par conséquent fournir ce qui suit dans leurs soumissions :</w:delText>
        </w:r>
      </w:del>
    </w:p>
    <w:p w14:paraId="721F537F" w14:textId="5C6E76D4" w:rsidR="009A7A0D" w:rsidRPr="00C0646F" w:rsidDel="00442A10" w:rsidRDefault="009A7A0D" w:rsidP="009A7A0D">
      <w:pPr>
        <w:pStyle w:val="ListParagraph"/>
        <w:spacing w:line="240" w:lineRule="auto"/>
        <w:ind w:left="1260"/>
        <w:jc w:val="both"/>
        <w:rPr>
          <w:del w:id="459" w:author="Marie Christa Ermite Joseph Fevry" w:date="2018-10-18T15:43:00Z"/>
          <w:rFonts w:ascii="Calibri" w:hAnsi="Calibri" w:cs="Calibri"/>
          <w:bCs/>
          <w:sz w:val="20"/>
          <w:szCs w:val="20"/>
          <w:lang w:val="fr-FR"/>
        </w:rPr>
      </w:pPr>
    </w:p>
    <w:p w14:paraId="36D323F3" w14:textId="5724B876" w:rsidR="009A7A0D" w:rsidRPr="00C0646F" w:rsidDel="00442A10" w:rsidRDefault="009A7A0D" w:rsidP="00B3375A">
      <w:pPr>
        <w:pStyle w:val="ListParagraph"/>
        <w:numPr>
          <w:ilvl w:val="2"/>
          <w:numId w:val="35"/>
        </w:numPr>
        <w:spacing w:line="240" w:lineRule="auto"/>
        <w:ind w:left="1800" w:hanging="360"/>
        <w:jc w:val="both"/>
        <w:rPr>
          <w:del w:id="460" w:author="Marie Christa Ermite Joseph Fevry" w:date="2018-10-18T15:43:00Z"/>
          <w:rFonts w:ascii="Calibri" w:hAnsi="Calibri" w:cs="Calibri"/>
          <w:bCs/>
          <w:sz w:val="20"/>
          <w:szCs w:val="20"/>
          <w:lang w:val="fr-FR"/>
        </w:rPr>
      </w:pPr>
      <w:del w:id="461" w:author="Marie Christa Ermite Joseph Fevry" w:date="2018-10-18T15:43:00Z">
        <w:r w:rsidRPr="00C0646F" w:rsidDel="00442A10">
          <w:rPr>
            <w:rFonts w:ascii="Calibri" w:hAnsi="Calibri" w:cs="Calibri"/>
            <w:bCs/>
            <w:sz w:val="20"/>
            <w:szCs w:val="20"/>
            <w:lang w:val="fr-FR"/>
          </w:rPr>
          <w:delText xml:space="preserve">une déclaration </w:delText>
        </w:r>
        <w:r w:rsidRPr="00930CEE" w:rsidDel="00442A10">
          <w:rPr>
            <w:rFonts w:ascii="Calibri" w:hAnsi="Calibri" w:cs="Calibri"/>
            <w:iCs/>
            <w:sz w:val="20"/>
            <w:szCs w:val="20"/>
            <w:lang w:val="fr-FR"/>
          </w:rPr>
          <w:delText>indiquant si des licences d’importation ou d’exportation sont requises au titre des biens devant être achetés ou des services devant être fournis, ainsi que toute restriction dans le pays d’origine ou concernant l’utilisation/la double utilisation des biens ou services, y compris toute cession à des utilisateurs finaux ;</w:delText>
        </w:r>
        <w:r w:rsidR="00D13144" w:rsidRPr="00930CEE" w:rsidDel="00442A10">
          <w:rPr>
            <w:rFonts w:ascii="Calibri" w:hAnsi="Calibri" w:cs="Calibri"/>
            <w:iCs/>
            <w:sz w:val="20"/>
            <w:szCs w:val="20"/>
            <w:lang w:val="fr-FR"/>
          </w:rPr>
          <w:delText xml:space="preserve"> et</w:delText>
        </w:r>
      </w:del>
    </w:p>
    <w:p w14:paraId="5D170202" w14:textId="1372C3E0" w:rsidR="009A7A0D" w:rsidRPr="00C0646F" w:rsidDel="00442A10" w:rsidRDefault="009A7A0D" w:rsidP="00B3375A">
      <w:pPr>
        <w:pStyle w:val="ListParagraph"/>
        <w:widowControl/>
        <w:numPr>
          <w:ilvl w:val="2"/>
          <w:numId w:val="35"/>
        </w:numPr>
        <w:overflowPunct/>
        <w:adjustRightInd/>
        <w:spacing w:line="276" w:lineRule="auto"/>
        <w:ind w:left="1800" w:hanging="360"/>
        <w:jc w:val="both"/>
        <w:rPr>
          <w:del w:id="462" w:author="Marie Christa Ermite Joseph Fevry" w:date="2018-10-18T15:43:00Z"/>
          <w:rFonts w:ascii="Calibri" w:hAnsi="Calibri" w:cs="Calibri"/>
          <w:bCs/>
          <w:sz w:val="20"/>
          <w:szCs w:val="20"/>
          <w:lang w:val="fr-FR"/>
        </w:rPr>
      </w:pPr>
      <w:del w:id="463" w:author="Marie Christa Ermite Joseph Fevry" w:date="2018-10-18T15:43:00Z">
        <w:r w:rsidRPr="00C0646F" w:rsidDel="00442A10">
          <w:rPr>
            <w:rFonts w:ascii="Calibri" w:hAnsi="Calibri" w:cs="Calibri"/>
            <w:bCs/>
            <w:sz w:val="20"/>
            <w:szCs w:val="20"/>
            <w:lang w:val="fr-FR"/>
          </w:rPr>
          <w:delText>la confirmation que le soumissionnaire a obtenu une licence de cette nature par le passé et s’attend à obtenir l’ensemble des licences nécessaires, dans l’hypothèse où sa soumission serait retenue</w:delText>
        </w:r>
        <w:r w:rsidR="00D13144" w:rsidRPr="00C0646F" w:rsidDel="00442A10">
          <w:rPr>
            <w:rFonts w:ascii="Calibri" w:hAnsi="Calibri" w:cs="Calibri"/>
            <w:bCs/>
            <w:sz w:val="20"/>
            <w:szCs w:val="20"/>
            <w:lang w:val="fr-FR"/>
          </w:rPr>
          <w:delText>.</w:delText>
        </w:r>
      </w:del>
    </w:p>
    <w:p w14:paraId="56B4F3AC" w14:textId="34D1296A" w:rsidR="009A7A0D" w:rsidRPr="00C0646F" w:rsidDel="00442A10" w:rsidRDefault="009A7A0D" w:rsidP="009A7A0D">
      <w:pPr>
        <w:pStyle w:val="ListParagraph"/>
        <w:spacing w:line="240" w:lineRule="auto"/>
        <w:ind w:left="1080" w:hanging="450"/>
        <w:jc w:val="both"/>
        <w:rPr>
          <w:del w:id="464" w:author="Marie Christa Ermite Joseph Fevry" w:date="2018-10-18T15:43:00Z"/>
          <w:rFonts w:ascii="Calibri" w:hAnsi="Calibri" w:cs="Calibri"/>
          <w:bCs/>
          <w:szCs w:val="22"/>
          <w:lang w:val="fr-FR"/>
        </w:rPr>
      </w:pPr>
    </w:p>
    <w:p w14:paraId="76F4EB5E" w14:textId="08DBFD42" w:rsidR="009A7A0D" w:rsidRPr="00C0646F" w:rsidDel="00442A10" w:rsidRDefault="009A7A0D" w:rsidP="00B3375A">
      <w:pPr>
        <w:pStyle w:val="ListParagraph"/>
        <w:numPr>
          <w:ilvl w:val="1"/>
          <w:numId w:val="34"/>
        </w:numPr>
        <w:spacing w:line="240" w:lineRule="auto"/>
        <w:ind w:left="1260" w:hanging="540"/>
        <w:jc w:val="both"/>
        <w:rPr>
          <w:del w:id="465" w:author="Marie Christa Ermite Joseph Fevry" w:date="2018-10-18T15:43:00Z"/>
          <w:rFonts w:ascii="Calibri" w:hAnsi="Calibri" w:cs="Calibri"/>
          <w:bCs/>
          <w:sz w:val="20"/>
          <w:szCs w:val="20"/>
          <w:lang w:val="fr-FR"/>
        </w:rPr>
      </w:pPr>
      <w:del w:id="466" w:author="Marie Christa Ermite Joseph Fevry" w:date="2018-10-18T15:43:00Z">
        <w:r w:rsidRPr="00C0646F" w:rsidDel="00442A10">
          <w:rPr>
            <w:rFonts w:ascii="Calibri" w:hAnsi="Calibri" w:cs="Calibri"/>
            <w:bCs/>
            <w:sz w:val="20"/>
            <w:szCs w:val="20"/>
            <w:lang w:val="fr-FR"/>
          </w:rPr>
          <w:delText xml:space="preserve">Structure de direction et personnel clé. Cette section doit inclure les curriculum vitae (CV) complets des membres du personnel clés qui seront affectés à la mise en œuvre de la </w:delText>
        </w:r>
        <w:r w:rsidR="00FB1720" w:rsidRPr="00C0646F" w:rsidDel="00442A10">
          <w:rPr>
            <w:rFonts w:ascii="Calibri" w:hAnsi="Calibri" w:cs="Calibri"/>
            <w:bCs/>
            <w:sz w:val="20"/>
            <w:szCs w:val="20"/>
            <w:lang w:val="fr-FR"/>
          </w:rPr>
          <w:delText>méthodologie proposée</w:delText>
        </w:r>
        <w:r w:rsidRPr="00C0646F" w:rsidDel="00442A10">
          <w:rPr>
            <w:rFonts w:ascii="Calibri" w:hAnsi="Calibri" w:cs="Calibri"/>
            <w:bCs/>
            <w:sz w:val="20"/>
            <w:szCs w:val="20"/>
            <w:lang w:val="fr-FR"/>
          </w:rPr>
          <w:delText>, en définissant clairement les rôles et responsabilité</w:delText>
        </w:r>
        <w:r w:rsidR="00FB1720" w:rsidRPr="00C0646F" w:rsidDel="00442A10">
          <w:rPr>
            <w:rFonts w:ascii="Calibri" w:hAnsi="Calibri" w:cs="Calibri"/>
            <w:bCs/>
            <w:sz w:val="20"/>
            <w:szCs w:val="20"/>
            <w:lang w:val="fr-FR"/>
          </w:rPr>
          <w:delText xml:space="preserve"> de chacun au regard de ladite méthodologie</w:delText>
        </w:r>
        <w:r w:rsidRPr="00C0646F" w:rsidDel="00442A10">
          <w:rPr>
            <w:rFonts w:ascii="Calibri" w:hAnsi="Calibri" w:cs="Calibri"/>
            <w:bCs/>
            <w:sz w:val="20"/>
            <w:szCs w:val="20"/>
            <w:lang w:val="fr-FR"/>
          </w:rPr>
          <w:delText>. Les CV doivent indiquer les compétences et démontrer les qualifications des intéressés dans des domaines utiles au regard des</w:delText>
        </w:r>
        <w:r w:rsidR="00315045" w:rsidRPr="00C0646F" w:rsidDel="00442A10">
          <w:rPr>
            <w:rFonts w:ascii="Calibri" w:hAnsi="Calibri" w:cs="Calibri"/>
            <w:bCs/>
            <w:sz w:val="20"/>
            <w:szCs w:val="20"/>
            <w:lang w:val="fr-FR"/>
          </w:rPr>
          <w:delText xml:space="preserve"> termes de référence</w:delText>
        </w:r>
        <w:r w:rsidRPr="00C0646F" w:rsidDel="00442A10">
          <w:rPr>
            <w:rFonts w:ascii="Calibri" w:hAnsi="Calibri" w:cs="Calibri"/>
            <w:bCs/>
            <w:sz w:val="20"/>
            <w:szCs w:val="20"/>
            <w:lang w:val="fr-FR"/>
          </w:rPr>
          <w:delText>.</w:delText>
        </w:r>
      </w:del>
    </w:p>
    <w:p w14:paraId="2CF665D8" w14:textId="6CC16503" w:rsidR="00E17569" w:rsidRPr="00C0646F" w:rsidDel="00442A10" w:rsidRDefault="00E17569">
      <w:pPr>
        <w:widowControl/>
        <w:overflowPunct/>
        <w:adjustRightInd/>
        <w:spacing w:line="276" w:lineRule="auto"/>
        <w:jc w:val="both"/>
        <w:rPr>
          <w:del w:id="467" w:author="Marie Christa Ermite Joseph Fevry" w:date="2018-10-18T15:43:00Z"/>
          <w:rFonts w:ascii="Calibri" w:hAnsi="Calibri" w:cs="Calibri"/>
          <w:bCs/>
          <w:sz w:val="20"/>
          <w:szCs w:val="20"/>
          <w:lang w:val="fr-FR"/>
        </w:rPr>
      </w:pPr>
      <w:del w:id="468" w:author="Marie Christa Ermite Joseph Fevry" w:date="2018-10-18T15:43:00Z">
        <w:r w:rsidRPr="00C0646F" w:rsidDel="00442A10">
          <w:rPr>
            <w:rFonts w:ascii="Calibri" w:hAnsi="Calibri" w:cs="Calibri"/>
            <w:bCs/>
            <w:sz w:val="20"/>
            <w:szCs w:val="20"/>
            <w:lang w:val="fr-FR"/>
          </w:rPr>
          <w:br w:type="page"/>
        </w:r>
      </w:del>
    </w:p>
    <w:p w14:paraId="03ADCA24" w14:textId="524D0891" w:rsidR="009A7A0D" w:rsidRPr="00C0646F" w:rsidDel="00442A10" w:rsidRDefault="009A7A0D" w:rsidP="009A7A0D">
      <w:pPr>
        <w:pStyle w:val="ListParagraph"/>
        <w:spacing w:line="240" w:lineRule="auto"/>
        <w:ind w:left="1080" w:hanging="450"/>
        <w:jc w:val="both"/>
        <w:rPr>
          <w:del w:id="469" w:author="Marie Christa Ermite Joseph Fevry" w:date="2018-10-18T15:43:00Z"/>
          <w:rFonts w:ascii="Calibri" w:hAnsi="Calibri" w:cs="Calibri"/>
          <w:bCs/>
          <w:sz w:val="20"/>
          <w:szCs w:val="20"/>
          <w:lang w:val="fr-FR"/>
        </w:rPr>
      </w:pPr>
    </w:p>
    <w:p w14:paraId="3D30832C" w14:textId="311983A9" w:rsidR="009A7A0D" w:rsidRPr="00C0646F" w:rsidDel="00442A10" w:rsidRDefault="009A7A0D" w:rsidP="009A7A0D">
      <w:pPr>
        <w:pStyle w:val="ListParagraph"/>
        <w:spacing w:line="240" w:lineRule="auto"/>
        <w:ind w:left="1260"/>
        <w:jc w:val="both"/>
        <w:rPr>
          <w:del w:id="470" w:author="Marie Christa Ermite Joseph Fevry" w:date="2018-10-18T15:43:00Z"/>
          <w:rFonts w:ascii="Calibri" w:hAnsi="Calibri" w:cs="Calibri"/>
          <w:bCs/>
          <w:sz w:val="20"/>
          <w:szCs w:val="20"/>
          <w:lang w:val="fr-FR"/>
        </w:rPr>
      </w:pPr>
      <w:del w:id="471" w:author="Marie Christa Ermite Joseph Fevry" w:date="2018-10-18T15:43:00Z">
        <w:r w:rsidRPr="00C0646F" w:rsidDel="00442A10">
          <w:rPr>
            <w:rFonts w:ascii="Calibri" w:hAnsi="Calibri" w:cs="Calibri"/>
            <w:bCs/>
            <w:sz w:val="20"/>
            <w:szCs w:val="20"/>
            <w:lang w:val="fr-FR"/>
          </w:rPr>
          <w:delText xml:space="preserve">Dans le cadre de la présente section, le soumissionnaire assure et confirme au PNUD que le personnel désigné est disponible pour </w:delText>
        </w:r>
        <w:r w:rsidR="00F526BF" w:rsidRPr="00C0646F" w:rsidDel="00442A10">
          <w:rPr>
            <w:rFonts w:ascii="Calibri" w:hAnsi="Calibri" w:cs="Calibri"/>
            <w:bCs/>
            <w:sz w:val="20"/>
            <w:szCs w:val="20"/>
            <w:lang w:val="fr-FR"/>
          </w:rPr>
          <w:delText xml:space="preserve">les besoins du </w:delText>
        </w:r>
        <w:r w:rsidRPr="00C0646F" w:rsidDel="00442A10">
          <w:rPr>
            <w:rFonts w:ascii="Calibri" w:hAnsi="Calibri" w:cs="Calibri"/>
            <w:bCs/>
            <w:sz w:val="20"/>
            <w:szCs w:val="20"/>
            <w:lang w:val="fr-FR"/>
          </w:rPr>
          <w:delText xml:space="preserve">contrat </w:delText>
        </w:r>
        <w:r w:rsidR="00F526BF" w:rsidRPr="00C0646F" w:rsidDel="00442A10">
          <w:rPr>
            <w:rFonts w:ascii="Calibri" w:hAnsi="Calibri" w:cs="Calibri"/>
            <w:bCs/>
            <w:sz w:val="20"/>
            <w:szCs w:val="20"/>
            <w:lang w:val="fr-FR"/>
          </w:rPr>
          <w:delText>aux dates proposées</w:delText>
        </w:r>
        <w:r w:rsidRPr="00C0646F" w:rsidDel="00442A10">
          <w:rPr>
            <w:rFonts w:ascii="Calibri" w:hAnsi="Calibri" w:cs="Calibri"/>
            <w:bCs/>
            <w:sz w:val="20"/>
            <w:szCs w:val="20"/>
            <w:lang w:val="fr-FR"/>
          </w:rPr>
          <w:delText xml:space="preserve">. Le PNUD se réserve le droit de </w:delText>
        </w:r>
        <w:r w:rsidR="006B2335" w:rsidRPr="00C0646F" w:rsidDel="00442A10">
          <w:rPr>
            <w:rFonts w:ascii="Calibri" w:hAnsi="Calibri" w:cs="Calibri"/>
            <w:bCs/>
            <w:sz w:val="20"/>
            <w:szCs w:val="20"/>
            <w:lang w:val="fr-FR"/>
          </w:rPr>
          <w:delText xml:space="preserve">considérer </w:delText>
        </w:r>
        <w:r w:rsidRPr="00C0646F" w:rsidDel="00442A10">
          <w:rPr>
            <w:rFonts w:ascii="Calibri" w:hAnsi="Calibri" w:cs="Calibri"/>
            <w:bCs/>
            <w:sz w:val="20"/>
            <w:szCs w:val="20"/>
            <w:lang w:val="fr-FR"/>
          </w:rPr>
          <w:delText xml:space="preserve">la soumission </w:delText>
        </w:r>
        <w:r w:rsidR="006B2335" w:rsidRPr="00C0646F" w:rsidDel="00442A10">
          <w:rPr>
            <w:rFonts w:ascii="Calibri" w:hAnsi="Calibri" w:cs="Calibri"/>
            <w:bCs/>
            <w:sz w:val="20"/>
            <w:szCs w:val="20"/>
            <w:lang w:val="fr-FR"/>
          </w:rPr>
          <w:delText xml:space="preserve">comme étant </w:delText>
        </w:r>
        <w:r w:rsidRPr="00C0646F" w:rsidDel="00442A10">
          <w:rPr>
            <w:rFonts w:ascii="Calibri" w:hAnsi="Calibri" w:cs="Calibri"/>
            <w:bCs/>
            <w:sz w:val="20"/>
            <w:szCs w:val="20"/>
            <w:lang w:val="fr-FR"/>
          </w:rPr>
          <w:delText>non conforme si l’un des membres du personnel clé devient ultérieurement indisponible, sauf pour des raisons inévitables telles qu’un décès ou des problèmes de santé, entre autres possibilités. Toute substitution délibérée résultant de raisons inévitables, y compris d’un retard d’exécution du projet du programme non lié à une faute du soumissionnaire, ne pourra intervenir que si le PNUD accepte la justification avancée et approuve les qualifications du remplaçant dont les compétences devront être égales ou supérieures à celles de la personne remplacée.</w:delText>
        </w:r>
      </w:del>
    </w:p>
    <w:p w14:paraId="0924FC64" w14:textId="3ADCC4C2" w:rsidR="009A7A0D" w:rsidRPr="00C0646F" w:rsidDel="00442A10" w:rsidRDefault="009A7A0D" w:rsidP="009A7A0D">
      <w:pPr>
        <w:pStyle w:val="ListParagraph"/>
        <w:spacing w:line="240" w:lineRule="auto"/>
        <w:ind w:left="1080" w:hanging="450"/>
        <w:jc w:val="both"/>
        <w:rPr>
          <w:del w:id="472" w:author="Marie Christa Ermite Joseph Fevry" w:date="2018-10-18T15:43:00Z"/>
          <w:rFonts w:ascii="Calibri" w:hAnsi="Calibri" w:cs="Calibri"/>
          <w:bCs/>
          <w:sz w:val="20"/>
          <w:szCs w:val="20"/>
          <w:lang w:val="fr-FR"/>
        </w:rPr>
      </w:pPr>
    </w:p>
    <w:p w14:paraId="6AF32DCA" w14:textId="160B64AA" w:rsidR="009A7A0D" w:rsidRPr="00C0646F" w:rsidDel="00442A10" w:rsidRDefault="009A7A0D" w:rsidP="009A7A0D">
      <w:pPr>
        <w:ind w:left="1260" w:hanging="540"/>
        <w:jc w:val="both"/>
        <w:rPr>
          <w:del w:id="473" w:author="Marie Christa Ermite Joseph Fevry" w:date="2018-10-18T15:43:00Z"/>
          <w:rFonts w:ascii="Calibri" w:hAnsi="Calibri" w:cs="Calibri"/>
          <w:sz w:val="20"/>
          <w:szCs w:val="20"/>
          <w:lang w:val="fr-FR"/>
        </w:rPr>
      </w:pPr>
      <w:del w:id="474" w:author="Marie Christa Ermite Joseph Fevry" w:date="2018-10-18T15:43:00Z">
        <w:r w:rsidRPr="00C0646F" w:rsidDel="00442A10">
          <w:rPr>
            <w:rFonts w:ascii="Calibri" w:hAnsi="Calibri" w:cs="Calibri"/>
            <w:sz w:val="20"/>
            <w:szCs w:val="20"/>
            <w:lang w:val="fr-FR"/>
          </w:rPr>
          <w:delText>15.4</w:delText>
        </w:r>
        <w:r w:rsidRPr="00C0646F" w:rsidDel="00442A10">
          <w:rPr>
            <w:rFonts w:ascii="Calibri" w:hAnsi="Calibri" w:cs="Calibri"/>
            <w:sz w:val="20"/>
            <w:szCs w:val="20"/>
            <w:lang w:val="fr-FR"/>
          </w:rPr>
          <w:tab/>
          <w:delText xml:space="preserve">Si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exige la fourniture d’une garantie de soumission, celle-ci devra être jointe à la soumission technique. Le PNUD pourra </w:delText>
        </w:r>
        <w:r w:rsidR="007D786B" w:rsidRPr="00C0646F" w:rsidDel="00442A10">
          <w:rPr>
            <w:rFonts w:ascii="Calibri" w:hAnsi="Calibri" w:cs="Calibri"/>
            <w:sz w:val="20"/>
            <w:szCs w:val="20"/>
            <w:lang w:val="fr-FR"/>
          </w:rPr>
          <w:delText xml:space="preserve">confisquer </w:delText>
        </w:r>
        <w:r w:rsidRPr="00C0646F" w:rsidDel="00442A10">
          <w:rPr>
            <w:rFonts w:ascii="Calibri" w:hAnsi="Calibri" w:cs="Calibri"/>
            <w:sz w:val="20"/>
            <w:szCs w:val="20"/>
            <w:lang w:val="fr-FR"/>
          </w:rPr>
          <w:delText>la garantie de soumission et rejeter la soumission en cas de survenance d’un ou de plusieurs des cas suivants :</w:delText>
        </w:r>
      </w:del>
    </w:p>
    <w:p w14:paraId="0E3097B2" w14:textId="4E2180A2" w:rsidR="009A7A0D" w:rsidRPr="00C0646F" w:rsidDel="00442A10" w:rsidRDefault="009A7A0D" w:rsidP="009A7A0D">
      <w:pPr>
        <w:pStyle w:val="ListParagraph"/>
        <w:spacing w:line="240" w:lineRule="auto"/>
        <w:rPr>
          <w:del w:id="475" w:author="Marie Christa Ermite Joseph Fevry" w:date="2018-10-18T15:43:00Z"/>
          <w:rFonts w:ascii="Calibri" w:hAnsi="Calibri" w:cs="Calibri"/>
          <w:b/>
          <w:bCs/>
          <w:sz w:val="20"/>
          <w:szCs w:val="20"/>
          <w:lang w:val="fr-FR"/>
        </w:rPr>
      </w:pPr>
    </w:p>
    <w:p w14:paraId="79383E22" w14:textId="152A199B" w:rsidR="009A7A0D" w:rsidRPr="00C0646F" w:rsidDel="00442A10" w:rsidRDefault="009A7A0D" w:rsidP="00B3375A">
      <w:pPr>
        <w:pStyle w:val="ListParagraph"/>
        <w:widowControl/>
        <w:numPr>
          <w:ilvl w:val="0"/>
          <w:numId w:val="36"/>
        </w:numPr>
        <w:overflowPunct/>
        <w:adjustRightInd/>
        <w:spacing w:line="240" w:lineRule="auto"/>
        <w:ind w:left="1800"/>
        <w:jc w:val="both"/>
        <w:rPr>
          <w:del w:id="476" w:author="Marie Christa Ermite Joseph Fevry" w:date="2018-10-18T15:43:00Z"/>
          <w:rFonts w:ascii="Calibri" w:hAnsi="Calibri" w:cs="Calibri"/>
          <w:snapToGrid w:val="0"/>
          <w:sz w:val="20"/>
          <w:szCs w:val="20"/>
          <w:lang w:val="fr-FR"/>
        </w:rPr>
      </w:pPr>
      <w:del w:id="477" w:author="Marie Christa Ermite Joseph Fevry" w:date="2018-10-18T15:43:00Z">
        <w:r w:rsidRPr="00C0646F" w:rsidDel="00442A10">
          <w:rPr>
            <w:rFonts w:ascii="Calibri" w:hAnsi="Calibri" w:cs="Calibri"/>
            <w:snapToGrid w:val="0"/>
            <w:sz w:val="20"/>
            <w:szCs w:val="20"/>
            <w:lang w:val="fr-FR"/>
          </w:rPr>
          <w:delText xml:space="preserve">si le soumissionnaire rétracte son offre pendant la durée de validité de la soumission indiquée dans la </w:delText>
        </w:r>
        <w:r w:rsidRPr="00C0646F" w:rsidDel="00442A10">
          <w:rPr>
            <w:rFonts w:ascii="Calibri" w:hAnsi="Calibri" w:cs="Calibri"/>
            <w:b/>
            <w:snapToGrid w:val="0"/>
            <w:sz w:val="20"/>
            <w:szCs w:val="20"/>
            <w:lang w:val="fr-FR"/>
          </w:rPr>
          <w:delText>fiche technique</w:delText>
        </w:r>
        <w:r w:rsidRPr="00C0646F" w:rsidDel="00442A10">
          <w:rPr>
            <w:rFonts w:ascii="Calibri" w:hAnsi="Calibri" w:cs="Calibri"/>
            <w:snapToGrid w:val="0"/>
            <w:sz w:val="20"/>
            <w:szCs w:val="20"/>
            <w:lang w:val="fr-FR"/>
          </w:rPr>
          <w:delText xml:space="preserve"> (FT, n° 11), ou ;</w:delText>
        </w:r>
      </w:del>
    </w:p>
    <w:p w14:paraId="7DB4A093" w14:textId="6C006B53" w:rsidR="009A7A0D" w:rsidRPr="00C0646F" w:rsidDel="00442A10" w:rsidRDefault="009A7A0D" w:rsidP="00B3375A">
      <w:pPr>
        <w:pStyle w:val="ListParagraph"/>
        <w:widowControl/>
        <w:numPr>
          <w:ilvl w:val="0"/>
          <w:numId w:val="36"/>
        </w:numPr>
        <w:overflowPunct/>
        <w:adjustRightInd/>
        <w:spacing w:line="240" w:lineRule="auto"/>
        <w:ind w:left="1800"/>
        <w:jc w:val="both"/>
        <w:rPr>
          <w:del w:id="478" w:author="Marie Christa Ermite Joseph Fevry" w:date="2018-10-18T15:43:00Z"/>
          <w:rFonts w:ascii="Calibri" w:hAnsi="Calibri" w:cs="Calibri"/>
          <w:snapToGrid w:val="0"/>
          <w:sz w:val="20"/>
          <w:szCs w:val="20"/>
          <w:lang w:val="fr-FR"/>
        </w:rPr>
      </w:pPr>
      <w:del w:id="479" w:author="Marie Christa Ermite Joseph Fevry" w:date="2018-10-18T15:43:00Z">
        <w:r w:rsidRPr="00C0646F" w:rsidDel="00442A10">
          <w:rPr>
            <w:rFonts w:ascii="Calibri" w:hAnsi="Calibri" w:cs="Calibri"/>
            <w:snapToGrid w:val="0"/>
            <w:sz w:val="20"/>
            <w:szCs w:val="20"/>
            <w:lang w:val="fr-FR"/>
          </w:rPr>
          <w:delText xml:space="preserve">si le montant de la garantie de soumission s’avère être inférieur à ce qu’exige le PNUD aux termes de la </w:delText>
        </w:r>
        <w:r w:rsidRPr="00C0646F" w:rsidDel="00442A10">
          <w:rPr>
            <w:rFonts w:ascii="Calibri" w:hAnsi="Calibri" w:cs="Calibri"/>
            <w:b/>
            <w:snapToGrid w:val="0"/>
            <w:sz w:val="20"/>
            <w:szCs w:val="20"/>
            <w:lang w:val="fr-FR"/>
          </w:rPr>
          <w:delText>fiche technique</w:delText>
        </w:r>
        <w:r w:rsidRPr="00C0646F" w:rsidDel="00442A10">
          <w:rPr>
            <w:rFonts w:ascii="Calibri" w:hAnsi="Calibri" w:cs="Calibri"/>
            <w:snapToGrid w:val="0"/>
            <w:sz w:val="20"/>
            <w:szCs w:val="20"/>
            <w:lang w:val="fr-FR"/>
          </w:rPr>
          <w:delText xml:space="preserve"> (FT, n° 9), ou ;</w:delText>
        </w:r>
      </w:del>
    </w:p>
    <w:p w14:paraId="15811BEB" w14:textId="277108A8" w:rsidR="009A7A0D" w:rsidRPr="00C0646F" w:rsidDel="00442A10" w:rsidRDefault="009A7A0D" w:rsidP="00B3375A">
      <w:pPr>
        <w:pStyle w:val="ListParagraph"/>
        <w:widowControl/>
        <w:numPr>
          <w:ilvl w:val="0"/>
          <w:numId w:val="36"/>
        </w:numPr>
        <w:overflowPunct/>
        <w:adjustRightInd/>
        <w:spacing w:line="240" w:lineRule="auto"/>
        <w:ind w:left="1800"/>
        <w:jc w:val="both"/>
        <w:rPr>
          <w:del w:id="480" w:author="Marie Christa Ermite Joseph Fevry" w:date="2018-10-18T15:43:00Z"/>
          <w:rFonts w:ascii="Calibri" w:hAnsi="Calibri" w:cs="Calibri"/>
          <w:snapToGrid w:val="0"/>
          <w:sz w:val="20"/>
          <w:szCs w:val="20"/>
          <w:lang w:val="fr-FR"/>
        </w:rPr>
      </w:pPr>
      <w:del w:id="481" w:author="Marie Christa Ermite Joseph Fevry" w:date="2018-10-18T15:43:00Z">
        <w:r w:rsidRPr="00C0646F" w:rsidDel="00442A10">
          <w:rPr>
            <w:rFonts w:ascii="Calibri" w:hAnsi="Calibri" w:cs="Calibri"/>
            <w:snapToGrid w:val="0"/>
            <w:sz w:val="20"/>
            <w:szCs w:val="20"/>
            <w:lang w:val="fr-FR"/>
          </w:rPr>
          <w:delText>si le soumissionnaire retenu s’abstient :</w:delText>
        </w:r>
      </w:del>
    </w:p>
    <w:p w14:paraId="1518CB3C" w14:textId="3665D9F7" w:rsidR="009A7A0D" w:rsidRPr="00C0646F" w:rsidDel="00442A10" w:rsidRDefault="009A7A0D" w:rsidP="009A7A0D">
      <w:pPr>
        <w:widowControl/>
        <w:overflowPunct/>
        <w:adjustRightInd/>
        <w:ind w:left="1800" w:hanging="540"/>
        <w:jc w:val="both"/>
        <w:rPr>
          <w:del w:id="482" w:author="Marie Christa Ermite Joseph Fevry" w:date="2018-10-18T15:43:00Z"/>
          <w:rFonts w:ascii="Calibri" w:hAnsi="Calibri" w:cs="Calibri"/>
          <w:snapToGrid w:val="0"/>
          <w:sz w:val="20"/>
          <w:szCs w:val="20"/>
          <w:lang w:val="fr-FR"/>
        </w:rPr>
      </w:pPr>
    </w:p>
    <w:p w14:paraId="73396D7F" w14:textId="31DB5578" w:rsidR="009A7A0D" w:rsidRPr="00C0646F" w:rsidDel="00442A10" w:rsidRDefault="009A7A0D" w:rsidP="00B3375A">
      <w:pPr>
        <w:pStyle w:val="ListParagraph"/>
        <w:widowControl/>
        <w:numPr>
          <w:ilvl w:val="0"/>
          <w:numId w:val="38"/>
        </w:numPr>
        <w:overflowPunct/>
        <w:adjustRightInd/>
        <w:spacing w:line="240" w:lineRule="auto"/>
        <w:ind w:left="2340"/>
        <w:jc w:val="both"/>
        <w:rPr>
          <w:del w:id="483" w:author="Marie Christa Ermite Joseph Fevry" w:date="2018-10-18T15:43:00Z"/>
          <w:rFonts w:ascii="Calibri" w:hAnsi="Calibri" w:cs="Calibri"/>
          <w:snapToGrid w:val="0"/>
          <w:sz w:val="20"/>
          <w:szCs w:val="20"/>
          <w:lang w:val="fr-FR"/>
        </w:rPr>
      </w:pPr>
      <w:del w:id="484" w:author="Marie Christa Ermite Joseph Fevry" w:date="2018-10-18T15:43:00Z">
        <w:r w:rsidRPr="00C0646F" w:rsidDel="00442A10">
          <w:rPr>
            <w:rFonts w:ascii="Calibri" w:hAnsi="Calibri" w:cs="Calibri"/>
            <w:snapToGrid w:val="0"/>
            <w:sz w:val="20"/>
            <w:szCs w:val="20"/>
            <w:lang w:val="fr-FR"/>
          </w:rPr>
          <w:delText>de signer le contrat après son attribution par le PNUD ;</w:delText>
        </w:r>
      </w:del>
    </w:p>
    <w:p w14:paraId="7D2AA3E2" w14:textId="7EB2C155" w:rsidR="009A7A0D" w:rsidRPr="00C0646F" w:rsidDel="00442A10" w:rsidRDefault="009A7A0D" w:rsidP="00B3375A">
      <w:pPr>
        <w:pStyle w:val="ListParagraph"/>
        <w:widowControl/>
        <w:numPr>
          <w:ilvl w:val="0"/>
          <w:numId w:val="38"/>
        </w:numPr>
        <w:overflowPunct/>
        <w:adjustRightInd/>
        <w:spacing w:line="240" w:lineRule="auto"/>
        <w:ind w:left="2340"/>
        <w:jc w:val="both"/>
        <w:rPr>
          <w:del w:id="485" w:author="Marie Christa Ermite Joseph Fevry" w:date="2018-10-18T15:43:00Z"/>
          <w:rFonts w:ascii="Calibri" w:hAnsi="Calibri" w:cs="Calibri"/>
          <w:snapToGrid w:val="0"/>
          <w:sz w:val="20"/>
          <w:szCs w:val="20"/>
          <w:lang w:val="fr-FR"/>
        </w:rPr>
      </w:pPr>
      <w:del w:id="486" w:author="Marie Christa Ermite Joseph Fevry" w:date="2018-10-18T15:43:00Z">
        <w:r w:rsidRPr="00C0646F" w:rsidDel="00442A10">
          <w:rPr>
            <w:rFonts w:ascii="Calibri" w:hAnsi="Calibri" w:cs="Calibri"/>
            <w:snapToGrid w:val="0"/>
            <w:sz w:val="20"/>
            <w:szCs w:val="20"/>
            <w:lang w:val="fr-FR"/>
          </w:rPr>
          <w:delText>de respecter une modification des exigences décidée par le PNUD en application de la clause 35 de l</w:delText>
        </w:r>
        <w:r w:rsidR="006B2335" w:rsidRPr="00C0646F" w:rsidDel="00442A10">
          <w:rPr>
            <w:rFonts w:ascii="Calibri" w:hAnsi="Calibri" w:cs="Calibri"/>
            <w:snapToGrid w:val="0"/>
            <w:sz w:val="20"/>
            <w:szCs w:val="20"/>
            <w:lang w:val="fr-FR"/>
          </w:rPr>
          <w:delText>a RFP</w:delText>
        </w:r>
        <w:r w:rsidRPr="00C0646F" w:rsidDel="00442A10">
          <w:rPr>
            <w:rFonts w:ascii="Calibri" w:hAnsi="Calibri" w:cs="Calibri"/>
            <w:snapToGrid w:val="0"/>
            <w:sz w:val="20"/>
            <w:szCs w:val="20"/>
            <w:lang w:val="fr-FR"/>
          </w:rPr>
          <w:delText> ; ou</w:delText>
        </w:r>
      </w:del>
    </w:p>
    <w:p w14:paraId="67DE13F4" w14:textId="372DE71A" w:rsidR="009A7A0D" w:rsidRPr="00C0646F" w:rsidDel="00442A10" w:rsidRDefault="009A7A0D" w:rsidP="00B3375A">
      <w:pPr>
        <w:pStyle w:val="ListParagraph"/>
        <w:widowControl/>
        <w:numPr>
          <w:ilvl w:val="0"/>
          <w:numId w:val="38"/>
        </w:numPr>
        <w:overflowPunct/>
        <w:adjustRightInd/>
        <w:spacing w:line="240" w:lineRule="auto"/>
        <w:ind w:left="2340"/>
        <w:jc w:val="both"/>
        <w:rPr>
          <w:del w:id="487" w:author="Marie Christa Ermite Joseph Fevry" w:date="2018-10-18T15:43:00Z"/>
          <w:rFonts w:ascii="Calibri" w:hAnsi="Calibri" w:cs="Calibri"/>
          <w:snapToGrid w:val="0"/>
          <w:sz w:val="20"/>
          <w:szCs w:val="20"/>
          <w:lang w:val="fr-FR"/>
        </w:rPr>
      </w:pPr>
      <w:del w:id="488" w:author="Marie Christa Ermite Joseph Fevry" w:date="2018-10-18T15:43:00Z">
        <w:r w:rsidRPr="00C0646F" w:rsidDel="00442A10">
          <w:rPr>
            <w:rFonts w:ascii="Calibri" w:hAnsi="Calibri" w:cs="Calibri"/>
            <w:snapToGrid w:val="0"/>
            <w:sz w:val="20"/>
            <w:szCs w:val="20"/>
            <w:lang w:val="fr-FR"/>
          </w:rPr>
          <w:delText>de fournir une garantie de bonne exécution, des assurances ou d’autres documents que le PNUD pourra exiger à titre de condition préalable à l’entrée en vigueur du contrat susceptible d’être attribué au soumissionnaire.</w:delText>
        </w:r>
      </w:del>
    </w:p>
    <w:p w14:paraId="0EFB2181" w14:textId="25E3928B" w:rsidR="009F526B" w:rsidRPr="00C0646F" w:rsidDel="00442A10" w:rsidRDefault="009F526B" w:rsidP="009A7A0D">
      <w:pPr>
        <w:rPr>
          <w:del w:id="489" w:author="Marie Christa Ermite Joseph Fevry" w:date="2018-10-18T15:43:00Z"/>
          <w:rFonts w:ascii="Calibri" w:hAnsi="Calibri" w:cs="Calibri"/>
          <w:b/>
          <w:bCs/>
          <w:sz w:val="20"/>
          <w:szCs w:val="20"/>
          <w:lang w:val="fr-FR"/>
        </w:rPr>
      </w:pPr>
    </w:p>
    <w:p w14:paraId="032F4AF5" w14:textId="20ED4E9D" w:rsidR="009A7A0D" w:rsidRPr="00C0646F" w:rsidDel="00442A10" w:rsidRDefault="006B2335" w:rsidP="00B3375A">
      <w:pPr>
        <w:pStyle w:val="ListParagraph"/>
        <w:numPr>
          <w:ilvl w:val="0"/>
          <w:numId w:val="34"/>
        </w:numPr>
        <w:rPr>
          <w:del w:id="490" w:author="Marie Christa Ermite Joseph Fevry" w:date="2018-10-18T15:43:00Z"/>
          <w:rFonts w:ascii="Calibri" w:hAnsi="Calibri" w:cs="Calibri"/>
          <w:b/>
          <w:bCs/>
          <w:sz w:val="20"/>
          <w:szCs w:val="20"/>
          <w:u w:val="single"/>
          <w:lang w:val="fr-FR"/>
        </w:rPr>
      </w:pPr>
      <w:del w:id="491" w:author="Marie Christa Ermite Joseph Fevry" w:date="2018-10-18T15:43:00Z">
        <w:r w:rsidRPr="00C0646F" w:rsidDel="00442A10">
          <w:rPr>
            <w:rFonts w:ascii="Calibri" w:hAnsi="Calibri" w:cs="Calibri"/>
            <w:b/>
            <w:bCs/>
            <w:sz w:val="20"/>
            <w:szCs w:val="20"/>
            <w:lang w:val="fr-FR"/>
          </w:rPr>
          <w:delText>Soumissions financières</w:delText>
        </w:r>
      </w:del>
    </w:p>
    <w:p w14:paraId="485B5C5D" w14:textId="4AEDA5F1" w:rsidR="009A7A0D" w:rsidRPr="00C0646F" w:rsidDel="00442A10" w:rsidRDefault="009A7A0D" w:rsidP="009A7A0D">
      <w:pPr>
        <w:rPr>
          <w:del w:id="492" w:author="Marie Christa Ermite Joseph Fevry" w:date="2018-10-18T15:43:00Z"/>
          <w:rFonts w:ascii="Calibri" w:hAnsi="Calibri" w:cs="Calibri"/>
          <w:b/>
          <w:bCs/>
          <w:sz w:val="20"/>
          <w:szCs w:val="20"/>
          <w:lang w:val="fr-FR"/>
        </w:rPr>
      </w:pPr>
    </w:p>
    <w:p w14:paraId="73F340F0" w14:textId="0892B603" w:rsidR="009A7A0D" w:rsidRPr="00C0646F" w:rsidDel="00442A10" w:rsidRDefault="009A7A0D" w:rsidP="009A7A0D">
      <w:pPr>
        <w:ind w:left="720"/>
        <w:jc w:val="both"/>
        <w:rPr>
          <w:del w:id="493" w:author="Marie Christa Ermite Joseph Fevry" w:date="2018-10-18T15:43:00Z"/>
          <w:rFonts w:ascii="Calibri" w:hAnsi="Calibri" w:cs="Calibri"/>
          <w:sz w:val="20"/>
          <w:szCs w:val="20"/>
          <w:lang w:val="fr-FR"/>
        </w:rPr>
      </w:pPr>
      <w:del w:id="494" w:author="Marie Christa Ermite Joseph Fevry" w:date="2018-10-18T15:43:00Z">
        <w:r w:rsidRPr="00C0646F" w:rsidDel="00442A10">
          <w:rPr>
            <w:rFonts w:ascii="Calibri" w:hAnsi="Calibri" w:cs="Calibri"/>
            <w:sz w:val="20"/>
            <w:szCs w:val="20"/>
            <w:lang w:val="fr-FR"/>
          </w:rPr>
          <w:delText>L</w:delText>
        </w:r>
        <w:r w:rsidR="00442B71" w:rsidRPr="00C0646F" w:rsidDel="00442A10">
          <w:rPr>
            <w:rFonts w:ascii="Calibri" w:hAnsi="Calibri" w:cs="Calibri"/>
            <w:sz w:val="20"/>
            <w:szCs w:val="20"/>
            <w:lang w:val="fr-FR"/>
          </w:rPr>
          <w:delText>a soumission financière</w:delText>
        </w:r>
        <w:r w:rsidRPr="00C0646F" w:rsidDel="00442A10">
          <w:rPr>
            <w:rFonts w:ascii="Calibri" w:hAnsi="Calibri" w:cs="Calibri"/>
            <w:sz w:val="20"/>
            <w:szCs w:val="20"/>
            <w:lang w:val="fr-FR"/>
          </w:rPr>
          <w:delText xml:space="preserve"> devra être établi</w:delText>
        </w:r>
        <w:r w:rsidR="00442B71" w:rsidRPr="00C0646F" w:rsidDel="00442A10">
          <w:rPr>
            <w:rFonts w:ascii="Calibri" w:hAnsi="Calibri" w:cs="Calibri"/>
            <w:sz w:val="20"/>
            <w:szCs w:val="20"/>
            <w:lang w:val="fr-FR"/>
          </w:rPr>
          <w:delText>e</w:delText>
        </w:r>
        <w:r w:rsidRPr="00C0646F" w:rsidDel="00442A10">
          <w:rPr>
            <w:rFonts w:ascii="Calibri" w:hAnsi="Calibri" w:cs="Calibri"/>
            <w:sz w:val="20"/>
            <w:szCs w:val="20"/>
            <w:lang w:val="fr-FR"/>
          </w:rPr>
          <w:delText xml:space="preserve"> à l’aide du formulaire type ci-joint (section 7). </w:delText>
        </w:r>
        <w:r w:rsidR="00442B71" w:rsidRPr="00C0646F" w:rsidDel="00442A10">
          <w:rPr>
            <w:rFonts w:ascii="Calibri" w:hAnsi="Calibri" w:cs="Calibri"/>
            <w:sz w:val="20"/>
            <w:szCs w:val="20"/>
            <w:lang w:val="fr-FR"/>
          </w:rPr>
          <w:delText>Elle</w:delText>
        </w:r>
        <w:r w:rsidRPr="00C0646F" w:rsidDel="00442A10">
          <w:rPr>
            <w:rFonts w:ascii="Calibri" w:hAnsi="Calibri" w:cs="Calibri"/>
            <w:sz w:val="20"/>
            <w:szCs w:val="20"/>
            <w:lang w:val="fr-FR"/>
          </w:rPr>
          <w:delText xml:space="preserve"> devra énumérer l’ensemble des principaux éléments de coût liés aux services et fournir </w:delText>
        </w:r>
        <w:r w:rsidR="00620FA1" w:rsidRPr="00C0646F" w:rsidDel="00442A10">
          <w:rPr>
            <w:rFonts w:ascii="Calibri" w:hAnsi="Calibri" w:cs="Calibri"/>
            <w:sz w:val="20"/>
            <w:szCs w:val="20"/>
            <w:lang w:val="fr-FR"/>
          </w:rPr>
          <w:delText>la composition</w:delText>
        </w:r>
        <w:r w:rsidRPr="00C0646F" w:rsidDel="00442A10">
          <w:rPr>
            <w:rFonts w:ascii="Calibri" w:hAnsi="Calibri" w:cs="Calibri"/>
            <w:sz w:val="20"/>
            <w:szCs w:val="20"/>
            <w:lang w:val="fr-FR"/>
          </w:rPr>
          <w:delText xml:space="preserve"> détaillée desdits coûts. Les prix de tous les </w:delText>
        </w:r>
        <w:r w:rsidR="00887FA8" w:rsidRPr="00C0646F" w:rsidDel="00442A10">
          <w:rPr>
            <w:rFonts w:ascii="Calibri" w:hAnsi="Calibri" w:cs="Calibri"/>
            <w:sz w:val="20"/>
            <w:szCs w:val="20"/>
            <w:lang w:val="fr-FR"/>
          </w:rPr>
          <w:delText>produits</w:delText>
        </w:r>
        <w:r w:rsidRPr="00C0646F" w:rsidDel="00442A10">
          <w:rPr>
            <w:rFonts w:ascii="Calibri" w:hAnsi="Calibri" w:cs="Calibri"/>
            <w:sz w:val="20"/>
            <w:szCs w:val="20"/>
            <w:lang w:val="fr-FR"/>
          </w:rPr>
          <w:delText xml:space="preserve"> et </w:delText>
        </w:r>
        <w:r w:rsidR="00092CF1" w:rsidRPr="00C0646F" w:rsidDel="00442A10">
          <w:rPr>
            <w:rFonts w:ascii="Calibri" w:hAnsi="Calibri" w:cs="Calibri"/>
            <w:sz w:val="20"/>
            <w:szCs w:val="20"/>
            <w:lang w:val="fr-FR"/>
          </w:rPr>
          <w:delText xml:space="preserve">activités </w:delText>
        </w:r>
        <w:r w:rsidRPr="00C0646F" w:rsidDel="00442A10">
          <w:rPr>
            <w:rFonts w:ascii="Calibri" w:hAnsi="Calibri" w:cs="Calibri"/>
            <w:sz w:val="20"/>
            <w:szCs w:val="20"/>
            <w:lang w:val="fr-FR"/>
          </w:rPr>
          <w:delText xml:space="preserve">décrits dans la soumission technique devront être fixés séparément pour chacun d’entre eux. Les produits et activités décrits dans la soumission technique et dont le prix ne sera pas indiqué dans </w:delText>
        </w:r>
        <w:r w:rsidR="0045633A" w:rsidRPr="00C0646F" w:rsidDel="00442A10">
          <w:rPr>
            <w:rFonts w:ascii="Calibri" w:hAnsi="Calibri" w:cs="Calibri"/>
            <w:sz w:val="20"/>
            <w:szCs w:val="20"/>
            <w:lang w:val="fr-FR"/>
          </w:rPr>
          <w:delText>la soumission financière</w:delText>
        </w:r>
        <w:r w:rsidRPr="00C0646F" w:rsidDel="00442A10">
          <w:rPr>
            <w:rFonts w:ascii="Calibri" w:hAnsi="Calibri" w:cs="Calibri"/>
            <w:sz w:val="20"/>
            <w:szCs w:val="20"/>
            <w:lang w:val="fr-FR"/>
          </w:rPr>
          <w:delText xml:space="preserve"> seront considérés comme étant inclus dans les prix </w:delText>
        </w:r>
        <w:r w:rsidR="003478DA" w:rsidRPr="00C0646F" w:rsidDel="00442A10">
          <w:rPr>
            <w:rFonts w:ascii="Calibri" w:hAnsi="Calibri" w:cs="Calibri"/>
            <w:sz w:val="20"/>
            <w:szCs w:val="20"/>
            <w:lang w:val="fr-FR"/>
          </w:rPr>
          <w:delText xml:space="preserve">d’autres </w:delText>
        </w:r>
        <w:r w:rsidRPr="00C0646F" w:rsidDel="00442A10">
          <w:rPr>
            <w:rFonts w:ascii="Calibri" w:hAnsi="Calibri" w:cs="Calibri"/>
            <w:sz w:val="20"/>
            <w:szCs w:val="20"/>
            <w:lang w:val="fr-FR"/>
          </w:rPr>
          <w:delText>activités</w:delText>
        </w:r>
        <w:r w:rsidR="003478DA" w:rsidRPr="00C0646F" w:rsidDel="00442A10">
          <w:rPr>
            <w:rFonts w:ascii="Calibri" w:hAnsi="Calibri" w:cs="Calibri"/>
            <w:sz w:val="20"/>
            <w:szCs w:val="20"/>
            <w:lang w:val="fr-FR"/>
          </w:rPr>
          <w:delText xml:space="preserve"> ou</w:delText>
        </w:r>
        <w:r w:rsidR="00AC3155" w:rsidRPr="00C0646F" w:rsidDel="00442A10">
          <w:rPr>
            <w:rFonts w:ascii="Calibri" w:hAnsi="Calibri" w:cs="Calibri"/>
            <w:sz w:val="20"/>
            <w:szCs w:val="20"/>
            <w:lang w:val="fr-FR"/>
          </w:rPr>
          <w:delText xml:space="preserve"> éléments</w:delText>
        </w:r>
        <w:r w:rsidRPr="00C0646F" w:rsidDel="00442A10">
          <w:rPr>
            <w:rFonts w:ascii="Calibri" w:hAnsi="Calibri" w:cs="Calibri"/>
            <w:sz w:val="20"/>
            <w:szCs w:val="20"/>
            <w:lang w:val="fr-FR"/>
          </w:rPr>
          <w:delText>, ainsi que dans le prix total final.</w:delText>
        </w:r>
      </w:del>
    </w:p>
    <w:p w14:paraId="02E39059" w14:textId="0CF3D053" w:rsidR="009F526B" w:rsidRPr="00C0646F" w:rsidDel="00442A10" w:rsidRDefault="009F526B" w:rsidP="009A7A0D">
      <w:pPr>
        <w:rPr>
          <w:del w:id="495" w:author="Marie Christa Ermite Joseph Fevry" w:date="2018-10-18T15:43:00Z"/>
          <w:rFonts w:ascii="Calibri" w:hAnsi="Calibri" w:cs="Calibri"/>
          <w:b/>
          <w:bCs/>
          <w:sz w:val="20"/>
          <w:szCs w:val="20"/>
          <w:lang w:val="fr-FR"/>
        </w:rPr>
      </w:pPr>
    </w:p>
    <w:p w14:paraId="1FBBB54A" w14:textId="0B5A0EF2" w:rsidR="009A7A0D" w:rsidRPr="00C0646F" w:rsidDel="00442A10" w:rsidRDefault="009A7A0D" w:rsidP="00B3375A">
      <w:pPr>
        <w:pStyle w:val="ListParagraph"/>
        <w:numPr>
          <w:ilvl w:val="0"/>
          <w:numId w:val="34"/>
        </w:numPr>
        <w:spacing w:line="240" w:lineRule="auto"/>
        <w:ind w:hanging="390"/>
        <w:rPr>
          <w:del w:id="496" w:author="Marie Christa Ermite Joseph Fevry" w:date="2018-10-18T15:43:00Z"/>
          <w:rFonts w:ascii="Calibri" w:hAnsi="Calibri" w:cs="Calibri"/>
          <w:b/>
          <w:bCs/>
          <w:sz w:val="20"/>
          <w:szCs w:val="20"/>
          <w:lang w:val="fr-FR"/>
        </w:rPr>
      </w:pPr>
      <w:del w:id="497" w:author="Marie Christa Ermite Joseph Fevry" w:date="2018-10-18T15:43:00Z">
        <w:r w:rsidRPr="00C0646F" w:rsidDel="00442A10">
          <w:rPr>
            <w:rFonts w:ascii="Calibri" w:hAnsi="Calibri" w:cs="Calibri"/>
            <w:b/>
            <w:bCs/>
            <w:sz w:val="20"/>
            <w:szCs w:val="20"/>
            <w:lang w:val="fr-FR"/>
          </w:rPr>
          <w:delText xml:space="preserve">Devises </w:delText>
        </w:r>
      </w:del>
    </w:p>
    <w:p w14:paraId="7F2692C6" w14:textId="18FC20A6" w:rsidR="009A7A0D" w:rsidRPr="00C0646F" w:rsidDel="00442A10" w:rsidRDefault="009A7A0D" w:rsidP="009A7A0D">
      <w:pPr>
        <w:ind w:left="720"/>
        <w:jc w:val="both"/>
        <w:rPr>
          <w:del w:id="498" w:author="Marie Christa Ermite Joseph Fevry" w:date="2018-10-18T15:43:00Z"/>
          <w:rFonts w:ascii="Calibri" w:hAnsi="Calibri" w:cs="Calibri"/>
          <w:iCs/>
          <w:sz w:val="20"/>
          <w:szCs w:val="20"/>
          <w:lang w:val="fr-FR"/>
        </w:rPr>
      </w:pPr>
    </w:p>
    <w:p w14:paraId="05D9AD4B" w14:textId="0FB8C64C" w:rsidR="009A7A0D" w:rsidRPr="00C0646F" w:rsidDel="00442A10" w:rsidRDefault="009A7A0D" w:rsidP="009A7A0D">
      <w:pPr>
        <w:ind w:left="720"/>
        <w:jc w:val="both"/>
        <w:rPr>
          <w:del w:id="499" w:author="Marie Christa Ermite Joseph Fevry" w:date="2018-10-18T15:43:00Z"/>
          <w:rFonts w:ascii="Calibri" w:hAnsi="Calibri" w:cs="Calibri"/>
          <w:iCs/>
          <w:sz w:val="20"/>
          <w:szCs w:val="20"/>
          <w:lang w:val="fr-FR"/>
        </w:rPr>
      </w:pPr>
      <w:del w:id="500" w:author="Marie Christa Ermite Joseph Fevry" w:date="2018-10-18T15:43:00Z">
        <w:r w:rsidRPr="00C0646F" w:rsidDel="00442A10">
          <w:rPr>
            <w:rFonts w:ascii="Calibri" w:hAnsi="Calibri" w:cs="Calibri"/>
            <w:iCs/>
            <w:sz w:val="20"/>
            <w:szCs w:val="20"/>
            <w:lang w:val="fr-FR"/>
          </w:rPr>
          <w:delText xml:space="preserve">Tous les prix devront être libellés dans la devise indiquée dans la </w:delText>
        </w:r>
        <w:r w:rsidRPr="00C0646F" w:rsidDel="00442A10">
          <w:rPr>
            <w:rFonts w:ascii="Calibri" w:hAnsi="Calibri" w:cs="Calibri"/>
            <w:b/>
            <w:iCs/>
            <w:sz w:val="20"/>
            <w:szCs w:val="20"/>
            <w:lang w:val="fr-FR"/>
          </w:rPr>
          <w:delText>fiche technique</w:delText>
        </w:r>
        <w:r w:rsidRPr="00C0646F" w:rsidDel="00442A10">
          <w:rPr>
            <w:rFonts w:ascii="Calibri" w:hAnsi="Calibri" w:cs="Calibri"/>
            <w:iCs/>
            <w:sz w:val="20"/>
            <w:szCs w:val="20"/>
            <w:lang w:val="fr-FR"/>
          </w:rPr>
          <w:delText xml:space="preserve"> (FT, n° 15). Toutefois, lorsque les soumissions seront libellées dans différentes devises, et pour les besoins de la comparaison de l’ensemble des soumissions :</w:delText>
        </w:r>
      </w:del>
    </w:p>
    <w:p w14:paraId="0AD9D75D" w14:textId="3E9C18A4" w:rsidR="009A7A0D" w:rsidRPr="00C0646F" w:rsidDel="00442A10" w:rsidRDefault="009A7A0D" w:rsidP="009A7A0D">
      <w:pPr>
        <w:jc w:val="both"/>
        <w:rPr>
          <w:del w:id="501" w:author="Marie Christa Ermite Joseph Fevry" w:date="2018-10-18T15:43:00Z"/>
          <w:rFonts w:ascii="Calibri" w:hAnsi="Calibri" w:cs="Calibri"/>
          <w:iCs/>
          <w:sz w:val="20"/>
          <w:szCs w:val="20"/>
          <w:lang w:val="fr-FR"/>
        </w:rPr>
      </w:pPr>
    </w:p>
    <w:p w14:paraId="6227B857" w14:textId="037BE2F8" w:rsidR="009A7A0D" w:rsidRPr="00C0646F" w:rsidDel="00442A10" w:rsidRDefault="00D74FD6" w:rsidP="00D74FD6">
      <w:pPr>
        <w:ind w:left="1260" w:hanging="600"/>
        <w:jc w:val="both"/>
        <w:rPr>
          <w:del w:id="502" w:author="Marie Christa Ermite Joseph Fevry" w:date="2018-10-18T15:43:00Z"/>
          <w:rFonts w:ascii="Calibri" w:hAnsi="Calibri" w:cs="Calibri"/>
          <w:iCs/>
          <w:sz w:val="20"/>
          <w:szCs w:val="20"/>
          <w:lang w:val="fr-FR"/>
        </w:rPr>
      </w:pPr>
      <w:del w:id="503" w:author="Marie Christa Ermite Joseph Fevry" w:date="2018-10-18T15:43:00Z">
        <w:r w:rsidRPr="00C0646F" w:rsidDel="00442A10">
          <w:rPr>
            <w:rFonts w:ascii="Calibri" w:hAnsi="Calibri" w:cs="Calibri"/>
            <w:iCs/>
            <w:sz w:val="20"/>
            <w:szCs w:val="20"/>
            <w:lang w:val="fr-FR"/>
          </w:rPr>
          <w:delText>a)</w:delText>
        </w:r>
        <w:r w:rsidRPr="00C0646F" w:rsidDel="00442A10">
          <w:rPr>
            <w:rFonts w:ascii="Calibri" w:hAnsi="Calibri" w:cs="Calibri"/>
            <w:iCs/>
            <w:sz w:val="20"/>
            <w:szCs w:val="20"/>
            <w:lang w:val="fr-FR"/>
          </w:rPr>
          <w:tab/>
        </w:r>
        <w:r w:rsidR="009A7A0D" w:rsidRPr="00C0646F" w:rsidDel="00442A10">
          <w:rPr>
            <w:rFonts w:ascii="Calibri" w:hAnsi="Calibri" w:cs="Calibri"/>
            <w:iCs/>
            <w:sz w:val="20"/>
            <w:szCs w:val="20"/>
            <w:lang w:val="fr-FR"/>
          </w:rPr>
          <w:delText>le PNUD convertira la devise indiquée dans la soumission dans la devise privilégiée par le PNUD à l’aide du taux de change opérationnel de l’ONU qui sera en vigueur à la date-limite de dépôt des soumissions ; et</w:delText>
        </w:r>
      </w:del>
    </w:p>
    <w:p w14:paraId="28D7CC3B" w14:textId="7335408A" w:rsidR="009A7A0D" w:rsidRPr="00C0646F" w:rsidDel="00442A10" w:rsidRDefault="00D74FD6" w:rsidP="00D74FD6">
      <w:pPr>
        <w:ind w:left="1260" w:hanging="600"/>
        <w:jc w:val="both"/>
        <w:rPr>
          <w:del w:id="504" w:author="Marie Christa Ermite Joseph Fevry" w:date="2018-10-18T15:43:00Z"/>
          <w:rFonts w:ascii="Calibri" w:hAnsi="Calibri" w:cs="Calibri"/>
          <w:iCs/>
          <w:sz w:val="20"/>
          <w:szCs w:val="20"/>
          <w:lang w:val="fr-FR"/>
        </w:rPr>
      </w:pPr>
      <w:del w:id="505" w:author="Marie Christa Ermite Joseph Fevry" w:date="2018-10-18T15:43:00Z">
        <w:r w:rsidRPr="00C0646F" w:rsidDel="00442A10">
          <w:rPr>
            <w:rFonts w:ascii="Calibri" w:hAnsi="Calibri" w:cs="Calibri"/>
            <w:iCs/>
            <w:sz w:val="20"/>
            <w:szCs w:val="20"/>
            <w:lang w:val="fr-FR"/>
          </w:rPr>
          <w:delText>b)</w:delText>
        </w:r>
        <w:r w:rsidRPr="00C0646F" w:rsidDel="00442A10">
          <w:rPr>
            <w:rFonts w:ascii="Calibri" w:hAnsi="Calibri" w:cs="Calibri"/>
            <w:iCs/>
            <w:sz w:val="20"/>
            <w:szCs w:val="20"/>
            <w:lang w:val="fr-FR"/>
          </w:rPr>
          <w:tab/>
        </w:r>
        <w:r w:rsidR="009A7A0D" w:rsidRPr="00C0646F" w:rsidDel="00442A10">
          <w:rPr>
            <w:rFonts w:ascii="Calibri" w:hAnsi="Calibri" w:cs="Calibri"/>
            <w:iCs/>
            <w:sz w:val="20"/>
            <w:szCs w:val="20"/>
            <w:lang w:val="fr-FR"/>
          </w:rPr>
          <w:delText>si la soumission jugée la plus conforme aux exigences de l</w:delText>
        </w:r>
        <w:r w:rsidR="00C82856" w:rsidRPr="00C0646F" w:rsidDel="00442A10">
          <w:rPr>
            <w:rFonts w:ascii="Calibri" w:hAnsi="Calibri" w:cs="Calibri"/>
            <w:iCs/>
            <w:sz w:val="20"/>
            <w:szCs w:val="20"/>
            <w:lang w:val="fr-FR"/>
          </w:rPr>
          <w:delText>a RFP</w:delText>
        </w:r>
        <w:r w:rsidR="009A7A0D" w:rsidRPr="00C0646F" w:rsidDel="00442A10">
          <w:rPr>
            <w:rFonts w:ascii="Calibri" w:hAnsi="Calibri" w:cs="Calibri"/>
            <w:iCs/>
            <w:sz w:val="20"/>
            <w:szCs w:val="20"/>
            <w:lang w:val="fr-FR"/>
          </w:rPr>
          <w:delText xml:space="preserve"> est libellée dans une devise différente de la devise privilégiée indiquée dans la </w:delText>
        </w:r>
        <w:r w:rsidR="009A7A0D" w:rsidRPr="00C0646F" w:rsidDel="00442A10">
          <w:rPr>
            <w:rFonts w:ascii="Calibri" w:hAnsi="Calibri" w:cs="Calibri"/>
            <w:b/>
            <w:iCs/>
            <w:sz w:val="20"/>
            <w:szCs w:val="20"/>
            <w:lang w:val="fr-FR"/>
          </w:rPr>
          <w:delText>fiche technique</w:delText>
        </w:r>
        <w:r w:rsidR="009A7A0D" w:rsidRPr="00C0646F" w:rsidDel="00442A10">
          <w:rPr>
            <w:rFonts w:ascii="Calibri" w:hAnsi="Calibri" w:cs="Calibri"/>
            <w:iCs/>
            <w:sz w:val="20"/>
            <w:szCs w:val="20"/>
            <w:lang w:val="fr-FR"/>
          </w:rPr>
          <w:delText xml:space="preserve"> (FT, n° 15), le PNUD aura le droit d’attribuer le contrat dans sa devise privilégiée à l’aide de la méthode de conversion indiquée ci-dessus.</w:delText>
        </w:r>
      </w:del>
    </w:p>
    <w:p w14:paraId="79C2B91D" w14:textId="5CF9E857" w:rsidR="009E704F" w:rsidRPr="00C0646F" w:rsidDel="009F526B" w:rsidRDefault="009E704F">
      <w:pPr>
        <w:widowControl/>
        <w:overflowPunct/>
        <w:adjustRightInd/>
        <w:spacing w:line="276" w:lineRule="auto"/>
        <w:jc w:val="both"/>
        <w:rPr>
          <w:del w:id="506" w:author="Marie Christa Ermite Joseph Fevry" w:date="2018-10-16T11:17:00Z"/>
          <w:rFonts w:ascii="Calibri" w:hAnsi="Calibri" w:cs="Calibri"/>
          <w:iCs/>
          <w:sz w:val="20"/>
          <w:szCs w:val="20"/>
          <w:lang w:val="fr-FR"/>
        </w:rPr>
      </w:pPr>
      <w:del w:id="507" w:author="Marie Christa Ermite Joseph Fevry" w:date="2018-10-18T15:43:00Z">
        <w:r w:rsidRPr="00C0646F" w:rsidDel="00442A10">
          <w:rPr>
            <w:rFonts w:ascii="Calibri" w:hAnsi="Calibri" w:cs="Calibri"/>
            <w:iCs/>
            <w:sz w:val="20"/>
            <w:szCs w:val="20"/>
            <w:lang w:val="fr-FR"/>
          </w:rPr>
          <w:br w:type="page"/>
        </w:r>
      </w:del>
    </w:p>
    <w:p w14:paraId="3E448AE4" w14:textId="7A533555" w:rsidR="009A7A0D" w:rsidRPr="00C0646F" w:rsidDel="00442A10" w:rsidRDefault="009A7A0D">
      <w:pPr>
        <w:widowControl/>
        <w:overflowPunct/>
        <w:adjustRightInd/>
        <w:spacing w:line="276" w:lineRule="auto"/>
        <w:jc w:val="both"/>
        <w:rPr>
          <w:del w:id="508" w:author="Marie Christa Ermite Joseph Fevry" w:date="2018-10-18T15:43:00Z"/>
          <w:rFonts w:ascii="Calibri" w:hAnsi="Calibri" w:cs="Calibri"/>
          <w:iCs/>
          <w:sz w:val="20"/>
          <w:szCs w:val="20"/>
          <w:lang w:val="fr-FR"/>
        </w:rPr>
        <w:pPrChange w:id="509" w:author="Marie Christa Ermite Joseph Fevry" w:date="2018-10-16T11:17:00Z">
          <w:pPr>
            <w:jc w:val="both"/>
          </w:pPr>
        </w:pPrChange>
      </w:pPr>
    </w:p>
    <w:p w14:paraId="66912252" w14:textId="0E133F56" w:rsidR="00646C9C" w:rsidRPr="00C0646F" w:rsidDel="00442A10" w:rsidRDefault="00646C9C" w:rsidP="00646C9C">
      <w:pPr>
        <w:ind w:left="1260" w:hanging="540"/>
        <w:jc w:val="both"/>
        <w:rPr>
          <w:del w:id="510" w:author="Marie Christa Ermite Joseph Fevry" w:date="2018-10-18T15:43:00Z"/>
          <w:rFonts w:ascii="Calibri" w:hAnsi="Calibri" w:cs="Calibri"/>
          <w:bCs/>
          <w:sz w:val="20"/>
          <w:szCs w:val="20"/>
          <w:lang w:val="fr-FR"/>
        </w:rPr>
      </w:pPr>
      <w:del w:id="511" w:author="Marie Christa Ermite Joseph Fevry" w:date="2018-10-18T15:43:00Z">
        <w:r w:rsidRPr="00C0646F" w:rsidDel="00442A10">
          <w:rPr>
            <w:rFonts w:ascii="Calibri" w:hAnsi="Calibri" w:cs="Calibri"/>
            <w:sz w:val="20"/>
            <w:szCs w:val="20"/>
            <w:lang w:val="fr-FR"/>
          </w:rPr>
          <w:delText>18.2</w:delText>
        </w:r>
        <w:r w:rsidRPr="00C0646F" w:rsidDel="00442A10">
          <w:rPr>
            <w:rFonts w:ascii="Calibri" w:hAnsi="Calibri" w:cs="Calibri"/>
            <w:sz w:val="20"/>
            <w:szCs w:val="20"/>
            <w:lang w:val="fr-FR"/>
          </w:rPr>
          <w:tab/>
          <w:delText>Les soumissions déposées par deux (2) soumissionnaires ou plus seront toutes rejetées par le PNUD dans chacun des cas suivants :</w:delText>
        </w:r>
      </w:del>
    </w:p>
    <w:p w14:paraId="68DE874B" w14:textId="13718543" w:rsidR="00646C9C" w:rsidRPr="00C0646F" w:rsidDel="00442A10" w:rsidRDefault="00646C9C" w:rsidP="00646C9C">
      <w:pPr>
        <w:autoSpaceDE w:val="0"/>
        <w:autoSpaceDN w:val="0"/>
        <w:ind w:left="1440" w:hanging="720"/>
        <w:rPr>
          <w:del w:id="512" w:author="Marie Christa Ermite Joseph Fevry" w:date="2018-10-18T15:43:00Z"/>
          <w:rFonts w:ascii="Calibri" w:hAnsi="Calibri" w:cs="Calibri"/>
          <w:sz w:val="20"/>
          <w:szCs w:val="20"/>
          <w:lang w:val="fr-FR"/>
        </w:rPr>
      </w:pPr>
    </w:p>
    <w:p w14:paraId="3BF92A7A" w14:textId="1F6DA982" w:rsidR="00646C9C" w:rsidRPr="00C0646F" w:rsidDel="00442A10" w:rsidRDefault="00646C9C" w:rsidP="00B3375A">
      <w:pPr>
        <w:pStyle w:val="ListParagraph"/>
        <w:widowControl/>
        <w:numPr>
          <w:ilvl w:val="0"/>
          <w:numId w:val="18"/>
        </w:numPr>
        <w:overflowPunct/>
        <w:autoSpaceDE w:val="0"/>
        <w:autoSpaceDN w:val="0"/>
        <w:adjustRightInd/>
        <w:spacing w:line="240" w:lineRule="auto"/>
        <w:ind w:left="1620"/>
        <w:jc w:val="both"/>
        <w:rPr>
          <w:del w:id="513" w:author="Marie Christa Ermite Joseph Fevry" w:date="2018-10-18T15:43:00Z"/>
          <w:rFonts w:ascii="Calibri" w:hAnsi="Calibri" w:cs="Calibri"/>
          <w:sz w:val="20"/>
          <w:szCs w:val="20"/>
          <w:lang w:val="fr-FR"/>
        </w:rPr>
      </w:pPr>
      <w:del w:id="514" w:author="Marie Christa Ermite Joseph Fevry" w:date="2018-10-18T15:43:00Z">
        <w:r w:rsidRPr="00C0646F" w:rsidDel="00442A10">
          <w:rPr>
            <w:rFonts w:ascii="Calibri" w:hAnsi="Calibri" w:cs="Calibri"/>
            <w:sz w:val="20"/>
            <w:szCs w:val="20"/>
            <w:lang w:val="fr-FR"/>
          </w:rPr>
          <w:delText>s’ils ont au moins un associé, administrateur ou actionnaire dominant en commun ; ou</w:delText>
        </w:r>
      </w:del>
    </w:p>
    <w:p w14:paraId="60DF692E" w14:textId="77B344BD" w:rsidR="00646C9C" w:rsidRPr="00C0646F" w:rsidDel="00442A10" w:rsidRDefault="00646C9C" w:rsidP="00B3375A">
      <w:pPr>
        <w:pStyle w:val="ListParagraph"/>
        <w:widowControl/>
        <w:numPr>
          <w:ilvl w:val="0"/>
          <w:numId w:val="18"/>
        </w:numPr>
        <w:overflowPunct/>
        <w:autoSpaceDE w:val="0"/>
        <w:autoSpaceDN w:val="0"/>
        <w:adjustRightInd/>
        <w:spacing w:line="240" w:lineRule="auto"/>
        <w:ind w:left="1620"/>
        <w:jc w:val="both"/>
        <w:rPr>
          <w:del w:id="515" w:author="Marie Christa Ermite Joseph Fevry" w:date="2018-10-18T15:43:00Z"/>
          <w:rFonts w:ascii="Calibri" w:hAnsi="Calibri" w:cs="Calibri"/>
          <w:sz w:val="20"/>
          <w:szCs w:val="20"/>
          <w:lang w:val="fr-FR"/>
        </w:rPr>
      </w:pPr>
      <w:del w:id="516" w:author="Marie Christa Ermite Joseph Fevry" w:date="2018-10-18T15:43:00Z">
        <w:r w:rsidRPr="00C0646F" w:rsidDel="00442A10">
          <w:rPr>
            <w:rFonts w:ascii="Calibri" w:hAnsi="Calibri" w:cs="Calibri"/>
            <w:sz w:val="20"/>
            <w:szCs w:val="20"/>
            <w:lang w:val="fr-FR"/>
          </w:rPr>
          <w:delText>si l’un d’entre eux reçoit ou a reçu de l’autre ou des autres une quelconque subvention directe ou indirecte ; ou</w:delText>
        </w:r>
      </w:del>
    </w:p>
    <w:p w14:paraId="75D2E1E6" w14:textId="2BE10301" w:rsidR="00646C9C" w:rsidRPr="00C0646F" w:rsidDel="00442A10" w:rsidRDefault="00646C9C" w:rsidP="00B3375A">
      <w:pPr>
        <w:pStyle w:val="ListParagraph"/>
        <w:widowControl/>
        <w:numPr>
          <w:ilvl w:val="0"/>
          <w:numId w:val="18"/>
        </w:numPr>
        <w:overflowPunct/>
        <w:autoSpaceDE w:val="0"/>
        <w:autoSpaceDN w:val="0"/>
        <w:adjustRightInd/>
        <w:spacing w:line="240" w:lineRule="auto"/>
        <w:ind w:left="1620"/>
        <w:jc w:val="both"/>
        <w:rPr>
          <w:del w:id="517" w:author="Marie Christa Ermite Joseph Fevry" w:date="2018-10-18T15:43:00Z"/>
          <w:rFonts w:ascii="Calibri" w:hAnsi="Calibri" w:cs="Calibri"/>
          <w:sz w:val="20"/>
          <w:szCs w:val="20"/>
          <w:lang w:val="fr-FR"/>
        </w:rPr>
      </w:pPr>
      <w:del w:id="518" w:author="Marie Christa Ermite Joseph Fevry" w:date="2018-10-18T15:43:00Z">
        <w:r w:rsidRPr="00C0646F" w:rsidDel="00442A10">
          <w:rPr>
            <w:rFonts w:ascii="Calibri" w:hAnsi="Calibri" w:cs="Calibri"/>
            <w:sz w:val="20"/>
            <w:szCs w:val="20"/>
            <w:lang w:val="fr-FR"/>
          </w:rPr>
          <w:delText>s’ils possèdent le même représentant légal aux fins de la présente RFP ; ou</w:delText>
        </w:r>
      </w:del>
    </w:p>
    <w:p w14:paraId="36312CBE" w14:textId="1BED04CF" w:rsidR="00646C9C" w:rsidRPr="00C0646F" w:rsidDel="00442A10" w:rsidRDefault="00646C9C" w:rsidP="00B3375A">
      <w:pPr>
        <w:pStyle w:val="ListParagraph"/>
        <w:widowControl/>
        <w:numPr>
          <w:ilvl w:val="0"/>
          <w:numId w:val="18"/>
        </w:numPr>
        <w:overflowPunct/>
        <w:autoSpaceDE w:val="0"/>
        <w:autoSpaceDN w:val="0"/>
        <w:adjustRightInd/>
        <w:spacing w:line="240" w:lineRule="auto"/>
        <w:ind w:left="1620"/>
        <w:jc w:val="both"/>
        <w:rPr>
          <w:del w:id="519" w:author="Marie Christa Ermite Joseph Fevry" w:date="2018-10-18T15:43:00Z"/>
          <w:rFonts w:ascii="Calibri" w:hAnsi="Calibri" w:cs="Calibri"/>
          <w:sz w:val="20"/>
          <w:szCs w:val="20"/>
          <w:lang w:val="fr-FR"/>
        </w:rPr>
      </w:pPr>
      <w:del w:id="520" w:author="Marie Christa Ermite Joseph Fevry" w:date="2018-10-18T15:43:00Z">
        <w:r w:rsidRPr="00C0646F" w:rsidDel="00442A10">
          <w:rPr>
            <w:rFonts w:ascii="Calibri" w:hAnsi="Calibri" w:cs="Calibri"/>
            <w:sz w:val="20"/>
            <w:szCs w:val="20"/>
            <w:lang w:val="fr-FR"/>
          </w:rPr>
          <w:delText>s’il existe entre eux une relation qui, directement ou par l’intermédiaire de tiers communs, leur permet d’avoir accès à des informations ou d’influer sur la soumission d’un autre soumissionnaire dans le cadre de la présente procédure de RFP ;</w:delText>
        </w:r>
      </w:del>
    </w:p>
    <w:p w14:paraId="178E35FD" w14:textId="696CE8CF" w:rsidR="00646C9C" w:rsidRPr="00C0646F" w:rsidDel="00442A10" w:rsidRDefault="00646C9C" w:rsidP="00B3375A">
      <w:pPr>
        <w:pStyle w:val="ListParagraph"/>
        <w:widowControl/>
        <w:numPr>
          <w:ilvl w:val="0"/>
          <w:numId w:val="18"/>
        </w:numPr>
        <w:overflowPunct/>
        <w:autoSpaceDE w:val="0"/>
        <w:autoSpaceDN w:val="0"/>
        <w:adjustRightInd/>
        <w:spacing w:line="240" w:lineRule="auto"/>
        <w:ind w:left="1620"/>
        <w:jc w:val="both"/>
        <w:rPr>
          <w:del w:id="521" w:author="Marie Christa Ermite Joseph Fevry" w:date="2018-10-18T15:43:00Z"/>
          <w:rFonts w:ascii="Calibri" w:hAnsi="Calibri" w:cs="Calibri"/>
          <w:sz w:val="20"/>
          <w:szCs w:val="20"/>
          <w:lang w:val="fr-FR"/>
        </w:rPr>
      </w:pPr>
      <w:del w:id="522" w:author="Marie Christa Ermite Joseph Fevry" w:date="2018-10-18T15:43:00Z">
        <w:r w:rsidRPr="00C0646F" w:rsidDel="00442A10">
          <w:rPr>
            <w:rFonts w:ascii="Calibri" w:hAnsi="Calibri" w:cs="Calibri"/>
            <w:sz w:val="20"/>
            <w:szCs w:val="20"/>
            <w:lang w:val="fr-FR"/>
          </w:rPr>
          <w:delText>s’ils sont les sous-traitants de leurs soumissions respectives, ou si le sous-traitant d’une soumission dépose également une autre soumission en son nom et en tant que soumissionnaire principal ; ou</w:delText>
        </w:r>
      </w:del>
    </w:p>
    <w:p w14:paraId="45B9F0E5" w14:textId="7A4D5BEC" w:rsidR="00646C9C" w:rsidRPr="00C0646F" w:rsidDel="00442A10" w:rsidRDefault="00646C9C" w:rsidP="00B3375A">
      <w:pPr>
        <w:pStyle w:val="ListParagraph"/>
        <w:widowControl/>
        <w:numPr>
          <w:ilvl w:val="0"/>
          <w:numId w:val="18"/>
        </w:numPr>
        <w:overflowPunct/>
        <w:autoSpaceDE w:val="0"/>
        <w:autoSpaceDN w:val="0"/>
        <w:adjustRightInd/>
        <w:spacing w:line="240" w:lineRule="auto"/>
        <w:ind w:left="1620"/>
        <w:jc w:val="both"/>
        <w:rPr>
          <w:del w:id="523" w:author="Marie Christa Ermite Joseph Fevry" w:date="2018-10-18T15:43:00Z"/>
          <w:rFonts w:ascii="Calibri" w:hAnsi="Calibri" w:cs="Calibri"/>
          <w:sz w:val="20"/>
          <w:szCs w:val="20"/>
          <w:lang w:val="fr-FR"/>
        </w:rPr>
      </w:pPr>
      <w:del w:id="524" w:author="Marie Christa Ermite Joseph Fevry" w:date="2018-10-18T15:43:00Z">
        <w:r w:rsidRPr="00C0646F" w:rsidDel="00442A10">
          <w:rPr>
            <w:rFonts w:ascii="Calibri" w:hAnsi="Calibri" w:cs="Calibri"/>
            <w:sz w:val="20"/>
            <w:szCs w:val="20"/>
            <w:lang w:val="fr-FR"/>
          </w:rPr>
          <w:delText>si un expert proposé pour faire partie de l’équipe d’un soumissionnaire participe à plusieurs soumissions dans le cadre d</w:delText>
        </w:r>
        <w:r w:rsidR="00AE07DD" w:rsidRPr="00C0646F" w:rsidDel="00442A10">
          <w:rPr>
            <w:rFonts w:ascii="Calibri" w:hAnsi="Calibri" w:cs="Calibri"/>
            <w:sz w:val="20"/>
            <w:szCs w:val="20"/>
            <w:lang w:val="fr-FR"/>
          </w:rPr>
          <w:delText>e la</w:delText>
        </w:r>
        <w:r w:rsidRPr="00C0646F" w:rsidDel="00442A10">
          <w:rPr>
            <w:rFonts w:ascii="Calibri" w:hAnsi="Calibri" w:cs="Calibri"/>
            <w:sz w:val="20"/>
            <w:szCs w:val="20"/>
            <w:lang w:val="fr-FR"/>
          </w:rPr>
          <w:delText xml:space="preserve"> présent</w:delText>
        </w:r>
        <w:r w:rsidR="00AE07DD" w:rsidRPr="00C0646F" w:rsidDel="00442A10">
          <w:rPr>
            <w:rFonts w:ascii="Calibri" w:hAnsi="Calibri" w:cs="Calibri"/>
            <w:sz w:val="20"/>
            <w:szCs w:val="20"/>
            <w:lang w:val="fr-FR"/>
          </w:rPr>
          <w:delText>e RFP</w:delText>
        </w:r>
        <w:r w:rsidRPr="00C0646F" w:rsidDel="00442A10">
          <w:rPr>
            <w:rFonts w:ascii="Calibri" w:hAnsi="Calibri" w:cs="Calibri"/>
            <w:sz w:val="20"/>
            <w:szCs w:val="20"/>
            <w:lang w:val="fr-FR"/>
          </w:rPr>
          <w:delText>. La présente condition ne s’applique pas aux sous-traitants inclus dans plusieurs soumissions.</w:delText>
        </w:r>
      </w:del>
    </w:p>
    <w:p w14:paraId="095B4DB2" w14:textId="04CC70E9" w:rsidR="00646C9C" w:rsidRPr="00C0646F" w:rsidDel="00442A10" w:rsidRDefault="00646C9C" w:rsidP="009A7A0D">
      <w:pPr>
        <w:jc w:val="both"/>
        <w:rPr>
          <w:del w:id="525" w:author="Marie Christa Ermite Joseph Fevry" w:date="2018-10-18T15:43:00Z"/>
          <w:rFonts w:ascii="Calibri" w:hAnsi="Calibri" w:cs="Calibri"/>
          <w:iCs/>
          <w:sz w:val="20"/>
          <w:szCs w:val="20"/>
          <w:lang w:val="fr-FR"/>
        </w:rPr>
      </w:pPr>
    </w:p>
    <w:p w14:paraId="0EC06A9A" w14:textId="32145E02" w:rsidR="00646C9C" w:rsidRPr="00C0646F" w:rsidDel="00442A10" w:rsidRDefault="00646C9C" w:rsidP="009A7A0D">
      <w:pPr>
        <w:jc w:val="both"/>
        <w:rPr>
          <w:del w:id="526" w:author="Marie Christa Ermite Joseph Fevry" w:date="2018-10-18T15:43:00Z"/>
          <w:rFonts w:ascii="Calibri" w:hAnsi="Calibri" w:cs="Calibri"/>
          <w:iCs/>
          <w:sz w:val="20"/>
          <w:szCs w:val="20"/>
          <w:lang w:val="fr-FR"/>
        </w:rPr>
      </w:pPr>
    </w:p>
    <w:p w14:paraId="06C64D9F" w14:textId="405A6531" w:rsidR="009A7A0D" w:rsidRPr="00C0646F" w:rsidDel="00442A10" w:rsidRDefault="009A7A0D" w:rsidP="00B3375A">
      <w:pPr>
        <w:pStyle w:val="ListParagraph"/>
        <w:numPr>
          <w:ilvl w:val="0"/>
          <w:numId w:val="34"/>
        </w:numPr>
        <w:tabs>
          <w:tab w:val="left" w:pos="0"/>
        </w:tabs>
        <w:spacing w:line="240" w:lineRule="auto"/>
        <w:jc w:val="both"/>
        <w:rPr>
          <w:del w:id="527" w:author="Marie Christa Ermite Joseph Fevry" w:date="2018-10-18T15:43:00Z"/>
          <w:rFonts w:ascii="Calibri" w:hAnsi="Calibri" w:cs="Calibri"/>
          <w:b/>
          <w:bCs/>
          <w:sz w:val="20"/>
          <w:szCs w:val="20"/>
          <w:lang w:val="fr-FR"/>
        </w:rPr>
      </w:pPr>
      <w:del w:id="528" w:author="Marie Christa Ermite Joseph Fevry" w:date="2018-10-18T15:43:00Z">
        <w:r w:rsidRPr="00C0646F" w:rsidDel="00442A10">
          <w:rPr>
            <w:rFonts w:ascii="Calibri" w:hAnsi="Calibri" w:cs="Calibri"/>
            <w:b/>
            <w:bCs/>
            <w:sz w:val="20"/>
            <w:szCs w:val="20"/>
            <w:lang w:val="fr-FR"/>
          </w:rPr>
          <w:delText>Documents établissant l’admissibilité et les qualifications du soumissionnaire</w:delText>
        </w:r>
      </w:del>
    </w:p>
    <w:p w14:paraId="009C7EAB" w14:textId="66E8E93B" w:rsidR="009A7A0D" w:rsidRPr="00C0646F" w:rsidDel="00442A10" w:rsidRDefault="009A7A0D" w:rsidP="009A7A0D">
      <w:pPr>
        <w:pStyle w:val="ListParagraph"/>
        <w:spacing w:line="240" w:lineRule="auto"/>
        <w:ind w:left="1095"/>
        <w:jc w:val="both"/>
        <w:rPr>
          <w:del w:id="529" w:author="Marie Christa Ermite Joseph Fevry" w:date="2018-10-18T15:43:00Z"/>
          <w:rFonts w:ascii="Calibri" w:hAnsi="Calibri" w:cs="Calibri"/>
          <w:bCs/>
          <w:sz w:val="20"/>
          <w:szCs w:val="20"/>
          <w:lang w:val="fr-FR"/>
        </w:rPr>
      </w:pPr>
    </w:p>
    <w:p w14:paraId="0EB4188D" w14:textId="69315AA5" w:rsidR="009A7A0D" w:rsidRPr="00C0646F" w:rsidDel="00442A10" w:rsidRDefault="009A7A0D" w:rsidP="00B3375A">
      <w:pPr>
        <w:pStyle w:val="ListParagraph"/>
        <w:numPr>
          <w:ilvl w:val="1"/>
          <w:numId w:val="37"/>
        </w:numPr>
        <w:spacing w:line="240" w:lineRule="auto"/>
        <w:ind w:left="1260" w:hanging="540"/>
        <w:jc w:val="both"/>
        <w:rPr>
          <w:del w:id="530" w:author="Marie Christa Ermite Joseph Fevry" w:date="2018-10-18T15:43:00Z"/>
          <w:rFonts w:ascii="Calibri" w:hAnsi="Calibri" w:cs="Calibri"/>
          <w:bCs/>
          <w:sz w:val="20"/>
          <w:szCs w:val="20"/>
          <w:lang w:val="fr-FR"/>
        </w:rPr>
      </w:pPr>
      <w:del w:id="531" w:author="Marie Christa Ermite Joseph Fevry" w:date="2018-10-18T15:43:00Z">
        <w:r w:rsidRPr="00C0646F" w:rsidDel="00442A10">
          <w:rPr>
            <w:rFonts w:ascii="Calibri" w:hAnsi="Calibri" w:cs="Calibri"/>
            <w:bCs/>
            <w:sz w:val="20"/>
            <w:szCs w:val="20"/>
            <w:lang w:val="fr-FR"/>
          </w:rPr>
          <w:delText>Le soumissionnaire devra fournir la preuve écrite de son statut de fournisseur admissible et qualifié à l’aide des formulaires figurant dans la section 5, formulaires des informations relatives au soumissionnaire. Pour les besoins de l’attribution d’un contrat à un soumissionnaire, ses qualifications doivent être documentées de manière jugée satisfaisante par le PNUD. Ceci signifie notamment :</w:delText>
        </w:r>
      </w:del>
    </w:p>
    <w:p w14:paraId="2E1E9611" w14:textId="256F5B10" w:rsidR="009A7A0D" w:rsidRPr="00C0646F" w:rsidDel="00442A10" w:rsidRDefault="009A7A0D" w:rsidP="009A7A0D">
      <w:pPr>
        <w:ind w:left="1260" w:hanging="540"/>
        <w:jc w:val="both"/>
        <w:rPr>
          <w:del w:id="532" w:author="Marie Christa Ermite Joseph Fevry" w:date="2018-10-18T15:43:00Z"/>
          <w:rFonts w:ascii="Calibri" w:hAnsi="Calibri" w:cs="Calibri"/>
          <w:bCs/>
          <w:sz w:val="20"/>
          <w:szCs w:val="20"/>
          <w:lang w:val="fr-FR"/>
        </w:rPr>
      </w:pPr>
    </w:p>
    <w:p w14:paraId="666FDC08" w14:textId="2CAEABC6" w:rsidR="009A7A0D" w:rsidRPr="00C0646F" w:rsidDel="00442A10" w:rsidRDefault="009A7A0D" w:rsidP="00B3375A">
      <w:pPr>
        <w:pStyle w:val="ListParagraph"/>
        <w:widowControl/>
        <w:numPr>
          <w:ilvl w:val="1"/>
          <w:numId w:val="33"/>
        </w:numPr>
        <w:overflowPunct/>
        <w:adjustRightInd/>
        <w:spacing w:line="240" w:lineRule="auto"/>
        <w:ind w:left="1620"/>
        <w:jc w:val="both"/>
        <w:rPr>
          <w:del w:id="533" w:author="Marie Christa Ermite Joseph Fevry" w:date="2018-10-18T15:43:00Z"/>
          <w:rFonts w:ascii="Calibri" w:hAnsi="Calibri" w:cs="Calibri"/>
          <w:bCs/>
          <w:sz w:val="20"/>
          <w:szCs w:val="20"/>
          <w:lang w:val="fr-FR"/>
        </w:rPr>
      </w:pPr>
      <w:del w:id="534" w:author="Marie Christa Ermite Joseph Fevry" w:date="2018-10-18T15:43:00Z">
        <w:r w:rsidRPr="00C0646F" w:rsidDel="00442A10">
          <w:rPr>
            <w:rFonts w:ascii="Calibri" w:hAnsi="Calibri" w:cs="Calibri"/>
            <w:bCs/>
            <w:sz w:val="20"/>
            <w:szCs w:val="20"/>
            <w:lang w:val="fr-FR"/>
          </w:rPr>
          <w:delText>que, dans le cas d’un soumissionnaire proposant de fournir dans le cadre du contrat des biens qu’il n’a pas fabriqué ou produit de toute autre manière, le soumissionnaire doit avoir été dûment autorisé par le fabricant ou le producteur desdits biens à les fournir dans le pays de destination finale ;</w:delText>
        </w:r>
      </w:del>
    </w:p>
    <w:p w14:paraId="6C591CE5" w14:textId="685084A4" w:rsidR="009A7A0D" w:rsidRPr="00C0646F" w:rsidDel="00442A10" w:rsidRDefault="009A7A0D" w:rsidP="00B3375A">
      <w:pPr>
        <w:pStyle w:val="ListParagraph"/>
        <w:widowControl/>
        <w:numPr>
          <w:ilvl w:val="1"/>
          <w:numId w:val="33"/>
        </w:numPr>
        <w:overflowPunct/>
        <w:adjustRightInd/>
        <w:spacing w:line="240" w:lineRule="auto"/>
        <w:ind w:left="1620"/>
        <w:jc w:val="both"/>
        <w:rPr>
          <w:del w:id="535" w:author="Marie Christa Ermite Joseph Fevry" w:date="2018-10-18T15:43:00Z"/>
          <w:rFonts w:ascii="Calibri" w:hAnsi="Calibri" w:cs="Calibri"/>
          <w:bCs/>
          <w:sz w:val="20"/>
          <w:szCs w:val="20"/>
          <w:lang w:val="fr-FR"/>
        </w:rPr>
      </w:pPr>
      <w:del w:id="536" w:author="Marie Christa Ermite Joseph Fevry" w:date="2018-10-18T15:43:00Z">
        <w:r w:rsidRPr="00C0646F" w:rsidDel="00442A10">
          <w:rPr>
            <w:rFonts w:ascii="Calibri" w:hAnsi="Calibri" w:cs="Calibri"/>
            <w:bCs/>
            <w:sz w:val="20"/>
            <w:szCs w:val="20"/>
            <w:lang w:val="fr-FR"/>
          </w:rPr>
          <w:delText>que le soumissionnaire doit avoir les capacités financières, techniques et de production nécessaires pour exécuter le contrat ; et</w:delText>
        </w:r>
      </w:del>
    </w:p>
    <w:p w14:paraId="31B67A9F" w14:textId="3A3D5F7C" w:rsidR="009A7A0D" w:rsidRPr="00C0646F" w:rsidDel="00442A10" w:rsidRDefault="009A7A0D" w:rsidP="00B3375A">
      <w:pPr>
        <w:pStyle w:val="ListParagraph"/>
        <w:widowControl/>
        <w:numPr>
          <w:ilvl w:val="1"/>
          <w:numId w:val="33"/>
        </w:numPr>
        <w:overflowPunct/>
        <w:adjustRightInd/>
        <w:spacing w:line="240" w:lineRule="auto"/>
        <w:ind w:left="1620"/>
        <w:jc w:val="both"/>
        <w:rPr>
          <w:del w:id="537" w:author="Marie Christa Ermite Joseph Fevry" w:date="2018-10-18T15:43:00Z"/>
          <w:rFonts w:ascii="Calibri" w:hAnsi="Calibri" w:cs="Calibri"/>
          <w:bCs/>
          <w:sz w:val="20"/>
          <w:szCs w:val="20"/>
          <w:lang w:val="fr-FR"/>
        </w:rPr>
      </w:pPr>
      <w:del w:id="538" w:author="Marie Christa Ermite Joseph Fevry" w:date="2018-10-18T15:43:00Z">
        <w:r w:rsidRPr="00C0646F" w:rsidDel="00442A10">
          <w:rPr>
            <w:rFonts w:ascii="Calibri" w:hAnsi="Calibri" w:cs="Calibri"/>
            <w:bCs/>
            <w:sz w:val="20"/>
            <w:szCs w:val="20"/>
            <w:lang w:val="fr-FR"/>
          </w:rPr>
          <w:delText>que le soumissionnaire ne doit pas figurer, à sa connaissance, sur la liste 1267</w:delText>
        </w:r>
        <w:r w:rsidR="0041778F" w:rsidRPr="00C0646F" w:rsidDel="00442A10">
          <w:rPr>
            <w:rFonts w:ascii="Calibri" w:hAnsi="Calibri" w:cs="Calibri"/>
            <w:bCs/>
            <w:sz w:val="20"/>
            <w:szCs w:val="20"/>
            <w:lang w:val="fr-FR"/>
          </w:rPr>
          <w:delText>/1989</w:delText>
        </w:r>
        <w:r w:rsidRPr="00C0646F" w:rsidDel="00442A10">
          <w:rPr>
            <w:rFonts w:ascii="Calibri" w:hAnsi="Calibri" w:cs="Calibri"/>
            <w:bCs/>
            <w:sz w:val="20"/>
            <w:szCs w:val="20"/>
            <w:lang w:val="fr-FR"/>
          </w:rPr>
          <w:delText xml:space="preserve"> de l’ONU, sur la liste d’exclusion de l’ONU ou sur toute liste des fournisseurs suspendus ou radiés du PNUD.</w:delText>
        </w:r>
      </w:del>
    </w:p>
    <w:p w14:paraId="408B024C" w14:textId="5F84E140" w:rsidR="009A7A0D" w:rsidRPr="00C0646F" w:rsidDel="00442A10" w:rsidRDefault="009A7A0D" w:rsidP="009A7A0D">
      <w:pPr>
        <w:widowControl/>
        <w:overflowPunct/>
        <w:adjustRightInd/>
        <w:jc w:val="both"/>
        <w:rPr>
          <w:del w:id="539" w:author="Marie Christa Ermite Joseph Fevry" w:date="2018-10-18T15:43:00Z"/>
          <w:rFonts w:ascii="Calibri" w:hAnsi="Calibri" w:cs="Calibri"/>
          <w:b/>
          <w:sz w:val="20"/>
          <w:szCs w:val="20"/>
          <w:lang w:val="fr-FR"/>
        </w:rPr>
      </w:pPr>
    </w:p>
    <w:p w14:paraId="2FE403F6" w14:textId="07C23FDA" w:rsidR="009A7A0D" w:rsidRPr="00C0646F" w:rsidDel="00442A10" w:rsidRDefault="009A7A0D" w:rsidP="009A7A0D">
      <w:pPr>
        <w:widowControl/>
        <w:overflowPunct/>
        <w:adjustRightInd/>
        <w:jc w:val="both"/>
        <w:rPr>
          <w:del w:id="540" w:author="Marie Christa Ermite Joseph Fevry" w:date="2018-10-18T15:43:00Z"/>
          <w:rFonts w:ascii="Calibri" w:hAnsi="Calibri" w:cs="Calibri"/>
          <w:b/>
          <w:sz w:val="20"/>
          <w:szCs w:val="20"/>
          <w:lang w:val="fr-FR"/>
        </w:rPr>
      </w:pPr>
    </w:p>
    <w:p w14:paraId="5978D2DA" w14:textId="36AAC005" w:rsidR="009A7A0D" w:rsidRPr="00C0646F" w:rsidDel="00442A10" w:rsidRDefault="009A7A0D" w:rsidP="00B3375A">
      <w:pPr>
        <w:pStyle w:val="ListParagraph"/>
        <w:numPr>
          <w:ilvl w:val="0"/>
          <w:numId w:val="34"/>
        </w:numPr>
        <w:rPr>
          <w:del w:id="541" w:author="Marie Christa Ermite Joseph Fevry" w:date="2018-10-18T15:43:00Z"/>
          <w:rFonts w:ascii="Calibri" w:hAnsi="Calibri" w:cs="Calibri"/>
          <w:b/>
          <w:sz w:val="20"/>
          <w:szCs w:val="20"/>
          <w:lang w:val="fr-FR"/>
        </w:rPr>
      </w:pPr>
      <w:del w:id="542" w:author="Marie Christa Ermite Joseph Fevry" w:date="2018-10-18T15:43:00Z">
        <w:r w:rsidRPr="00C0646F" w:rsidDel="00442A10">
          <w:rPr>
            <w:rFonts w:ascii="Calibri" w:hAnsi="Calibri" w:cs="Calibri"/>
            <w:b/>
            <w:sz w:val="20"/>
            <w:szCs w:val="20"/>
            <w:lang w:val="fr-FR"/>
          </w:rPr>
          <w:delText>Coentreprise, consortium ou partenariat</w:delText>
        </w:r>
      </w:del>
    </w:p>
    <w:p w14:paraId="0B3DD0E9" w14:textId="4F955A1B" w:rsidR="009A7A0D" w:rsidRPr="00C0646F" w:rsidDel="00442A10" w:rsidRDefault="009A7A0D" w:rsidP="009A7A0D">
      <w:pPr>
        <w:widowControl/>
        <w:overflowPunct/>
        <w:adjustRightInd/>
        <w:ind w:left="720"/>
        <w:jc w:val="both"/>
        <w:rPr>
          <w:del w:id="543" w:author="Marie Christa Ermite Joseph Fevry" w:date="2018-10-18T15:43:00Z"/>
          <w:rFonts w:ascii="Calibri" w:hAnsi="Calibri" w:cs="Calibri"/>
          <w:sz w:val="20"/>
          <w:szCs w:val="20"/>
          <w:lang w:val="fr-FR"/>
        </w:rPr>
      </w:pPr>
    </w:p>
    <w:p w14:paraId="5D843AB5" w14:textId="177FB113" w:rsidR="009A7A0D" w:rsidRPr="00C0646F" w:rsidDel="00442A10" w:rsidRDefault="009A7A0D" w:rsidP="009A7A0D">
      <w:pPr>
        <w:ind w:left="720"/>
        <w:jc w:val="both"/>
        <w:rPr>
          <w:del w:id="544" w:author="Marie Christa Ermite Joseph Fevry" w:date="2018-10-18T15:43:00Z"/>
          <w:rFonts w:ascii="Calibri" w:hAnsi="Calibri" w:cs="Calibri"/>
          <w:sz w:val="20"/>
          <w:szCs w:val="20"/>
          <w:lang w:val="fr-FR"/>
        </w:rPr>
      </w:pPr>
      <w:del w:id="545" w:author="Marie Christa Ermite Joseph Fevry" w:date="2018-10-18T15:43:00Z">
        <w:r w:rsidRPr="00C0646F" w:rsidDel="00442A10">
          <w:rPr>
            <w:rFonts w:ascii="Calibri" w:hAnsi="Calibri" w:cs="Calibri"/>
            <w:sz w:val="20"/>
            <w:szCs w:val="20"/>
            <w:lang w:val="fr-FR"/>
          </w:rPr>
          <w:delText xml:space="preserve">Si le soumissionnaire est un groupe d’entités juridiques devant former ou ayant formé une coentreprise, un consortium ou un partenariat lors du dépôt de la soumission, elles doivent confirmer dans le cadre de leur soumission : (i) qu’elles ont désigné une partie en tant qu’entité principale, dûment habilitée à obliger juridiquement les membres de la coentreprise de manière solidaire, ceci devant être démontré à l’aide d’un accord dûment authentifié entre lesdites entités juridiques qui devra être joint à la soumission ; et (ii) que si le contrat leur est attribué, il sera conclu entre le PNUD et l’entité principale désignée qui agira pour le compte de l’ensemble des entités </w:delText>
        </w:r>
        <w:r w:rsidR="008A6264" w:rsidRPr="00C0646F" w:rsidDel="00442A10">
          <w:rPr>
            <w:rFonts w:ascii="Calibri" w:hAnsi="Calibri" w:cs="Calibri"/>
            <w:sz w:val="20"/>
            <w:szCs w:val="20"/>
            <w:lang w:val="fr-FR"/>
          </w:rPr>
          <w:delText>membres</w:delText>
        </w:r>
        <w:r w:rsidR="00E32AC9" w:rsidRPr="00C0646F" w:rsidDel="00442A10">
          <w:rPr>
            <w:rFonts w:ascii="Calibri" w:hAnsi="Calibri" w:cs="Calibri"/>
            <w:sz w:val="20"/>
            <w:szCs w:val="20"/>
            <w:lang w:val="fr-FR"/>
          </w:rPr>
          <w:delText xml:space="preserve"> de</w:delText>
        </w:r>
        <w:r w:rsidRPr="00C0646F" w:rsidDel="00442A10">
          <w:rPr>
            <w:rFonts w:ascii="Calibri" w:hAnsi="Calibri" w:cs="Calibri"/>
            <w:sz w:val="20"/>
            <w:szCs w:val="20"/>
            <w:lang w:val="fr-FR"/>
          </w:rPr>
          <w:delText xml:space="preserve"> la coentreprise.</w:delText>
        </w:r>
      </w:del>
    </w:p>
    <w:p w14:paraId="34CD1735" w14:textId="18B8F63A" w:rsidR="009A7A0D" w:rsidRPr="00C0646F" w:rsidDel="00442A10" w:rsidRDefault="009A7A0D" w:rsidP="009A7A0D">
      <w:pPr>
        <w:ind w:left="720"/>
        <w:jc w:val="both"/>
        <w:rPr>
          <w:del w:id="546" w:author="Marie Christa Ermite Joseph Fevry" w:date="2018-10-18T15:43:00Z"/>
          <w:rFonts w:ascii="Calibri" w:hAnsi="Calibri" w:cs="Calibri"/>
          <w:sz w:val="20"/>
          <w:szCs w:val="20"/>
          <w:lang w:val="fr-FR"/>
        </w:rPr>
      </w:pPr>
    </w:p>
    <w:p w14:paraId="3B0023D9" w14:textId="6854E08F" w:rsidR="00E31512" w:rsidRPr="00C0646F" w:rsidDel="00442A10" w:rsidRDefault="00E31512" w:rsidP="00E31512">
      <w:pPr>
        <w:ind w:left="720"/>
        <w:jc w:val="both"/>
        <w:rPr>
          <w:del w:id="547" w:author="Marie Christa Ermite Joseph Fevry" w:date="2018-10-18T15:43:00Z"/>
          <w:rFonts w:ascii="Calibri" w:hAnsi="Calibri" w:cs="Calibri"/>
          <w:sz w:val="20"/>
          <w:szCs w:val="20"/>
          <w:lang w:val="fr-FR"/>
        </w:rPr>
      </w:pPr>
      <w:del w:id="548" w:author="Marie Christa Ermite Joseph Fevry" w:date="2018-10-18T15:43:00Z">
        <w:r w:rsidRPr="00C0646F" w:rsidDel="00442A10">
          <w:rPr>
            <w:rFonts w:ascii="Calibri" w:hAnsi="Calibri" w:cs="Calibri"/>
            <w:sz w:val="20"/>
            <w:szCs w:val="20"/>
            <w:lang w:val="fr-FR"/>
          </w:rPr>
          <w:delText>Une fois la soumission déposée auprès du PNUD, l’entité principale désignée pour représenter la coentreprise ne pourra pas être changée sans le consentement préalable et écrit du PNUD. En outre, ni l’entité principale, ni les entités juridiques membres de la coentreprise ne pourront :</w:delText>
        </w:r>
      </w:del>
    </w:p>
    <w:p w14:paraId="0F6BFC46" w14:textId="42D90EC9" w:rsidR="00990882" w:rsidRPr="00C0646F" w:rsidDel="00442A10" w:rsidRDefault="00990882">
      <w:pPr>
        <w:widowControl/>
        <w:overflowPunct/>
        <w:adjustRightInd/>
        <w:spacing w:line="276" w:lineRule="auto"/>
        <w:jc w:val="both"/>
        <w:rPr>
          <w:del w:id="549" w:author="Marie Christa Ermite Joseph Fevry" w:date="2018-10-18T15:43:00Z"/>
          <w:rFonts w:ascii="Calibri" w:hAnsi="Calibri" w:cs="Calibri"/>
          <w:sz w:val="20"/>
          <w:szCs w:val="20"/>
          <w:lang w:val="fr-FR"/>
        </w:rPr>
      </w:pPr>
      <w:del w:id="550" w:author="Marie Christa Ermite Joseph Fevry" w:date="2018-10-18T15:43:00Z">
        <w:r w:rsidRPr="00C0646F" w:rsidDel="00442A10">
          <w:rPr>
            <w:rFonts w:ascii="Calibri" w:hAnsi="Calibri" w:cs="Calibri"/>
            <w:sz w:val="20"/>
            <w:szCs w:val="20"/>
            <w:lang w:val="fr-FR"/>
          </w:rPr>
          <w:br w:type="page"/>
        </w:r>
      </w:del>
    </w:p>
    <w:p w14:paraId="3CB9C500" w14:textId="1C190E30" w:rsidR="00E31512" w:rsidRPr="00C0646F" w:rsidDel="00442A10" w:rsidRDefault="00E31512" w:rsidP="00E31512">
      <w:pPr>
        <w:ind w:left="720"/>
        <w:jc w:val="both"/>
        <w:rPr>
          <w:del w:id="551" w:author="Marie Christa Ermite Joseph Fevry" w:date="2018-10-18T15:43:00Z"/>
          <w:rFonts w:ascii="Calibri" w:hAnsi="Calibri" w:cs="Calibri"/>
          <w:sz w:val="20"/>
          <w:szCs w:val="20"/>
          <w:lang w:val="fr-FR"/>
        </w:rPr>
      </w:pPr>
    </w:p>
    <w:p w14:paraId="3DC753FD" w14:textId="084200C3" w:rsidR="00990882" w:rsidRPr="00C0646F" w:rsidDel="00442A10" w:rsidRDefault="00990882" w:rsidP="00E31512">
      <w:pPr>
        <w:ind w:left="720"/>
        <w:jc w:val="both"/>
        <w:rPr>
          <w:del w:id="552" w:author="Marie Christa Ermite Joseph Fevry" w:date="2018-10-18T15:43:00Z"/>
          <w:rFonts w:ascii="Calibri" w:hAnsi="Calibri" w:cs="Calibri"/>
          <w:sz w:val="20"/>
          <w:szCs w:val="20"/>
          <w:lang w:val="fr-FR"/>
        </w:rPr>
      </w:pPr>
    </w:p>
    <w:p w14:paraId="22EDD339" w14:textId="67EB9412" w:rsidR="00E31512" w:rsidRPr="00C0646F" w:rsidDel="00442A10" w:rsidRDefault="00E31512" w:rsidP="00B3375A">
      <w:pPr>
        <w:pStyle w:val="ListParagraph"/>
        <w:numPr>
          <w:ilvl w:val="0"/>
          <w:numId w:val="26"/>
        </w:numPr>
        <w:spacing w:line="240" w:lineRule="auto"/>
        <w:jc w:val="both"/>
        <w:rPr>
          <w:del w:id="553" w:author="Marie Christa Ermite Joseph Fevry" w:date="2018-10-18T15:43:00Z"/>
          <w:rFonts w:ascii="Calibri" w:hAnsi="Calibri" w:cs="Calibri"/>
          <w:sz w:val="20"/>
          <w:szCs w:val="20"/>
          <w:lang w:val="fr-FR"/>
        </w:rPr>
      </w:pPr>
      <w:del w:id="554" w:author="Marie Christa Ermite Joseph Fevry" w:date="2018-10-18T15:43:00Z">
        <w:r w:rsidRPr="00C0646F" w:rsidDel="00442A10">
          <w:rPr>
            <w:rFonts w:ascii="Calibri" w:hAnsi="Calibri" w:cs="Calibri"/>
            <w:sz w:val="20"/>
            <w:szCs w:val="20"/>
            <w:lang w:val="fr-FR"/>
          </w:rPr>
          <w:delText>déposer une autre soumission à titre individuel ; ou</w:delText>
        </w:r>
      </w:del>
    </w:p>
    <w:p w14:paraId="18CD0208" w14:textId="7AE97A56" w:rsidR="00E31512" w:rsidRPr="00C0646F" w:rsidDel="00442A10" w:rsidRDefault="00E31512" w:rsidP="00B3375A">
      <w:pPr>
        <w:pStyle w:val="ListParagraph"/>
        <w:numPr>
          <w:ilvl w:val="0"/>
          <w:numId w:val="26"/>
        </w:numPr>
        <w:spacing w:line="240" w:lineRule="auto"/>
        <w:jc w:val="both"/>
        <w:rPr>
          <w:del w:id="555" w:author="Marie Christa Ermite Joseph Fevry" w:date="2018-10-18T15:43:00Z"/>
          <w:rFonts w:ascii="Calibri" w:hAnsi="Calibri" w:cs="Calibri"/>
          <w:sz w:val="20"/>
          <w:szCs w:val="20"/>
          <w:lang w:val="fr-FR"/>
        </w:rPr>
      </w:pPr>
      <w:del w:id="556" w:author="Marie Christa Ermite Joseph Fevry" w:date="2018-10-18T15:43:00Z">
        <w:r w:rsidRPr="00C0646F" w:rsidDel="00442A10">
          <w:rPr>
            <w:rFonts w:ascii="Calibri" w:hAnsi="Calibri" w:cs="Calibri"/>
            <w:sz w:val="20"/>
            <w:szCs w:val="20"/>
            <w:lang w:val="fr-FR"/>
          </w:rPr>
          <w:delText>en tant qu’entité principale ou membre d’une autre coentreprise déposant une autre soumission.</w:delText>
        </w:r>
      </w:del>
    </w:p>
    <w:p w14:paraId="0BD3BBF6" w14:textId="6A073524" w:rsidR="00E31512" w:rsidRPr="00C0646F" w:rsidDel="00442A10" w:rsidRDefault="00E31512" w:rsidP="00E31512">
      <w:pPr>
        <w:ind w:left="720"/>
        <w:jc w:val="both"/>
        <w:rPr>
          <w:del w:id="557" w:author="Marie Christa Ermite Joseph Fevry" w:date="2018-10-18T15:43:00Z"/>
          <w:rFonts w:ascii="Calibri" w:hAnsi="Calibri" w:cs="Calibri"/>
          <w:sz w:val="20"/>
          <w:szCs w:val="20"/>
          <w:lang w:val="fr-FR"/>
        </w:rPr>
      </w:pPr>
    </w:p>
    <w:p w14:paraId="54DE71AE" w14:textId="501D7FE8" w:rsidR="00E31512" w:rsidRPr="00C0646F" w:rsidDel="00442A10" w:rsidRDefault="00E31512" w:rsidP="00E31512">
      <w:pPr>
        <w:ind w:left="720"/>
        <w:jc w:val="both"/>
        <w:rPr>
          <w:del w:id="558" w:author="Marie Christa Ermite Joseph Fevry" w:date="2018-10-18T15:43:00Z"/>
          <w:rFonts w:ascii="Calibri" w:hAnsi="Calibri" w:cs="Calibri"/>
          <w:sz w:val="20"/>
          <w:szCs w:val="20"/>
          <w:lang w:val="fr-FR"/>
        </w:rPr>
      </w:pPr>
      <w:del w:id="559" w:author="Marie Christa Ermite Joseph Fevry" w:date="2018-10-18T15:43:00Z">
        <w:r w:rsidRPr="00C0646F" w:rsidDel="00442A10">
          <w:rPr>
            <w:rFonts w:ascii="Calibri" w:hAnsi="Calibri" w:cs="Calibri"/>
            <w:sz w:val="20"/>
            <w:szCs w:val="20"/>
            <w:lang w:val="fr-FR"/>
          </w:rPr>
          <w:delText>La description de l’organisation de la coentreprise/du consortium/du partenariat doit clairement définir le rôle prévu de chaque entité juridique composant la coentreprise dans le cadre de la satisfaction des exigences de la RFP, tant dans la soumission que dans l’accord de coentreprise. Le PNUD évaluera l’admissibilité et les qualifications de toutes les entités juridiques composant la coentreprise.</w:delText>
        </w:r>
      </w:del>
    </w:p>
    <w:p w14:paraId="74BC0B95" w14:textId="16C0C17F" w:rsidR="00E31512" w:rsidRPr="00C0646F" w:rsidDel="00442A10" w:rsidRDefault="00E31512" w:rsidP="00E31512">
      <w:pPr>
        <w:widowControl/>
        <w:overflowPunct/>
        <w:adjustRightInd/>
        <w:ind w:left="720"/>
        <w:jc w:val="both"/>
        <w:rPr>
          <w:del w:id="560" w:author="Marie Christa Ermite Joseph Fevry" w:date="2018-10-18T15:43:00Z"/>
          <w:rFonts w:ascii="Calibri" w:hAnsi="Calibri" w:cs="Calibri"/>
          <w:sz w:val="20"/>
          <w:szCs w:val="20"/>
          <w:lang w:val="fr-FR"/>
        </w:rPr>
      </w:pPr>
    </w:p>
    <w:p w14:paraId="6D153821" w14:textId="643FA504" w:rsidR="00E31512" w:rsidRPr="00C0646F" w:rsidDel="00442A10" w:rsidRDefault="00E31512" w:rsidP="00E31512">
      <w:pPr>
        <w:ind w:left="720"/>
        <w:jc w:val="both"/>
        <w:rPr>
          <w:del w:id="561" w:author="Marie Christa Ermite Joseph Fevry" w:date="2018-10-18T15:43:00Z"/>
          <w:rFonts w:ascii="Calibri" w:hAnsi="Calibri" w:cs="Calibri"/>
          <w:sz w:val="20"/>
          <w:szCs w:val="20"/>
          <w:lang w:val="fr-FR"/>
        </w:rPr>
      </w:pPr>
      <w:del w:id="562" w:author="Marie Christa Ermite Joseph Fevry" w:date="2018-10-18T15:43:00Z">
        <w:r w:rsidRPr="00C0646F" w:rsidDel="00442A10">
          <w:rPr>
            <w:rFonts w:ascii="Calibri" w:hAnsi="Calibri" w:cs="Calibri"/>
            <w:sz w:val="20"/>
            <w:szCs w:val="20"/>
            <w:lang w:val="fr-FR"/>
          </w:rPr>
          <w:delText>Si la coentreprise présente ses réalisations et son expérience dans le cadre de projets similaires à celui de l</w:delText>
        </w:r>
        <w:r w:rsidR="0034621E"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 elle doit présenter ces informations de la manière suivante :</w:delText>
        </w:r>
      </w:del>
    </w:p>
    <w:p w14:paraId="6217447F" w14:textId="78AA7586" w:rsidR="00E31512" w:rsidRPr="00C0646F" w:rsidDel="00442A10" w:rsidRDefault="00E31512" w:rsidP="00E31512">
      <w:pPr>
        <w:ind w:left="720"/>
        <w:jc w:val="both"/>
        <w:rPr>
          <w:del w:id="563" w:author="Marie Christa Ermite Joseph Fevry" w:date="2018-10-18T15:43:00Z"/>
          <w:rFonts w:ascii="Calibri" w:hAnsi="Calibri" w:cs="Calibri"/>
          <w:sz w:val="20"/>
          <w:szCs w:val="20"/>
          <w:lang w:val="fr-FR"/>
        </w:rPr>
      </w:pPr>
    </w:p>
    <w:p w14:paraId="31AB9561" w14:textId="3DE0CD9D" w:rsidR="00E31512" w:rsidRPr="00C0646F" w:rsidDel="00442A10" w:rsidRDefault="00E31512" w:rsidP="00B3375A">
      <w:pPr>
        <w:widowControl/>
        <w:numPr>
          <w:ilvl w:val="0"/>
          <w:numId w:val="42"/>
        </w:numPr>
        <w:overflowPunct/>
        <w:adjustRightInd/>
        <w:contextualSpacing/>
        <w:jc w:val="both"/>
        <w:rPr>
          <w:del w:id="564" w:author="Marie Christa Ermite Joseph Fevry" w:date="2018-10-18T15:43:00Z"/>
          <w:rFonts w:ascii="Calibri" w:hAnsi="Calibri" w:cs="Calibri"/>
          <w:sz w:val="20"/>
          <w:szCs w:val="20"/>
          <w:lang w:val="fr-FR"/>
        </w:rPr>
      </w:pPr>
      <w:del w:id="565" w:author="Marie Christa Ermite Joseph Fevry" w:date="2018-10-18T15:43:00Z">
        <w:r w:rsidRPr="00C0646F" w:rsidDel="00442A10">
          <w:rPr>
            <w:rFonts w:ascii="Calibri" w:hAnsi="Calibri" w:cs="Calibri"/>
            <w:sz w:val="20"/>
            <w:szCs w:val="20"/>
            <w:lang w:val="fr-FR"/>
          </w:rPr>
          <w:delText>ceux qui ont été réalisés par la coentreprise ; et</w:delText>
        </w:r>
      </w:del>
    </w:p>
    <w:p w14:paraId="1E8E6A87" w14:textId="5BB952C3" w:rsidR="00E31512" w:rsidRPr="00C0646F" w:rsidDel="00442A10" w:rsidRDefault="00E31512" w:rsidP="00B3375A">
      <w:pPr>
        <w:widowControl/>
        <w:numPr>
          <w:ilvl w:val="0"/>
          <w:numId w:val="42"/>
        </w:numPr>
        <w:overflowPunct/>
        <w:adjustRightInd/>
        <w:contextualSpacing/>
        <w:jc w:val="both"/>
        <w:rPr>
          <w:del w:id="566" w:author="Marie Christa Ermite Joseph Fevry" w:date="2018-10-18T15:43:00Z"/>
          <w:rFonts w:ascii="Calibri" w:hAnsi="Calibri" w:cs="Calibri"/>
          <w:sz w:val="20"/>
          <w:szCs w:val="20"/>
          <w:lang w:val="fr-FR"/>
        </w:rPr>
      </w:pPr>
      <w:del w:id="567" w:author="Marie Christa Ermite Joseph Fevry" w:date="2018-10-18T15:43:00Z">
        <w:r w:rsidRPr="00C0646F" w:rsidDel="00442A10">
          <w:rPr>
            <w:rFonts w:ascii="Calibri" w:hAnsi="Calibri" w:cs="Calibri"/>
            <w:sz w:val="20"/>
            <w:szCs w:val="20"/>
            <w:lang w:val="fr-FR"/>
          </w:rPr>
          <w:delText>ceux qui ont été réalisés par chacune des entités juridiques de la coentreprise censées participer à la fourniture des services définis dans l</w:delText>
        </w:r>
        <w:r w:rsidR="00964C3B"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w:delText>
        </w:r>
      </w:del>
    </w:p>
    <w:p w14:paraId="58999109" w14:textId="6FA8E54B" w:rsidR="00E31512" w:rsidRPr="00C0646F" w:rsidDel="00442A10" w:rsidRDefault="00E31512" w:rsidP="00E31512">
      <w:pPr>
        <w:ind w:left="720"/>
        <w:jc w:val="both"/>
        <w:rPr>
          <w:del w:id="568" w:author="Marie Christa Ermite Joseph Fevry" w:date="2018-10-18T15:43:00Z"/>
          <w:rFonts w:ascii="Calibri" w:hAnsi="Calibri" w:cs="Calibri"/>
          <w:sz w:val="20"/>
          <w:szCs w:val="20"/>
          <w:lang w:val="fr-FR"/>
        </w:rPr>
      </w:pPr>
    </w:p>
    <w:p w14:paraId="165DF7DD" w14:textId="7796622F" w:rsidR="00E31512" w:rsidRPr="00C0646F" w:rsidDel="00442A10" w:rsidRDefault="00E31512" w:rsidP="00E31512">
      <w:pPr>
        <w:autoSpaceDE w:val="0"/>
        <w:autoSpaceDN w:val="0"/>
        <w:ind w:left="720"/>
        <w:jc w:val="both"/>
        <w:rPr>
          <w:del w:id="569" w:author="Marie Christa Ermite Joseph Fevry" w:date="2018-10-18T15:43:00Z"/>
          <w:rFonts w:ascii="Calibri" w:hAnsi="Calibri" w:cs="Calibri"/>
          <w:sz w:val="20"/>
          <w:szCs w:val="20"/>
          <w:lang w:val="fr-FR"/>
        </w:rPr>
      </w:pPr>
      <w:del w:id="570" w:author="Marie Christa Ermite Joseph Fevry" w:date="2018-10-18T15:43:00Z">
        <w:r w:rsidRPr="00C0646F" w:rsidDel="00442A10">
          <w:rPr>
            <w:rFonts w:ascii="Calibri" w:hAnsi="Calibri" w:cs="Calibri"/>
            <w:sz w:val="20"/>
            <w:szCs w:val="20"/>
            <w:lang w:val="fr-FR"/>
          </w:rPr>
          <w:delText>Les contrats antérieurs exécutés par des experts qui sont intervenus à titre personnel mais qui sont liés de façon permanente ou qui ont été temporairement liés à l’une des sociétés membres ne peuvent pas être inclus dans l’expérience de la coentreprise ou du membre concerné et seuls lesdits experts peuvent en faire état dans la présentation de leurs qualifications personnelles.</w:delText>
        </w:r>
      </w:del>
    </w:p>
    <w:p w14:paraId="2DFA9AD9" w14:textId="5F41A413" w:rsidR="00E31512" w:rsidRPr="00C0646F" w:rsidDel="00442A10" w:rsidRDefault="00E31512" w:rsidP="00E31512">
      <w:pPr>
        <w:autoSpaceDE w:val="0"/>
        <w:autoSpaceDN w:val="0"/>
        <w:ind w:left="720"/>
        <w:jc w:val="both"/>
        <w:rPr>
          <w:del w:id="571" w:author="Marie Christa Ermite Joseph Fevry" w:date="2018-10-18T15:43:00Z"/>
          <w:rFonts w:ascii="Calibri" w:hAnsi="Calibri" w:cs="Calibri"/>
          <w:sz w:val="20"/>
          <w:szCs w:val="20"/>
          <w:lang w:val="fr-FR"/>
        </w:rPr>
      </w:pPr>
    </w:p>
    <w:p w14:paraId="02134E34" w14:textId="30A1732B" w:rsidR="00E31512" w:rsidRPr="00C0646F" w:rsidDel="00442A10" w:rsidRDefault="00E31512" w:rsidP="00E31512">
      <w:pPr>
        <w:ind w:left="720"/>
        <w:jc w:val="both"/>
        <w:rPr>
          <w:del w:id="572" w:author="Marie Christa Ermite Joseph Fevry" w:date="2018-10-18T15:43:00Z"/>
          <w:rFonts w:ascii="Calibri" w:hAnsi="Calibri" w:cs="Calibri"/>
          <w:sz w:val="20"/>
          <w:szCs w:val="20"/>
          <w:lang w:val="fr-FR"/>
        </w:rPr>
      </w:pPr>
      <w:del w:id="573" w:author="Marie Christa Ermite Joseph Fevry" w:date="2018-10-18T15:43:00Z">
        <w:r w:rsidRPr="00C0646F" w:rsidDel="00442A10">
          <w:rPr>
            <w:rFonts w:ascii="Calibri" w:hAnsi="Calibri" w:cs="Calibri"/>
            <w:sz w:val="20"/>
            <w:szCs w:val="20"/>
            <w:lang w:val="fr-FR"/>
          </w:rPr>
          <w:delText>Si la soumission d’une coentreprise est considérée par le PNUD comme étant celle qui est la plus conforme aux exigences de l</w:delText>
        </w:r>
        <w:r w:rsidR="005E3B6D"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 xml:space="preserve"> et qui propose le meilleur rapport qualité/prix, le PNUD attribuera le contrat à la coentreprise, au nom de son entité principale</w:delText>
        </w:r>
        <w:r w:rsidR="00964C3B" w:rsidRPr="00C0646F" w:rsidDel="00442A10">
          <w:rPr>
            <w:rFonts w:ascii="Calibri" w:hAnsi="Calibri" w:cs="Calibri"/>
            <w:sz w:val="20"/>
            <w:szCs w:val="20"/>
            <w:lang w:val="fr-FR"/>
          </w:rPr>
          <w:delText>. L’entité principale</w:delText>
        </w:r>
        <w:r w:rsidRPr="00C0646F" w:rsidDel="00442A10">
          <w:rPr>
            <w:rFonts w:ascii="Calibri" w:hAnsi="Calibri" w:cs="Calibri"/>
            <w:sz w:val="20"/>
            <w:szCs w:val="20"/>
            <w:lang w:val="fr-FR"/>
          </w:rPr>
          <w:delText xml:space="preserve"> signera </w:delText>
        </w:r>
        <w:r w:rsidR="00964C3B" w:rsidRPr="00C0646F" w:rsidDel="00442A10">
          <w:rPr>
            <w:rFonts w:ascii="Calibri" w:hAnsi="Calibri" w:cs="Calibri"/>
            <w:sz w:val="20"/>
            <w:szCs w:val="20"/>
            <w:lang w:val="fr-FR"/>
          </w:rPr>
          <w:delText xml:space="preserve">le contrat </w:delText>
        </w:r>
        <w:r w:rsidRPr="00C0646F" w:rsidDel="00442A10">
          <w:rPr>
            <w:rFonts w:ascii="Calibri" w:hAnsi="Calibri" w:cs="Calibri"/>
            <w:sz w:val="20"/>
            <w:szCs w:val="20"/>
            <w:lang w:val="fr-FR"/>
          </w:rPr>
          <w:delText xml:space="preserve">pour le compte de l’ensemble des </w:delText>
        </w:r>
        <w:r w:rsidR="001B7E3D" w:rsidRPr="00C0646F" w:rsidDel="00442A10">
          <w:rPr>
            <w:rFonts w:ascii="Calibri" w:hAnsi="Calibri" w:cs="Calibri"/>
            <w:sz w:val="20"/>
            <w:szCs w:val="20"/>
            <w:lang w:val="fr-FR"/>
          </w:rPr>
          <w:delText>autr</w:delText>
        </w:r>
        <w:r w:rsidR="007F5A26" w:rsidRPr="00C0646F" w:rsidDel="00442A10">
          <w:rPr>
            <w:rFonts w:ascii="Calibri" w:hAnsi="Calibri" w:cs="Calibri"/>
            <w:sz w:val="20"/>
            <w:szCs w:val="20"/>
            <w:lang w:val="fr-FR"/>
          </w:rPr>
          <w:delText xml:space="preserve">es </w:delText>
        </w:r>
        <w:r w:rsidRPr="00C0646F" w:rsidDel="00442A10">
          <w:rPr>
            <w:rFonts w:ascii="Calibri" w:hAnsi="Calibri" w:cs="Calibri"/>
            <w:sz w:val="20"/>
            <w:szCs w:val="20"/>
            <w:lang w:val="fr-FR"/>
          </w:rPr>
          <w:delText>entités membres.</w:delText>
        </w:r>
      </w:del>
    </w:p>
    <w:p w14:paraId="39ABCC6D" w14:textId="3CCC1036" w:rsidR="00E31512" w:rsidRPr="00C0646F" w:rsidDel="00442A10" w:rsidRDefault="00E31512" w:rsidP="00E31512">
      <w:pPr>
        <w:widowControl/>
        <w:overflowPunct/>
        <w:adjustRightInd/>
        <w:ind w:left="720"/>
        <w:jc w:val="both"/>
        <w:rPr>
          <w:del w:id="574" w:author="Marie Christa Ermite Joseph Fevry" w:date="2018-10-18T15:43:00Z"/>
          <w:rFonts w:ascii="Calibri" w:hAnsi="Calibri" w:cs="Calibri"/>
          <w:sz w:val="20"/>
          <w:szCs w:val="20"/>
          <w:lang w:val="fr-FR"/>
        </w:rPr>
      </w:pPr>
    </w:p>
    <w:p w14:paraId="0ECE3989" w14:textId="7B96CE6A" w:rsidR="00990882" w:rsidRPr="00C0646F" w:rsidDel="00442A10" w:rsidRDefault="00990882" w:rsidP="00E31512">
      <w:pPr>
        <w:widowControl/>
        <w:overflowPunct/>
        <w:adjustRightInd/>
        <w:ind w:left="720"/>
        <w:jc w:val="both"/>
        <w:rPr>
          <w:del w:id="575" w:author="Marie Christa Ermite Joseph Fevry" w:date="2018-10-18T15:43:00Z"/>
          <w:rFonts w:ascii="Calibri" w:hAnsi="Calibri" w:cs="Calibri"/>
          <w:sz w:val="20"/>
          <w:szCs w:val="20"/>
          <w:lang w:val="fr-FR"/>
        </w:rPr>
      </w:pPr>
    </w:p>
    <w:p w14:paraId="1881EF46" w14:textId="50E661E5" w:rsidR="00E31512" w:rsidRPr="00C0646F" w:rsidDel="00442A10" w:rsidRDefault="00E31512" w:rsidP="00B3375A">
      <w:pPr>
        <w:pStyle w:val="ListParagraph"/>
        <w:numPr>
          <w:ilvl w:val="0"/>
          <w:numId w:val="34"/>
        </w:numPr>
        <w:tabs>
          <w:tab w:val="left" w:pos="0"/>
        </w:tabs>
        <w:spacing w:line="240" w:lineRule="auto"/>
        <w:rPr>
          <w:del w:id="576" w:author="Marie Christa Ermite Joseph Fevry" w:date="2018-10-18T15:43:00Z"/>
          <w:rFonts w:ascii="Calibri" w:hAnsi="Calibri" w:cs="Calibri"/>
          <w:b/>
          <w:bCs/>
          <w:sz w:val="20"/>
          <w:szCs w:val="20"/>
          <w:lang w:val="fr-FR"/>
        </w:rPr>
      </w:pPr>
      <w:del w:id="577" w:author="Marie Christa Ermite Joseph Fevry" w:date="2018-10-18T15:43:00Z">
        <w:r w:rsidRPr="00C0646F" w:rsidDel="00442A10">
          <w:rPr>
            <w:rFonts w:ascii="Calibri" w:hAnsi="Calibri" w:cs="Calibri"/>
            <w:b/>
            <w:bCs/>
            <w:sz w:val="20"/>
            <w:szCs w:val="20"/>
            <w:lang w:val="fr-FR"/>
          </w:rPr>
          <w:delText>Variantes</w:delText>
        </w:r>
      </w:del>
    </w:p>
    <w:p w14:paraId="4BC5143D" w14:textId="31467DD6" w:rsidR="00E31512" w:rsidRPr="00C0646F" w:rsidDel="00442A10" w:rsidRDefault="00E31512" w:rsidP="00E31512">
      <w:pPr>
        <w:pStyle w:val="ListParagraph"/>
        <w:tabs>
          <w:tab w:val="left" w:pos="0"/>
        </w:tabs>
        <w:spacing w:line="240" w:lineRule="auto"/>
        <w:rPr>
          <w:del w:id="578" w:author="Marie Christa Ermite Joseph Fevry" w:date="2018-10-18T15:43:00Z"/>
          <w:rFonts w:ascii="Calibri" w:hAnsi="Calibri" w:cs="Calibri"/>
          <w:bCs/>
          <w:sz w:val="20"/>
          <w:szCs w:val="20"/>
          <w:lang w:val="fr-FR"/>
        </w:rPr>
      </w:pPr>
    </w:p>
    <w:p w14:paraId="62A650C2" w14:textId="7C7F459A" w:rsidR="00E31512" w:rsidRPr="00C0646F" w:rsidDel="00442A10" w:rsidRDefault="00E31512" w:rsidP="00E31512">
      <w:pPr>
        <w:pStyle w:val="ListParagraph"/>
        <w:tabs>
          <w:tab w:val="left" w:pos="0"/>
        </w:tabs>
        <w:spacing w:line="240" w:lineRule="auto"/>
        <w:jc w:val="both"/>
        <w:rPr>
          <w:del w:id="579" w:author="Marie Christa Ermite Joseph Fevry" w:date="2018-10-18T15:43:00Z"/>
          <w:rFonts w:ascii="Calibri" w:hAnsi="Calibri" w:cs="Calibri"/>
          <w:bCs/>
          <w:sz w:val="20"/>
          <w:szCs w:val="20"/>
          <w:lang w:val="fr-FR"/>
        </w:rPr>
      </w:pPr>
      <w:del w:id="580" w:author="Marie Christa Ermite Joseph Fevry" w:date="2018-10-18T15:43:00Z">
        <w:r w:rsidRPr="00C0646F" w:rsidDel="00442A10">
          <w:rPr>
            <w:rFonts w:ascii="Calibri" w:hAnsi="Calibri" w:cs="Calibri"/>
            <w:bCs/>
            <w:sz w:val="20"/>
            <w:szCs w:val="20"/>
            <w:lang w:val="fr-FR"/>
          </w:rPr>
          <w:delText xml:space="preserve">Sauf indications contraires figurant dans la </w:delText>
        </w:r>
        <w:r w:rsidRPr="00C0646F" w:rsidDel="00442A10">
          <w:rPr>
            <w:rFonts w:ascii="Calibri" w:hAnsi="Calibri" w:cs="Calibri"/>
            <w:b/>
            <w:bCs/>
            <w:sz w:val="20"/>
            <w:szCs w:val="20"/>
            <w:lang w:val="fr-FR"/>
          </w:rPr>
          <w:delText>fiche technique</w:delText>
        </w:r>
        <w:r w:rsidRPr="00C0646F" w:rsidDel="00442A10">
          <w:rPr>
            <w:rFonts w:ascii="Calibri" w:hAnsi="Calibri" w:cs="Calibri"/>
            <w:bCs/>
            <w:sz w:val="20"/>
            <w:szCs w:val="20"/>
            <w:lang w:val="fr-FR"/>
          </w:rPr>
          <w:delText xml:space="preserve"> (FT, n° 5 et 6), les variantes ne seront pas prises en compte. Si les conditions de son acceptation sont respectées ou si elle est clairement justifiée, le PNUD se réserve le droit d’attribuer un contrat sur la base d’une variante.</w:delText>
        </w:r>
      </w:del>
    </w:p>
    <w:p w14:paraId="21751232" w14:textId="399E3230" w:rsidR="00E31512" w:rsidRPr="00C0646F" w:rsidDel="00442A10" w:rsidRDefault="00E31512" w:rsidP="00E31512">
      <w:pPr>
        <w:pStyle w:val="BankNormal"/>
        <w:spacing w:after="0"/>
        <w:jc w:val="both"/>
        <w:rPr>
          <w:del w:id="581" w:author="Marie Christa Ermite Joseph Fevry" w:date="2018-10-18T15:43:00Z"/>
          <w:rFonts w:ascii="Calibri" w:hAnsi="Calibri" w:cs="Calibri"/>
          <w:b/>
          <w:sz w:val="20"/>
          <w:lang w:val="fr-FR"/>
        </w:rPr>
      </w:pPr>
    </w:p>
    <w:p w14:paraId="2347DB56" w14:textId="04F81E0D" w:rsidR="00990882" w:rsidRPr="00C0646F" w:rsidDel="00442A10" w:rsidRDefault="00990882" w:rsidP="00E31512">
      <w:pPr>
        <w:pStyle w:val="BankNormal"/>
        <w:spacing w:after="0"/>
        <w:jc w:val="both"/>
        <w:rPr>
          <w:del w:id="582" w:author="Marie Christa Ermite Joseph Fevry" w:date="2018-10-18T15:43:00Z"/>
          <w:rFonts w:ascii="Calibri" w:hAnsi="Calibri" w:cs="Calibri"/>
          <w:b/>
          <w:sz w:val="20"/>
          <w:lang w:val="fr-FR"/>
        </w:rPr>
      </w:pPr>
    </w:p>
    <w:p w14:paraId="16B63D8C" w14:textId="15C09284" w:rsidR="00E31512" w:rsidRPr="00C0646F" w:rsidDel="00442A10" w:rsidRDefault="00E31512" w:rsidP="00B3375A">
      <w:pPr>
        <w:pStyle w:val="ListParagraph"/>
        <w:numPr>
          <w:ilvl w:val="0"/>
          <w:numId w:val="34"/>
        </w:numPr>
        <w:tabs>
          <w:tab w:val="left" w:pos="0"/>
        </w:tabs>
        <w:spacing w:line="240" w:lineRule="auto"/>
        <w:rPr>
          <w:del w:id="583" w:author="Marie Christa Ermite Joseph Fevry" w:date="2018-10-18T15:43:00Z"/>
          <w:rFonts w:ascii="Calibri" w:hAnsi="Calibri" w:cs="Calibri"/>
          <w:b/>
          <w:bCs/>
          <w:sz w:val="20"/>
          <w:szCs w:val="20"/>
          <w:lang w:val="fr-FR"/>
        </w:rPr>
      </w:pPr>
      <w:del w:id="584" w:author="Marie Christa Ermite Joseph Fevry" w:date="2018-10-18T15:43:00Z">
        <w:r w:rsidRPr="00C0646F" w:rsidDel="00442A10">
          <w:rPr>
            <w:rFonts w:ascii="Calibri" w:hAnsi="Calibri" w:cs="Calibri"/>
            <w:b/>
            <w:bCs/>
            <w:sz w:val="20"/>
            <w:szCs w:val="20"/>
            <w:lang w:val="fr-FR"/>
          </w:rPr>
          <w:delText xml:space="preserve"> Durée de validité</w:delText>
        </w:r>
      </w:del>
    </w:p>
    <w:p w14:paraId="6863EC63" w14:textId="17C19F22" w:rsidR="00E31512" w:rsidRPr="00C0646F" w:rsidDel="00442A10" w:rsidRDefault="00E31512" w:rsidP="00E31512">
      <w:pPr>
        <w:tabs>
          <w:tab w:val="left" w:pos="0"/>
        </w:tabs>
        <w:jc w:val="both"/>
        <w:rPr>
          <w:del w:id="585" w:author="Marie Christa Ermite Joseph Fevry" w:date="2018-10-18T15:43:00Z"/>
          <w:rFonts w:ascii="Calibri" w:hAnsi="Calibri" w:cs="Calibri"/>
          <w:sz w:val="20"/>
          <w:szCs w:val="20"/>
          <w:lang w:val="fr-FR"/>
        </w:rPr>
      </w:pPr>
    </w:p>
    <w:p w14:paraId="5C708B92" w14:textId="6C00A1EC" w:rsidR="00E31512" w:rsidRPr="00C0646F" w:rsidDel="00442A10" w:rsidRDefault="00E31512" w:rsidP="00C97992">
      <w:pPr>
        <w:tabs>
          <w:tab w:val="left" w:pos="-90"/>
        </w:tabs>
        <w:ind w:left="720"/>
        <w:jc w:val="both"/>
        <w:rPr>
          <w:del w:id="586" w:author="Marie Christa Ermite Joseph Fevry" w:date="2018-10-18T15:43:00Z"/>
          <w:rFonts w:ascii="Calibri" w:hAnsi="Calibri" w:cs="Calibri"/>
          <w:sz w:val="20"/>
          <w:szCs w:val="20"/>
          <w:lang w:val="fr-FR"/>
        </w:rPr>
      </w:pPr>
      <w:del w:id="587" w:author="Marie Christa Ermite Joseph Fevry" w:date="2018-10-18T15:43:00Z">
        <w:r w:rsidRPr="00C0646F" w:rsidDel="00442A10">
          <w:rPr>
            <w:rFonts w:ascii="Calibri" w:hAnsi="Calibri" w:cs="Calibri"/>
            <w:sz w:val="20"/>
            <w:szCs w:val="20"/>
            <w:lang w:val="fr-FR"/>
          </w:rPr>
          <w:delText xml:space="preserve">La soumission devra demeurer valide pour la durée indiquée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(FT, n° 8) à compter de la date-limite de dépôt des soumissions également indiquée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(FT, n° 21). Une soumission assortie d’une durée de validité plus courte sera automatiquement rejetée par le PNUD et déclaré non conforme.</w:delText>
        </w:r>
      </w:del>
    </w:p>
    <w:p w14:paraId="64A758AC" w14:textId="6F50CD26" w:rsidR="00E31512" w:rsidRPr="00C0646F" w:rsidDel="00442A10" w:rsidRDefault="00E31512" w:rsidP="00E31512">
      <w:pPr>
        <w:pStyle w:val="ListParagraph"/>
        <w:tabs>
          <w:tab w:val="left" w:pos="0"/>
          <w:tab w:val="left" w:pos="1260"/>
        </w:tabs>
        <w:spacing w:line="240" w:lineRule="auto"/>
        <w:ind w:left="1260" w:hanging="540"/>
        <w:jc w:val="both"/>
        <w:rPr>
          <w:del w:id="588" w:author="Marie Christa Ermite Joseph Fevry" w:date="2018-10-18T15:43:00Z"/>
          <w:rFonts w:ascii="Calibri" w:hAnsi="Calibri" w:cs="Calibri"/>
          <w:b/>
          <w:bCs/>
          <w:sz w:val="20"/>
          <w:szCs w:val="20"/>
          <w:lang w:val="fr-FR"/>
        </w:rPr>
      </w:pPr>
    </w:p>
    <w:p w14:paraId="0301A943" w14:textId="0D658AD6" w:rsidR="00C97992" w:rsidRPr="00C0646F" w:rsidDel="00442A10" w:rsidRDefault="00E31512" w:rsidP="00C97992">
      <w:pPr>
        <w:tabs>
          <w:tab w:val="left" w:pos="-90"/>
        </w:tabs>
        <w:ind w:left="720"/>
        <w:jc w:val="both"/>
        <w:rPr>
          <w:del w:id="589" w:author="Marie Christa Ermite Joseph Fevry" w:date="2018-10-18T15:43:00Z"/>
          <w:rFonts w:ascii="Calibri" w:hAnsi="Calibri" w:cs="Calibri"/>
          <w:sz w:val="20"/>
          <w:szCs w:val="20"/>
          <w:lang w:val="fr-FR"/>
        </w:rPr>
      </w:pPr>
      <w:del w:id="590" w:author="Marie Christa Ermite Joseph Fevry" w:date="2018-10-18T15:43:00Z">
        <w:r w:rsidRPr="00C0646F" w:rsidDel="00442A10">
          <w:rPr>
            <w:rFonts w:ascii="Calibri" w:hAnsi="Calibri" w:cs="Calibri"/>
            <w:sz w:val="20"/>
            <w:szCs w:val="20"/>
            <w:lang w:val="fr-FR"/>
          </w:rPr>
          <w:delText>Dans certaines circonstances exceptionnelles, le PNUD pourra demander aux soumissionnaires de proroger la durée de validité de leurs soumissions. La demande et les réponses devront être écrites et seront considérées comme faisant partie intégrante des soumissions.</w:delText>
        </w:r>
        <w:r w:rsidR="00C97992" w:rsidRPr="00C0646F" w:rsidDel="00442A10">
          <w:rPr>
            <w:rFonts w:ascii="Calibri" w:hAnsi="Calibri" w:cs="Calibri"/>
            <w:sz w:val="20"/>
            <w:szCs w:val="20"/>
            <w:lang w:val="fr-FR"/>
          </w:rPr>
          <w:delText xml:space="preserve"> </w:delText>
        </w:r>
      </w:del>
    </w:p>
    <w:p w14:paraId="71C71C98" w14:textId="0B8BF60F" w:rsidR="00E31512" w:rsidRPr="00C0646F" w:rsidDel="00442A10" w:rsidRDefault="00E31512" w:rsidP="00C97992">
      <w:pPr>
        <w:tabs>
          <w:tab w:val="left" w:pos="1260"/>
        </w:tabs>
        <w:ind w:left="1260" w:hanging="540"/>
        <w:jc w:val="both"/>
        <w:rPr>
          <w:del w:id="591" w:author="Marie Christa Ermite Joseph Fevry" w:date="2018-10-18T15:43:00Z"/>
          <w:rFonts w:ascii="Calibri" w:hAnsi="Calibri" w:cs="Calibri"/>
          <w:sz w:val="20"/>
          <w:szCs w:val="20"/>
          <w:lang w:val="fr-FR"/>
        </w:rPr>
      </w:pPr>
    </w:p>
    <w:p w14:paraId="7EA0E855" w14:textId="136B476A" w:rsidR="00990882" w:rsidRPr="00C0646F" w:rsidDel="00442A10" w:rsidRDefault="00990882" w:rsidP="00C97992">
      <w:pPr>
        <w:tabs>
          <w:tab w:val="left" w:pos="1260"/>
        </w:tabs>
        <w:ind w:left="1260" w:hanging="540"/>
        <w:jc w:val="both"/>
        <w:rPr>
          <w:del w:id="592" w:author="Marie Christa Ermite Joseph Fevry" w:date="2018-10-18T15:43:00Z"/>
          <w:rFonts w:ascii="Calibri" w:hAnsi="Calibri" w:cs="Calibri"/>
          <w:sz w:val="20"/>
          <w:szCs w:val="20"/>
          <w:lang w:val="fr-FR"/>
        </w:rPr>
      </w:pPr>
    </w:p>
    <w:p w14:paraId="7DFDF20C" w14:textId="1CBA87D8" w:rsidR="00E31512" w:rsidRPr="00C0646F" w:rsidDel="00442A10" w:rsidRDefault="00E31512" w:rsidP="00B3375A">
      <w:pPr>
        <w:pStyle w:val="ListParagraph"/>
        <w:numPr>
          <w:ilvl w:val="0"/>
          <w:numId w:val="34"/>
        </w:numPr>
        <w:tabs>
          <w:tab w:val="left" w:pos="0"/>
        </w:tabs>
        <w:spacing w:line="240" w:lineRule="auto"/>
        <w:rPr>
          <w:del w:id="593" w:author="Marie Christa Ermite Joseph Fevry" w:date="2018-10-18T15:43:00Z"/>
          <w:rFonts w:ascii="Calibri" w:hAnsi="Calibri" w:cs="Calibri"/>
          <w:b/>
          <w:bCs/>
          <w:sz w:val="20"/>
          <w:szCs w:val="20"/>
          <w:lang w:val="fr-FR"/>
        </w:rPr>
      </w:pPr>
      <w:del w:id="594" w:author="Marie Christa Ermite Joseph Fevry" w:date="2018-10-18T15:43:00Z">
        <w:r w:rsidRPr="00C0646F" w:rsidDel="00442A10">
          <w:rPr>
            <w:rFonts w:ascii="Calibri" w:hAnsi="Calibri" w:cs="Calibri"/>
            <w:b/>
            <w:sz w:val="20"/>
            <w:szCs w:val="20"/>
            <w:lang w:val="fr-FR"/>
          </w:rPr>
          <w:delText>Conférence des soumissionnaires</w:delText>
        </w:r>
      </w:del>
    </w:p>
    <w:p w14:paraId="123BA93A" w14:textId="3AFA2E7A" w:rsidR="00E31512" w:rsidRPr="00C0646F" w:rsidDel="00442A10" w:rsidRDefault="00E31512" w:rsidP="00E31512">
      <w:pPr>
        <w:ind w:left="280"/>
        <w:jc w:val="both"/>
        <w:rPr>
          <w:del w:id="595" w:author="Marie Christa Ermite Joseph Fevry" w:date="2018-10-18T15:43:00Z"/>
          <w:rFonts w:ascii="Calibri" w:hAnsi="Calibri" w:cs="Calibri"/>
          <w:b/>
          <w:sz w:val="20"/>
          <w:szCs w:val="20"/>
          <w:lang w:val="fr-FR"/>
        </w:rPr>
      </w:pPr>
    </w:p>
    <w:p w14:paraId="15D7DB15" w14:textId="7C9E8BBB" w:rsidR="00E31512" w:rsidRPr="00C0646F" w:rsidDel="00442A10" w:rsidRDefault="00E31512" w:rsidP="00E31512">
      <w:pPr>
        <w:ind w:left="720"/>
        <w:jc w:val="both"/>
        <w:rPr>
          <w:del w:id="596" w:author="Marie Christa Ermite Joseph Fevry" w:date="2018-10-18T15:43:00Z"/>
          <w:rFonts w:ascii="Calibri" w:hAnsi="Calibri" w:cs="Calibri"/>
          <w:sz w:val="20"/>
          <w:szCs w:val="20"/>
          <w:lang w:val="fr-FR"/>
        </w:rPr>
      </w:pPr>
      <w:del w:id="597" w:author="Marie Christa Ermite Joseph Fevry" w:date="2018-10-18T15:43:00Z">
        <w:r w:rsidRPr="00C0646F" w:rsidDel="00442A10">
          <w:rPr>
            <w:rFonts w:ascii="Calibri" w:hAnsi="Calibri" w:cs="Calibri"/>
            <w:sz w:val="20"/>
            <w:szCs w:val="20"/>
            <w:lang w:val="fr-FR"/>
          </w:rPr>
          <w:delText xml:space="preserve">S’il y a lieu, une conférence des soumissionnaires sera organisée à la date, à l’heure et à l’endroit indiqués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(FT, n° 7). Tous les soumissionnaires sont incités à y assister. Le compte rendu de la conférence des soumissionnaires sera publié sur le site Web du PNUD ou transmis aux sociétés qui se seront inscrites ou déclarées intéressées par le contrat, qu’elles aient ou non assisté à la conférence. Aucune déclaration orale formulée au cours de la conférence ne pourra modifier les conditions de l</w:delText>
        </w:r>
        <w:r w:rsidR="00A43DE5"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 à moins qu’une telle déclaration ne soit expressément inscrite dans le compte rendu de la conférence ou communiquée/publiée à titre de modification sous la forme d’informations complémentaires à l</w:delText>
        </w:r>
        <w:r w:rsidR="00A43DE5"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w:delText>
        </w:r>
      </w:del>
    </w:p>
    <w:p w14:paraId="14FC7346" w14:textId="696383EF" w:rsidR="00E31512" w:rsidRPr="00C0646F" w:rsidDel="00442A10" w:rsidRDefault="00E31512" w:rsidP="00E31512">
      <w:pPr>
        <w:jc w:val="both"/>
        <w:rPr>
          <w:del w:id="598" w:author="Marie Christa Ermite Joseph Fevry" w:date="2018-10-18T15:43:00Z"/>
          <w:rFonts w:ascii="Calibri" w:hAnsi="Calibri" w:cs="Calibri"/>
          <w:sz w:val="20"/>
          <w:szCs w:val="20"/>
          <w:lang w:val="fr-FR"/>
        </w:rPr>
      </w:pPr>
    </w:p>
    <w:p w14:paraId="33DEF236" w14:textId="29C96388" w:rsidR="00E31512" w:rsidRPr="00C0646F" w:rsidDel="00442A10" w:rsidRDefault="00E31512" w:rsidP="00E31512">
      <w:pPr>
        <w:pStyle w:val="BankNormal"/>
        <w:spacing w:after="0"/>
        <w:jc w:val="both"/>
        <w:rPr>
          <w:del w:id="599" w:author="Marie Christa Ermite Joseph Fevry" w:date="2018-10-18T15:43:00Z"/>
          <w:rFonts w:ascii="Calibri" w:hAnsi="Calibri" w:cs="Calibri"/>
          <w:sz w:val="20"/>
          <w:lang w:val="fr-FR"/>
        </w:rPr>
      </w:pPr>
    </w:p>
    <w:p w14:paraId="0AFEDAC9" w14:textId="4C43EF92" w:rsidR="00E31512" w:rsidRPr="00C0646F" w:rsidDel="00442A10" w:rsidRDefault="00E31512" w:rsidP="00E31512">
      <w:pPr>
        <w:rPr>
          <w:del w:id="600" w:author="Marie Christa Ermite Joseph Fevry" w:date="2018-10-18T15:43:00Z"/>
          <w:rFonts w:ascii="Calibri" w:hAnsi="Calibri" w:cs="Calibri"/>
          <w:b/>
          <w:bCs/>
          <w:sz w:val="20"/>
          <w:szCs w:val="20"/>
          <w:lang w:val="fr-FR"/>
        </w:rPr>
      </w:pPr>
      <w:del w:id="601" w:author="Marie Christa Ermite Joseph Fevry" w:date="2018-10-18T15:43:00Z">
        <w:r w:rsidRPr="00C0646F" w:rsidDel="00442A10">
          <w:rPr>
            <w:rFonts w:ascii="Calibri" w:hAnsi="Calibri" w:cs="Calibri"/>
            <w:b/>
            <w:bCs/>
            <w:sz w:val="20"/>
            <w:szCs w:val="20"/>
            <w:lang w:val="fr-FR"/>
          </w:rPr>
          <w:delText>D. DEPOT ET OUVERTURE DES SOUMISSIONS</w:delText>
        </w:r>
      </w:del>
    </w:p>
    <w:p w14:paraId="6E1C0A56" w14:textId="654A9345" w:rsidR="00E31512" w:rsidRPr="00C0646F" w:rsidDel="00442A10" w:rsidRDefault="00E31512" w:rsidP="00E31512">
      <w:pPr>
        <w:pStyle w:val="ListParagraph"/>
        <w:tabs>
          <w:tab w:val="left" w:pos="0"/>
        </w:tabs>
        <w:spacing w:line="240" w:lineRule="auto"/>
        <w:ind w:left="0"/>
        <w:rPr>
          <w:del w:id="602" w:author="Marie Christa Ermite Joseph Fevry" w:date="2018-10-18T15:43:00Z"/>
          <w:rFonts w:ascii="Calibri" w:hAnsi="Calibri" w:cs="Calibri"/>
          <w:b/>
          <w:bCs/>
          <w:sz w:val="20"/>
          <w:szCs w:val="20"/>
          <w:lang w:val="fr-FR"/>
        </w:rPr>
      </w:pPr>
    </w:p>
    <w:p w14:paraId="44C583B9" w14:textId="2BC9D7AA" w:rsidR="00E31512" w:rsidRPr="00C0646F" w:rsidDel="00442A10" w:rsidRDefault="00E31512" w:rsidP="00B3375A">
      <w:pPr>
        <w:pStyle w:val="ListParagraph"/>
        <w:numPr>
          <w:ilvl w:val="0"/>
          <w:numId w:val="34"/>
        </w:numPr>
        <w:tabs>
          <w:tab w:val="left" w:pos="0"/>
        </w:tabs>
        <w:spacing w:line="240" w:lineRule="auto"/>
        <w:jc w:val="both"/>
        <w:rPr>
          <w:del w:id="603" w:author="Marie Christa Ermite Joseph Fevry" w:date="2018-10-18T15:43:00Z"/>
          <w:rFonts w:ascii="Calibri" w:hAnsi="Calibri" w:cs="Calibri"/>
          <w:b/>
          <w:sz w:val="20"/>
          <w:szCs w:val="20"/>
          <w:u w:val="single"/>
          <w:lang w:val="fr-FR"/>
        </w:rPr>
      </w:pPr>
      <w:del w:id="604" w:author="Marie Christa Ermite Joseph Fevry" w:date="2018-10-18T15:43:00Z">
        <w:r w:rsidRPr="00C0646F" w:rsidDel="00442A10">
          <w:rPr>
            <w:rFonts w:ascii="Calibri" w:hAnsi="Calibri" w:cs="Calibri"/>
            <w:b/>
            <w:bCs/>
            <w:sz w:val="20"/>
            <w:szCs w:val="20"/>
            <w:lang w:val="fr-FR"/>
          </w:rPr>
          <w:delText>Dépôt</w:delText>
        </w:r>
      </w:del>
    </w:p>
    <w:p w14:paraId="685B1B0F" w14:textId="796357AA" w:rsidR="00E31512" w:rsidRPr="00C0646F" w:rsidDel="00442A10" w:rsidRDefault="00E31512" w:rsidP="00E31512">
      <w:pPr>
        <w:ind w:left="1440" w:hanging="720"/>
        <w:jc w:val="both"/>
        <w:rPr>
          <w:del w:id="605" w:author="Marie Christa Ermite Joseph Fevry" w:date="2018-10-18T15:43:00Z"/>
          <w:rFonts w:ascii="Calibri" w:hAnsi="Calibri" w:cs="Calibri"/>
          <w:sz w:val="20"/>
          <w:szCs w:val="20"/>
          <w:lang w:val="fr-FR"/>
        </w:rPr>
      </w:pPr>
    </w:p>
    <w:p w14:paraId="0A29F9E6" w14:textId="2EE7F57C" w:rsidR="00E31512" w:rsidRPr="00C0646F" w:rsidDel="00442A10" w:rsidRDefault="00E31512" w:rsidP="00B3375A">
      <w:pPr>
        <w:pStyle w:val="ListParagraph"/>
        <w:numPr>
          <w:ilvl w:val="1"/>
          <w:numId w:val="39"/>
        </w:numPr>
        <w:spacing w:line="240" w:lineRule="auto"/>
        <w:ind w:left="1260" w:hanging="510"/>
        <w:jc w:val="both"/>
        <w:rPr>
          <w:del w:id="606" w:author="Marie Christa Ermite Joseph Fevry" w:date="2018-10-18T15:43:00Z"/>
          <w:rFonts w:ascii="Calibri" w:hAnsi="Calibri" w:cs="Calibri"/>
          <w:sz w:val="20"/>
          <w:szCs w:val="20"/>
          <w:lang w:val="fr-FR"/>
        </w:rPr>
      </w:pPr>
      <w:del w:id="607" w:author="Marie Christa Ermite Joseph Fevry" w:date="2018-10-18T15:43:00Z">
        <w:r w:rsidRPr="00C0646F" w:rsidDel="00442A10">
          <w:rPr>
            <w:rFonts w:ascii="Calibri" w:hAnsi="Calibri" w:cs="Calibri"/>
            <w:sz w:val="20"/>
            <w:szCs w:val="20"/>
            <w:lang w:val="fr-FR"/>
          </w:rPr>
          <w:delText>L</w:delText>
        </w:r>
        <w:r w:rsidR="005E0661" w:rsidRPr="00C0646F" w:rsidDel="00442A10">
          <w:rPr>
            <w:rFonts w:ascii="Calibri" w:hAnsi="Calibri" w:cs="Calibri"/>
            <w:sz w:val="20"/>
            <w:szCs w:val="20"/>
            <w:lang w:val="fr-FR"/>
          </w:rPr>
          <w:delText>es enveloppes contenant l</w:delText>
        </w:r>
        <w:r w:rsidRPr="00C0646F" w:rsidDel="00442A10">
          <w:rPr>
            <w:rFonts w:ascii="Calibri" w:hAnsi="Calibri" w:cs="Calibri"/>
            <w:sz w:val="20"/>
            <w:szCs w:val="20"/>
            <w:lang w:val="fr-FR"/>
          </w:rPr>
          <w:delText xml:space="preserve">a soumission </w:delText>
        </w:r>
        <w:r w:rsidR="00990882" w:rsidRPr="00C0646F" w:rsidDel="00442A10">
          <w:rPr>
            <w:rFonts w:ascii="Calibri" w:hAnsi="Calibri" w:cs="Calibri"/>
            <w:sz w:val="20"/>
            <w:szCs w:val="20"/>
            <w:lang w:val="fr-FR"/>
          </w:rPr>
          <w:delText xml:space="preserve">financière et la soumission </w:delText>
        </w:r>
        <w:r w:rsidRPr="00C0646F" w:rsidDel="00442A10">
          <w:rPr>
            <w:rFonts w:ascii="Calibri" w:hAnsi="Calibri" w:cs="Calibri"/>
            <w:sz w:val="20"/>
            <w:szCs w:val="20"/>
            <w:lang w:val="fr-FR"/>
          </w:rPr>
          <w:delText xml:space="preserve">technique </w:delText>
        </w:r>
        <w:r w:rsidR="005E0661" w:rsidRPr="00C0646F" w:rsidDel="00442A10">
          <w:rPr>
            <w:rFonts w:ascii="Calibri" w:hAnsi="Calibri" w:cs="Calibri"/>
            <w:sz w:val="20"/>
            <w:szCs w:val="20"/>
            <w:u w:val="single"/>
            <w:lang w:val="fr-FR"/>
          </w:rPr>
          <w:delText>DOIVENT ETRE COMPLETEMENT SEPAREES</w:delText>
        </w:r>
        <w:r w:rsidR="005E0661" w:rsidRPr="00C0646F" w:rsidDel="00442A10">
          <w:rPr>
            <w:rFonts w:ascii="Calibri" w:hAnsi="Calibri" w:cs="Calibri"/>
            <w:sz w:val="20"/>
            <w:szCs w:val="20"/>
            <w:lang w:val="fr-FR"/>
          </w:rPr>
          <w:delText xml:space="preserve"> et </w:delText>
        </w:r>
        <w:r w:rsidR="005E0661" w:rsidRPr="00C0646F" w:rsidDel="00442A10">
          <w:rPr>
            <w:rFonts w:ascii="Calibri" w:hAnsi="Calibri" w:cs="Calibri"/>
            <w:sz w:val="20"/>
            <w:szCs w:val="20"/>
            <w:u w:val="single"/>
            <w:lang w:val="fr-FR"/>
          </w:rPr>
          <w:delText xml:space="preserve">chacune </w:delText>
        </w:r>
        <w:r w:rsidR="00B8148C" w:rsidRPr="00C0646F" w:rsidDel="00442A10">
          <w:rPr>
            <w:rFonts w:ascii="Calibri" w:hAnsi="Calibri" w:cs="Calibri"/>
            <w:sz w:val="20"/>
            <w:szCs w:val="20"/>
            <w:u w:val="single"/>
            <w:lang w:val="fr-FR"/>
          </w:rPr>
          <w:delText>doit être remise fermée</w:delText>
        </w:r>
        <w:r w:rsidR="00B8148C" w:rsidRPr="00C0646F" w:rsidDel="00442A10">
          <w:rPr>
            <w:rFonts w:ascii="Calibri" w:hAnsi="Calibri" w:cs="Calibri"/>
            <w:sz w:val="20"/>
            <w:szCs w:val="20"/>
            <w:lang w:val="fr-FR"/>
          </w:rPr>
          <w:delText xml:space="preserve"> et clairement revêtue de la mention « SOUMISSION TECHNIQUE » ou « SOUMISSION FINANCIERE », selon le cas. Chaque enveloppe doit clairement indiquer le nom du soumissionnaire. Les enveloppes extérieures doivent indiquer l’adresse du PNUD, telle que fournie dans la </w:delText>
        </w:r>
        <w:r w:rsidR="00B8148C" w:rsidRPr="00C0646F" w:rsidDel="00442A10">
          <w:rPr>
            <w:rFonts w:ascii="Calibri" w:hAnsi="Calibri" w:cs="Calibri"/>
            <w:b/>
            <w:sz w:val="20"/>
            <w:szCs w:val="20"/>
            <w:lang w:val="fr-FR"/>
          </w:rPr>
          <w:delText>fiche technique</w:delText>
        </w:r>
        <w:r w:rsidR="00B8148C" w:rsidRPr="00C0646F" w:rsidDel="00442A10">
          <w:rPr>
            <w:rFonts w:ascii="Calibri" w:hAnsi="Calibri" w:cs="Calibri"/>
            <w:sz w:val="20"/>
            <w:szCs w:val="20"/>
            <w:lang w:val="fr-FR"/>
          </w:rPr>
          <w:delText xml:space="preserve"> (FT, n° 20) et </w:delText>
        </w:r>
        <w:r w:rsidR="000C6108" w:rsidRPr="00C0646F" w:rsidDel="00442A10">
          <w:rPr>
            <w:rFonts w:ascii="Calibri" w:hAnsi="Calibri" w:cs="Calibri"/>
            <w:sz w:val="20"/>
            <w:szCs w:val="20"/>
            <w:lang w:val="fr-FR"/>
          </w:rPr>
          <w:delText>le nom et l’adresse du soumissionnaire, ainsi que l’avertissement suivant : « ne pas ouvrir avant l’heure et la date d’ouverture des soumissions », telle</w:delText>
        </w:r>
        <w:r w:rsidR="0016648D" w:rsidRPr="00C0646F" w:rsidDel="00442A10">
          <w:rPr>
            <w:rFonts w:ascii="Calibri" w:hAnsi="Calibri" w:cs="Calibri"/>
            <w:sz w:val="20"/>
            <w:szCs w:val="20"/>
            <w:lang w:val="fr-FR"/>
          </w:rPr>
          <w:delText>s</w:delText>
        </w:r>
        <w:r w:rsidR="000C6108" w:rsidRPr="00C0646F" w:rsidDel="00442A10">
          <w:rPr>
            <w:rFonts w:ascii="Calibri" w:hAnsi="Calibri" w:cs="Calibri"/>
            <w:sz w:val="20"/>
            <w:szCs w:val="20"/>
            <w:lang w:val="fr-FR"/>
          </w:rPr>
          <w:delText xml:space="preserve"> que précisée</w:delText>
        </w:r>
        <w:r w:rsidR="0016648D" w:rsidRPr="00C0646F" w:rsidDel="00442A10">
          <w:rPr>
            <w:rFonts w:ascii="Calibri" w:hAnsi="Calibri" w:cs="Calibri"/>
            <w:sz w:val="20"/>
            <w:szCs w:val="20"/>
            <w:lang w:val="fr-FR"/>
          </w:rPr>
          <w:delText>s</w:delText>
        </w:r>
        <w:r w:rsidR="000C6108" w:rsidRPr="00C0646F" w:rsidDel="00442A10">
          <w:rPr>
            <w:rFonts w:ascii="Calibri" w:hAnsi="Calibri" w:cs="Calibri"/>
            <w:sz w:val="20"/>
            <w:szCs w:val="20"/>
            <w:lang w:val="fr-FR"/>
          </w:rPr>
          <w:delText xml:space="preserve"> dans la </w:delText>
        </w:r>
        <w:r w:rsidR="000C6108" w:rsidRPr="00C0646F" w:rsidDel="00442A10">
          <w:rPr>
            <w:rFonts w:ascii="Calibri" w:hAnsi="Calibri" w:cs="Calibri"/>
            <w:b/>
            <w:sz w:val="20"/>
            <w:szCs w:val="20"/>
            <w:lang w:val="fr-FR"/>
          </w:rPr>
          <w:delText>fiche technique</w:delText>
        </w:r>
        <w:r w:rsidR="000C6108" w:rsidRPr="00C0646F" w:rsidDel="00442A10">
          <w:rPr>
            <w:rFonts w:ascii="Calibri" w:hAnsi="Calibri" w:cs="Calibri"/>
            <w:sz w:val="20"/>
            <w:szCs w:val="20"/>
            <w:lang w:val="fr-FR"/>
          </w:rPr>
          <w:delText xml:space="preserve"> (FT, n° 24).</w:delText>
        </w:r>
        <w:r w:rsidR="00452FEF" w:rsidRPr="00C0646F" w:rsidDel="00442A10">
          <w:rPr>
            <w:rFonts w:ascii="Calibri" w:hAnsi="Calibri" w:cs="Calibri"/>
            <w:sz w:val="20"/>
            <w:szCs w:val="20"/>
            <w:lang w:val="fr-FR"/>
          </w:rPr>
          <w:delText xml:space="preserve"> L</w:delText>
        </w:r>
        <w:r w:rsidRPr="00C0646F" w:rsidDel="00442A10">
          <w:rPr>
            <w:rFonts w:ascii="Calibri" w:hAnsi="Calibri" w:cs="Calibri"/>
            <w:sz w:val="20"/>
            <w:szCs w:val="20"/>
            <w:lang w:val="fr-FR"/>
          </w:rPr>
          <w:delText>e soumissionnaire assumera la responsabilité de la perte ou de l’ouverture prématurée de</w:delText>
        </w:r>
        <w:r w:rsidR="005F3473" w:rsidRPr="00C0646F" w:rsidDel="00442A10">
          <w:rPr>
            <w:rFonts w:ascii="Calibri" w:hAnsi="Calibri" w:cs="Calibri"/>
            <w:sz w:val="20"/>
            <w:szCs w:val="20"/>
            <w:lang w:val="fr-FR"/>
          </w:rPr>
          <w:delText>s</w:delText>
        </w:r>
        <w:r w:rsidRPr="00C0646F" w:rsidDel="00442A10">
          <w:rPr>
            <w:rFonts w:ascii="Calibri" w:hAnsi="Calibri" w:cs="Calibri"/>
            <w:sz w:val="20"/>
            <w:szCs w:val="20"/>
            <w:lang w:val="fr-FR"/>
          </w:rPr>
          <w:delText xml:space="preserve"> soumission</w:delText>
        </w:r>
        <w:r w:rsidR="005F3473" w:rsidRPr="00C0646F" w:rsidDel="00442A10">
          <w:rPr>
            <w:rFonts w:ascii="Calibri" w:hAnsi="Calibri" w:cs="Calibri"/>
            <w:sz w:val="20"/>
            <w:szCs w:val="20"/>
            <w:lang w:val="fr-FR"/>
          </w:rPr>
          <w:delText>s</w:delText>
        </w:r>
        <w:r w:rsidRPr="00C0646F" w:rsidDel="00442A10">
          <w:rPr>
            <w:rFonts w:ascii="Calibri" w:hAnsi="Calibri" w:cs="Calibri"/>
            <w:sz w:val="20"/>
            <w:szCs w:val="20"/>
            <w:lang w:val="fr-FR"/>
          </w:rPr>
          <w:delText xml:space="preserve"> résultant de </w:delText>
        </w:r>
        <w:r w:rsidR="0016648D" w:rsidRPr="00C0646F" w:rsidDel="00442A10">
          <w:rPr>
            <w:rFonts w:ascii="Calibri" w:hAnsi="Calibri" w:cs="Calibri"/>
            <w:sz w:val="20"/>
            <w:szCs w:val="20"/>
            <w:lang w:val="fr-FR"/>
          </w:rPr>
          <w:delText>leur</w:delText>
        </w:r>
        <w:r w:rsidRPr="00C0646F" w:rsidDel="00442A10">
          <w:rPr>
            <w:rFonts w:ascii="Calibri" w:hAnsi="Calibri" w:cs="Calibri"/>
            <w:sz w:val="20"/>
            <w:szCs w:val="20"/>
            <w:lang w:val="fr-FR"/>
          </w:rPr>
          <w:delText xml:space="preserve"> non-fermeture ou de l’absence desdites mentions par sa faute.</w:delText>
        </w:r>
      </w:del>
    </w:p>
    <w:p w14:paraId="0764B22B" w14:textId="13C1585D" w:rsidR="00E31512" w:rsidRPr="00C0646F" w:rsidDel="00442A10" w:rsidRDefault="00E31512" w:rsidP="00E31512">
      <w:pPr>
        <w:pStyle w:val="ListParagraph"/>
        <w:spacing w:line="240" w:lineRule="auto"/>
        <w:ind w:left="1080"/>
        <w:jc w:val="both"/>
        <w:rPr>
          <w:del w:id="608" w:author="Marie Christa Ermite Joseph Fevry" w:date="2018-10-18T15:43:00Z"/>
          <w:rFonts w:ascii="Calibri" w:hAnsi="Calibri" w:cs="Calibri"/>
          <w:sz w:val="20"/>
          <w:szCs w:val="20"/>
          <w:lang w:val="fr-FR"/>
        </w:rPr>
      </w:pPr>
    </w:p>
    <w:p w14:paraId="3D13C548" w14:textId="7E10E8AD" w:rsidR="00E31512" w:rsidRPr="00C0646F" w:rsidDel="00442A10" w:rsidRDefault="00E31512" w:rsidP="00B3375A">
      <w:pPr>
        <w:pStyle w:val="ListParagraph"/>
        <w:numPr>
          <w:ilvl w:val="1"/>
          <w:numId w:val="39"/>
        </w:numPr>
        <w:spacing w:line="240" w:lineRule="auto"/>
        <w:ind w:left="1260" w:hanging="510"/>
        <w:jc w:val="both"/>
        <w:rPr>
          <w:del w:id="609" w:author="Marie Christa Ermite Joseph Fevry" w:date="2018-10-18T15:43:00Z"/>
          <w:rFonts w:ascii="Calibri" w:hAnsi="Calibri" w:cs="Calibri"/>
          <w:sz w:val="20"/>
          <w:szCs w:val="20"/>
          <w:lang w:val="fr-FR"/>
        </w:rPr>
      </w:pPr>
      <w:del w:id="610" w:author="Marie Christa Ermite Joseph Fevry" w:date="2018-10-18T15:43:00Z">
        <w:r w:rsidRPr="00C0646F" w:rsidDel="00442A10">
          <w:rPr>
            <w:rFonts w:ascii="Calibri" w:hAnsi="Calibri" w:cs="Calibri"/>
            <w:sz w:val="20"/>
            <w:szCs w:val="20"/>
            <w:lang w:val="fr-FR"/>
          </w:rPr>
          <w:delText xml:space="preserve">Les soumissionnaires doivent déposer leurs soumissions de la manière décrite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(FT, n° 22 et 23). Si l’acheminement d’une soumission est censé prendre plus de 24 heures, le soumissionnaire doit s’assurer qu’un délai suffisant a été ménagé pour respecter la date-limite de dépôt fixée par le PNUD. Pour les besoins de la gestion de ses dossiers, le PNUD retiendra à titre de date et d’heure officielles de réception d’une soumission la date et à l’heure </w:delText>
        </w:r>
        <w:r w:rsidRPr="00C0646F" w:rsidDel="00442A10">
          <w:rPr>
            <w:rFonts w:ascii="Calibri" w:hAnsi="Calibri" w:cs="Calibri"/>
            <w:sz w:val="20"/>
            <w:szCs w:val="20"/>
            <w:u w:val="single"/>
            <w:lang w:val="fr-FR"/>
          </w:rPr>
          <w:delText>effectives</w:delText>
        </w:r>
        <w:r w:rsidRPr="00C0646F" w:rsidDel="00442A10">
          <w:rPr>
            <w:rFonts w:ascii="Calibri" w:hAnsi="Calibri" w:cs="Calibri"/>
            <w:sz w:val="20"/>
            <w:szCs w:val="20"/>
            <w:lang w:val="fr-FR"/>
          </w:rPr>
          <w:delText xml:space="preserve"> à laquelle la soumission sera arrivée physiquement dans les locaux du PNUD indiqués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(FT, n° 20).</w:delText>
        </w:r>
      </w:del>
    </w:p>
    <w:p w14:paraId="3A8434B2" w14:textId="69BB2444" w:rsidR="00E31512" w:rsidRPr="00C0646F" w:rsidDel="00442A10" w:rsidRDefault="00E31512" w:rsidP="00E31512">
      <w:pPr>
        <w:jc w:val="both"/>
        <w:rPr>
          <w:del w:id="611" w:author="Marie Christa Ermite Joseph Fevry" w:date="2018-10-18T15:43:00Z"/>
          <w:rFonts w:ascii="Calibri" w:hAnsi="Calibri" w:cs="Calibri"/>
          <w:sz w:val="20"/>
          <w:szCs w:val="20"/>
          <w:lang w:val="fr-FR"/>
        </w:rPr>
      </w:pPr>
    </w:p>
    <w:p w14:paraId="7CE66CD3" w14:textId="5455749E" w:rsidR="00E31512" w:rsidRPr="00C0646F" w:rsidDel="00442A10" w:rsidRDefault="00E31512" w:rsidP="00B3375A">
      <w:pPr>
        <w:pStyle w:val="ListParagraph"/>
        <w:numPr>
          <w:ilvl w:val="1"/>
          <w:numId w:val="39"/>
        </w:numPr>
        <w:spacing w:line="240" w:lineRule="auto"/>
        <w:ind w:left="1260" w:hanging="510"/>
        <w:jc w:val="both"/>
        <w:rPr>
          <w:del w:id="612" w:author="Marie Christa Ermite Joseph Fevry" w:date="2018-10-18T15:43:00Z"/>
          <w:rFonts w:ascii="Calibri" w:hAnsi="Calibri" w:cs="Calibri"/>
          <w:sz w:val="20"/>
          <w:szCs w:val="20"/>
          <w:lang w:val="fr-FR"/>
        </w:rPr>
      </w:pPr>
      <w:del w:id="613" w:author="Marie Christa Ermite Joseph Fevry" w:date="2018-10-18T15:43:00Z">
        <w:r w:rsidRPr="00C0646F" w:rsidDel="00442A10">
          <w:rPr>
            <w:rFonts w:ascii="Calibri" w:hAnsi="Calibri" w:cs="Calibri"/>
            <w:sz w:val="20"/>
            <w:szCs w:val="20"/>
            <w:lang w:val="fr-FR"/>
          </w:rPr>
          <w:delText xml:space="preserve">Les soumissionnaires déposant une soumission par courrier ou par remise en main propre devront mettre l’original et les copies de la soumission dans des enveloppes fermées séparées, respectivement revêtues de la mention « soumission originale » et de la mention « copie de la soumission ». Les </w:delText>
        </w:r>
        <w:r w:rsidR="005F3473" w:rsidRPr="00C0646F" w:rsidDel="00442A10">
          <w:rPr>
            <w:rFonts w:ascii="Calibri" w:hAnsi="Calibri" w:cs="Calibri"/>
            <w:sz w:val="20"/>
            <w:szCs w:val="20"/>
            <w:lang w:val="fr-FR"/>
          </w:rPr>
          <w:delText xml:space="preserve">2 </w:delText>
        </w:r>
        <w:r w:rsidRPr="00C0646F" w:rsidDel="00442A10">
          <w:rPr>
            <w:rFonts w:ascii="Calibri" w:hAnsi="Calibri" w:cs="Calibri"/>
            <w:sz w:val="20"/>
            <w:szCs w:val="20"/>
            <w:lang w:val="fr-FR"/>
          </w:rPr>
          <w:delText xml:space="preserve">enveloppes devront ensuite être placées dans une enveloppe fermée. Le nombre de copies requises est celui qui est indiqué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(FT, n° 19). En cas de différence entre le contenu de la « soumission originale » et celui de la « copie de la soumission », le contenu de la soumission originale prévaudra. La copie originale de la soumission devra être signée ou paraphée par le soumissionnaire ou la ou les personnes dûment autorisées à obliger le soumissionnaire, sur chaque page. L’autorisation devra être communiquée au moyen d’un document attestant </w:delText>
        </w:r>
      </w:del>
      <w:del w:id="614" w:author="Marie Christa Ermite Joseph Fevry" w:date="2018-10-16T11:18:00Z">
        <w:r w:rsidRPr="00C0646F" w:rsidDel="009F526B">
          <w:rPr>
            <w:rFonts w:ascii="Calibri" w:hAnsi="Calibri" w:cs="Calibri"/>
            <w:sz w:val="20"/>
            <w:szCs w:val="20"/>
            <w:lang w:val="fr-FR"/>
          </w:rPr>
          <w:delText>d’une telle autorisation délivré</w:delText>
        </w:r>
      </w:del>
      <w:del w:id="615" w:author="Marie Christa Ermite Joseph Fevry" w:date="2018-10-18T15:43:00Z">
        <w:r w:rsidRPr="00C0646F" w:rsidDel="00442A10">
          <w:rPr>
            <w:rFonts w:ascii="Calibri" w:hAnsi="Calibri" w:cs="Calibri"/>
            <w:sz w:val="20"/>
            <w:szCs w:val="20"/>
            <w:lang w:val="fr-FR"/>
          </w:rPr>
          <w:delText xml:space="preserve"> par le plus </w:delText>
        </w:r>
        <w:r w:rsidR="001138FD" w:rsidRPr="00C0646F" w:rsidDel="00442A10">
          <w:rPr>
            <w:rFonts w:ascii="Calibri" w:hAnsi="Calibri" w:cs="Calibri"/>
            <w:sz w:val="20"/>
            <w:szCs w:val="20"/>
            <w:lang w:val="fr-FR"/>
          </w:rPr>
          <w:delText xml:space="preserve">haut </w:delText>
        </w:r>
        <w:r w:rsidRPr="00C0646F" w:rsidDel="00442A10">
          <w:rPr>
            <w:rFonts w:ascii="Calibri" w:hAnsi="Calibri" w:cs="Calibri"/>
            <w:sz w:val="20"/>
            <w:szCs w:val="20"/>
            <w:lang w:val="fr-FR"/>
          </w:rPr>
          <w:delText>dirigeant de la société, ou d’une procuration, jointe à la soumission.</w:delText>
        </w:r>
      </w:del>
    </w:p>
    <w:p w14:paraId="2EE9C487" w14:textId="6D67ACA9" w:rsidR="00E31512" w:rsidRPr="00C0646F" w:rsidDel="00442A10" w:rsidRDefault="00E31512" w:rsidP="00E31512">
      <w:pPr>
        <w:pStyle w:val="ListParagraph"/>
        <w:rPr>
          <w:del w:id="616" w:author="Marie Christa Ermite Joseph Fevry" w:date="2018-10-18T15:43:00Z"/>
          <w:rFonts w:ascii="Calibri" w:hAnsi="Calibri" w:cs="Calibri"/>
          <w:sz w:val="20"/>
          <w:szCs w:val="20"/>
          <w:lang w:val="fr-FR"/>
        </w:rPr>
      </w:pPr>
    </w:p>
    <w:p w14:paraId="59253BD8" w14:textId="34EF0F84" w:rsidR="00E31512" w:rsidRPr="00C0646F" w:rsidDel="00442A10" w:rsidRDefault="00E31512" w:rsidP="00B3375A">
      <w:pPr>
        <w:pStyle w:val="ListParagraph"/>
        <w:numPr>
          <w:ilvl w:val="1"/>
          <w:numId w:val="39"/>
        </w:numPr>
        <w:spacing w:line="240" w:lineRule="auto"/>
        <w:ind w:left="1260" w:hanging="510"/>
        <w:jc w:val="both"/>
        <w:rPr>
          <w:del w:id="617" w:author="Marie Christa Ermite Joseph Fevry" w:date="2018-10-18T15:43:00Z"/>
          <w:rFonts w:ascii="Calibri" w:hAnsi="Calibri" w:cs="Calibri"/>
          <w:sz w:val="20"/>
          <w:szCs w:val="20"/>
          <w:lang w:val="fr-FR"/>
        </w:rPr>
      </w:pPr>
      <w:del w:id="618" w:author="Marie Christa Ermite Joseph Fevry" w:date="2018-10-18T15:43:00Z">
        <w:r w:rsidRPr="00C0646F" w:rsidDel="00442A10">
          <w:rPr>
            <w:rFonts w:ascii="Calibri" w:hAnsi="Calibri" w:cs="Calibri"/>
            <w:sz w:val="20"/>
            <w:szCs w:val="20"/>
            <w:lang w:val="fr-FR"/>
          </w:rPr>
          <w:delText>Les soumissionnaires sont informés que le simple dépôt d’une soumission emporte acceptation par le soumissionnaire concerné des conditions contractuelles générales du PNUD, telles qu’elles figurent dans la section 11 jointe aux présentes.</w:delText>
        </w:r>
      </w:del>
    </w:p>
    <w:p w14:paraId="1294A120" w14:textId="51F06B81" w:rsidR="009F526B" w:rsidRPr="00C0646F" w:rsidDel="00442A10" w:rsidRDefault="009F526B" w:rsidP="00E31512">
      <w:pPr>
        <w:tabs>
          <w:tab w:val="left" w:pos="0"/>
        </w:tabs>
        <w:ind w:left="634"/>
        <w:jc w:val="both"/>
        <w:rPr>
          <w:del w:id="619" w:author="Marie Christa Ermite Joseph Fevry" w:date="2018-10-18T15:43:00Z"/>
          <w:rFonts w:ascii="Calibri" w:hAnsi="Calibri" w:cs="Calibri"/>
          <w:sz w:val="20"/>
          <w:szCs w:val="20"/>
          <w:lang w:val="fr-FR"/>
        </w:rPr>
      </w:pPr>
    </w:p>
    <w:p w14:paraId="31ABA758" w14:textId="69E7BC19" w:rsidR="00E31512" w:rsidRPr="00C0646F" w:rsidDel="009F526B" w:rsidRDefault="00E31512" w:rsidP="00B3375A">
      <w:pPr>
        <w:pStyle w:val="ListParagraph"/>
        <w:numPr>
          <w:ilvl w:val="0"/>
          <w:numId w:val="34"/>
        </w:numPr>
        <w:tabs>
          <w:tab w:val="left" w:pos="360"/>
        </w:tabs>
        <w:rPr>
          <w:del w:id="620" w:author="Marie Christa Ermite Joseph Fevry" w:date="2018-10-16T11:18:00Z"/>
          <w:rFonts w:ascii="Calibri" w:hAnsi="Calibri" w:cs="Calibri"/>
          <w:b/>
          <w:bCs/>
          <w:sz w:val="20"/>
          <w:szCs w:val="20"/>
          <w:lang w:val="fr-FR"/>
        </w:rPr>
      </w:pPr>
      <w:del w:id="621" w:author="Marie Christa Ermite Joseph Fevry" w:date="2018-10-18T15:43:00Z">
        <w:r w:rsidRPr="00C0646F" w:rsidDel="00442A10">
          <w:rPr>
            <w:rFonts w:ascii="Calibri" w:hAnsi="Calibri" w:cs="Calibri"/>
            <w:b/>
            <w:bCs/>
            <w:sz w:val="20"/>
            <w:szCs w:val="20"/>
            <w:lang w:val="fr-FR"/>
          </w:rPr>
          <w:delText>Date-limite de dépôt des soumissions et soumissions tardives</w:delText>
        </w:r>
      </w:del>
    </w:p>
    <w:p w14:paraId="213FB4BC" w14:textId="77777777" w:rsidR="00C32E34" w:rsidRPr="009F526B" w:rsidDel="009F526B" w:rsidRDefault="00C32E34">
      <w:pPr>
        <w:pStyle w:val="ListParagraph"/>
        <w:widowControl/>
        <w:numPr>
          <w:ilvl w:val="0"/>
          <w:numId w:val="34"/>
        </w:numPr>
        <w:tabs>
          <w:tab w:val="left" w:pos="360"/>
        </w:tabs>
        <w:overflowPunct/>
        <w:adjustRightInd/>
        <w:spacing w:line="276" w:lineRule="auto"/>
        <w:jc w:val="both"/>
        <w:rPr>
          <w:del w:id="622" w:author="Marie Christa Ermite Joseph Fevry" w:date="2018-10-16T11:18:00Z"/>
          <w:rFonts w:ascii="Calibri" w:hAnsi="Calibri" w:cs="Calibri"/>
          <w:bCs/>
          <w:sz w:val="20"/>
          <w:szCs w:val="20"/>
          <w:lang w:val="fr-FR"/>
          <w:rPrChange w:id="623" w:author="Marie Christa Ermite Joseph Fevry" w:date="2018-10-16T11:18:00Z">
            <w:rPr>
              <w:del w:id="624" w:author="Marie Christa Ermite Joseph Fevry" w:date="2018-10-16T11:18:00Z"/>
              <w:lang w:val="fr-FR"/>
            </w:rPr>
          </w:rPrChange>
        </w:rPr>
        <w:pPrChange w:id="625" w:author="Marie Christa Ermite Joseph Fevry" w:date="2018-10-16T11:18:00Z">
          <w:pPr>
            <w:widowControl/>
            <w:overflowPunct/>
            <w:adjustRightInd/>
            <w:spacing w:line="276" w:lineRule="auto"/>
            <w:jc w:val="both"/>
          </w:pPr>
        </w:pPrChange>
      </w:pPr>
      <w:del w:id="626" w:author="Marie Christa Ermite Joseph Fevry" w:date="2018-10-16T11:18:00Z">
        <w:r w:rsidRPr="009F526B" w:rsidDel="009F526B">
          <w:rPr>
            <w:rFonts w:ascii="Calibri" w:hAnsi="Calibri" w:cs="Calibri"/>
            <w:bCs/>
            <w:sz w:val="20"/>
            <w:szCs w:val="20"/>
            <w:lang w:val="fr-FR"/>
            <w:rPrChange w:id="627" w:author="Marie Christa Ermite Joseph Fevry" w:date="2018-10-16T11:18:00Z">
              <w:rPr>
                <w:lang w:val="fr-FR"/>
              </w:rPr>
            </w:rPrChange>
          </w:rPr>
          <w:br w:type="page"/>
        </w:r>
      </w:del>
    </w:p>
    <w:p w14:paraId="24055B01" w14:textId="77777777" w:rsidR="00E31512" w:rsidRPr="009F526B" w:rsidDel="009F526B" w:rsidRDefault="00E31512">
      <w:pPr>
        <w:pStyle w:val="ListParagraph"/>
        <w:rPr>
          <w:del w:id="628" w:author="Marie Christa Ermite Joseph Fevry" w:date="2018-10-16T11:18:00Z"/>
          <w:lang w:val="fr-FR"/>
        </w:rPr>
        <w:pPrChange w:id="629" w:author="Marie Christa Ermite Joseph Fevry" w:date="2018-10-16T11:18:00Z">
          <w:pPr>
            <w:pStyle w:val="ListParagraph"/>
            <w:tabs>
              <w:tab w:val="left" w:pos="0"/>
            </w:tabs>
            <w:spacing w:line="240" w:lineRule="auto"/>
            <w:ind w:left="1440" w:hanging="720"/>
          </w:pPr>
        </w:pPrChange>
      </w:pPr>
    </w:p>
    <w:p w14:paraId="7C80EC82" w14:textId="7A28036A" w:rsidR="00827E94" w:rsidRPr="00C0646F" w:rsidDel="00442A10" w:rsidRDefault="00827E94">
      <w:pPr>
        <w:pStyle w:val="ListParagraph"/>
        <w:numPr>
          <w:ilvl w:val="0"/>
          <w:numId w:val="34"/>
        </w:numPr>
        <w:tabs>
          <w:tab w:val="left" w:pos="360"/>
        </w:tabs>
        <w:rPr>
          <w:del w:id="630" w:author="Marie Christa Ermite Joseph Fevry" w:date="2018-10-18T15:43:00Z"/>
          <w:lang w:val="fr-FR"/>
        </w:rPr>
        <w:pPrChange w:id="631" w:author="Marie Christa Ermite Joseph Fevry" w:date="2018-10-16T11:18:00Z">
          <w:pPr>
            <w:pStyle w:val="ListParagraph"/>
            <w:tabs>
              <w:tab w:val="left" w:pos="0"/>
            </w:tabs>
            <w:spacing w:line="240" w:lineRule="auto"/>
            <w:ind w:left="1440" w:hanging="720"/>
          </w:pPr>
        </w:pPrChange>
      </w:pPr>
    </w:p>
    <w:p w14:paraId="78FE2B70" w14:textId="1380D864" w:rsidR="00E31512" w:rsidRPr="00C0646F" w:rsidDel="00442A10" w:rsidRDefault="00E31512" w:rsidP="00E31512">
      <w:pPr>
        <w:ind w:left="720"/>
        <w:jc w:val="both"/>
        <w:rPr>
          <w:del w:id="632" w:author="Marie Christa Ermite Joseph Fevry" w:date="2018-10-18T15:43:00Z"/>
          <w:rFonts w:ascii="Calibri" w:hAnsi="Calibri" w:cs="Calibri"/>
          <w:bCs/>
          <w:sz w:val="20"/>
          <w:szCs w:val="20"/>
          <w:lang w:val="fr-FR"/>
        </w:rPr>
      </w:pPr>
      <w:del w:id="633" w:author="Marie Christa Ermite Joseph Fevry" w:date="2018-10-18T15:43:00Z">
        <w:r w:rsidRPr="00C0646F" w:rsidDel="00442A10">
          <w:rPr>
            <w:rFonts w:ascii="Calibri" w:hAnsi="Calibri" w:cs="Calibri"/>
            <w:bCs/>
            <w:sz w:val="20"/>
            <w:szCs w:val="20"/>
            <w:lang w:val="fr-FR"/>
          </w:rPr>
          <w:delText xml:space="preserve">Les soumissions doivent être reçues par le PNUD à l’adresse et à la date et à l’heure limites qui sont indiquées dans la </w:delText>
        </w:r>
        <w:r w:rsidRPr="00C0646F" w:rsidDel="00442A10">
          <w:rPr>
            <w:rFonts w:ascii="Calibri" w:hAnsi="Calibri" w:cs="Calibri"/>
            <w:b/>
            <w:bCs/>
            <w:sz w:val="20"/>
            <w:szCs w:val="20"/>
            <w:lang w:val="fr-FR"/>
          </w:rPr>
          <w:delText>fiche technique</w:delText>
        </w:r>
        <w:r w:rsidRPr="00C0646F" w:rsidDel="00442A10">
          <w:rPr>
            <w:rFonts w:ascii="Calibri" w:hAnsi="Calibri" w:cs="Calibri"/>
            <w:bCs/>
            <w:sz w:val="20"/>
            <w:szCs w:val="20"/>
            <w:lang w:val="fr-FR"/>
          </w:rPr>
          <w:delText xml:space="preserve"> (FT, n° 20 et 21).</w:delText>
        </w:r>
      </w:del>
    </w:p>
    <w:p w14:paraId="49D55D66" w14:textId="50FA2C60" w:rsidR="00E31512" w:rsidRPr="00C0646F" w:rsidDel="00442A10" w:rsidRDefault="00E31512" w:rsidP="00E31512">
      <w:pPr>
        <w:pStyle w:val="ListParagraph"/>
        <w:tabs>
          <w:tab w:val="left" w:pos="0"/>
        </w:tabs>
        <w:spacing w:line="240" w:lineRule="auto"/>
        <w:ind w:left="1080"/>
        <w:jc w:val="both"/>
        <w:rPr>
          <w:del w:id="634" w:author="Marie Christa Ermite Joseph Fevry" w:date="2018-10-18T15:43:00Z"/>
          <w:rFonts w:ascii="Calibri" w:hAnsi="Calibri" w:cs="Calibri"/>
          <w:bCs/>
          <w:sz w:val="20"/>
          <w:szCs w:val="20"/>
          <w:lang w:val="fr-FR"/>
        </w:rPr>
      </w:pPr>
    </w:p>
    <w:p w14:paraId="196CF9AF" w14:textId="1A220EFF" w:rsidR="00E31512" w:rsidRPr="00C0646F" w:rsidDel="00442A10" w:rsidRDefault="00E31512" w:rsidP="00E31512">
      <w:pPr>
        <w:pStyle w:val="ListParagraph"/>
        <w:tabs>
          <w:tab w:val="left" w:pos="0"/>
        </w:tabs>
        <w:spacing w:line="240" w:lineRule="auto"/>
        <w:jc w:val="both"/>
        <w:rPr>
          <w:del w:id="635" w:author="Marie Christa Ermite Joseph Fevry" w:date="2018-10-18T15:43:00Z"/>
          <w:rFonts w:ascii="Calibri" w:hAnsi="Calibri" w:cs="Calibri"/>
          <w:bCs/>
          <w:sz w:val="20"/>
          <w:szCs w:val="20"/>
          <w:lang w:val="fr-FR"/>
        </w:rPr>
      </w:pPr>
      <w:del w:id="636" w:author="Marie Christa Ermite Joseph Fevry" w:date="2018-10-18T15:43:00Z">
        <w:r w:rsidRPr="00C0646F" w:rsidDel="00442A10">
          <w:rPr>
            <w:rFonts w:ascii="Calibri" w:hAnsi="Calibri" w:cs="Calibri"/>
            <w:bCs/>
            <w:sz w:val="20"/>
            <w:szCs w:val="20"/>
            <w:lang w:val="fr-FR"/>
          </w:rPr>
          <w:delText>Le PNUD ne tiendra pas compte des soumissions qui arriveront après la date-limite de dépôt des soumissions. Toute soumission reçue par le PNUD postérieurement à la date-limite de dépôt des soumissions sera déclarée tardive et sera rejetée et retournée non ouverte au soumissionnaire concerné.</w:delText>
        </w:r>
      </w:del>
    </w:p>
    <w:p w14:paraId="04B36A12" w14:textId="27A60163" w:rsidR="00E31512" w:rsidRPr="00C0646F" w:rsidDel="00442A10" w:rsidRDefault="00E31512" w:rsidP="00E31512">
      <w:pPr>
        <w:pStyle w:val="ListParagraph"/>
        <w:spacing w:line="240" w:lineRule="auto"/>
        <w:ind w:left="1440" w:hanging="720"/>
        <w:rPr>
          <w:del w:id="637" w:author="Marie Christa Ermite Joseph Fevry" w:date="2018-10-18T15:43:00Z"/>
          <w:rFonts w:ascii="Calibri" w:hAnsi="Calibri" w:cs="Calibri"/>
          <w:sz w:val="20"/>
          <w:szCs w:val="20"/>
          <w:lang w:val="fr-FR"/>
        </w:rPr>
      </w:pPr>
    </w:p>
    <w:p w14:paraId="71F8F08E" w14:textId="787A379C" w:rsidR="00E31512" w:rsidRPr="00C0646F" w:rsidDel="00442A10" w:rsidRDefault="00E31512" w:rsidP="00B3375A">
      <w:pPr>
        <w:pStyle w:val="ListParagraph"/>
        <w:numPr>
          <w:ilvl w:val="0"/>
          <w:numId w:val="34"/>
        </w:numPr>
        <w:spacing w:line="240" w:lineRule="auto"/>
        <w:rPr>
          <w:del w:id="638" w:author="Marie Christa Ermite Joseph Fevry" w:date="2018-10-18T15:43:00Z"/>
          <w:rFonts w:ascii="Calibri" w:hAnsi="Calibri" w:cs="Calibri"/>
          <w:b/>
          <w:bCs/>
          <w:sz w:val="20"/>
          <w:szCs w:val="20"/>
          <w:lang w:val="fr-FR"/>
        </w:rPr>
      </w:pPr>
      <w:del w:id="639" w:author="Marie Christa Ermite Joseph Fevry" w:date="2018-10-18T15:43:00Z">
        <w:r w:rsidRPr="00C0646F" w:rsidDel="00442A10">
          <w:rPr>
            <w:rFonts w:ascii="Calibri" w:hAnsi="Calibri" w:cs="Calibri"/>
            <w:b/>
            <w:bCs/>
            <w:sz w:val="20"/>
            <w:szCs w:val="20"/>
            <w:lang w:val="fr-FR"/>
          </w:rPr>
          <w:delText>Rétraction, remplacement et modification des soumissions</w:delText>
        </w:r>
      </w:del>
    </w:p>
    <w:p w14:paraId="76316461" w14:textId="03B45EBA" w:rsidR="00E31512" w:rsidRPr="00C0646F" w:rsidDel="00442A10" w:rsidRDefault="00E31512" w:rsidP="00E31512">
      <w:pPr>
        <w:pStyle w:val="ListParagraph"/>
        <w:tabs>
          <w:tab w:val="left" w:pos="0"/>
        </w:tabs>
        <w:spacing w:line="240" w:lineRule="auto"/>
        <w:ind w:left="1440" w:hanging="720"/>
        <w:jc w:val="both"/>
        <w:rPr>
          <w:del w:id="640" w:author="Marie Christa Ermite Joseph Fevry" w:date="2018-10-18T15:43:00Z"/>
          <w:rFonts w:ascii="Calibri" w:hAnsi="Calibri" w:cs="Calibri"/>
          <w:bCs/>
          <w:sz w:val="20"/>
          <w:szCs w:val="20"/>
          <w:lang w:val="fr-FR"/>
        </w:rPr>
      </w:pPr>
    </w:p>
    <w:p w14:paraId="5FE4D38C" w14:textId="481A224F" w:rsidR="00E31512" w:rsidRPr="00C0646F" w:rsidDel="00442A10" w:rsidRDefault="00E31512" w:rsidP="00E31512">
      <w:pPr>
        <w:pStyle w:val="ListParagraph"/>
        <w:tabs>
          <w:tab w:val="left" w:pos="0"/>
        </w:tabs>
        <w:spacing w:line="240" w:lineRule="auto"/>
        <w:ind w:left="1440" w:hanging="660"/>
        <w:jc w:val="both"/>
        <w:rPr>
          <w:del w:id="641" w:author="Marie Christa Ermite Joseph Fevry" w:date="2018-10-18T15:43:00Z"/>
          <w:rFonts w:ascii="Calibri" w:hAnsi="Calibri" w:cs="Calibri"/>
          <w:bCs/>
          <w:sz w:val="20"/>
          <w:szCs w:val="20"/>
          <w:lang w:val="fr-FR"/>
        </w:rPr>
      </w:pPr>
      <w:del w:id="642" w:author="Marie Christa Ermite Joseph Fevry" w:date="2018-10-18T15:43:00Z">
        <w:r w:rsidRPr="00C0646F" w:rsidDel="00442A10">
          <w:rPr>
            <w:rFonts w:ascii="Calibri" w:hAnsi="Calibri" w:cs="Calibri"/>
            <w:bCs/>
            <w:sz w:val="20"/>
            <w:szCs w:val="20"/>
            <w:lang w:val="fr-FR"/>
          </w:rPr>
          <w:delText>25.1</w:delText>
        </w:r>
        <w:r w:rsidRPr="00C0646F" w:rsidDel="00442A10">
          <w:rPr>
            <w:rFonts w:ascii="Calibri" w:hAnsi="Calibri" w:cs="Calibri"/>
            <w:bCs/>
            <w:sz w:val="20"/>
            <w:szCs w:val="20"/>
            <w:lang w:val="fr-FR"/>
          </w:rPr>
          <w:tab/>
          <w:delText>Il appartient exclusivement aux soumissionnaires d’examiner soigneusement et en détail la parfaite conformité de leurs soumissions aux exigences de l</w:delText>
        </w:r>
        <w:r w:rsidR="00C32E34" w:rsidRPr="00C0646F" w:rsidDel="00442A10">
          <w:rPr>
            <w:rFonts w:ascii="Calibri" w:hAnsi="Calibri" w:cs="Calibri"/>
            <w:bCs/>
            <w:sz w:val="20"/>
            <w:szCs w:val="20"/>
            <w:lang w:val="fr-FR"/>
          </w:rPr>
          <w:delText>a RFP</w:delText>
        </w:r>
        <w:r w:rsidRPr="00C0646F" w:rsidDel="00442A10">
          <w:rPr>
            <w:rFonts w:ascii="Calibri" w:hAnsi="Calibri" w:cs="Calibri"/>
            <w:bCs/>
            <w:sz w:val="20"/>
            <w:szCs w:val="20"/>
            <w:lang w:val="fr-FR"/>
          </w:rPr>
          <w:delText xml:space="preserve">, en gardant à l’esprit que d’importantes lacunes dans le cadre de la fourniture des informations requises par le PNUD, ou un manque de clarté dans la description des services devant être fournis, peuvent entraîner le rejet de leur soumission. Le soumissionnaire assumera </w:delText>
        </w:r>
        <w:r w:rsidR="00C32E34" w:rsidRPr="00C0646F" w:rsidDel="00442A10">
          <w:rPr>
            <w:rFonts w:ascii="Calibri" w:hAnsi="Calibri" w:cs="Calibri"/>
            <w:bCs/>
            <w:sz w:val="20"/>
            <w:szCs w:val="20"/>
            <w:lang w:val="fr-FR"/>
          </w:rPr>
          <w:delText>la</w:delText>
        </w:r>
        <w:r w:rsidRPr="00C0646F" w:rsidDel="00442A10">
          <w:rPr>
            <w:rFonts w:ascii="Calibri" w:hAnsi="Calibri" w:cs="Calibri"/>
            <w:bCs/>
            <w:sz w:val="20"/>
            <w:szCs w:val="20"/>
            <w:lang w:val="fr-FR"/>
          </w:rPr>
          <w:delText xml:space="preserve"> responsabilité de ses propres interprétations ou conclusions erronées se rapportant aux informations fournies par le PNUD dans le cadre de l</w:delText>
        </w:r>
        <w:r w:rsidR="00A77A15" w:rsidRPr="00C0646F" w:rsidDel="00442A10">
          <w:rPr>
            <w:rFonts w:ascii="Calibri" w:hAnsi="Calibri" w:cs="Calibri"/>
            <w:bCs/>
            <w:sz w:val="20"/>
            <w:szCs w:val="20"/>
            <w:lang w:val="fr-FR"/>
          </w:rPr>
          <w:delText>a RFP</w:delText>
        </w:r>
        <w:r w:rsidRPr="00C0646F" w:rsidDel="00442A10">
          <w:rPr>
            <w:rFonts w:ascii="Calibri" w:hAnsi="Calibri" w:cs="Calibri"/>
            <w:bCs/>
            <w:sz w:val="20"/>
            <w:szCs w:val="20"/>
            <w:lang w:val="fr-FR"/>
          </w:rPr>
          <w:delText>.</w:delText>
        </w:r>
      </w:del>
    </w:p>
    <w:p w14:paraId="68949ADE" w14:textId="2DA305F8" w:rsidR="00E31512" w:rsidRPr="00C0646F" w:rsidDel="00442A10" w:rsidRDefault="00E31512" w:rsidP="00E31512">
      <w:pPr>
        <w:pStyle w:val="ListParagraph"/>
        <w:tabs>
          <w:tab w:val="left" w:pos="0"/>
        </w:tabs>
        <w:spacing w:line="240" w:lineRule="auto"/>
        <w:ind w:left="1440" w:hanging="660"/>
        <w:jc w:val="both"/>
        <w:rPr>
          <w:del w:id="643" w:author="Marie Christa Ermite Joseph Fevry" w:date="2018-10-18T15:43:00Z"/>
          <w:rFonts w:ascii="Calibri" w:hAnsi="Calibri" w:cs="Calibri"/>
          <w:bCs/>
          <w:sz w:val="20"/>
          <w:szCs w:val="20"/>
          <w:lang w:val="fr-FR"/>
        </w:rPr>
      </w:pPr>
    </w:p>
    <w:p w14:paraId="28061DE7" w14:textId="5F98AFFF" w:rsidR="00E31512" w:rsidRPr="00C0646F" w:rsidDel="00442A10" w:rsidRDefault="00E31512" w:rsidP="00E31512">
      <w:pPr>
        <w:pStyle w:val="ListParagraph"/>
        <w:tabs>
          <w:tab w:val="left" w:pos="0"/>
        </w:tabs>
        <w:spacing w:line="240" w:lineRule="auto"/>
        <w:ind w:left="1440" w:hanging="660"/>
        <w:jc w:val="both"/>
        <w:rPr>
          <w:del w:id="644" w:author="Marie Christa Ermite Joseph Fevry" w:date="2018-10-18T15:43:00Z"/>
          <w:rFonts w:ascii="Calibri" w:hAnsi="Calibri" w:cs="Calibri"/>
          <w:bCs/>
          <w:sz w:val="20"/>
          <w:szCs w:val="20"/>
          <w:lang w:val="fr-FR"/>
        </w:rPr>
      </w:pPr>
      <w:del w:id="645" w:author="Marie Christa Ermite Joseph Fevry" w:date="2018-10-18T15:43:00Z">
        <w:r w:rsidRPr="00C0646F" w:rsidDel="00442A10">
          <w:rPr>
            <w:rFonts w:ascii="Calibri" w:hAnsi="Calibri" w:cs="Calibri"/>
            <w:bCs/>
            <w:sz w:val="20"/>
            <w:szCs w:val="20"/>
            <w:lang w:val="fr-FR"/>
          </w:rPr>
          <w:delText>25.2</w:delText>
        </w:r>
        <w:r w:rsidRPr="00C0646F" w:rsidDel="00442A10">
          <w:rPr>
            <w:rFonts w:ascii="Calibri" w:hAnsi="Calibri" w:cs="Calibri"/>
            <w:bCs/>
            <w:sz w:val="20"/>
            <w:szCs w:val="20"/>
            <w:lang w:val="fr-FR"/>
          </w:rPr>
          <w:tab/>
          <w:delText>Un soumissionnaire pourra rétracter, remplacer ou modifier sa soumission postérieurement à son dépôt en envoyant une notification écrite conforme à la clause 23</w:delText>
        </w:r>
        <w:r w:rsidR="00F955F0" w:rsidRPr="00C0646F" w:rsidDel="00442A10">
          <w:rPr>
            <w:rFonts w:ascii="Calibri" w:hAnsi="Calibri" w:cs="Calibri"/>
            <w:bCs/>
            <w:sz w:val="20"/>
            <w:szCs w:val="20"/>
            <w:lang w:val="fr-FR"/>
          </w:rPr>
          <w:delText>.1</w:delText>
        </w:r>
        <w:r w:rsidRPr="00C0646F" w:rsidDel="00442A10">
          <w:rPr>
            <w:rFonts w:ascii="Calibri" w:hAnsi="Calibri" w:cs="Calibri"/>
            <w:bCs/>
            <w:sz w:val="20"/>
            <w:szCs w:val="20"/>
            <w:lang w:val="fr-FR"/>
          </w:rPr>
          <w:delText xml:space="preserve"> et dûment signée par un représentant autorisé à cette fin, et devra joindre une copie de l’autorisation (ou une procuration). Le remplacement ou la modification de la soumission devra accompagner ladite notification écrite. Toutes les notifications devront avoir été reçues par le PNUD avant la date-limite de dépôt des soumissions, conformément à la clause 23</w:delText>
        </w:r>
        <w:r w:rsidR="00F955F0" w:rsidRPr="00C0646F" w:rsidDel="00442A10">
          <w:rPr>
            <w:rFonts w:ascii="Calibri" w:hAnsi="Calibri" w:cs="Calibri"/>
            <w:bCs/>
            <w:sz w:val="20"/>
            <w:szCs w:val="20"/>
            <w:lang w:val="fr-FR"/>
          </w:rPr>
          <w:delText>.1 de la RFP</w:delText>
        </w:r>
        <w:r w:rsidRPr="00C0646F" w:rsidDel="00442A10">
          <w:rPr>
            <w:rFonts w:ascii="Calibri" w:hAnsi="Calibri" w:cs="Calibri"/>
            <w:bCs/>
            <w:sz w:val="20"/>
            <w:szCs w:val="20"/>
            <w:lang w:val="fr-FR"/>
          </w:rPr>
          <w:delText xml:space="preserve"> (sachant toutefois que les notifications de rétractation ne nécessiteront aucune copie). Les enveloppes correspondantes devront être clairement revêtues de la mention « RETRACTATION », « REMPLACEMENT » ou « MODIFICATION ».</w:delText>
        </w:r>
      </w:del>
    </w:p>
    <w:p w14:paraId="0DB5E5F0" w14:textId="7FA4C33E" w:rsidR="00E31512" w:rsidRPr="00C0646F" w:rsidDel="00442A10" w:rsidRDefault="00E31512" w:rsidP="00E31512">
      <w:pPr>
        <w:pStyle w:val="ListParagraph"/>
        <w:tabs>
          <w:tab w:val="left" w:pos="0"/>
        </w:tabs>
        <w:spacing w:line="240" w:lineRule="auto"/>
        <w:ind w:left="1440" w:hanging="660"/>
        <w:jc w:val="both"/>
        <w:rPr>
          <w:del w:id="646" w:author="Marie Christa Ermite Joseph Fevry" w:date="2018-10-18T15:43:00Z"/>
          <w:rFonts w:ascii="Calibri" w:hAnsi="Calibri" w:cs="Calibri"/>
          <w:bCs/>
          <w:sz w:val="20"/>
          <w:szCs w:val="20"/>
          <w:lang w:val="fr-FR"/>
        </w:rPr>
      </w:pPr>
    </w:p>
    <w:p w14:paraId="1642D273" w14:textId="196F5B75" w:rsidR="00E31512" w:rsidRPr="00C0646F" w:rsidDel="00442A10" w:rsidRDefault="00E31512" w:rsidP="00E31512">
      <w:pPr>
        <w:pStyle w:val="ListParagraph"/>
        <w:tabs>
          <w:tab w:val="left" w:pos="0"/>
        </w:tabs>
        <w:spacing w:line="240" w:lineRule="auto"/>
        <w:ind w:left="1440" w:hanging="660"/>
        <w:jc w:val="both"/>
        <w:rPr>
          <w:del w:id="647" w:author="Marie Christa Ermite Joseph Fevry" w:date="2018-10-18T15:43:00Z"/>
          <w:rFonts w:ascii="Calibri" w:hAnsi="Calibri" w:cs="Calibri"/>
          <w:bCs/>
          <w:sz w:val="20"/>
          <w:szCs w:val="20"/>
          <w:lang w:val="fr-FR"/>
        </w:rPr>
      </w:pPr>
      <w:del w:id="648" w:author="Marie Christa Ermite Joseph Fevry" w:date="2018-10-18T15:43:00Z">
        <w:r w:rsidRPr="00C0646F" w:rsidDel="00442A10">
          <w:rPr>
            <w:rFonts w:ascii="Calibri" w:hAnsi="Calibri" w:cs="Calibri"/>
            <w:bCs/>
            <w:sz w:val="20"/>
            <w:szCs w:val="20"/>
            <w:lang w:val="fr-FR"/>
          </w:rPr>
          <w:delText>25.3</w:delText>
        </w:r>
        <w:r w:rsidRPr="00C0646F" w:rsidDel="00442A10">
          <w:rPr>
            <w:rFonts w:ascii="Calibri" w:hAnsi="Calibri" w:cs="Calibri"/>
            <w:bCs/>
            <w:sz w:val="20"/>
            <w:szCs w:val="20"/>
            <w:lang w:val="fr-FR"/>
          </w:rPr>
          <w:tab/>
          <w:delText>Les soumissions rétractées seront retournées non ouvertes aux soumissionnaires concernés.</w:delText>
        </w:r>
      </w:del>
    </w:p>
    <w:p w14:paraId="1C904A57" w14:textId="06B84369" w:rsidR="00E31512" w:rsidRPr="00C0646F" w:rsidDel="00442A10" w:rsidRDefault="00E31512" w:rsidP="00E31512">
      <w:pPr>
        <w:pStyle w:val="ListParagraph"/>
        <w:tabs>
          <w:tab w:val="left" w:pos="0"/>
        </w:tabs>
        <w:spacing w:line="240" w:lineRule="auto"/>
        <w:ind w:left="1440" w:hanging="660"/>
        <w:rPr>
          <w:del w:id="649" w:author="Marie Christa Ermite Joseph Fevry" w:date="2018-10-18T15:43:00Z"/>
          <w:rFonts w:ascii="Calibri" w:hAnsi="Calibri" w:cs="Calibri"/>
          <w:bCs/>
          <w:sz w:val="20"/>
          <w:szCs w:val="20"/>
          <w:lang w:val="fr-FR"/>
        </w:rPr>
      </w:pPr>
      <w:del w:id="650" w:author="Marie Christa Ermite Joseph Fevry" w:date="2018-10-18T15:43:00Z">
        <w:r w:rsidRPr="00C0646F" w:rsidDel="00442A10">
          <w:rPr>
            <w:rFonts w:ascii="Calibri" w:hAnsi="Calibri" w:cs="Calibri"/>
            <w:bCs/>
            <w:sz w:val="20"/>
            <w:szCs w:val="20"/>
            <w:lang w:val="fr-FR"/>
          </w:rPr>
          <w:delText xml:space="preserve"> </w:delText>
        </w:r>
      </w:del>
    </w:p>
    <w:p w14:paraId="6680A6CC" w14:textId="514800FE" w:rsidR="00E31512" w:rsidRPr="00C0646F" w:rsidDel="00442A10" w:rsidRDefault="00E31512" w:rsidP="00E31512">
      <w:pPr>
        <w:pStyle w:val="ListParagraph"/>
        <w:tabs>
          <w:tab w:val="left" w:pos="0"/>
        </w:tabs>
        <w:spacing w:line="240" w:lineRule="auto"/>
        <w:ind w:left="1440" w:hanging="660"/>
        <w:jc w:val="both"/>
        <w:rPr>
          <w:del w:id="651" w:author="Marie Christa Ermite Joseph Fevry" w:date="2018-10-18T15:43:00Z"/>
          <w:rFonts w:ascii="Calibri" w:hAnsi="Calibri" w:cs="Calibri"/>
          <w:bCs/>
          <w:sz w:val="20"/>
          <w:szCs w:val="20"/>
          <w:lang w:val="fr-FR"/>
        </w:rPr>
      </w:pPr>
      <w:del w:id="652" w:author="Marie Christa Ermite Joseph Fevry" w:date="2018-10-18T15:43:00Z">
        <w:r w:rsidRPr="00C0646F" w:rsidDel="00442A10">
          <w:rPr>
            <w:rFonts w:ascii="Calibri" w:hAnsi="Calibri" w:cs="Calibri"/>
            <w:bCs/>
            <w:sz w:val="20"/>
            <w:szCs w:val="20"/>
            <w:lang w:val="fr-FR"/>
          </w:rPr>
          <w:delText>25.4</w:delText>
        </w:r>
        <w:r w:rsidRPr="00C0646F" w:rsidDel="00442A10">
          <w:rPr>
            <w:rFonts w:ascii="Calibri" w:hAnsi="Calibri" w:cs="Calibri"/>
            <w:bCs/>
            <w:sz w:val="20"/>
            <w:szCs w:val="20"/>
            <w:lang w:val="fr-FR"/>
          </w:rPr>
          <w:tab/>
          <w:delText>Aucun soumissionnaire ne pourra rétracter, remplacer ou modifier sa soumission entre la date-limite de dépôt des soumissions et l’expiration de la durée de validité de sa soumission qu’il aura indiquée dans le formulaire de soumission, ou toute prorogation de ladite durée.</w:delText>
        </w:r>
      </w:del>
    </w:p>
    <w:p w14:paraId="708BCCFA" w14:textId="525AE1B8" w:rsidR="00E31512" w:rsidRPr="00C0646F" w:rsidDel="00442A10" w:rsidRDefault="00E31512" w:rsidP="00E31512">
      <w:pPr>
        <w:widowControl/>
        <w:overflowPunct/>
        <w:adjustRightInd/>
        <w:spacing w:line="276" w:lineRule="auto"/>
        <w:jc w:val="both"/>
        <w:rPr>
          <w:del w:id="653" w:author="Marie Christa Ermite Joseph Fevry" w:date="2018-10-18T15:43:00Z"/>
          <w:rFonts w:ascii="Calibri" w:hAnsi="Calibri" w:cs="Calibri"/>
          <w:b/>
          <w:kern w:val="0"/>
          <w:sz w:val="20"/>
          <w:szCs w:val="20"/>
          <w:u w:val="single"/>
          <w:lang w:val="fr-FR"/>
        </w:rPr>
      </w:pPr>
    </w:p>
    <w:p w14:paraId="3E43901A" w14:textId="03923AB2" w:rsidR="00E31512" w:rsidRPr="00C0646F" w:rsidDel="00442A10" w:rsidRDefault="00E31512" w:rsidP="00E31512">
      <w:pPr>
        <w:pStyle w:val="Section2-Heading1"/>
        <w:spacing w:after="0"/>
        <w:ind w:left="0" w:firstLine="0"/>
        <w:rPr>
          <w:del w:id="654" w:author="Marie Christa Ermite Joseph Fevry" w:date="2018-10-18T15:43:00Z"/>
          <w:rFonts w:ascii="Calibri" w:hAnsi="Calibri" w:cs="Calibri"/>
          <w:sz w:val="20"/>
          <w:szCs w:val="20"/>
          <w:u w:val="single"/>
          <w:lang w:val="fr-FR"/>
        </w:rPr>
      </w:pPr>
    </w:p>
    <w:p w14:paraId="40FC03E5" w14:textId="1480E20D" w:rsidR="00E31512" w:rsidRPr="00C0646F" w:rsidDel="00442A10" w:rsidRDefault="00E31512" w:rsidP="00B3375A">
      <w:pPr>
        <w:pStyle w:val="ListParagraph"/>
        <w:numPr>
          <w:ilvl w:val="0"/>
          <w:numId w:val="34"/>
        </w:numPr>
        <w:tabs>
          <w:tab w:val="left" w:pos="0"/>
        </w:tabs>
        <w:spacing w:line="240" w:lineRule="auto"/>
        <w:rPr>
          <w:del w:id="655" w:author="Marie Christa Ermite Joseph Fevry" w:date="2018-10-18T15:43:00Z"/>
          <w:rFonts w:ascii="Calibri" w:hAnsi="Calibri" w:cs="Calibri"/>
          <w:b/>
          <w:bCs/>
          <w:sz w:val="20"/>
          <w:szCs w:val="20"/>
          <w:lang w:val="fr-FR"/>
        </w:rPr>
      </w:pPr>
      <w:del w:id="656" w:author="Marie Christa Ermite Joseph Fevry" w:date="2018-10-18T15:43:00Z">
        <w:r w:rsidRPr="00C0646F" w:rsidDel="00442A10">
          <w:rPr>
            <w:rFonts w:ascii="Calibri" w:hAnsi="Calibri" w:cs="Calibri"/>
            <w:b/>
            <w:bCs/>
            <w:sz w:val="20"/>
            <w:szCs w:val="20"/>
            <w:lang w:val="fr-FR"/>
          </w:rPr>
          <w:delText>Ouverture des soumissions</w:delText>
        </w:r>
      </w:del>
    </w:p>
    <w:p w14:paraId="1F2E48DA" w14:textId="2F6CB855" w:rsidR="00E31512" w:rsidRPr="00C0646F" w:rsidDel="00442A10" w:rsidRDefault="00E31512" w:rsidP="00E31512">
      <w:pPr>
        <w:pStyle w:val="ListParagraph"/>
        <w:tabs>
          <w:tab w:val="left" w:pos="0"/>
        </w:tabs>
        <w:spacing w:line="240" w:lineRule="auto"/>
        <w:ind w:left="1440" w:hanging="720"/>
        <w:jc w:val="both"/>
        <w:rPr>
          <w:del w:id="657" w:author="Marie Christa Ermite Joseph Fevry" w:date="2018-10-18T15:43:00Z"/>
          <w:rFonts w:ascii="Calibri" w:hAnsi="Calibri" w:cs="Calibri"/>
          <w:bCs/>
          <w:sz w:val="20"/>
          <w:szCs w:val="20"/>
          <w:lang w:val="fr-FR"/>
        </w:rPr>
      </w:pPr>
    </w:p>
    <w:p w14:paraId="4DAD92CF" w14:textId="05E7E70C" w:rsidR="00E31512" w:rsidRPr="00C0646F" w:rsidDel="00442A10" w:rsidRDefault="00E31512" w:rsidP="00E31512">
      <w:pPr>
        <w:pStyle w:val="ListParagraph"/>
        <w:tabs>
          <w:tab w:val="left" w:pos="0"/>
        </w:tabs>
        <w:spacing w:line="240" w:lineRule="auto"/>
        <w:ind w:left="780"/>
        <w:jc w:val="both"/>
        <w:rPr>
          <w:del w:id="658" w:author="Marie Christa Ermite Joseph Fevry" w:date="2018-10-18T15:43:00Z"/>
          <w:rFonts w:ascii="Calibri" w:hAnsi="Calibri" w:cs="Calibri"/>
          <w:bCs/>
          <w:sz w:val="20"/>
          <w:szCs w:val="20"/>
          <w:lang w:val="fr-FR"/>
        </w:rPr>
      </w:pPr>
      <w:del w:id="659" w:author="Marie Christa Ermite Joseph Fevry" w:date="2018-10-18T15:43:00Z">
        <w:r w:rsidRPr="00C0646F" w:rsidDel="00442A10">
          <w:rPr>
            <w:rFonts w:ascii="Calibri" w:hAnsi="Calibri" w:cs="Calibri"/>
            <w:bCs/>
            <w:sz w:val="20"/>
            <w:szCs w:val="20"/>
            <w:lang w:val="fr-FR"/>
          </w:rPr>
          <w:delText xml:space="preserve">Le PNUD ouvrira les soumissions en présence d’un comité ad-hoc constitué par le PNUD et comprenant au moins deux (2) membres. Si un dépôt électronique est autorisé, la procédure particulière d’ouverture des soumissions électroniques sera définie dans la </w:delText>
        </w:r>
        <w:r w:rsidRPr="00C0646F" w:rsidDel="00442A10">
          <w:rPr>
            <w:rFonts w:ascii="Calibri" w:hAnsi="Calibri" w:cs="Calibri"/>
            <w:b/>
            <w:bCs/>
            <w:sz w:val="20"/>
            <w:szCs w:val="20"/>
            <w:lang w:val="fr-FR"/>
          </w:rPr>
          <w:delText>fiche technique</w:delText>
        </w:r>
        <w:r w:rsidRPr="00C0646F" w:rsidDel="00442A10">
          <w:rPr>
            <w:rFonts w:ascii="Calibri" w:hAnsi="Calibri" w:cs="Calibri"/>
            <w:bCs/>
            <w:sz w:val="20"/>
            <w:szCs w:val="20"/>
            <w:lang w:val="fr-FR"/>
          </w:rPr>
          <w:delText xml:space="preserve"> (FT, n° 23).</w:delText>
        </w:r>
      </w:del>
    </w:p>
    <w:p w14:paraId="16E5F135" w14:textId="2C976D02" w:rsidR="00E31512" w:rsidRPr="00C0646F" w:rsidDel="00442A10" w:rsidRDefault="00E31512" w:rsidP="00E31512">
      <w:pPr>
        <w:pStyle w:val="ListParagraph"/>
        <w:tabs>
          <w:tab w:val="left" w:pos="0"/>
        </w:tabs>
        <w:spacing w:line="240" w:lineRule="auto"/>
        <w:ind w:left="1080" w:hanging="360"/>
        <w:jc w:val="both"/>
        <w:rPr>
          <w:del w:id="660" w:author="Marie Christa Ermite Joseph Fevry" w:date="2018-10-18T15:43:00Z"/>
          <w:rFonts w:ascii="Calibri" w:hAnsi="Calibri" w:cs="Calibri"/>
          <w:bCs/>
          <w:sz w:val="20"/>
          <w:szCs w:val="20"/>
          <w:lang w:val="fr-FR"/>
        </w:rPr>
      </w:pPr>
    </w:p>
    <w:p w14:paraId="0E634836" w14:textId="76A097A8" w:rsidR="00E31512" w:rsidRPr="00C0646F" w:rsidDel="00442A10" w:rsidRDefault="00E31512" w:rsidP="00E31512">
      <w:pPr>
        <w:pStyle w:val="ListParagraph"/>
        <w:tabs>
          <w:tab w:val="left" w:pos="0"/>
        </w:tabs>
        <w:spacing w:line="240" w:lineRule="auto"/>
        <w:ind w:left="780"/>
        <w:jc w:val="both"/>
        <w:rPr>
          <w:del w:id="661" w:author="Marie Christa Ermite Joseph Fevry" w:date="2018-10-18T15:43:00Z"/>
          <w:rFonts w:ascii="Calibri" w:hAnsi="Calibri" w:cs="Calibri"/>
          <w:bCs/>
          <w:sz w:val="20"/>
          <w:szCs w:val="20"/>
          <w:lang w:val="fr-FR"/>
        </w:rPr>
      </w:pPr>
      <w:del w:id="662" w:author="Marie Christa Ermite Joseph Fevry" w:date="2018-10-18T15:43:00Z">
        <w:r w:rsidRPr="00C0646F" w:rsidDel="00442A10">
          <w:rPr>
            <w:rFonts w:ascii="Calibri" w:hAnsi="Calibri" w:cs="Calibri"/>
            <w:bCs/>
            <w:sz w:val="20"/>
            <w:szCs w:val="20"/>
            <w:lang w:val="fr-FR"/>
          </w:rPr>
          <w:delText>Les noms des soumissionnaires, les modifications, les rétractations, l’état des mentions/de la fermeture des enveloppes, le nombre de dossiers/fichiers et tout autre détail que le PNUD jugera utile seront annoncés à l’ouverture. Aucune soumission ne sera rejetée au stade de l’ouverture, sous réserve des soumissions tardives qui seront retournées non ouvertes aux soumissionnaires concernés.</w:delText>
        </w:r>
      </w:del>
    </w:p>
    <w:p w14:paraId="7EA04AB4" w14:textId="07F21BA1" w:rsidR="009F526B" w:rsidRPr="00C0646F" w:rsidDel="00442A10" w:rsidRDefault="009F526B" w:rsidP="00E31512">
      <w:pPr>
        <w:ind w:left="1440" w:hanging="720"/>
        <w:jc w:val="both"/>
        <w:rPr>
          <w:del w:id="663" w:author="Marie Christa Ermite Joseph Fevry" w:date="2018-10-18T15:43:00Z"/>
          <w:rFonts w:ascii="Calibri" w:hAnsi="Calibri" w:cs="Calibri"/>
          <w:sz w:val="20"/>
          <w:szCs w:val="20"/>
          <w:lang w:val="fr-FR"/>
        </w:rPr>
      </w:pPr>
    </w:p>
    <w:p w14:paraId="5976BEE5" w14:textId="0C5B4CE4" w:rsidR="00E31512" w:rsidRPr="00C0646F" w:rsidDel="00442A10" w:rsidRDefault="00E31512" w:rsidP="00B3375A">
      <w:pPr>
        <w:pStyle w:val="ListParagraph"/>
        <w:numPr>
          <w:ilvl w:val="0"/>
          <w:numId w:val="34"/>
        </w:numPr>
        <w:tabs>
          <w:tab w:val="left" w:pos="0"/>
        </w:tabs>
        <w:spacing w:line="240" w:lineRule="auto"/>
        <w:rPr>
          <w:del w:id="664" w:author="Marie Christa Ermite Joseph Fevry" w:date="2018-10-18T15:43:00Z"/>
          <w:rFonts w:ascii="Calibri" w:hAnsi="Calibri" w:cs="Calibri"/>
          <w:b/>
          <w:bCs/>
          <w:sz w:val="20"/>
          <w:szCs w:val="20"/>
          <w:lang w:val="fr-FR"/>
        </w:rPr>
      </w:pPr>
      <w:del w:id="665" w:author="Marie Christa Ermite Joseph Fevry" w:date="2018-10-18T15:43:00Z">
        <w:r w:rsidRPr="00C0646F" w:rsidDel="00442A10">
          <w:rPr>
            <w:rFonts w:ascii="Calibri" w:hAnsi="Calibri" w:cs="Calibri"/>
            <w:b/>
            <w:bCs/>
            <w:sz w:val="20"/>
            <w:szCs w:val="20"/>
            <w:lang w:val="fr-FR"/>
          </w:rPr>
          <w:delText>Confidentialité</w:delText>
        </w:r>
      </w:del>
    </w:p>
    <w:p w14:paraId="3B864915" w14:textId="25A18CE3" w:rsidR="00E31512" w:rsidRPr="00C0646F" w:rsidDel="00442A10" w:rsidRDefault="00E31512" w:rsidP="00E31512">
      <w:pPr>
        <w:pStyle w:val="ListParagraph"/>
        <w:tabs>
          <w:tab w:val="left" w:pos="0"/>
        </w:tabs>
        <w:spacing w:line="240" w:lineRule="auto"/>
        <w:ind w:left="1440" w:hanging="720"/>
        <w:jc w:val="both"/>
        <w:rPr>
          <w:del w:id="666" w:author="Marie Christa Ermite Joseph Fevry" w:date="2018-10-18T15:43:00Z"/>
          <w:rFonts w:ascii="Calibri" w:hAnsi="Calibri" w:cs="Calibri"/>
          <w:bCs/>
          <w:sz w:val="20"/>
          <w:szCs w:val="20"/>
          <w:lang w:val="fr-FR"/>
        </w:rPr>
      </w:pPr>
    </w:p>
    <w:p w14:paraId="29AE8811" w14:textId="62194168" w:rsidR="00E31512" w:rsidRPr="00C0646F" w:rsidDel="00442A10" w:rsidRDefault="00E31512" w:rsidP="00E31512">
      <w:pPr>
        <w:pStyle w:val="ListParagraph"/>
        <w:tabs>
          <w:tab w:val="left" w:pos="0"/>
        </w:tabs>
        <w:spacing w:line="240" w:lineRule="auto"/>
        <w:ind w:left="780"/>
        <w:jc w:val="both"/>
        <w:rPr>
          <w:del w:id="667" w:author="Marie Christa Ermite Joseph Fevry" w:date="2018-10-18T15:43:00Z"/>
          <w:rFonts w:ascii="Calibri" w:hAnsi="Calibri" w:cs="Calibri"/>
          <w:bCs/>
          <w:sz w:val="20"/>
          <w:szCs w:val="20"/>
          <w:lang w:val="fr-FR"/>
        </w:rPr>
      </w:pPr>
      <w:del w:id="668" w:author="Marie Christa Ermite Joseph Fevry" w:date="2018-10-18T15:43:00Z">
        <w:r w:rsidRPr="00C0646F" w:rsidDel="00442A10">
          <w:rPr>
            <w:rFonts w:ascii="Calibri" w:hAnsi="Calibri" w:cs="Calibri"/>
            <w:bCs/>
            <w:sz w:val="20"/>
            <w:szCs w:val="20"/>
            <w:lang w:val="fr-FR"/>
          </w:rPr>
          <w:delText>Les informations concernant l’examen, l’évaluation et la comparaison des soumissions, ainsi que la recommandation d’attribution du contrat ne seront pas divulguées aux soumissionnaires ou à d’autres personnes non officiellement concernées par une telle procédure, même après publication de l’attribution du contrat.</w:delText>
        </w:r>
      </w:del>
    </w:p>
    <w:p w14:paraId="27A6BB0F" w14:textId="7DEF2DE3" w:rsidR="00E31512" w:rsidRPr="00C0646F" w:rsidDel="00442A10" w:rsidRDefault="00E31512" w:rsidP="00E31512">
      <w:pPr>
        <w:pStyle w:val="ListParagraph"/>
        <w:tabs>
          <w:tab w:val="left" w:pos="0"/>
        </w:tabs>
        <w:spacing w:line="240" w:lineRule="auto"/>
        <w:ind w:left="1080" w:hanging="720"/>
        <w:jc w:val="both"/>
        <w:rPr>
          <w:del w:id="669" w:author="Marie Christa Ermite Joseph Fevry" w:date="2018-10-18T15:43:00Z"/>
          <w:rFonts w:ascii="Calibri" w:hAnsi="Calibri" w:cs="Calibri"/>
          <w:bCs/>
          <w:sz w:val="20"/>
          <w:szCs w:val="20"/>
          <w:lang w:val="fr-FR"/>
        </w:rPr>
      </w:pPr>
    </w:p>
    <w:p w14:paraId="426301D8" w14:textId="21228C7A" w:rsidR="00E31512" w:rsidRPr="00C0646F" w:rsidDel="00442A10" w:rsidRDefault="00E31512" w:rsidP="00E31512">
      <w:pPr>
        <w:pStyle w:val="ListParagraph"/>
        <w:tabs>
          <w:tab w:val="left" w:pos="0"/>
        </w:tabs>
        <w:spacing w:line="240" w:lineRule="auto"/>
        <w:ind w:left="780"/>
        <w:jc w:val="both"/>
        <w:rPr>
          <w:del w:id="670" w:author="Marie Christa Ermite Joseph Fevry" w:date="2018-10-18T15:43:00Z"/>
          <w:rFonts w:ascii="Calibri" w:hAnsi="Calibri" w:cs="Calibri"/>
          <w:bCs/>
          <w:sz w:val="20"/>
          <w:szCs w:val="20"/>
          <w:lang w:val="fr-FR"/>
        </w:rPr>
      </w:pPr>
      <w:del w:id="671" w:author="Marie Christa Ermite Joseph Fevry" w:date="2018-10-18T15:43:00Z">
        <w:r w:rsidRPr="00C0646F" w:rsidDel="00442A10">
          <w:rPr>
            <w:rFonts w:ascii="Calibri" w:hAnsi="Calibri" w:cs="Calibri"/>
            <w:sz w:val="20"/>
            <w:szCs w:val="20"/>
            <w:lang w:val="fr-FR"/>
          </w:rPr>
          <w:delText>Tout effort d’un soumissionnaire visant à influencer le PNUD dans le cadre de l’examen, de l’évaluation et de la comparaison des soumissions ou des décisions d’attribution du contrat pourra entraîner le rejet de sa soumission, sur décision du PNUD.</w:delText>
        </w:r>
      </w:del>
    </w:p>
    <w:p w14:paraId="6B4A9BAD" w14:textId="4573F146" w:rsidR="00E31512" w:rsidRPr="00C0646F" w:rsidDel="00442A10" w:rsidRDefault="00E31512" w:rsidP="00E31512">
      <w:pPr>
        <w:pStyle w:val="ListParagraph"/>
        <w:spacing w:line="240" w:lineRule="auto"/>
        <w:ind w:left="1080" w:hanging="360"/>
        <w:rPr>
          <w:del w:id="672" w:author="Marie Christa Ermite Joseph Fevry" w:date="2018-10-18T15:43:00Z"/>
          <w:rFonts w:ascii="Calibri" w:hAnsi="Calibri" w:cs="Calibri"/>
          <w:bCs/>
          <w:sz w:val="20"/>
          <w:szCs w:val="20"/>
          <w:lang w:val="fr-FR"/>
        </w:rPr>
      </w:pPr>
    </w:p>
    <w:p w14:paraId="28431E61" w14:textId="3CD899B4" w:rsidR="00E31512" w:rsidRPr="00C0646F" w:rsidDel="00442A10" w:rsidRDefault="00E31512" w:rsidP="00E31512">
      <w:pPr>
        <w:pStyle w:val="ListParagraph"/>
        <w:tabs>
          <w:tab w:val="left" w:pos="0"/>
        </w:tabs>
        <w:spacing w:line="240" w:lineRule="auto"/>
        <w:ind w:left="780"/>
        <w:jc w:val="both"/>
        <w:rPr>
          <w:del w:id="673" w:author="Marie Christa Ermite Joseph Fevry" w:date="2018-10-18T15:43:00Z"/>
          <w:rFonts w:ascii="Calibri" w:hAnsi="Calibri" w:cs="Calibri"/>
          <w:bCs/>
          <w:sz w:val="20"/>
          <w:szCs w:val="20"/>
          <w:lang w:val="fr-FR"/>
        </w:rPr>
      </w:pPr>
      <w:del w:id="674" w:author="Marie Christa Ermite Joseph Fevry" w:date="2018-10-18T15:43:00Z">
        <w:r w:rsidRPr="00C0646F" w:rsidDel="00442A10">
          <w:rPr>
            <w:rFonts w:ascii="Calibri" w:hAnsi="Calibri" w:cs="Calibri"/>
            <w:bCs/>
            <w:sz w:val="20"/>
            <w:szCs w:val="20"/>
            <w:lang w:val="fr-FR"/>
          </w:rPr>
          <w:delText>Si un soumissionnaire n’est pas retenu, il pourra demander à se réunir avec le PNUD pour procéder à une analyse. Une telle analyse a pour objet d’évoquer les atouts et les faiblesses de la soumission du soumissionnaire afin de l’aider à améliorer la soumission présentée au PNUD. Le contenu d’autres soumissions et leur comparaison à la soumission du soumissionnaire ne seront pas évoqués.</w:delText>
        </w:r>
      </w:del>
    </w:p>
    <w:p w14:paraId="31F143AF" w14:textId="5C8D690E" w:rsidR="00E31512" w:rsidRPr="00C0646F" w:rsidDel="00442A10" w:rsidRDefault="00E31512" w:rsidP="00E31512">
      <w:pPr>
        <w:ind w:left="774" w:hanging="774"/>
        <w:jc w:val="both"/>
        <w:rPr>
          <w:del w:id="675" w:author="Marie Christa Ermite Joseph Fevry" w:date="2018-10-18T15:43:00Z"/>
          <w:rFonts w:ascii="Calibri" w:hAnsi="Calibri" w:cs="Calibri"/>
          <w:sz w:val="20"/>
          <w:szCs w:val="20"/>
          <w:lang w:val="fr-FR"/>
        </w:rPr>
      </w:pPr>
    </w:p>
    <w:p w14:paraId="0FBE5F41" w14:textId="38041B26" w:rsidR="00E31512" w:rsidRPr="00C0646F" w:rsidDel="00442A10" w:rsidRDefault="00E31512" w:rsidP="00E31512">
      <w:pPr>
        <w:ind w:left="774" w:hanging="774"/>
        <w:jc w:val="both"/>
        <w:rPr>
          <w:del w:id="676" w:author="Marie Christa Ermite Joseph Fevry" w:date="2018-10-18T15:43:00Z"/>
          <w:rFonts w:ascii="Calibri" w:hAnsi="Calibri" w:cs="Calibri"/>
          <w:sz w:val="20"/>
          <w:szCs w:val="20"/>
          <w:lang w:val="fr-FR"/>
        </w:rPr>
      </w:pPr>
    </w:p>
    <w:p w14:paraId="1558E974" w14:textId="575C1841" w:rsidR="00E31512" w:rsidRPr="00C0646F" w:rsidDel="00442A10" w:rsidRDefault="00E31512" w:rsidP="00E31512">
      <w:pPr>
        <w:ind w:left="360" w:hanging="360"/>
        <w:rPr>
          <w:del w:id="677" w:author="Marie Christa Ermite Joseph Fevry" w:date="2018-10-18T15:43:00Z"/>
          <w:rFonts w:ascii="Calibri" w:hAnsi="Calibri" w:cs="Calibri"/>
          <w:b/>
          <w:bCs/>
          <w:sz w:val="20"/>
          <w:szCs w:val="20"/>
          <w:lang w:val="fr-FR"/>
        </w:rPr>
      </w:pPr>
      <w:del w:id="678" w:author="Marie Christa Ermite Joseph Fevry" w:date="2018-10-18T15:43:00Z">
        <w:r w:rsidRPr="00C0646F" w:rsidDel="00442A10">
          <w:rPr>
            <w:rFonts w:ascii="Calibri" w:hAnsi="Calibri" w:cs="Calibri"/>
            <w:b/>
            <w:bCs/>
            <w:sz w:val="20"/>
            <w:szCs w:val="20"/>
            <w:lang w:val="fr-FR"/>
          </w:rPr>
          <w:delText>E. EVALUATION DES SOUMISSIONS</w:delText>
        </w:r>
      </w:del>
    </w:p>
    <w:p w14:paraId="25B5B974" w14:textId="53FB6465" w:rsidR="009F526B" w:rsidRPr="00C0646F" w:rsidDel="00442A10" w:rsidRDefault="009F526B" w:rsidP="00E31512">
      <w:pPr>
        <w:pStyle w:val="ListParagraph"/>
        <w:spacing w:line="240" w:lineRule="auto"/>
        <w:rPr>
          <w:del w:id="679" w:author="Marie Christa Ermite Joseph Fevry" w:date="2018-10-18T15:43:00Z"/>
          <w:rFonts w:ascii="Calibri" w:hAnsi="Calibri" w:cs="Calibri"/>
          <w:sz w:val="20"/>
          <w:szCs w:val="20"/>
          <w:u w:val="single"/>
          <w:lang w:val="fr-FR"/>
        </w:rPr>
      </w:pPr>
    </w:p>
    <w:p w14:paraId="29FB7176" w14:textId="403CCAD7" w:rsidR="00E31512" w:rsidRPr="00C0646F" w:rsidDel="00442A10" w:rsidRDefault="00E31512" w:rsidP="00B3375A">
      <w:pPr>
        <w:pStyle w:val="ListParagraph"/>
        <w:numPr>
          <w:ilvl w:val="0"/>
          <w:numId w:val="34"/>
        </w:numPr>
        <w:spacing w:line="240" w:lineRule="auto"/>
        <w:rPr>
          <w:del w:id="680" w:author="Marie Christa Ermite Joseph Fevry" w:date="2018-10-18T15:43:00Z"/>
          <w:rFonts w:ascii="Calibri" w:hAnsi="Calibri" w:cs="Calibri"/>
          <w:b/>
          <w:bCs/>
          <w:sz w:val="20"/>
          <w:szCs w:val="20"/>
          <w:lang w:val="fr-FR"/>
        </w:rPr>
      </w:pPr>
      <w:del w:id="681" w:author="Marie Christa Ermite Joseph Fevry" w:date="2018-10-18T15:43:00Z">
        <w:r w:rsidRPr="00C0646F" w:rsidDel="00442A10">
          <w:rPr>
            <w:rFonts w:ascii="Calibri" w:hAnsi="Calibri" w:cs="Calibri"/>
            <w:b/>
            <w:bCs/>
            <w:sz w:val="20"/>
            <w:szCs w:val="20"/>
            <w:lang w:val="fr-FR"/>
          </w:rPr>
          <w:delText>Examen préliminaire des soumissions</w:delText>
        </w:r>
      </w:del>
    </w:p>
    <w:p w14:paraId="2E3C7B42" w14:textId="773E5E5D" w:rsidR="00E31512" w:rsidRPr="00C0646F" w:rsidDel="00442A10" w:rsidRDefault="00E31512" w:rsidP="00E31512">
      <w:pPr>
        <w:ind w:left="450"/>
        <w:jc w:val="both"/>
        <w:rPr>
          <w:del w:id="682" w:author="Marie Christa Ermite Joseph Fevry" w:date="2018-10-18T15:43:00Z"/>
          <w:rFonts w:ascii="Calibri" w:hAnsi="Calibri" w:cs="Calibri"/>
          <w:sz w:val="20"/>
          <w:szCs w:val="20"/>
          <w:lang w:val="fr-FR"/>
        </w:rPr>
      </w:pPr>
    </w:p>
    <w:p w14:paraId="61516013" w14:textId="29D1DEC8" w:rsidR="00E31512" w:rsidRPr="00C0646F" w:rsidDel="00442A10" w:rsidRDefault="00E31512" w:rsidP="00E31512">
      <w:pPr>
        <w:ind w:left="720"/>
        <w:jc w:val="both"/>
        <w:rPr>
          <w:del w:id="683" w:author="Marie Christa Ermite Joseph Fevry" w:date="2018-10-18T15:43:00Z"/>
          <w:rFonts w:ascii="Calibri" w:hAnsi="Calibri" w:cs="Calibri"/>
          <w:sz w:val="20"/>
          <w:szCs w:val="20"/>
          <w:lang w:val="fr-FR"/>
        </w:rPr>
      </w:pPr>
      <w:del w:id="684" w:author="Marie Christa Ermite Joseph Fevry" w:date="2018-10-18T15:43:00Z">
        <w:r w:rsidRPr="00C0646F" w:rsidDel="00442A10">
          <w:rPr>
            <w:rFonts w:ascii="Calibri" w:hAnsi="Calibri" w:cs="Calibri"/>
            <w:sz w:val="20"/>
            <w:szCs w:val="20"/>
            <w:lang w:val="fr-FR"/>
          </w:rPr>
          <w:delText>Le PNUD examinera les soumissions afin de déterminer si elles sont complètes au regard des documents minimums requis, si les documents ont été dûment signés, si les soumissionnaires figurent ou non sur la liste des terroristes et des personnes qui financent le terrorisme du comité 1267/1989 du Conseil de sécurité de l’ONU et sur la liste des fournisseurs suspendus ou radiés du PNUD, et si les soumissions sont en ordre d’une manière générale, parmi d’autres indicateurs susceptibles d’être utilisés à ce stade. Le PNUD pourra rejeter toute soumission à ce stade.</w:delText>
        </w:r>
      </w:del>
    </w:p>
    <w:p w14:paraId="6A638772" w14:textId="42015A4B" w:rsidR="009F526B" w:rsidRPr="00C0646F" w:rsidDel="00442A10" w:rsidRDefault="009F526B" w:rsidP="00E31512">
      <w:pPr>
        <w:tabs>
          <w:tab w:val="left" w:pos="0"/>
        </w:tabs>
        <w:ind w:left="1260" w:hanging="540"/>
        <w:jc w:val="both"/>
        <w:rPr>
          <w:del w:id="685" w:author="Marie Christa Ermite Joseph Fevry" w:date="2018-10-18T15:43:00Z"/>
          <w:rFonts w:ascii="Calibri" w:hAnsi="Calibri" w:cs="Calibri"/>
          <w:sz w:val="20"/>
          <w:szCs w:val="20"/>
          <w:lang w:val="fr-FR"/>
        </w:rPr>
      </w:pPr>
    </w:p>
    <w:p w14:paraId="6645F88F" w14:textId="7D41891F" w:rsidR="00E31512" w:rsidRPr="00C0646F" w:rsidDel="00442A10" w:rsidRDefault="00E31512" w:rsidP="00B3375A">
      <w:pPr>
        <w:pStyle w:val="ListParagraph"/>
        <w:numPr>
          <w:ilvl w:val="0"/>
          <w:numId w:val="34"/>
        </w:numPr>
        <w:tabs>
          <w:tab w:val="left" w:pos="0"/>
        </w:tabs>
        <w:spacing w:line="240" w:lineRule="auto"/>
        <w:rPr>
          <w:del w:id="686" w:author="Marie Christa Ermite Joseph Fevry" w:date="2018-10-18T15:43:00Z"/>
          <w:rFonts w:ascii="Calibri" w:hAnsi="Calibri" w:cs="Calibri"/>
          <w:b/>
          <w:bCs/>
          <w:sz w:val="20"/>
          <w:szCs w:val="20"/>
          <w:lang w:val="fr-FR"/>
        </w:rPr>
      </w:pPr>
      <w:del w:id="687" w:author="Marie Christa Ermite Joseph Fevry" w:date="2018-10-18T15:43:00Z">
        <w:r w:rsidRPr="00C0646F" w:rsidDel="00442A10">
          <w:rPr>
            <w:rFonts w:ascii="Calibri" w:hAnsi="Calibri" w:cs="Calibri"/>
            <w:b/>
            <w:bCs/>
            <w:sz w:val="20"/>
            <w:szCs w:val="20"/>
            <w:lang w:val="fr-FR"/>
          </w:rPr>
          <w:delText>Evaluation des soumissions</w:delText>
        </w:r>
      </w:del>
    </w:p>
    <w:p w14:paraId="255D6137" w14:textId="56366046" w:rsidR="00E31512" w:rsidRPr="00C0646F" w:rsidDel="00442A10" w:rsidRDefault="00E31512" w:rsidP="00E31512">
      <w:pPr>
        <w:pStyle w:val="ListParagraph"/>
        <w:spacing w:line="240" w:lineRule="auto"/>
        <w:ind w:left="1080" w:hanging="450"/>
        <w:rPr>
          <w:del w:id="688" w:author="Marie Christa Ermite Joseph Fevry" w:date="2018-10-18T15:43:00Z"/>
          <w:rFonts w:ascii="Calibri" w:hAnsi="Calibri" w:cs="Calibri"/>
          <w:bCs/>
          <w:sz w:val="20"/>
          <w:szCs w:val="20"/>
          <w:lang w:val="fr-FR"/>
        </w:rPr>
      </w:pPr>
    </w:p>
    <w:p w14:paraId="0A67379A" w14:textId="5F8B9E0C" w:rsidR="00E31512" w:rsidRPr="00C0646F" w:rsidDel="00442A10" w:rsidRDefault="00E31512" w:rsidP="00B3375A">
      <w:pPr>
        <w:pStyle w:val="ListParagraph"/>
        <w:numPr>
          <w:ilvl w:val="1"/>
          <w:numId w:val="40"/>
        </w:numPr>
        <w:spacing w:line="240" w:lineRule="auto"/>
        <w:ind w:left="990"/>
        <w:jc w:val="both"/>
        <w:rPr>
          <w:del w:id="689" w:author="Marie Christa Ermite Joseph Fevry" w:date="2018-10-18T15:43:00Z"/>
          <w:rFonts w:ascii="Calibri" w:hAnsi="Calibri" w:cs="Calibri"/>
          <w:bCs/>
          <w:sz w:val="20"/>
          <w:szCs w:val="20"/>
          <w:lang w:val="fr-FR"/>
        </w:rPr>
      </w:pPr>
      <w:del w:id="690" w:author="Marie Christa Ermite Joseph Fevry" w:date="2018-10-18T15:43:00Z">
        <w:r w:rsidRPr="00C0646F" w:rsidDel="00442A10">
          <w:rPr>
            <w:rFonts w:ascii="Calibri" w:hAnsi="Calibri" w:cs="Calibri"/>
            <w:bCs/>
            <w:sz w:val="20"/>
            <w:szCs w:val="20"/>
            <w:lang w:val="fr-FR"/>
          </w:rPr>
          <w:delText>Le PNUD examinera les soumissions afin de s’assurer que l’ensemble des dispositions des conditions générales et des conditions particulières du PNUD auront été acceptées par les soumissionnaires, sans dérogation ou réserve.</w:delText>
        </w:r>
      </w:del>
    </w:p>
    <w:p w14:paraId="34CCC066" w14:textId="0A3B1664" w:rsidR="00E31512" w:rsidRPr="00C0646F" w:rsidDel="00442A10" w:rsidRDefault="00E31512" w:rsidP="00E31512">
      <w:pPr>
        <w:pStyle w:val="ListParagraph"/>
        <w:spacing w:line="240" w:lineRule="auto"/>
        <w:ind w:left="1080" w:hanging="450"/>
        <w:jc w:val="both"/>
        <w:rPr>
          <w:del w:id="691" w:author="Marie Christa Ermite Joseph Fevry" w:date="2018-10-18T15:43:00Z"/>
          <w:rFonts w:ascii="Calibri" w:hAnsi="Calibri" w:cs="Calibri"/>
          <w:bCs/>
          <w:sz w:val="20"/>
          <w:szCs w:val="20"/>
          <w:lang w:val="fr-FR"/>
        </w:rPr>
      </w:pPr>
    </w:p>
    <w:p w14:paraId="2DFDDE66" w14:textId="2690CFC5" w:rsidR="00E31512" w:rsidRPr="00C0646F" w:rsidDel="00442A10" w:rsidRDefault="00E31512" w:rsidP="00B3375A">
      <w:pPr>
        <w:pStyle w:val="ListParagraph"/>
        <w:numPr>
          <w:ilvl w:val="1"/>
          <w:numId w:val="40"/>
        </w:numPr>
        <w:spacing w:line="240" w:lineRule="auto"/>
        <w:ind w:left="990"/>
        <w:jc w:val="both"/>
        <w:rPr>
          <w:del w:id="692" w:author="Marie Christa Ermite Joseph Fevry" w:date="2018-10-18T15:43:00Z"/>
          <w:rFonts w:ascii="Calibri" w:hAnsi="Calibri" w:cs="Calibri"/>
          <w:bCs/>
          <w:sz w:val="20"/>
          <w:szCs w:val="20"/>
          <w:lang w:val="fr-FR"/>
        </w:rPr>
      </w:pPr>
      <w:del w:id="693" w:author="Marie Christa Ermite Joseph Fevry" w:date="2018-10-18T15:43:00Z">
        <w:r w:rsidRPr="00C0646F" w:rsidDel="00442A10">
          <w:rPr>
            <w:rFonts w:ascii="Calibri" w:hAnsi="Calibri" w:cs="Calibri"/>
            <w:sz w:val="20"/>
            <w:szCs w:val="20"/>
            <w:lang w:val="fr-FR"/>
          </w:rPr>
          <w:delText xml:space="preserve">L’équipe d’évaluation examinera et évaluera les soumissions </w:delText>
        </w:r>
        <w:r w:rsidR="00CF3676" w:rsidRPr="00C0646F" w:rsidDel="00442A10">
          <w:rPr>
            <w:rFonts w:ascii="Calibri" w:hAnsi="Calibri" w:cs="Calibri"/>
            <w:sz w:val="20"/>
            <w:szCs w:val="20"/>
            <w:lang w:val="fr-FR"/>
          </w:rPr>
          <w:delText xml:space="preserve">techniques </w:delText>
        </w:r>
        <w:r w:rsidRPr="00C0646F" w:rsidDel="00442A10">
          <w:rPr>
            <w:rFonts w:ascii="Calibri" w:hAnsi="Calibri" w:cs="Calibri"/>
            <w:sz w:val="20"/>
            <w:szCs w:val="20"/>
            <w:lang w:val="fr-FR"/>
          </w:rPr>
          <w:delText>au regard de leur conformité au</w:delText>
        </w:r>
        <w:r w:rsidR="00DA5752" w:rsidRPr="00C0646F" w:rsidDel="00442A10">
          <w:rPr>
            <w:rFonts w:ascii="Calibri" w:hAnsi="Calibri" w:cs="Calibri"/>
            <w:sz w:val="20"/>
            <w:szCs w:val="20"/>
            <w:lang w:val="fr-FR"/>
          </w:rPr>
          <w:delText xml:space="preserve">x termes de référence </w:delText>
        </w:r>
        <w:r w:rsidRPr="00C0646F" w:rsidDel="00442A10">
          <w:rPr>
            <w:rFonts w:ascii="Calibri" w:hAnsi="Calibri" w:cs="Calibri"/>
            <w:sz w:val="20"/>
            <w:szCs w:val="20"/>
            <w:lang w:val="fr-FR"/>
          </w:rPr>
          <w:delText xml:space="preserve">et à d’autres documents fournis, en faisant application </w:delText>
        </w:r>
        <w:r w:rsidR="00851AF9" w:rsidRPr="00C0646F" w:rsidDel="00442A10">
          <w:rPr>
            <w:rFonts w:ascii="Calibri" w:hAnsi="Calibri" w:cs="Calibri"/>
            <w:sz w:val="20"/>
            <w:szCs w:val="20"/>
            <w:lang w:val="fr-FR"/>
          </w:rPr>
          <w:delText xml:space="preserve">des critères d’évaluation, des sous-critères et du système de points </w:delText>
        </w:r>
        <w:r w:rsidRPr="00C0646F" w:rsidDel="00442A10">
          <w:rPr>
            <w:rFonts w:ascii="Calibri" w:hAnsi="Calibri" w:cs="Calibri"/>
            <w:sz w:val="20"/>
            <w:szCs w:val="20"/>
            <w:lang w:val="fr-FR"/>
          </w:rPr>
          <w:delText>indiqué</w:delText>
        </w:r>
        <w:r w:rsidR="00851AF9" w:rsidRPr="00C0646F" w:rsidDel="00442A10">
          <w:rPr>
            <w:rFonts w:ascii="Calibri" w:hAnsi="Calibri" w:cs="Calibri"/>
            <w:sz w:val="20"/>
            <w:szCs w:val="20"/>
            <w:lang w:val="fr-FR"/>
          </w:rPr>
          <w:delText>s</w:delText>
        </w:r>
        <w:r w:rsidRPr="00C0646F" w:rsidDel="00442A10">
          <w:rPr>
            <w:rFonts w:ascii="Calibri" w:hAnsi="Calibri" w:cs="Calibri"/>
            <w:sz w:val="20"/>
            <w:szCs w:val="20"/>
            <w:lang w:val="fr-FR"/>
          </w:rPr>
          <w:delText xml:space="preserve"> dans la </w:delText>
        </w:r>
        <w:r w:rsidRPr="00C0646F" w:rsidDel="00442A10">
          <w:rPr>
            <w:rFonts w:ascii="Calibri" w:hAnsi="Calibri" w:cs="Calibri"/>
            <w:b/>
            <w:sz w:val="20"/>
            <w:szCs w:val="20"/>
            <w:lang w:val="fr-FR"/>
          </w:rPr>
          <w:delText>fiche technique</w:delText>
        </w:r>
        <w:r w:rsidRPr="00C0646F" w:rsidDel="00442A10">
          <w:rPr>
            <w:rFonts w:ascii="Calibri" w:hAnsi="Calibri" w:cs="Calibri"/>
            <w:sz w:val="20"/>
            <w:szCs w:val="20"/>
            <w:lang w:val="fr-FR"/>
          </w:rPr>
          <w:delText xml:space="preserve"> (FT, n° </w:delText>
        </w:r>
        <w:r w:rsidR="00851AF9" w:rsidRPr="00C0646F" w:rsidDel="00442A10">
          <w:rPr>
            <w:rFonts w:ascii="Calibri" w:hAnsi="Calibri" w:cs="Calibri"/>
            <w:sz w:val="20"/>
            <w:szCs w:val="20"/>
            <w:lang w:val="fr-FR"/>
          </w:rPr>
          <w:delText>32</w:delText>
        </w:r>
        <w:r w:rsidRPr="00C0646F" w:rsidDel="00442A10">
          <w:rPr>
            <w:rFonts w:ascii="Calibri" w:hAnsi="Calibri" w:cs="Calibri"/>
            <w:sz w:val="20"/>
            <w:szCs w:val="20"/>
            <w:lang w:val="fr-FR"/>
          </w:rPr>
          <w:delText>).</w:delText>
        </w:r>
        <w:r w:rsidR="009434B3" w:rsidRPr="00C0646F" w:rsidDel="00442A10">
          <w:rPr>
            <w:rFonts w:ascii="Calibri" w:hAnsi="Calibri" w:cs="Calibri"/>
            <w:sz w:val="20"/>
            <w:szCs w:val="20"/>
            <w:lang w:val="fr-FR"/>
          </w:rPr>
          <w:delText xml:space="preserve"> Chaque soumission conforme recevra un</w:delText>
        </w:r>
        <w:r w:rsidR="00AD0459" w:rsidRPr="00C0646F" w:rsidDel="00442A10">
          <w:rPr>
            <w:rFonts w:ascii="Calibri" w:hAnsi="Calibri" w:cs="Calibri"/>
            <w:sz w:val="20"/>
            <w:szCs w:val="20"/>
            <w:lang w:val="fr-FR"/>
          </w:rPr>
          <w:delText xml:space="preserve">e note </w:delText>
        </w:r>
        <w:r w:rsidR="009434B3" w:rsidRPr="00C0646F" w:rsidDel="00442A10">
          <w:rPr>
            <w:rFonts w:ascii="Calibri" w:hAnsi="Calibri" w:cs="Calibri"/>
            <w:sz w:val="20"/>
            <w:szCs w:val="20"/>
            <w:lang w:val="fr-FR"/>
          </w:rPr>
          <w:delText>technique. Une soumission sera déclarée non conforme à ce stade si elle n’est pas essentiellement conforme à la RFP et, en particulier, aux exigences des termes de référence, ce qui signifie également qu’elle n’obtiendra pas l</w:delText>
        </w:r>
        <w:r w:rsidR="00AD0459" w:rsidRPr="00C0646F" w:rsidDel="00442A10">
          <w:rPr>
            <w:rFonts w:ascii="Calibri" w:hAnsi="Calibri" w:cs="Calibri"/>
            <w:sz w:val="20"/>
            <w:szCs w:val="20"/>
            <w:lang w:val="fr-FR"/>
          </w:rPr>
          <w:delText>a note</w:delText>
        </w:r>
        <w:r w:rsidR="009434B3" w:rsidRPr="00C0646F" w:rsidDel="00442A10">
          <w:rPr>
            <w:rFonts w:ascii="Calibri" w:hAnsi="Calibri" w:cs="Calibri"/>
            <w:sz w:val="20"/>
            <w:szCs w:val="20"/>
            <w:lang w:val="fr-FR"/>
          </w:rPr>
          <w:delText xml:space="preserve"> technique minimum indiqué</w:delText>
        </w:r>
        <w:r w:rsidR="00AD0459" w:rsidRPr="00C0646F" w:rsidDel="00442A10">
          <w:rPr>
            <w:rFonts w:ascii="Calibri" w:hAnsi="Calibri" w:cs="Calibri"/>
            <w:sz w:val="20"/>
            <w:szCs w:val="20"/>
            <w:lang w:val="fr-FR"/>
          </w:rPr>
          <w:delText>e</w:delText>
        </w:r>
        <w:r w:rsidR="009434B3" w:rsidRPr="00C0646F" w:rsidDel="00442A10">
          <w:rPr>
            <w:rFonts w:ascii="Calibri" w:hAnsi="Calibri" w:cs="Calibri"/>
            <w:sz w:val="20"/>
            <w:szCs w:val="20"/>
            <w:lang w:val="fr-FR"/>
          </w:rPr>
          <w:delText xml:space="preserve"> dans la </w:delText>
        </w:r>
        <w:r w:rsidR="009434B3" w:rsidRPr="00C0646F" w:rsidDel="00442A10">
          <w:rPr>
            <w:rFonts w:ascii="Calibri" w:hAnsi="Calibri" w:cs="Calibri"/>
            <w:b/>
            <w:sz w:val="20"/>
            <w:szCs w:val="20"/>
            <w:lang w:val="fr-FR"/>
          </w:rPr>
          <w:delText>fiche technique</w:delText>
        </w:r>
        <w:r w:rsidR="009434B3" w:rsidRPr="00C0646F" w:rsidDel="00442A10">
          <w:rPr>
            <w:rFonts w:ascii="Calibri" w:hAnsi="Calibri" w:cs="Calibri"/>
            <w:sz w:val="20"/>
            <w:szCs w:val="20"/>
            <w:lang w:val="fr-FR"/>
          </w:rPr>
          <w:delText xml:space="preserve"> (FT, n° 25).</w:delText>
        </w:r>
        <w:r w:rsidRPr="00C0646F" w:rsidDel="00442A10">
          <w:rPr>
            <w:rFonts w:ascii="Calibri" w:hAnsi="Calibri" w:cs="Calibri"/>
            <w:sz w:val="20"/>
            <w:szCs w:val="20"/>
            <w:lang w:val="fr-FR"/>
          </w:rPr>
          <w:delText xml:space="preserve"> Aucune modification ne pourra être apportée par le PNUD aux critères d’évaluation</w:delText>
        </w:r>
        <w:r w:rsidR="00D56CCB" w:rsidRPr="00C0646F" w:rsidDel="00442A10">
          <w:rPr>
            <w:rFonts w:ascii="Calibri" w:hAnsi="Calibri" w:cs="Calibri"/>
            <w:sz w:val="20"/>
            <w:szCs w:val="20"/>
            <w:lang w:val="fr-FR"/>
          </w:rPr>
          <w:delText xml:space="preserve">, </w:delText>
        </w:r>
        <w:r w:rsidR="00EB044D" w:rsidRPr="00C0646F" w:rsidDel="00442A10">
          <w:rPr>
            <w:rFonts w:ascii="Calibri" w:hAnsi="Calibri" w:cs="Calibri"/>
            <w:sz w:val="20"/>
            <w:szCs w:val="20"/>
            <w:lang w:val="fr-FR"/>
          </w:rPr>
          <w:delText xml:space="preserve">aux </w:delText>
        </w:r>
        <w:r w:rsidR="00D56CCB" w:rsidRPr="00C0646F" w:rsidDel="00442A10">
          <w:rPr>
            <w:rFonts w:ascii="Calibri" w:hAnsi="Calibri" w:cs="Calibri"/>
            <w:sz w:val="20"/>
            <w:szCs w:val="20"/>
            <w:lang w:val="fr-FR"/>
          </w:rPr>
          <w:delText>sous-critère</w:delText>
        </w:r>
        <w:r w:rsidR="00EB044D" w:rsidRPr="00C0646F" w:rsidDel="00442A10">
          <w:rPr>
            <w:rFonts w:ascii="Calibri" w:hAnsi="Calibri" w:cs="Calibri"/>
            <w:sz w:val="20"/>
            <w:szCs w:val="20"/>
            <w:lang w:val="fr-FR"/>
          </w:rPr>
          <w:delText>s</w:delText>
        </w:r>
        <w:r w:rsidR="00D56CCB" w:rsidRPr="00C0646F" w:rsidDel="00442A10">
          <w:rPr>
            <w:rFonts w:ascii="Calibri" w:hAnsi="Calibri" w:cs="Calibri"/>
            <w:sz w:val="20"/>
            <w:szCs w:val="20"/>
            <w:lang w:val="fr-FR"/>
          </w:rPr>
          <w:delText xml:space="preserve"> et </w:delText>
        </w:r>
        <w:r w:rsidR="00EB044D" w:rsidRPr="00C0646F" w:rsidDel="00442A10">
          <w:rPr>
            <w:rFonts w:ascii="Calibri" w:hAnsi="Calibri" w:cs="Calibri"/>
            <w:sz w:val="20"/>
            <w:szCs w:val="20"/>
            <w:lang w:val="fr-FR"/>
          </w:rPr>
          <w:delText xml:space="preserve">au </w:delText>
        </w:r>
        <w:r w:rsidR="00D56CCB" w:rsidRPr="00C0646F" w:rsidDel="00442A10">
          <w:rPr>
            <w:rFonts w:ascii="Calibri" w:hAnsi="Calibri" w:cs="Calibri"/>
            <w:sz w:val="20"/>
            <w:szCs w:val="20"/>
            <w:lang w:val="fr-FR"/>
          </w:rPr>
          <w:delText xml:space="preserve">système de points indiqués dans la </w:delText>
        </w:r>
        <w:r w:rsidR="00D56CCB" w:rsidRPr="00C0646F" w:rsidDel="00442A10">
          <w:rPr>
            <w:rFonts w:ascii="Calibri" w:hAnsi="Calibri" w:cs="Calibri"/>
            <w:b/>
            <w:sz w:val="20"/>
            <w:szCs w:val="20"/>
            <w:lang w:val="fr-FR"/>
          </w:rPr>
          <w:delText>fiche technique</w:delText>
        </w:r>
        <w:r w:rsidR="00D56CCB" w:rsidRPr="00C0646F" w:rsidDel="00442A10">
          <w:rPr>
            <w:rFonts w:ascii="Calibri" w:hAnsi="Calibri" w:cs="Calibri"/>
            <w:sz w:val="20"/>
            <w:szCs w:val="20"/>
            <w:lang w:val="fr-FR"/>
          </w:rPr>
          <w:delText xml:space="preserve"> (FT, n° 32)</w:delText>
        </w:r>
        <w:r w:rsidRPr="00C0646F" w:rsidDel="00442A10">
          <w:rPr>
            <w:rFonts w:ascii="Calibri" w:hAnsi="Calibri" w:cs="Calibri"/>
            <w:sz w:val="20"/>
            <w:szCs w:val="20"/>
            <w:lang w:val="fr-FR"/>
          </w:rPr>
          <w:delText xml:space="preserve"> après réception de l’ensemble des soumissions.</w:delText>
        </w:r>
      </w:del>
    </w:p>
    <w:p w14:paraId="7F49C49F" w14:textId="1C7F72F0" w:rsidR="00D56CCB" w:rsidRPr="00C0646F" w:rsidDel="00442A10" w:rsidRDefault="00D56CCB" w:rsidP="00D56CCB">
      <w:pPr>
        <w:pStyle w:val="ListParagraph"/>
        <w:spacing w:line="240" w:lineRule="auto"/>
        <w:ind w:left="990"/>
        <w:jc w:val="both"/>
        <w:rPr>
          <w:del w:id="694" w:author="Marie Christa Ermite Joseph Fevry" w:date="2018-10-18T15:43:00Z"/>
          <w:rFonts w:ascii="Calibri" w:hAnsi="Calibri" w:cs="Calibri"/>
          <w:bCs/>
          <w:sz w:val="20"/>
          <w:szCs w:val="20"/>
          <w:lang w:val="fr-FR"/>
        </w:rPr>
      </w:pPr>
    </w:p>
    <w:p w14:paraId="4C08F23C" w14:textId="0C796DB1" w:rsidR="00D56CCB" w:rsidRPr="00C0646F" w:rsidDel="00442A10" w:rsidRDefault="00D56CCB" w:rsidP="00B3375A">
      <w:pPr>
        <w:pStyle w:val="ListParagraph"/>
        <w:numPr>
          <w:ilvl w:val="1"/>
          <w:numId w:val="40"/>
        </w:numPr>
        <w:spacing w:line="240" w:lineRule="auto"/>
        <w:ind w:left="990"/>
        <w:jc w:val="both"/>
        <w:rPr>
          <w:del w:id="695" w:author="Marie Christa Ermite Joseph Fevry" w:date="2018-10-18T15:43:00Z"/>
          <w:rFonts w:ascii="Calibri" w:hAnsi="Calibri" w:cs="Calibri"/>
          <w:bCs/>
          <w:sz w:val="20"/>
          <w:szCs w:val="20"/>
          <w:lang w:val="fr-FR"/>
        </w:rPr>
      </w:pPr>
      <w:del w:id="696" w:author="Marie Christa Ermite Joseph Fevry" w:date="2018-10-18T15:43:00Z">
        <w:r w:rsidRPr="00C0646F" w:rsidDel="00442A10">
          <w:rPr>
            <w:rFonts w:ascii="Calibri" w:hAnsi="Calibri" w:cs="Calibri"/>
            <w:bCs/>
            <w:sz w:val="20"/>
            <w:szCs w:val="20"/>
            <w:lang w:val="fr-FR"/>
          </w:rPr>
          <w:delText>Dans le cadre de la seconde étape, seules les soumissions financières des soumissionnaires ayant obtenu l</w:delText>
        </w:r>
        <w:r w:rsidR="00AD0459" w:rsidRPr="00C0646F" w:rsidDel="00442A10">
          <w:rPr>
            <w:rFonts w:ascii="Calibri" w:hAnsi="Calibri" w:cs="Calibri"/>
            <w:bCs/>
            <w:sz w:val="20"/>
            <w:szCs w:val="20"/>
            <w:lang w:val="fr-FR"/>
          </w:rPr>
          <w:delText>a note</w:delText>
        </w:r>
        <w:r w:rsidRPr="00C0646F" w:rsidDel="00442A10">
          <w:rPr>
            <w:rFonts w:ascii="Calibri" w:hAnsi="Calibri" w:cs="Calibri"/>
            <w:bCs/>
            <w:sz w:val="20"/>
            <w:szCs w:val="20"/>
            <w:lang w:val="fr-FR"/>
          </w:rPr>
          <w:delText xml:space="preserve"> technique minimum seront ouvertes aux fins d’évaluation, de comparaison et d’examen. Les enveloppes de soumission financière correspondant aux soumissions n’ayant pas obtenu l</w:delText>
        </w:r>
        <w:r w:rsidR="00AD0459" w:rsidRPr="00C0646F" w:rsidDel="00442A10">
          <w:rPr>
            <w:rFonts w:ascii="Calibri" w:hAnsi="Calibri" w:cs="Calibri"/>
            <w:bCs/>
            <w:sz w:val="20"/>
            <w:szCs w:val="20"/>
            <w:lang w:val="fr-FR"/>
          </w:rPr>
          <w:delText>a</w:delText>
        </w:r>
        <w:r w:rsidRPr="00C0646F" w:rsidDel="00442A10">
          <w:rPr>
            <w:rFonts w:ascii="Calibri" w:hAnsi="Calibri" w:cs="Calibri"/>
            <w:bCs/>
            <w:sz w:val="20"/>
            <w:szCs w:val="20"/>
            <w:lang w:val="fr-FR"/>
          </w:rPr>
          <w:delText xml:space="preserve"> </w:delText>
        </w:r>
        <w:r w:rsidR="00AD0459" w:rsidRPr="00C0646F" w:rsidDel="00442A10">
          <w:rPr>
            <w:rFonts w:ascii="Calibri" w:hAnsi="Calibri" w:cs="Calibri"/>
            <w:bCs/>
            <w:sz w:val="20"/>
            <w:szCs w:val="20"/>
            <w:lang w:val="fr-FR"/>
          </w:rPr>
          <w:delText xml:space="preserve">note </w:delText>
        </w:r>
        <w:r w:rsidRPr="00C0646F" w:rsidDel="00442A10">
          <w:rPr>
            <w:rFonts w:ascii="Calibri" w:hAnsi="Calibri" w:cs="Calibri"/>
            <w:bCs/>
            <w:sz w:val="20"/>
            <w:szCs w:val="20"/>
            <w:lang w:val="fr-FR"/>
          </w:rPr>
          <w:delText>technique minimum seront renvoyées aux soumissionnaires concernées, non ouvertes. L</w:delText>
        </w:r>
        <w:r w:rsidR="009A6321" w:rsidRPr="00C0646F" w:rsidDel="00442A10">
          <w:rPr>
            <w:rFonts w:ascii="Calibri" w:hAnsi="Calibri" w:cs="Calibri"/>
            <w:bCs/>
            <w:sz w:val="20"/>
            <w:szCs w:val="20"/>
            <w:lang w:val="fr-FR"/>
          </w:rPr>
          <w:delText>a note</w:delText>
        </w:r>
        <w:r w:rsidRPr="00C0646F" w:rsidDel="00442A10">
          <w:rPr>
            <w:rFonts w:ascii="Calibri" w:hAnsi="Calibri" w:cs="Calibri"/>
            <w:bCs/>
            <w:sz w:val="20"/>
            <w:szCs w:val="20"/>
            <w:lang w:val="fr-FR"/>
          </w:rPr>
          <w:delText xml:space="preserve"> global</w:delText>
        </w:r>
        <w:r w:rsidR="009A6321" w:rsidRPr="00C0646F" w:rsidDel="00442A10">
          <w:rPr>
            <w:rFonts w:ascii="Calibri" w:hAnsi="Calibri" w:cs="Calibri"/>
            <w:bCs/>
            <w:sz w:val="20"/>
            <w:szCs w:val="20"/>
            <w:lang w:val="fr-FR"/>
          </w:rPr>
          <w:delText>e</w:delText>
        </w:r>
        <w:r w:rsidRPr="00C0646F" w:rsidDel="00442A10">
          <w:rPr>
            <w:rFonts w:ascii="Calibri" w:hAnsi="Calibri" w:cs="Calibri"/>
            <w:bCs/>
            <w:sz w:val="20"/>
            <w:szCs w:val="20"/>
            <w:lang w:val="fr-FR"/>
          </w:rPr>
          <w:delText xml:space="preserve"> sera basé</w:delText>
        </w:r>
        <w:r w:rsidR="009A6321" w:rsidRPr="00C0646F" w:rsidDel="00442A10">
          <w:rPr>
            <w:rFonts w:ascii="Calibri" w:hAnsi="Calibri" w:cs="Calibri"/>
            <w:bCs/>
            <w:sz w:val="20"/>
            <w:szCs w:val="20"/>
            <w:lang w:val="fr-FR"/>
          </w:rPr>
          <w:delText>e</w:delText>
        </w:r>
        <w:r w:rsidRPr="00C0646F" w:rsidDel="00442A10">
          <w:rPr>
            <w:rFonts w:ascii="Calibri" w:hAnsi="Calibri" w:cs="Calibri"/>
            <w:bCs/>
            <w:sz w:val="20"/>
            <w:szCs w:val="20"/>
            <w:lang w:val="fr-FR"/>
          </w:rPr>
          <w:delText xml:space="preserve"> soit sur une combinaison </w:delText>
        </w:r>
        <w:r w:rsidR="009A6321" w:rsidRPr="00C0646F" w:rsidDel="00442A10">
          <w:rPr>
            <w:rFonts w:ascii="Calibri" w:hAnsi="Calibri" w:cs="Calibri"/>
            <w:bCs/>
            <w:sz w:val="20"/>
            <w:szCs w:val="20"/>
            <w:lang w:val="fr-FR"/>
          </w:rPr>
          <w:delText xml:space="preserve">de la note </w:delText>
        </w:r>
        <w:r w:rsidRPr="00C0646F" w:rsidDel="00442A10">
          <w:rPr>
            <w:rFonts w:ascii="Calibri" w:hAnsi="Calibri" w:cs="Calibri"/>
            <w:bCs/>
            <w:sz w:val="20"/>
            <w:szCs w:val="20"/>
            <w:lang w:val="fr-FR"/>
          </w:rPr>
          <w:delText xml:space="preserve">technique et </w:delText>
        </w:r>
        <w:r w:rsidR="009A6321" w:rsidRPr="00C0646F" w:rsidDel="00442A10">
          <w:rPr>
            <w:rFonts w:ascii="Calibri" w:hAnsi="Calibri" w:cs="Calibri"/>
            <w:bCs/>
            <w:sz w:val="20"/>
            <w:szCs w:val="20"/>
            <w:lang w:val="fr-FR"/>
          </w:rPr>
          <w:delText>de la note financière</w:delText>
        </w:r>
        <w:r w:rsidRPr="00C0646F" w:rsidDel="00442A10">
          <w:rPr>
            <w:rFonts w:ascii="Calibri" w:hAnsi="Calibri" w:cs="Calibri"/>
            <w:bCs/>
            <w:sz w:val="20"/>
            <w:szCs w:val="20"/>
            <w:lang w:val="fr-FR"/>
          </w:rPr>
          <w:delText>, soit sur la soumission financière la plus basse des soumissionnaires techniquement qualifiés.</w:delText>
        </w:r>
        <w:r w:rsidR="00CA2586" w:rsidRPr="00C0646F" w:rsidDel="00442A10">
          <w:rPr>
            <w:rFonts w:ascii="Calibri" w:hAnsi="Calibri" w:cs="Calibri"/>
            <w:bCs/>
            <w:sz w:val="20"/>
            <w:szCs w:val="20"/>
            <w:lang w:val="fr-FR"/>
          </w:rPr>
          <w:delText xml:space="preserve"> La méthode d’évaluation applicable dans le cadre de la présente RFP sera indiquée dans la </w:delText>
        </w:r>
        <w:r w:rsidR="00CA2586" w:rsidRPr="00C0646F" w:rsidDel="00442A10">
          <w:rPr>
            <w:rFonts w:ascii="Calibri" w:hAnsi="Calibri" w:cs="Calibri"/>
            <w:b/>
            <w:bCs/>
            <w:sz w:val="20"/>
            <w:szCs w:val="20"/>
            <w:lang w:val="fr-FR"/>
          </w:rPr>
          <w:delText>fiche technique</w:delText>
        </w:r>
        <w:r w:rsidR="00CA2586" w:rsidRPr="00C0646F" w:rsidDel="00442A10">
          <w:rPr>
            <w:rFonts w:ascii="Calibri" w:hAnsi="Calibri" w:cs="Calibri"/>
            <w:bCs/>
            <w:sz w:val="20"/>
            <w:szCs w:val="20"/>
            <w:lang w:val="fr-FR"/>
          </w:rPr>
          <w:delText xml:space="preserve"> (FT, n° 25).</w:delText>
        </w:r>
      </w:del>
    </w:p>
    <w:p w14:paraId="0E41C5FC" w14:textId="77777777" w:rsidR="00886152" w:rsidRPr="00C0646F" w:rsidDel="009F526B" w:rsidRDefault="00886152">
      <w:pPr>
        <w:widowControl/>
        <w:overflowPunct/>
        <w:adjustRightInd/>
        <w:spacing w:line="276" w:lineRule="auto"/>
        <w:jc w:val="both"/>
        <w:rPr>
          <w:del w:id="697" w:author="Marie Christa Ermite Joseph Fevry" w:date="2018-10-16T11:19:00Z"/>
          <w:rFonts w:ascii="Calibri" w:hAnsi="Calibri" w:cs="Calibri"/>
          <w:b/>
          <w:bCs/>
          <w:sz w:val="20"/>
          <w:szCs w:val="20"/>
          <w:lang w:val="fr-FR"/>
        </w:rPr>
      </w:pPr>
      <w:del w:id="698" w:author="Marie Christa Ermite Joseph Fevry" w:date="2018-10-16T11:19:00Z">
        <w:r w:rsidRPr="00C0646F" w:rsidDel="009F526B">
          <w:rPr>
            <w:rFonts w:ascii="Calibri" w:hAnsi="Calibri" w:cs="Calibri"/>
            <w:b/>
            <w:bCs/>
            <w:sz w:val="20"/>
            <w:szCs w:val="20"/>
            <w:lang w:val="fr-FR"/>
          </w:rPr>
          <w:br w:type="page"/>
        </w:r>
      </w:del>
    </w:p>
    <w:p w14:paraId="0C551464" w14:textId="2971D972" w:rsidR="00886152" w:rsidRPr="009F526B" w:rsidDel="00442A10" w:rsidRDefault="00886152">
      <w:pPr>
        <w:widowControl/>
        <w:overflowPunct/>
        <w:adjustRightInd/>
        <w:spacing w:line="276" w:lineRule="auto"/>
        <w:jc w:val="both"/>
        <w:rPr>
          <w:del w:id="699" w:author="Marie Christa Ermite Joseph Fevry" w:date="2018-10-18T15:43:00Z"/>
          <w:rFonts w:ascii="Calibri" w:hAnsi="Calibri" w:cs="Calibri"/>
          <w:bCs/>
          <w:sz w:val="20"/>
          <w:szCs w:val="20"/>
          <w:lang w:val="fr-FR"/>
          <w:rPrChange w:id="700" w:author="Marie Christa Ermite Joseph Fevry" w:date="2018-10-16T11:19:00Z">
            <w:rPr>
              <w:del w:id="701" w:author="Marie Christa Ermite Joseph Fevry" w:date="2018-10-18T15:43:00Z"/>
              <w:lang w:val="fr-FR"/>
            </w:rPr>
          </w:rPrChange>
        </w:rPr>
        <w:pPrChange w:id="702" w:author="Marie Christa Ermite Joseph Fevry" w:date="2018-10-16T11:19:00Z">
          <w:pPr>
            <w:pStyle w:val="ListParagraph"/>
            <w:spacing w:line="240" w:lineRule="auto"/>
            <w:ind w:left="990"/>
            <w:jc w:val="both"/>
          </w:pPr>
        </w:pPrChange>
      </w:pPr>
    </w:p>
    <w:p w14:paraId="7BA09585" w14:textId="3E6C2603" w:rsidR="009F526B" w:rsidRPr="00C0646F" w:rsidDel="00442A10" w:rsidRDefault="009F526B" w:rsidP="00886152">
      <w:pPr>
        <w:pStyle w:val="ListParagraph"/>
        <w:spacing w:line="240" w:lineRule="auto"/>
        <w:ind w:left="990"/>
        <w:jc w:val="both"/>
        <w:rPr>
          <w:del w:id="703" w:author="Marie Christa Ermite Joseph Fevry" w:date="2018-10-18T15:43:00Z"/>
          <w:rFonts w:ascii="Calibri" w:hAnsi="Calibri" w:cs="Calibri"/>
          <w:bCs/>
          <w:sz w:val="20"/>
          <w:szCs w:val="20"/>
          <w:lang w:val="fr-FR"/>
        </w:rPr>
      </w:pPr>
    </w:p>
    <w:p w14:paraId="7960878A" w14:textId="1B288673" w:rsidR="00886152" w:rsidRPr="00C0646F" w:rsidDel="00442A10" w:rsidRDefault="00886152" w:rsidP="00886152">
      <w:pPr>
        <w:pStyle w:val="ListParagraph"/>
        <w:spacing w:line="240" w:lineRule="auto"/>
        <w:ind w:left="990"/>
        <w:jc w:val="both"/>
        <w:rPr>
          <w:del w:id="704" w:author="Marie Christa Ermite Joseph Fevry" w:date="2018-10-18T15:43:00Z"/>
          <w:rFonts w:ascii="Calibri" w:hAnsi="Calibri" w:cs="Calibri"/>
          <w:bCs/>
          <w:sz w:val="20"/>
          <w:szCs w:val="20"/>
          <w:lang w:val="fr-FR"/>
        </w:rPr>
      </w:pPr>
      <w:del w:id="705" w:author="Marie Christa Ermite Joseph Fevry" w:date="2018-10-18T15:43:00Z">
        <w:r w:rsidRPr="00C0646F" w:rsidDel="00442A10">
          <w:rPr>
            <w:rFonts w:ascii="Calibri" w:hAnsi="Calibri" w:cs="Calibri"/>
            <w:bCs/>
            <w:sz w:val="20"/>
            <w:szCs w:val="20"/>
            <w:lang w:val="fr-FR"/>
          </w:rPr>
          <w:delText>Si la fiche technique prévoit une méthode de notation combinée, la formule de notation des soumissions sera la suivante :</w:delText>
        </w:r>
      </w:del>
    </w:p>
    <w:p w14:paraId="073CC52D" w14:textId="7CBAA44B" w:rsidR="00411BB7" w:rsidRPr="00C0646F" w:rsidDel="00442A10" w:rsidRDefault="00411BB7" w:rsidP="00411BB7">
      <w:pPr>
        <w:pStyle w:val="ListParagraph"/>
        <w:tabs>
          <w:tab w:val="left" w:pos="0"/>
        </w:tabs>
        <w:spacing w:line="240" w:lineRule="auto"/>
        <w:ind w:left="1080"/>
        <w:jc w:val="both"/>
        <w:rPr>
          <w:del w:id="706" w:author="Marie Christa Ermite Joseph Fevry" w:date="2018-10-18T15:43:00Z"/>
          <w:rFonts w:ascii="Calibri" w:hAnsi="Calibri" w:cs="Calibri"/>
          <w:snapToGrid w:val="0"/>
          <w:sz w:val="20"/>
          <w:szCs w:val="20"/>
          <w:lang w:val="fr-FR"/>
        </w:rPr>
      </w:pPr>
    </w:p>
    <w:p w14:paraId="4165158E" w14:textId="1F3DCC21" w:rsidR="00411BB7" w:rsidRPr="00C0646F" w:rsidDel="00442A10" w:rsidRDefault="00411BB7" w:rsidP="00411BB7">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del w:id="707" w:author="Marie Christa Ermite Joseph Fevry" w:date="2018-10-18T15:43:00Z"/>
          <w:rFonts w:ascii="Calibri" w:hAnsi="Calibri" w:cs="Calibri"/>
          <w:snapToGrid w:val="0"/>
          <w:sz w:val="20"/>
          <w:lang w:val="fr-FR"/>
        </w:rPr>
      </w:pPr>
    </w:p>
    <w:p w14:paraId="5DF8C9FE" w14:textId="6F4588ED" w:rsidR="00411BB7" w:rsidRPr="00C0646F" w:rsidDel="00442A10" w:rsidRDefault="00411BB7" w:rsidP="00411BB7">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del w:id="708" w:author="Marie Christa Ermite Joseph Fevry" w:date="2018-10-18T15:43:00Z"/>
          <w:rFonts w:ascii="Calibri" w:hAnsi="Calibri" w:cs="Calibri"/>
          <w:snapToGrid w:val="0"/>
          <w:sz w:val="20"/>
          <w:u w:val="single"/>
          <w:lang w:val="fr-FR"/>
        </w:rPr>
      </w:pPr>
      <w:del w:id="709" w:author="Marie Christa Ermite Joseph Fevry" w:date="2018-10-18T15:43:00Z">
        <w:r w:rsidRPr="00C0646F" w:rsidDel="00442A10">
          <w:rPr>
            <w:rFonts w:ascii="Calibri" w:hAnsi="Calibri" w:cs="Calibri"/>
            <w:snapToGrid w:val="0"/>
            <w:sz w:val="20"/>
            <w:u w:val="single"/>
            <w:lang w:val="fr-FR"/>
          </w:rPr>
          <w:delText>Notation de la soumission technique (ST) :</w:delText>
        </w:r>
      </w:del>
    </w:p>
    <w:p w14:paraId="2C69F436" w14:textId="59A2EC73" w:rsidR="00411BB7" w:rsidRPr="00C0646F" w:rsidDel="00442A10" w:rsidRDefault="00411BB7" w:rsidP="00411BB7">
      <w:pPr>
        <w:pBdr>
          <w:top w:val="single" w:sz="4" w:space="1" w:color="auto"/>
          <w:left w:val="single" w:sz="4" w:space="0" w:color="auto"/>
          <w:bottom w:val="single" w:sz="4" w:space="1" w:color="auto"/>
          <w:right w:val="single" w:sz="4" w:space="0" w:color="auto"/>
        </w:pBdr>
        <w:ind w:left="1440"/>
        <w:jc w:val="center"/>
        <w:rPr>
          <w:del w:id="710" w:author="Marie Christa Ermite Joseph Fevry" w:date="2018-10-18T15:43:00Z"/>
          <w:rFonts w:ascii="Calibri" w:hAnsi="Calibri" w:cs="Calibri"/>
          <w:bCs/>
          <w:sz w:val="20"/>
          <w:szCs w:val="20"/>
          <w:lang w:val="fr-FR"/>
        </w:rPr>
      </w:pPr>
    </w:p>
    <w:p w14:paraId="77CA7469" w14:textId="3A70D15F" w:rsidR="00411BB7" w:rsidRPr="00C0646F" w:rsidDel="00442A10" w:rsidRDefault="00F01F8C" w:rsidP="00411BB7">
      <w:pPr>
        <w:pBdr>
          <w:top w:val="single" w:sz="4" w:space="1" w:color="auto"/>
          <w:left w:val="single" w:sz="4" w:space="0" w:color="auto"/>
          <w:bottom w:val="single" w:sz="4" w:space="1" w:color="auto"/>
          <w:right w:val="single" w:sz="4" w:space="0" w:color="auto"/>
        </w:pBdr>
        <w:ind w:left="1440"/>
        <w:jc w:val="center"/>
        <w:rPr>
          <w:del w:id="711" w:author="Marie Christa Ermite Joseph Fevry" w:date="2018-10-18T15:43:00Z"/>
          <w:rFonts w:ascii="Calibri" w:hAnsi="Calibri" w:cs="Calibri"/>
          <w:bCs/>
          <w:sz w:val="20"/>
          <w:szCs w:val="20"/>
          <w:lang w:val="fr-FR"/>
        </w:rPr>
      </w:pPr>
      <w:del w:id="712" w:author="Marie Christa Ermite Joseph Fevry" w:date="2018-10-18T15:43:00Z">
        <w:r w:rsidRPr="00C0646F" w:rsidDel="00442A10">
          <w:rPr>
            <w:rFonts w:ascii="Calibri" w:hAnsi="Calibri" w:cs="Calibri"/>
            <w:b/>
            <w:bCs/>
            <w:sz w:val="20"/>
            <w:szCs w:val="20"/>
            <w:lang w:val="fr-FR"/>
          </w:rPr>
          <w:delText>Notation de la ST</w:delText>
        </w:r>
        <w:r w:rsidR="00411BB7" w:rsidRPr="00C0646F" w:rsidDel="00442A10">
          <w:rPr>
            <w:rFonts w:ascii="Calibri" w:hAnsi="Calibri" w:cs="Calibri"/>
            <w:bCs/>
            <w:sz w:val="20"/>
            <w:szCs w:val="20"/>
            <w:lang w:val="fr-FR"/>
          </w:rPr>
          <w:delText xml:space="preserve"> = (</w:delText>
        </w:r>
        <w:r w:rsidRPr="00C0646F" w:rsidDel="00442A10">
          <w:rPr>
            <w:rFonts w:ascii="Calibri" w:hAnsi="Calibri" w:cs="Calibri"/>
            <w:bCs/>
            <w:sz w:val="20"/>
            <w:szCs w:val="20"/>
            <w:lang w:val="fr-FR"/>
          </w:rPr>
          <w:delText>note totale obtenue par la soumission</w:delText>
        </w:r>
        <w:r w:rsidR="00411BB7" w:rsidRPr="00C0646F" w:rsidDel="00442A10">
          <w:rPr>
            <w:rFonts w:ascii="Calibri" w:hAnsi="Calibri" w:cs="Calibri"/>
            <w:bCs/>
            <w:sz w:val="20"/>
            <w:szCs w:val="20"/>
            <w:lang w:val="fr-FR"/>
          </w:rPr>
          <w:delText xml:space="preserve"> / </w:delText>
        </w:r>
        <w:r w:rsidRPr="00C0646F" w:rsidDel="00442A10">
          <w:rPr>
            <w:rFonts w:ascii="Calibri" w:hAnsi="Calibri" w:cs="Calibri"/>
            <w:bCs/>
            <w:sz w:val="20"/>
            <w:szCs w:val="20"/>
            <w:lang w:val="fr-FR"/>
          </w:rPr>
          <w:delText>note maximum pouvant être obtenue par la ST</w:delText>
        </w:r>
        <w:r w:rsidR="00411BB7" w:rsidRPr="00C0646F" w:rsidDel="00442A10">
          <w:rPr>
            <w:rFonts w:ascii="Calibri" w:hAnsi="Calibri" w:cs="Calibri"/>
            <w:bCs/>
            <w:sz w:val="20"/>
            <w:szCs w:val="20"/>
            <w:lang w:val="fr-FR"/>
          </w:rPr>
          <w:delText xml:space="preserve">) x 100 </w:delText>
        </w:r>
      </w:del>
    </w:p>
    <w:p w14:paraId="2CE0D436" w14:textId="151CED06" w:rsidR="00411BB7" w:rsidRPr="00C0646F" w:rsidDel="00442A10" w:rsidRDefault="00411BB7" w:rsidP="00411BB7">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del w:id="713" w:author="Marie Christa Ermite Joseph Fevry" w:date="2018-10-18T15:43:00Z"/>
          <w:rFonts w:ascii="Calibri" w:hAnsi="Calibri" w:cs="Calibri"/>
          <w:snapToGrid w:val="0"/>
          <w:sz w:val="20"/>
          <w:u w:val="single"/>
          <w:lang w:val="fr-FR"/>
        </w:rPr>
      </w:pPr>
    </w:p>
    <w:p w14:paraId="4839DD08" w14:textId="7DFBCE01" w:rsidR="00411BB7" w:rsidRPr="00C0646F" w:rsidDel="00442A10" w:rsidRDefault="00BE16E6" w:rsidP="00411BB7">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del w:id="714" w:author="Marie Christa Ermite Joseph Fevry" w:date="2018-10-18T15:43:00Z"/>
          <w:rFonts w:ascii="Calibri" w:hAnsi="Calibri" w:cs="Calibri"/>
          <w:snapToGrid w:val="0"/>
          <w:sz w:val="20"/>
          <w:u w:val="single"/>
          <w:lang w:val="fr-FR"/>
        </w:rPr>
      </w:pPr>
      <w:del w:id="715" w:author="Marie Christa Ermite Joseph Fevry" w:date="2018-10-18T15:43:00Z">
        <w:r w:rsidRPr="00C0646F" w:rsidDel="00442A10">
          <w:rPr>
            <w:rFonts w:ascii="Calibri" w:hAnsi="Calibri" w:cs="Calibri"/>
            <w:snapToGrid w:val="0"/>
            <w:sz w:val="20"/>
            <w:u w:val="single"/>
            <w:lang w:val="fr-FR"/>
          </w:rPr>
          <w:delText>Notation de la soumission financière</w:delText>
        </w:r>
        <w:r w:rsidR="00411BB7" w:rsidRPr="00C0646F" w:rsidDel="00442A10">
          <w:rPr>
            <w:rFonts w:ascii="Calibri" w:hAnsi="Calibri" w:cs="Calibri"/>
            <w:snapToGrid w:val="0"/>
            <w:sz w:val="20"/>
            <w:u w:val="single"/>
            <w:lang w:val="fr-FR"/>
          </w:rPr>
          <w:delText xml:space="preserve"> (</w:delText>
        </w:r>
        <w:r w:rsidRPr="00C0646F" w:rsidDel="00442A10">
          <w:rPr>
            <w:rFonts w:ascii="Calibri" w:hAnsi="Calibri" w:cs="Calibri"/>
            <w:snapToGrid w:val="0"/>
            <w:sz w:val="20"/>
            <w:u w:val="single"/>
            <w:lang w:val="fr-FR"/>
          </w:rPr>
          <w:delText>SF</w:delText>
        </w:r>
        <w:r w:rsidR="00411BB7" w:rsidRPr="00C0646F" w:rsidDel="00442A10">
          <w:rPr>
            <w:rFonts w:ascii="Calibri" w:hAnsi="Calibri" w:cs="Calibri"/>
            <w:snapToGrid w:val="0"/>
            <w:sz w:val="20"/>
            <w:u w:val="single"/>
            <w:lang w:val="fr-FR"/>
          </w:rPr>
          <w:delText>)</w:delText>
        </w:r>
        <w:r w:rsidRPr="00C0646F" w:rsidDel="00442A10">
          <w:rPr>
            <w:rFonts w:ascii="Calibri" w:hAnsi="Calibri" w:cs="Calibri"/>
            <w:snapToGrid w:val="0"/>
            <w:sz w:val="20"/>
            <w:u w:val="single"/>
            <w:lang w:val="fr-FR"/>
          </w:rPr>
          <w:delText> :</w:delText>
        </w:r>
      </w:del>
    </w:p>
    <w:p w14:paraId="6EE14555" w14:textId="401AEEB4" w:rsidR="00411BB7" w:rsidRPr="00C0646F" w:rsidDel="00442A10" w:rsidRDefault="00411BB7" w:rsidP="00411BB7">
      <w:pPr>
        <w:pBdr>
          <w:top w:val="single" w:sz="4" w:space="1" w:color="auto"/>
          <w:left w:val="single" w:sz="4" w:space="0" w:color="auto"/>
          <w:bottom w:val="single" w:sz="4" w:space="1" w:color="auto"/>
          <w:right w:val="single" w:sz="4" w:space="0" w:color="auto"/>
        </w:pBdr>
        <w:ind w:left="1440"/>
        <w:jc w:val="center"/>
        <w:rPr>
          <w:del w:id="716" w:author="Marie Christa Ermite Joseph Fevry" w:date="2018-10-18T15:43:00Z"/>
          <w:rFonts w:ascii="Calibri" w:hAnsi="Calibri" w:cs="Calibri"/>
          <w:bCs/>
          <w:sz w:val="20"/>
          <w:szCs w:val="20"/>
          <w:lang w:val="fr-FR"/>
        </w:rPr>
      </w:pPr>
    </w:p>
    <w:p w14:paraId="532DCE61" w14:textId="296D394D" w:rsidR="00411BB7" w:rsidRPr="00C0646F" w:rsidDel="00442A10" w:rsidRDefault="00C12012" w:rsidP="00411BB7">
      <w:pPr>
        <w:pBdr>
          <w:top w:val="single" w:sz="4" w:space="1" w:color="auto"/>
          <w:left w:val="single" w:sz="4" w:space="0" w:color="auto"/>
          <w:bottom w:val="single" w:sz="4" w:space="1" w:color="auto"/>
          <w:right w:val="single" w:sz="4" w:space="0" w:color="auto"/>
        </w:pBdr>
        <w:ind w:left="1440"/>
        <w:jc w:val="center"/>
        <w:rPr>
          <w:del w:id="717" w:author="Marie Christa Ermite Joseph Fevry" w:date="2018-10-18T15:43:00Z"/>
          <w:rFonts w:ascii="Calibri" w:hAnsi="Calibri" w:cs="Calibri"/>
          <w:bCs/>
          <w:sz w:val="20"/>
          <w:szCs w:val="20"/>
          <w:lang w:val="fr-FR"/>
        </w:rPr>
      </w:pPr>
      <w:del w:id="718" w:author="Marie Christa Ermite Joseph Fevry" w:date="2018-10-18T15:43:00Z">
        <w:r w:rsidRPr="00C0646F" w:rsidDel="00442A10">
          <w:rPr>
            <w:rFonts w:ascii="Calibri" w:hAnsi="Calibri" w:cs="Calibri"/>
            <w:b/>
            <w:bCs/>
            <w:sz w:val="20"/>
            <w:szCs w:val="20"/>
            <w:lang w:val="fr-FR"/>
          </w:rPr>
          <w:delText>Notation de la SF</w:delText>
        </w:r>
        <w:r w:rsidR="00411BB7" w:rsidRPr="00C0646F" w:rsidDel="00442A10">
          <w:rPr>
            <w:rFonts w:ascii="Calibri" w:hAnsi="Calibri" w:cs="Calibri"/>
            <w:bCs/>
            <w:sz w:val="20"/>
            <w:szCs w:val="20"/>
            <w:lang w:val="fr-FR"/>
          </w:rPr>
          <w:delText xml:space="preserve"> = (</w:delText>
        </w:r>
        <w:r w:rsidR="00F13811" w:rsidRPr="00C0646F" w:rsidDel="00442A10">
          <w:rPr>
            <w:rFonts w:ascii="Calibri" w:hAnsi="Calibri" w:cs="Calibri"/>
            <w:bCs/>
            <w:sz w:val="20"/>
            <w:szCs w:val="20"/>
            <w:lang w:val="fr-FR"/>
          </w:rPr>
          <w:delText>prix offert le plus bas</w:delText>
        </w:r>
        <w:r w:rsidR="00411BB7" w:rsidRPr="00C0646F" w:rsidDel="00442A10">
          <w:rPr>
            <w:rFonts w:ascii="Calibri" w:hAnsi="Calibri" w:cs="Calibri"/>
            <w:bCs/>
            <w:sz w:val="20"/>
            <w:szCs w:val="20"/>
            <w:lang w:val="fr-FR"/>
          </w:rPr>
          <w:delText xml:space="preserve"> / </w:delText>
        </w:r>
        <w:r w:rsidR="00F13811" w:rsidRPr="00C0646F" w:rsidDel="00442A10">
          <w:rPr>
            <w:rFonts w:ascii="Calibri" w:hAnsi="Calibri" w:cs="Calibri"/>
            <w:bCs/>
            <w:sz w:val="20"/>
            <w:szCs w:val="20"/>
            <w:lang w:val="fr-FR"/>
          </w:rPr>
          <w:delText>prix de la soumission examinée</w:delText>
        </w:r>
        <w:r w:rsidR="00411BB7" w:rsidRPr="00C0646F" w:rsidDel="00442A10">
          <w:rPr>
            <w:rFonts w:ascii="Calibri" w:hAnsi="Calibri" w:cs="Calibri"/>
            <w:bCs/>
            <w:sz w:val="20"/>
            <w:szCs w:val="20"/>
            <w:lang w:val="fr-FR"/>
          </w:rPr>
          <w:delText>) x 100</w:delText>
        </w:r>
      </w:del>
    </w:p>
    <w:p w14:paraId="1F534CDC" w14:textId="5E3C0913" w:rsidR="00411BB7" w:rsidRPr="00C0646F" w:rsidDel="00442A10" w:rsidRDefault="00411BB7" w:rsidP="00411BB7">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del w:id="719" w:author="Marie Christa Ermite Joseph Fevry" w:date="2018-10-18T15:43:00Z"/>
          <w:rFonts w:ascii="Calibri" w:hAnsi="Calibri" w:cs="Calibri"/>
          <w:bCs/>
          <w:sz w:val="20"/>
          <w:szCs w:val="20"/>
          <w:u w:val="single"/>
          <w:lang w:val="fr-FR"/>
        </w:rPr>
      </w:pPr>
    </w:p>
    <w:p w14:paraId="59B863CB" w14:textId="60E4D41F" w:rsidR="00411BB7" w:rsidRPr="00C0646F" w:rsidDel="00442A10" w:rsidRDefault="00F92EF7" w:rsidP="00411BB7">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del w:id="720" w:author="Marie Christa Ermite Joseph Fevry" w:date="2018-10-18T15:43:00Z"/>
          <w:rFonts w:ascii="Calibri" w:hAnsi="Calibri" w:cs="Calibri"/>
          <w:bCs/>
          <w:sz w:val="20"/>
          <w:szCs w:val="20"/>
          <w:u w:val="single"/>
          <w:lang w:val="fr-FR"/>
        </w:rPr>
      </w:pPr>
      <w:del w:id="721" w:author="Marie Christa Ermite Joseph Fevry" w:date="2018-10-18T15:43:00Z">
        <w:r w:rsidRPr="00C0646F" w:rsidDel="00442A10">
          <w:rPr>
            <w:rFonts w:ascii="Calibri" w:hAnsi="Calibri" w:cs="Calibri"/>
            <w:bCs/>
            <w:sz w:val="20"/>
            <w:szCs w:val="20"/>
            <w:u w:val="single"/>
            <w:lang w:val="fr-FR"/>
          </w:rPr>
          <w:delText>Note combin</w:delText>
        </w:r>
        <w:r w:rsidR="003E75F1" w:rsidRPr="00C0646F" w:rsidDel="00442A10">
          <w:rPr>
            <w:rFonts w:ascii="Calibri" w:hAnsi="Calibri" w:cs="Calibri"/>
            <w:bCs/>
            <w:sz w:val="20"/>
            <w:szCs w:val="20"/>
            <w:u w:val="single"/>
            <w:lang w:val="fr-FR"/>
          </w:rPr>
          <w:delText>é</w:delText>
        </w:r>
        <w:r w:rsidRPr="00C0646F" w:rsidDel="00442A10">
          <w:rPr>
            <w:rFonts w:ascii="Calibri" w:hAnsi="Calibri" w:cs="Calibri"/>
            <w:bCs/>
            <w:sz w:val="20"/>
            <w:szCs w:val="20"/>
            <w:u w:val="single"/>
            <w:lang w:val="fr-FR"/>
          </w:rPr>
          <w:delText xml:space="preserve">e </w:delText>
        </w:r>
        <w:r w:rsidR="003E75F1" w:rsidRPr="00C0646F" w:rsidDel="00442A10">
          <w:rPr>
            <w:rFonts w:ascii="Calibri" w:hAnsi="Calibri" w:cs="Calibri"/>
            <w:bCs/>
            <w:sz w:val="20"/>
            <w:szCs w:val="20"/>
            <w:u w:val="single"/>
            <w:lang w:val="fr-FR"/>
          </w:rPr>
          <w:delText>totale</w:delText>
        </w:r>
        <w:r w:rsidR="00392486" w:rsidRPr="00C0646F" w:rsidDel="00442A10">
          <w:rPr>
            <w:rFonts w:ascii="Calibri" w:hAnsi="Calibri" w:cs="Calibri"/>
            <w:bCs/>
            <w:sz w:val="20"/>
            <w:szCs w:val="20"/>
            <w:u w:val="single"/>
            <w:lang w:val="fr-FR"/>
          </w:rPr>
          <w:delText> :</w:delText>
        </w:r>
      </w:del>
    </w:p>
    <w:p w14:paraId="11D954B7" w14:textId="45AA8C9E" w:rsidR="00411BB7" w:rsidRPr="00C0646F" w:rsidDel="00442A10" w:rsidRDefault="00411BB7" w:rsidP="00411BB7">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del w:id="722" w:author="Marie Christa Ermite Joseph Fevry" w:date="2018-10-18T15:43:00Z"/>
          <w:rFonts w:ascii="Calibri" w:hAnsi="Calibri" w:cs="Calibri"/>
          <w:bCs/>
          <w:sz w:val="20"/>
          <w:szCs w:val="20"/>
          <w:lang w:val="fr-FR"/>
        </w:rPr>
      </w:pPr>
    </w:p>
    <w:p w14:paraId="5993AE85" w14:textId="117F9A46" w:rsidR="00411BB7" w:rsidRPr="00C0646F" w:rsidDel="00442A10" w:rsidRDefault="00411BB7" w:rsidP="00411BB7">
      <w:pPr>
        <w:pStyle w:val="ListParagraph"/>
        <w:pBdr>
          <w:top w:val="single" w:sz="4" w:space="1" w:color="auto"/>
          <w:left w:val="single" w:sz="4" w:space="0" w:color="auto"/>
          <w:bottom w:val="single" w:sz="4" w:space="1" w:color="auto"/>
          <w:right w:val="single" w:sz="4" w:space="0" w:color="auto"/>
        </w:pBdr>
        <w:tabs>
          <w:tab w:val="left" w:pos="0"/>
        </w:tabs>
        <w:ind w:left="1440"/>
        <w:jc w:val="center"/>
        <w:rPr>
          <w:del w:id="723" w:author="Marie Christa Ermite Joseph Fevry" w:date="2018-10-18T15:43:00Z"/>
          <w:rFonts w:ascii="Calibri" w:hAnsi="Calibri" w:cs="Calibri"/>
          <w:bCs/>
          <w:sz w:val="20"/>
          <w:szCs w:val="20"/>
          <w:lang w:val="fr-FR"/>
        </w:rPr>
      </w:pPr>
      <w:del w:id="724" w:author="Marie Christa Ermite Joseph Fevry" w:date="2018-10-18T15:43:00Z">
        <w:r w:rsidRPr="00C0646F" w:rsidDel="00442A10">
          <w:rPr>
            <w:rFonts w:ascii="Calibri" w:hAnsi="Calibri" w:cs="Calibri"/>
            <w:bCs/>
            <w:sz w:val="20"/>
            <w:szCs w:val="20"/>
            <w:lang w:val="fr-FR"/>
          </w:rPr>
          <w:delText>(</w:delText>
        </w:r>
        <w:r w:rsidR="00392486" w:rsidRPr="00C0646F" w:rsidDel="00442A10">
          <w:rPr>
            <w:rFonts w:ascii="Calibri" w:hAnsi="Calibri" w:cs="Calibri"/>
            <w:bCs/>
            <w:sz w:val="20"/>
            <w:szCs w:val="20"/>
            <w:lang w:val="fr-FR"/>
          </w:rPr>
          <w:delText>notation de la ST</w:delText>
        </w:r>
        <w:r w:rsidRPr="00C0646F" w:rsidDel="00442A10">
          <w:rPr>
            <w:rFonts w:ascii="Calibri" w:hAnsi="Calibri" w:cs="Calibri"/>
            <w:bCs/>
            <w:sz w:val="20"/>
            <w:szCs w:val="20"/>
            <w:lang w:val="fr-FR"/>
          </w:rPr>
          <w:delText>) x (</w:delText>
        </w:r>
        <w:r w:rsidR="00392486" w:rsidRPr="00C0646F" w:rsidDel="00442A10">
          <w:rPr>
            <w:rFonts w:ascii="Calibri" w:hAnsi="Calibri" w:cs="Calibri"/>
            <w:bCs/>
            <w:sz w:val="20"/>
            <w:szCs w:val="20"/>
            <w:lang w:val="fr-FR"/>
          </w:rPr>
          <w:delText>coefficient</w:delText>
        </w:r>
        <w:r w:rsidR="003C4B35" w:rsidRPr="00C0646F" w:rsidDel="00442A10">
          <w:rPr>
            <w:rFonts w:ascii="Calibri" w:hAnsi="Calibri" w:cs="Calibri"/>
            <w:bCs/>
            <w:sz w:val="20"/>
            <w:szCs w:val="20"/>
            <w:lang w:val="fr-FR"/>
          </w:rPr>
          <w:delText xml:space="preserve"> de pondération </w:delText>
        </w:r>
        <w:r w:rsidR="00392486" w:rsidRPr="00C0646F" w:rsidDel="00442A10">
          <w:rPr>
            <w:rFonts w:ascii="Calibri" w:hAnsi="Calibri" w:cs="Calibri"/>
            <w:bCs/>
            <w:sz w:val="20"/>
            <w:szCs w:val="20"/>
            <w:lang w:val="fr-FR"/>
          </w:rPr>
          <w:delText>de la ST</w:delText>
        </w:r>
        <w:r w:rsidRPr="00C0646F" w:rsidDel="00442A10">
          <w:rPr>
            <w:rFonts w:ascii="Calibri" w:hAnsi="Calibri" w:cs="Calibri"/>
            <w:bCs/>
            <w:sz w:val="20"/>
            <w:szCs w:val="20"/>
            <w:lang w:val="fr-FR"/>
          </w:rPr>
          <w:delText>,</w:delText>
        </w:r>
        <w:r w:rsidR="00392486" w:rsidRPr="00C0646F" w:rsidDel="00442A10">
          <w:rPr>
            <w:rFonts w:ascii="Calibri" w:hAnsi="Calibri" w:cs="Calibri"/>
            <w:bCs/>
            <w:sz w:val="20"/>
            <w:szCs w:val="20"/>
            <w:lang w:val="fr-FR"/>
          </w:rPr>
          <w:delText xml:space="preserve"> par ex.</w:delText>
        </w:r>
        <w:r w:rsidRPr="00C0646F" w:rsidDel="00442A10">
          <w:rPr>
            <w:rFonts w:ascii="Calibri" w:hAnsi="Calibri" w:cs="Calibri"/>
            <w:bCs/>
            <w:sz w:val="20"/>
            <w:szCs w:val="20"/>
            <w:lang w:val="fr-FR"/>
          </w:rPr>
          <w:delText xml:space="preserve"> 70</w:delText>
        </w:r>
        <w:r w:rsidR="00392486" w:rsidRPr="00C0646F" w:rsidDel="00442A10">
          <w:rPr>
            <w:rFonts w:ascii="Calibri" w:hAnsi="Calibri" w:cs="Calibri"/>
            <w:bCs/>
            <w:sz w:val="20"/>
            <w:szCs w:val="20"/>
            <w:lang w:val="fr-FR"/>
          </w:rPr>
          <w:delText xml:space="preserve"> </w:delText>
        </w:r>
        <w:r w:rsidRPr="00C0646F" w:rsidDel="00442A10">
          <w:rPr>
            <w:rFonts w:ascii="Calibri" w:hAnsi="Calibri" w:cs="Calibri"/>
            <w:bCs/>
            <w:sz w:val="20"/>
            <w:szCs w:val="20"/>
            <w:lang w:val="fr-FR"/>
          </w:rPr>
          <w:delText>%)</w:delText>
        </w:r>
      </w:del>
    </w:p>
    <w:p w14:paraId="119B0D72" w14:textId="0326175A" w:rsidR="00411BB7" w:rsidRPr="00C0646F" w:rsidDel="00442A10" w:rsidRDefault="00411BB7" w:rsidP="00411BB7">
      <w:pPr>
        <w:pStyle w:val="ListParagraph"/>
        <w:pBdr>
          <w:top w:val="single" w:sz="4" w:space="1" w:color="auto"/>
          <w:left w:val="single" w:sz="4" w:space="0" w:color="auto"/>
          <w:bottom w:val="single" w:sz="4" w:space="1" w:color="auto"/>
          <w:right w:val="single" w:sz="4" w:space="0" w:color="auto"/>
        </w:pBdr>
        <w:tabs>
          <w:tab w:val="left" w:pos="0"/>
        </w:tabs>
        <w:ind w:left="1440"/>
        <w:jc w:val="center"/>
        <w:rPr>
          <w:del w:id="725" w:author="Marie Christa Ermite Joseph Fevry" w:date="2018-10-18T15:43:00Z"/>
          <w:rFonts w:ascii="Calibri" w:hAnsi="Calibri" w:cs="Calibri"/>
          <w:bCs/>
          <w:sz w:val="20"/>
          <w:szCs w:val="20"/>
          <w:u w:val="single"/>
          <w:lang w:val="fr-FR"/>
        </w:rPr>
      </w:pPr>
      <w:del w:id="726" w:author="Marie Christa Ermite Joseph Fevry" w:date="2018-10-18T15:43:00Z">
        <w:r w:rsidRPr="00C0646F" w:rsidDel="00442A10">
          <w:rPr>
            <w:rFonts w:ascii="Calibri" w:hAnsi="Calibri" w:cs="Calibri"/>
            <w:bCs/>
            <w:sz w:val="20"/>
            <w:szCs w:val="20"/>
            <w:u w:val="single"/>
            <w:lang w:val="fr-FR"/>
          </w:rPr>
          <w:tab/>
          <w:delText>+ (</w:delText>
        </w:r>
        <w:r w:rsidR="00392486" w:rsidRPr="00C0646F" w:rsidDel="00442A10">
          <w:rPr>
            <w:rFonts w:ascii="Calibri" w:hAnsi="Calibri" w:cs="Calibri"/>
            <w:bCs/>
            <w:sz w:val="20"/>
            <w:szCs w:val="20"/>
            <w:u w:val="single"/>
            <w:lang w:val="fr-FR"/>
          </w:rPr>
          <w:delText>notation de la SF</w:delText>
        </w:r>
        <w:r w:rsidRPr="00C0646F" w:rsidDel="00442A10">
          <w:rPr>
            <w:rFonts w:ascii="Calibri" w:hAnsi="Calibri" w:cs="Calibri"/>
            <w:bCs/>
            <w:sz w:val="20"/>
            <w:szCs w:val="20"/>
            <w:u w:val="single"/>
            <w:lang w:val="fr-FR"/>
          </w:rPr>
          <w:delText>) x (</w:delText>
        </w:r>
        <w:r w:rsidR="00392486" w:rsidRPr="00C0646F" w:rsidDel="00442A10">
          <w:rPr>
            <w:rFonts w:ascii="Calibri" w:hAnsi="Calibri" w:cs="Calibri"/>
            <w:bCs/>
            <w:sz w:val="20"/>
            <w:szCs w:val="20"/>
            <w:u w:val="single"/>
            <w:lang w:val="fr-FR"/>
          </w:rPr>
          <w:delText xml:space="preserve">coefficient </w:delText>
        </w:r>
        <w:r w:rsidR="003C4B35" w:rsidRPr="00C0646F" w:rsidDel="00442A10">
          <w:rPr>
            <w:rFonts w:ascii="Calibri" w:hAnsi="Calibri" w:cs="Calibri"/>
            <w:bCs/>
            <w:sz w:val="20"/>
            <w:szCs w:val="20"/>
            <w:u w:val="single"/>
            <w:lang w:val="fr-FR"/>
          </w:rPr>
          <w:delText>de pondération</w:delText>
        </w:r>
        <w:r w:rsidR="003C4B35" w:rsidRPr="00C0646F" w:rsidDel="00442A10">
          <w:rPr>
            <w:rFonts w:ascii="Calibri" w:hAnsi="Calibri" w:cs="Calibri"/>
            <w:bCs/>
            <w:sz w:val="20"/>
            <w:szCs w:val="20"/>
            <w:lang w:val="fr-FR"/>
          </w:rPr>
          <w:delText xml:space="preserve"> </w:delText>
        </w:r>
        <w:r w:rsidR="00392486" w:rsidRPr="00C0646F" w:rsidDel="00442A10">
          <w:rPr>
            <w:rFonts w:ascii="Calibri" w:hAnsi="Calibri" w:cs="Calibri"/>
            <w:bCs/>
            <w:sz w:val="20"/>
            <w:szCs w:val="20"/>
            <w:u w:val="single"/>
            <w:lang w:val="fr-FR"/>
          </w:rPr>
          <w:delText>de la SF</w:delText>
        </w:r>
        <w:r w:rsidRPr="00C0646F" w:rsidDel="00442A10">
          <w:rPr>
            <w:rFonts w:ascii="Calibri" w:hAnsi="Calibri" w:cs="Calibri"/>
            <w:bCs/>
            <w:sz w:val="20"/>
            <w:szCs w:val="20"/>
            <w:u w:val="single"/>
            <w:lang w:val="fr-FR"/>
          </w:rPr>
          <w:delText xml:space="preserve">, </w:delText>
        </w:r>
        <w:r w:rsidR="00392486" w:rsidRPr="00C0646F" w:rsidDel="00442A10">
          <w:rPr>
            <w:rFonts w:ascii="Calibri" w:hAnsi="Calibri" w:cs="Calibri"/>
            <w:bCs/>
            <w:sz w:val="20"/>
            <w:szCs w:val="20"/>
            <w:u w:val="single"/>
            <w:lang w:val="fr-FR"/>
          </w:rPr>
          <w:delText>par ex</w:delText>
        </w:r>
        <w:r w:rsidRPr="00C0646F" w:rsidDel="00442A10">
          <w:rPr>
            <w:rFonts w:ascii="Calibri" w:hAnsi="Calibri" w:cs="Calibri"/>
            <w:bCs/>
            <w:sz w:val="20"/>
            <w:szCs w:val="20"/>
            <w:u w:val="single"/>
            <w:lang w:val="fr-FR"/>
          </w:rPr>
          <w:delText>. 30</w:delText>
        </w:r>
        <w:r w:rsidR="00392486" w:rsidRPr="00C0646F" w:rsidDel="00442A10">
          <w:rPr>
            <w:rFonts w:ascii="Calibri" w:hAnsi="Calibri" w:cs="Calibri"/>
            <w:bCs/>
            <w:sz w:val="20"/>
            <w:szCs w:val="20"/>
            <w:u w:val="single"/>
            <w:lang w:val="fr-FR"/>
          </w:rPr>
          <w:delText xml:space="preserve"> </w:delText>
        </w:r>
        <w:r w:rsidRPr="00C0646F" w:rsidDel="00442A10">
          <w:rPr>
            <w:rFonts w:ascii="Calibri" w:hAnsi="Calibri" w:cs="Calibri"/>
            <w:bCs/>
            <w:sz w:val="20"/>
            <w:szCs w:val="20"/>
            <w:u w:val="single"/>
            <w:lang w:val="fr-FR"/>
          </w:rPr>
          <w:delText>%)</w:delText>
        </w:r>
        <w:r w:rsidRPr="00C0646F" w:rsidDel="00442A10">
          <w:rPr>
            <w:rFonts w:ascii="Calibri" w:hAnsi="Calibri" w:cs="Calibri"/>
            <w:bCs/>
            <w:sz w:val="20"/>
            <w:szCs w:val="20"/>
            <w:u w:val="single"/>
            <w:lang w:val="fr-FR"/>
          </w:rPr>
          <w:tab/>
        </w:r>
        <w:r w:rsidRPr="00C0646F" w:rsidDel="00442A10">
          <w:rPr>
            <w:rFonts w:ascii="Calibri" w:hAnsi="Calibri" w:cs="Calibri"/>
            <w:bCs/>
            <w:sz w:val="20"/>
            <w:szCs w:val="20"/>
            <w:u w:val="single"/>
            <w:lang w:val="fr-FR"/>
          </w:rPr>
          <w:tab/>
        </w:r>
      </w:del>
    </w:p>
    <w:p w14:paraId="045F7BD3" w14:textId="18CC0AE3" w:rsidR="00411BB7" w:rsidRPr="00C0646F" w:rsidDel="00442A10" w:rsidRDefault="00392486" w:rsidP="00411BB7">
      <w:pPr>
        <w:pStyle w:val="ListParagraph"/>
        <w:pBdr>
          <w:top w:val="single" w:sz="4" w:space="1" w:color="auto"/>
          <w:left w:val="single" w:sz="4" w:space="0" w:color="auto"/>
          <w:bottom w:val="single" w:sz="4" w:space="1" w:color="auto"/>
          <w:right w:val="single" w:sz="4" w:space="0" w:color="auto"/>
        </w:pBdr>
        <w:tabs>
          <w:tab w:val="left" w:pos="0"/>
        </w:tabs>
        <w:ind w:left="1440"/>
        <w:jc w:val="center"/>
        <w:rPr>
          <w:del w:id="727" w:author="Marie Christa Ermite Joseph Fevry" w:date="2018-10-18T15:43:00Z"/>
          <w:rFonts w:ascii="Calibri" w:hAnsi="Calibri" w:cs="Calibri"/>
          <w:b/>
          <w:bCs/>
          <w:sz w:val="20"/>
          <w:szCs w:val="20"/>
          <w:lang w:val="fr-FR"/>
        </w:rPr>
      </w:pPr>
      <w:del w:id="728" w:author="Marie Christa Ermite Joseph Fevry" w:date="2018-10-18T15:43:00Z">
        <w:r w:rsidRPr="00C0646F" w:rsidDel="00442A10">
          <w:rPr>
            <w:rFonts w:ascii="Calibri" w:hAnsi="Calibri" w:cs="Calibri"/>
            <w:b/>
            <w:bCs/>
            <w:sz w:val="20"/>
            <w:szCs w:val="20"/>
            <w:lang w:val="fr-FR"/>
          </w:rPr>
          <w:delText>Notation combinée et finale totale de la soumission</w:delText>
        </w:r>
      </w:del>
    </w:p>
    <w:p w14:paraId="5E1E03F9" w14:textId="66CA72BD" w:rsidR="00411BB7" w:rsidRPr="00C0646F" w:rsidDel="00442A10" w:rsidRDefault="00411BB7" w:rsidP="00411BB7">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del w:id="729" w:author="Marie Christa Ermite Joseph Fevry" w:date="2018-10-18T15:43:00Z"/>
          <w:rFonts w:ascii="Calibri" w:hAnsi="Calibri" w:cs="Calibri"/>
          <w:bCs/>
          <w:sz w:val="20"/>
          <w:szCs w:val="20"/>
          <w:lang w:val="fr-FR"/>
        </w:rPr>
      </w:pPr>
    </w:p>
    <w:p w14:paraId="3DA36552" w14:textId="1FB3F86D" w:rsidR="009F526B" w:rsidRPr="00C0646F" w:rsidDel="00442A10" w:rsidRDefault="009F526B" w:rsidP="00886152">
      <w:pPr>
        <w:pStyle w:val="ListParagraph"/>
        <w:spacing w:line="240" w:lineRule="auto"/>
        <w:ind w:left="1080"/>
        <w:jc w:val="both"/>
        <w:rPr>
          <w:del w:id="730" w:author="Marie Christa Ermite Joseph Fevry" w:date="2018-10-18T15:43:00Z"/>
          <w:rFonts w:ascii="Calibri" w:hAnsi="Calibri" w:cs="Calibri"/>
          <w:bCs/>
          <w:sz w:val="20"/>
          <w:szCs w:val="20"/>
          <w:lang w:val="fr-FR"/>
        </w:rPr>
      </w:pPr>
    </w:p>
    <w:p w14:paraId="3D4B84A1" w14:textId="4316CC12" w:rsidR="00E31512" w:rsidRPr="00C0646F" w:rsidDel="00442A10" w:rsidRDefault="00E31512" w:rsidP="00B3375A">
      <w:pPr>
        <w:pStyle w:val="ListParagraph"/>
        <w:numPr>
          <w:ilvl w:val="1"/>
          <w:numId w:val="40"/>
        </w:numPr>
        <w:spacing w:line="240" w:lineRule="auto"/>
        <w:ind w:left="990"/>
        <w:jc w:val="both"/>
        <w:rPr>
          <w:del w:id="731" w:author="Marie Christa Ermite Joseph Fevry" w:date="2018-10-18T15:43:00Z"/>
          <w:rFonts w:ascii="Calibri" w:hAnsi="Calibri" w:cs="Calibri"/>
          <w:bCs/>
          <w:sz w:val="20"/>
          <w:szCs w:val="20"/>
          <w:lang w:val="fr-FR"/>
        </w:rPr>
      </w:pPr>
      <w:del w:id="732" w:author="Marie Christa Ermite Joseph Fevry" w:date="2018-10-18T15:43:00Z">
        <w:r w:rsidRPr="00C0646F" w:rsidDel="00442A10">
          <w:rPr>
            <w:rFonts w:ascii="Calibri" w:hAnsi="Calibri" w:cs="Calibri"/>
            <w:bCs/>
            <w:sz w:val="20"/>
            <w:szCs w:val="20"/>
            <w:lang w:val="fr-FR"/>
          </w:rPr>
          <w:delText xml:space="preserve">Le PNUD se réserve le droit de se livrer à un exercice de vérification visant à s’assurer de la validité des informations fournies par les soumissionnaires. Une telle vérification devra être pleinement documentée et pourra notamment inclure l’ensemble ou toute combinaison des vérifications suivantes qui sont énumérées dans la </w:delText>
        </w:r>
        <w:r w:rsidRPr="00C0646F" w:rsidDel="00442A10">
          <w:rPr>
            <w:rFonts w:ascii="Calibri" w:hAnsi="Calibri" w:cs="Calibri"/>
            <w:b/>
            <w:bCs/>
            <w:sz w:val="20"/>
            <w:szCs w:val="20"/>
            <w:lang w:val="fr-FR"/>
          </w:rPr>
          <w:delText>fiche technique</w:delText>
        </w:r>
        <w:r w:rsidRPr="00C0646F" w:rsidDel="00442A10">
          <w:rPr>
            <w:rFonts w:ascii="Calibri" w:hAnsi="Calibri" w:cs="Calibri"/>
            <w:bCs/>
            <w:sz w:val="20"/>
            <w:szCs w:val="20"/>
            <w:lang w:val="fr-FR"/>
          </w:rPr>
          <w:delText xml:space="preserve"> (FT, n° 33) :</w:delText>
        </w:r>
      </w:del>
    </w:p>
    <w:p w14:paraId="152BF0F4" w14:textId="5C9FB8B6" w:rsidR="00E31512" w:rsidRPr="00C0646F" w:rsidDel="00442A10" w:rsidRDefault="00E31512" w:rsidP="00E31512">
      <w:pPr>
        <w:pStyle w:val="ListParagraph"/>
        <w:spacing w:line="240" w:lineRule="auto"/>
        <w:rPr>
          <w:del w:id="733" w:author="Marie Christa Ermite Joseph Fevry" w:date="2018-10-18T15:43:00Z"/>
          <w:rFonts w:ascii="Calibri" w:hAnsi="Calibri" w:cs="Calibri"/>
          <w:bCs/>
          <w:sz w:val="20"/>
          <w:szCs w:val="20"/>
          <w:lang w:val="fr-FR"/>
        </w:rPr>
      </w:pPr>
    </w:p>
    <w:p w14:paraId="51C779A9" w14:textId="03C699C7" w:rsidR="00E31512" w:rsidRPr="00C0646F" w:rsidDel="00442A10" w:rsidRDefault="00E31512" w:rsidP="00B3375A">
      <w:pPr>
        <w:pStyle w:val="ListParagraph"/>
        <w:numPr>
          <w:ilvl w:val="2"/>
          <w:numId w:val="41"/>
        </w:numPr>
        <w:tabs>
          <w:tab w:val="left" w:pos="1440"/>
        </w:tabs>
        <w:spacing w:line="240" w:lineRule="auto"/>
        <w:ind w:left="1440" w:hanging="360"/>
        <w:jc w:val="both"/>
        <w:rPr>
          <w:del w:id="734" w:author="Marie Christa Ermite Joseph Fevry" w:date="2018-10-18T15:43:00Z"/>
          <w:rFonts w:ascii="Calibri" w:hAnsi="Calibri" w:cs="Calibri"/>
          <w:bCs/>
          <w:sz w:val="20"/>
          <w:szCs w:val="20"/>
          <w:lang w:val="fr-FR"/>
        </w:rPr>
      </w:pPr>
      <w:del w:id="735" w:author="Marie Christa Ermite Joseph Fevry" w:date="2018-10-18T15:43:00Z">
        <w:r w:rsidRPr="00C0646F" w:rsidDel="00442A10">
          <w:rPr>
            <w:rFonts w:ascii="Calibri" w:hAnsi="Calibri" w:cs="Calibri"/>
            <w:bCs/>
            <w:sz w:val="20"/>
            <w:szCs w:val="20"/>
            <w:lang w:val="fr-FR"/>
          </w:rPr>
          <w:delText>la vérification de la précision, de l’exactitude et de l’authenticité des informations fournies par un soumissionnaire dans les documents juridiques, techniques et financiers soumis ;</w:delText>
        </w:r>
      </w:del>
    </w:p>
    <w:p w14:paraId="6C932AFF" w14:textId="637BE4D6" w:rsidR="00E31512" w:rsidRPr="00C0646F" w:rsidDel="00442A10" w:rsidRDefault="00E31512" w:rsidP="00B3375A">
      <w:pPr>
        <w:pStyle w:val="ListParagraph"/>
        <w:numPr>
          <w:ilvl w:val="2"/>
          <w:numId w:val="41"/>
        </w:numPr>
        <w:tabs>
          <w:tab w:val="left" w:pos="1440"/>
        </w:tabs>
        <w:spacing w:line="240" w:lineRule="auto"/>
        <w:ind w:left="1440" w:hanging="360"/>
        <w:jc w:val="both"/>
        <w:rPr>
          <w:del w:id="736" w:author="Marie Christa Ermite Joseph Fevry" w:date="2018-10-18T15:43:00Z"/>
          <w:rFonts w:ascii="Calibri" w:hAnsi="Calibri" w:cs="Calibri"/>
          <w:bCs/>
          <w:sz w:val="20"/>
          <w:szCs w:val="20"/>
          <w:lang w:val="fr-FR"/>
        </w:rPr>
      </w:pPr>
      <w:del w:id="737" w:author="Marie Christa Ermite Joseph Fevry" w:date="2018-10-18T15:43:00Z">
        <w:r w:rsidRPr="00C0646F" w:rsidDel="00442A10">
          <w:rPr>
            <w:rFonts w:ascii="Calibri" w:hAnsi="Calibri" w:cs="Calibri"/>
            <w:bCs/>
            <w:sz w:val="20"/>
            <w:szCs w:val="20"/>
            <w:lang w:val="fr-FR"/>
          </w:rPr>
          <w:delText>la validation du degré de conformité aux exigences de l</w:delText>
        </w:r>
        <w:r w:rsidR="0020326F" w:rsidRPr="00C0646F" w:rsidDel="00442A10">
          <w:rPr>
            <w:rFonts w:ascii="Calibri" w:hAnsi="Calibri" w:cs="Calibri"/>
            <w:bCs/>
            <w:sz w:val="20"/>
            <w:szCs w:val="20"/>
            <w:lang w:val="fr-FR"/>
          </w:rPr>
          <w:delText>a RFP</w:delText>
        </w:r>
        <w:r w:rsidRPr="00C0646F" w:rsidDel="00442A10">
          <w:rPr>
            <w:rFonts w:ascii="Calibri" w:hAnsi="Calibri" w:cs="Calibri"/>
            <w:bCs/>
            <w:sz w:val="20"/>
            <w:szCs w:val="20"/>
            <w:lang w:val="fr-FR"/>
          </w:rPr>
          <w:delText xml:space="preserve"> et aux critères d’évaluation au regard de ce qui a été constaté à ce stade par l’équipe d’évaluation ;</w:delText>
        </w:r>
      </w:del>
    </w:p>
    <w:p w14:paraId="64E57A56" w14:textId="6AF5BD40" w:rsidR="00E31512" w:rsidRPr="00C0646F" w:rsidDel="00442A10" w:rsidRDefault="00E31512" w:rsidP="00B3375A">
      <w:pPr>
        <w:pStyle w:val="ListParagraph"/>
        <w:numPr>
          <w:ilvl w:val="2"/>
          <w:numId w:val="41"/>
        </w:numPr>
        <w:tabs>
          <w:tab w:val="left" w:pos="1440"/>
        </w:tabs>
        <w:spacing w:line="240" w:lineRule="auto"/>
        <w:ind w:left="1440" w:hanging="360"/>
        <w:jc w:val="both"/>
        <w:rPr>
          <w:del w:id="738" w:author="Marie Christa Ermite Joseph Fevry" w:date="2018-10-18T15:43:00Z"/>
          <w:rFonts w:ascii="Calibri" w:hAnsi="Calibri" w:cs="Calibri"/>
          <w:bCs/>
          <w:sz w:val="20"/>
          <w:szCs w:val="20"/>
          <w:lang w:val="fr-FR"/>
        </w:rPr>
      </w:pPr>
      <w:del w:id="739" w:author="Marie Christa Ermite Joseph Fevry" w:date="2018-10-18T15:43:00Z">
        <w:r w:rsidRPr="00C0646F" w:rsidDel="00442A10">
          <w:rPr>
            <w:rFonts w:ascii="Calibri" w:hAnsi="Calibri" w:cs="Calibri"/>
            <w:bCs/>
            <w:sz w:val="20"/>
            <w:szCs w:val="20"/>
            <w:lang w:val="fr-FR"/>
          </w:rPr>
          <w:delText>des demandes de renseignements et la vérification des références auprès d’organismes du gouvernement compétents vis-à-vis du soumissionnaire concerné, ou auprès de toute autre entité ayant pu avoir des relations d’affaires avec ledit soumissionnaire ;</w:delText>
        </w:r>
      </w:del>
    </w:p>
    <w:p w14:paraId="52931F44" w14:textId="2E8D5FDA" w:rsidR="00E31512" w:rsidRPr="00C0646F" w:rsidDel="00442A10" w:rsidRDefault="00E31512" w:rsidP="00B3375A">
      <w:pPr>
        <w:pStyle w:val="ListParagraph"/>
        <w:numPr>
          <w:ilvl w:val="2"/>
          <w:numId w:val="41"/>
        </w:numPr>
        <w:tabs>
          <w:tab w:val="left" w:pos="1440"/>
          <w:tab w:val="left" w:pos="1710"/>
        </w:tabs>
        <w:spacing w:line="240" w:lineRule="auto"/>
        <w:ind w:left="1440" w:hanging="360"/>
        <w:jc w:val="both"/>
        <w:rPr>
          <w:del w:id="740" w:author="Marie Christa Ermite Joseph Fevry" w:date="2018-10-18T15:43:00Z"/>
          <w:rFonts w:ascii="Calibri" w:hAnsi="Calibri" w:cs="Calibri"/>
          <w:bCs/>
          <w:sz w:val="20"/>
          <w:szCs w:val="20"/>
          <w:lang w:val="fr-FR"/>
        </w:rPr>
      </w:pPr>
      <w:del w:id="741" w:author="Marie Christa Ermite Joseph Fevry" w:date="2018-10-18T15:43:00Z">
        <w:r w:rsidRPr="00C0646F" w:rsidDel="00442A10">
          <w:rPr>
            <w:rFonts w:ascii="Calibri" w:hAnsi="Calibri" w:cs="Calibri"/>
            <w:bCs/>
            <w:sz w:val="20"/>
            <w:szCs w:val="20"/>
            <w:lang w:val="fr-FR"/>
          </w:rPr>
          <w:delText>des demandes de renseignements et la vérification des références auprès d’autres clients antérieurs s’agissant de la qualité des prestations fournies dans le cadre de contrats en cours ou achevés ;</w:delText>
        </w:r>
      </w:del>
    </w:p>
    <w:p w14:paraId="71234E5D" w14:textId="29AF7982" w:rsidR="00E31512" w:rsidRPr="00C0646F" w:rsidDel="00442A10" w:rsidRDefault="00E31512" w:rsidP="00B3375A">
      <w:pPr>
        <w:pStyle w:val="ListParagraph"/>
        <w:numPr>
          <w:ilvl w:val="2"/>
          <w:numId w:val="41"/>
        </w:numPr>
        <w:tabs>
          <w:tab w:val="left" w:pos="1440"/>
        </w:tabs>
        <w:spacing w:line="240" w:lineRule="auto"/>
        <w:ind w:left="1440" w:hanging="360"/>
        <w:jc w:val="both"/>
        <w:rPr>
          <w:del w:id="742" w:author="Marie Christa Ermite Joseph Fevry" w:date="2018-10-18T15:43:00Z"/>
          <w:rFonts w:ascii="Calibri" w:hAnsi="Calibri" w:cs="Calibri"/>
          <w:bCs/>
          <w:sz w:val="20"/>
          <w:szCs w:val="20"/>
          <w:lang w:val="fr-FR"/>
        </w:rPr>
      </w:pPr>
      <w:del w:id="743" w:author="Marie Christa Ermite Joseph Fevry" w:date="2018-10-18T15:43:00Z">
        <w:r w:rsidRPr="00C0646F" w:rsidDel="00442A10">
          <w:rPr>
            <w:rFonts w:ascii="Calibri" w:hAnsi="Calibri" w:cs="Calibri"/>
            <w:bCs/>
            <w:sz w:val="20"/>
            <w:szCs w:val="20"/>
            <w:lang w:val="fr-FR"/>
          </w:rPr>
          <w:delText xml:space="preserve">l’inspection physique des </w:delText>
        </w:r>
        <w:r w:rsidR="00532977" w:rsidRPr="00C0646F" w:rsidDel="00442A10">
          <w:rPr>
            <w:rFonts w:ascii="Calibri" w:hAnsi="Calibri" w:cs="Calibri"/>
            <w:bCs/>
            <w:sz w:val="20"/>
            <w:szCs w:val="20"/>
            <w:lang w:val="fr-FR"/>
          </w:rPr>
          <w:delText>bureaux</w:delText>
        </w:r>
        <w:r w:rsidRPr="00C0646F" w:rsidDel="00442A10">
          <w:rPr>
            <w:rFonts w:ascii="Calibri" w:hAnsi="Calibri" w:cs="Calibri"/>
            <w:bCs/>
            <w:sz w:val="20"/>
            <w:szCs w:val="20"/>
            <w:lang w:val="fr-FR"/>
          </w:rPr>
          <w:delText>, des succursales ou autres établissements d’un soumissionnaire dans lesquels il exploite son activité, avec ou sans préavis ;</w:delText>
        </w:r>
      </w:del>
    </w:p>
    <w:p w14:paraId="72823DBE" w14:textId="3759D6D1" w:rsidR="00E31512" w:rsidRPr="00C0646F" w:rsidDel="00442A10" w:rsidRDefault="00B742F8" w:rsidP="00B3375A">
      <w:pPr>
        <w:pStyle w:val="ListParagraph"/>
        <w:numPr>
          <w:ilvl w:val="2"/>
          <w:numId w:val="41"/>
        </w:numPr>
        <w:tabs>
          <w:tab w:val="left" w:pos="1440"/>
        </w:tabs>
        <w:spacing w:line="240" w:lineRule="auto"/>
        <w:ind w:left="1440" w:hanging="360"/>
        <w:jc w:val="both"/>
        <w:rPr>
          <w:del w:id="744" w:author="Marie Christa Ermite Joseph Fevry" w:date="2018-10-18T15:43:00Z"/>
          <w:rFonts w:ascii="Calibri" w:hAnsi="Calibri" w:cs="Calibri"/>
          <w:bCs/>
          <w:sz w:val="20"/>
          <w:szCs w:val="20"/>
          <w:lang w:val="fr-FR"/>
        </w:rPr>
      </w:pPr>
      <w:del w:id="745" w:author="Marie Christa Ermite Joseph Fevry" w:date="2018-10-18T15:43:00Z">
        <w:r w:rsidRPr="00C0646F" w:rsidDel="00442A10">
          <w:rPr>
            <w:rFonts w:ascii="Calibri" w:hAnsi="Calibri" w:cs="Calibri"/>
            <w:bCs/>
            <w:sz w:val="20"/>
            <w:szCs w:val="20"/>
            <w:lang w:val="fr-FR"/>
          </w:rPr>
          <w:delText xml:space="preserve">l’évaluation de la qualité de produits, travaux et activités en cours et achevés </w:delText>
        </w:r>
        <w:r w:rsidR="00E31512" w:rsidRPr="00C0646F" w:rsidDel="00442A10">
          <w:rPr>
            <w:rFonts w:ascii="Calibri" w:hAnsi="Calibri" w:cs="Calibri"/>
            <w:bCs/>
            <w:sz w:val="20"/>
            <w:szCs w:val="20"/>
            <w:lang w:val="fr-FR"/>
          </w:rPr>
          <w:delText>similaires aux besoins du PNUD, dans la mesure du possible ; et</w:delText>
        </w:r>
      </w:del>
    </w:p>
    <w:p w14:paraId="09879AE3" w14:textId="7CBF630B" w:rsidR="00E31512" w:rsidRPr="00C0646F" w:rsidDel="00442A10" w:rsidRDefault="00E31512" w:rsidP="00B3375A">
      <w:pPr>
        <w:pStyle w:val="ListParagraph"/>
        <w:numPr>
          <w:ilvl w:val="2"/>
          <w:numId w:val="41"/>
        </w:numPr>
        <w:tabs>
          <w:tab w:val="left" w:pos="1440"/>
        </w:tabs>
        <w:spacing w:line="240" w:lineRule="auto"/>
        <w:ind w:left="1440" w:hanging="360"/>
        <w:jc w:val="both"/>
        <w:rPr>
          <w:del w:id="746" w:author="Marie Christa Ermite Joseph Fevry" w:date="2018-10-18T15:43:00Z"/>
          <w:rFonts w:ascii="Calibri" w:hAnsi="Calibri" w:cs="Calibri"/>
          <w:bCs/>
          <w:sz w:val="20"/>
          <w:szCs w:val="20"/>
          <w:lang w:val="fr-FR"/>
        </w:rPr>
      </w:pPr>
      <w:del w:id="747" w:author="Marie Christa Ermite Joseph Fevry" w:date="2018-10-18T15:43:00Z">
        <w:r w:rsidRPr="00C0646F" w:rsidDel="00442A10">
          <w:rPr>
            <w:rFonts w:ascii="Calibri" w:hAnsi="Calibri" w:cs="Calibri"/>
            <w:bCs/>
            <w:sz w:val="20"/>
            <w:szCs w:val="20"/>
            <w:lang w:val="fr-FR"/>
          </w:rPr>
          <w:delText>d’autres moyens que le PNUD pourra juger opportuns, à tout stade du processus de sélection, avant l’attribution du contrat.</w:delText>
        </w:r>
      </w:del>
    </w:p>
    <w:p w14:paraId="324DA97E" w14:textId="5547866B" w:rsidR="00E31512" w:rsidRPr="00C0646F" w:rsidDel="00442A10" w:rsidRDefault="00E31512" w:rsidP="00E31512">
      <w:pPr>
        <w:pStyle w:val="ListParagraph"/>
        <w:spacing w:line="240" w:lineRule="auto"/>
        <w:rPr>
          <w:del w:id="748" w:author="Marie Christa Ermite Joseph Fevry" w:date="2018-10-18T15:43:00Z"/>
          <w:rFonts w:ascii="Calibri" w:hAnsi="Calibri" w:cs="Calibri"/>
          <w:b/>
          <w:bCs/>
          <w:sz w:val="20"/>
          <w:szCs w:val="20"/>
          <w:lang w:val="fr-FR"/>
        </w:rPr>
      </w:pPr>
    </w:p>
    <w:p w14:paraId="686C14FF" w14:textId="33FCA697" w:rsidR="00E31512" w:rsidRPr="00C0646F" w:rsidDel="00442A10" w:rsidRDefault="00E31512" w:rsidP="00E31512">
      <w:pPr>
        <w:pStyle w:val="ListParagraph"/>
        <w:spacing w:line="240" w:lineRule="auto"/>
        <w:rPr>
          <w:del w:id="749" w:author="Marie Christa Ermite Joseph Fevry" w:date="2018-10-18T15:43:00Z"/>
          <w:rFonts w:ascii="Calibri" w:hAnsi="Calibri" w:cs="Calibri"/>
          <w:b/>
          <w:bCs/>
          <w:sz w:val="20"/>
          <w:szCs w:val="20"/>
          <w:lang w:val="fr-FR"/>
        </w:rPr>
      </w:pPr>
    </w:p>
    <w:p w14:paraId="156E6CC1" w14:textId="6C1351D8" w:rsidR="00E31512" w:rsidRPr="00C0646F" w:rsidDel="00442A10" w:rsidRDefault="00E31512" w:rsidP="00B3375A">
      <w:pPr>
        <w:pStyle w:val="ListParagraph"/>
        <w:numPr>
          <w:ilvl w:val="0"/>
          <w:numId w:val="34"/>
        </w:numPr>
        <w:tabs>
          <w:tab w:val="left" w:pos="0"/>
        </w:tabs>
        <w:rPr>
          <w:del w:id="750" w:author="Marie Christa Ermite Joseph Fevry" w:date="2018-10-18T15:43:00Z"/>
          <w:rFonts w:ascii="Calibri" w:hAnsi="Calibri" w:cs="Calibri"/>
          <w:b/>
          <w:bCs/>
          <w:sz w:val="20"/>
          <w:szCs w:val="20"/>
          <w:lang w:val="fr-FR"/>
        </w:rPr>
      </w:pPr>
      <w:del w:id="751" w:author="Marie Christa Ermite Joseph Fevry" w:date="2018-10-18T15:43:00Z">
        <w:r w:rsidRPr="00C0646F" w:rsidDel="00442A10">
          <w:rPr>
            <w:rFonts w:ascii="Calibri" w:hAnsi="Calibri" w:cs="Calibri"/>
            <w:b/>
            <w:bCs/>
            <w:sz w:val="20"/>
            <w:szCs w:val="20"/>
            <w:lang w:val="fr-FR"/>
          </w:rPr>
          <w:delText>Explications relatives aux soumissions</w:delText>
        </w:r>
      </w:del>
    </w:p>
    <w:p w14:paraId="484EF417" w14:textId="0D152FF1" w:rsidR="00E31512" w:rsidRPr="00C0646F" w:rsidDel="00442A10" w:rsidRDefault="00E31512" w:rsidP="00E31512">
      <w:pPr>
        <w:pStyle w:val="Sub-ClauseText"/>
        <w:spacing w:before="0" w:after="0"/>
        <w:ind w:left="720"/>
        <w:rPr>
          <w:del w:id="752" w:author="Marie Christa Ermite Joseph Fevry" w:date="2018-10-18T15:43:00Z"/>
          <w:rFonts w:ascii="Calibri" w:hAnsi="Calibri" w:cs="Calibri"/>
          <w:spacing w:val="0"/>
          <w:sz w:val="20"/>
          <w:lang w:val="fr-FR"/>
        </w:rPr>
      </w:pPr>
      <w:del w:id="753" w:author="Marie Christa Ermite Joseph Fevry" w:date="2018-10-18T15:43:00Z">
        <w:r w:rsidRPr="00C0646F" w:rsidDel="00442A10">
          <w:rPr>
            <w:rFonts w:ascii="Calibri" w:hAnsi="Calibri" w:cs="Calibri"/>
            <w:spacing w:val="0"/>
            <w:sz w:val="20"/>
            <w:lang w:val="fr-FR"/>
          </w:rPr>
          <w:delText>Afin de faciliter l’examen, l’évaluation et la comparaison des soumissions, le PNUD pourra, à sa seule et entière discrétion, demander à tout soumissionnaire de fournir des explications sur sa soumission.</w:delText>
        </w:r>
      </w:del>
    </w:p>
    <w:p w14:paraId="17F6F73E" w14:textId="00DCF138" w:rsidR="00E31512" w:rsidRPr="00C0646F" w:rsidDel="00442A10" w:rsidRDefault="00E31512" w:rsidP="00E31512">
      <w:pPr>
        <w:pStyle w:val="Sub-ClauseText"/>
        <w:spacing w:before="0" w:after="0"/>
        <w:ind w:left="720"/>
        <w:rPr>
          <w:del w:id="754" w:author="Marie Christa Ermite Joseph Fevry" w:date="2018-10-18T15:43:00Z"/>
          <w:rFonts w:ascii="Calibri" w:hAnsi="Calibri" w:cs="Calibri"/>
          <w:spacing w:val="0"/>
          <w:sz w:val="20"/>
          <w:lang w:val="fr-FR"/>
        </w:rPr>
      </w:pPr>
    </w:p>
    <w:p w14:paraId="7877B3AD" w14:textId="371E9B74" w:rsidR="00750187" w:rsidRPr="00C0646F" w:rsidDel="00442A10" w:rsidRDefault="00750187" w:rsidP="00E31512">
      <w:pPr>
        <w:pStyle w:val="Sub-ClauseText"/>
        <w:spacing w:before="0" w:after="0"/>
        <w:ind w:left="720"/>
        <w:rPr>
          <w:del w:id="755" w:author="Marie Christa Ermite Joseph Fevry" w:date="2018-10-18T15:43:00Z"/>
          <w:rFonts w:ascii="Calibri" w:hAnsi="Calibri" w:cs="Calibri"/>
          <w:spacing w:val="0"/>
          <w:sz w:val="20"/>
          <w:lang w:val="fr-FR"/>
        </w:rPr>
      </w:pPr>
    </w:p>
    <w:p w14:paraId="2334EFDB" w14:textId="77777777" w:rsidR="00750187" w:rsidRPr="00C0646F" w:rsidDel="009F526B" w:rsidRDefault="00750187" w:rsidP="00E31512">
      <w:pPr>
        <w:pStyle w:val="Sub-ClauseText"/>
        <w:spacing w:before="0" w:after="0"/>
        <w:ind w:left="720"/>
        <w:rPr>
          <w:del w:id="756" w:author="Marie Christa Ermite Joseph Fevry" w:date="2018-10-16T11:20:00Z"/>
          <w:rFonts w:ascii="Calibri" w:hAnsi="Calibri" w:cs="Calibri"/>
          <w:spacing w:val="0"/>
          <w:sz w:val="20"/>
          <w:lang w:val="fr-FR"/>
        </w:rPr>
      </w:pPr>
    </w:p>
    <w:p w14:paraId="40E26FB6" w14:textId="2C3E8E21" w:rsidR="00750187" w:rsidRPr="00C0646F" w:rsidDel="00442A10" w:rsidRDefault="00750187" w:rsidP="00E31512">
      <w:pPr>
        <w:pStyle w:val="Sub-ClauseText"/>
        <w:spacing w:before="0" w:after="0"/>
        <w:ind w:left="720"/>
        <w:rPr>
          <w:del w:id="757" w:author="Marie Christa Ermite Joseph Fevry" w:date="2018-10-18T15:43:00Z"/>
          <w:rFonts w:ascii="Calibri" w:hAnsi="Calibri" w:cs="Calibri"/>
          <w:spacing w:val="0"/>
          <w:sz w:val="20"/>
          <w:lang w:val="fr-FR"/>
        </w:rPr>
      </w:pPr>
    </w:p>
    <w:p w14:paraId="49E47A13" w14:textId="5BBA8F99" w:rsidR="00E31512" w:rsidRPr="00C0646F" w:rsidDel="00442A10" w:rsidRDefault="00E31512" w:rsidP="00E31512">
      <w:pPr>
        <w:pStyle w:val="Sub-ClauseText"/>
        <w:spacing w:before="0" w:after="0"/>
        <w:ind w:left="720"/>
        <w:rPr>
          <w:del w:id="758" w:author="Marie Christa Ermite Joseph Fevry" w:date="2018-10-18T15:43:00Z"/>
          <w:rFonts w:ascii="Calibri" w:hAnsi="Calibri" w:cs="Calibri"/>
          <w:spacing w:val="0"/>
          <w:sz w:val="20"/>
          <w:lang w:val="fr-FR"/>
        </w:rPr>
      </w:pPr>
      <w:del w:id="759" w:author="Marie Christa Ermite Joseph Fevry" w:date="2018-10-18T15:43:00Z">
        <w:r w:rsidRPr="00C0646F" w:rsidDel="00442A10">
          <w:rPr>
            <w:rFonts w:ascii="Calibri" w:hAnsi="Calibri" w:cs="Calibri"/>
            <w:spacing w:val="0"/>
            <w:sz w:val="20"/>
            <w:lang w:val="fr-FR"/>
          </w:rPr>
          <w:delText>La demande d’explication du PNUD et la réponse devront être écrites. Nonobstant cette communication écrite, aucune modification des prix ou du contenu de la soumission ne pourra être demandée, proposée ou autorisée, sauf pour fournir des explications et confirmer la correction de toute erreur de calcul découverte par le PNUD lors de l’évaluation de la soumission, conformément à la clause 3</w:delText>
        </w:r>
        <w:r w:rsidR="00BA6DF4" w:rsidRPr="00C0646F" w:rsidDel="00442A10">
          <w:rPr>
            <w:rFonts w:ascii="Calibri" w:hAnsi="Calibri" w:cs="Calibri"/>
            <w:spacing w:val="0"/>
            <w:sz w:val="20"/>
            <w:lang w:val="fr-FR"/>
          </w:rPr>
          <w:delText>2</w:delText>
        </w:r>
        <w:r w:rsidRPr="00C0646F" w:rsidDel="00442A10">
          <w:rPr>
            <w:rFonts w:ascii="Calibri" w:hAnsi="Calibri" w:cs="Calibri"/>
            <w:spacing w:val="0"/>
            <w:sz w:val="20"/>
            <w:lang w:val="fr-FR"/>
          </w:rPr>
          <w:delText xml:space="preserve"> de l</w:delText>
        </w:r>
        <w:r w:rsidR="00BA6DF4" w:rsidRPr="00C0646F" w:rsidDel="00442A10">
          <w:rPr>
            <w:rFonts w:ascii="Calibri" w:hAnsi="Calibri" w:cs="Calibri"/>
            <w:spacing w:val="0"/>
            <w:sz w:val="20"/>
            <w:lang w:val="fr-FR"/>
          </w:rPr>
          <w:delText>a RFP</w:delText>
        </w:r>
        <w:r w:rsidRPr="00C0646F" w:rsidDel="00442A10">
          <w:rPr>
            <w:rFonts w:ascii="Calibri" w:hAnsi="Calibri" w:cs="Calibri"/>
            <w:spacing w:val="0"/>
            <w:sz w:val="20"/>
            <w:lang w:val="fr-FR"/>
          </w:rPr>
          <w:delText>.</w:delText>
        </w:r>
      </w:del>
    </w:p>
    <w:p w14:paraId="5D2C0663" w14:textId="1F23D865" w:rsidR="00E31512" w:rsidRPr="00C0646F" w:rsidDel="00442A10" w:rsidRDefault="00E31512" w:rsidP="00E31512">
      <w:pPr>
        <w:pStyle w:val="Sub-ClauseText"/>
        <w:spacing w:before="0" w:after="0"/>
        <w:ind w:left="720"/>
        <w:rPr>
          <w:del w:id="760" w:author="Marie Christa Ermite Joseph Fevry" w:date="2018-10-18T15:43:00Z"/>
          <w:rFonts w:ascii="Calibri" w:hAnsi="Calibri" w:cs="Calibri"/>
          <w:spacing w:val="0"/>
          <w:sz w:val="20"/>
          <w:lang w:val="fr-FR"/>
        </w:rPr>
      </w:pPr>
    </w:p>
    <w:p w14:paraId="7CFDFBD9" w14:textId="39C590D1" w:rsidR="00E31512" w:rsidRPr="00C0646F" w:rsidDel="00442A10" w:rsidRDefault="00E31512" w:rsidP="00E31512">
      <w:pPr>
        <w:pStyle w:val="Sub-ClauseText"/>
        <w:spacing w:before="0" w:after="0"/>
        <w:ind w:left="720"/>
        <w:rPr>
          <w:del w:id="761" w:author="Marie Christa Ermite Joseph Fevry" w:date="2018-10-18T15:43:00Z"/>
          <w:rFonts w:ascii="Calibri" w:hAnsi="Calibri" w:cs="Calibri"/>
          <w:spacing w:val="0"/>
          <w:sz w:val="20"/>
          <w:lang w:val="fr-FR"/>
        </w:rPr>
      </w:pPr>
      <w:del w:id="762" w:author="Marie Christa Ermite Joseph Fevry" w:date="2018-10-18T15:43:00Z">
        <w:r w:rsidRPr="00C0646F" w:rsidDel="00442A10">
          <w:rPr>
            <w:rFonts w:ascii="Calibri" w:hAnsi="Calibri" w:cs="Calibri"/>
            <w:spacing w:val="0"/>
            <w:sz w:val="20"/>
            <w:lang w:val="fr-FR"/>
          </w:rPr>
          <w:delText>Les explications non sollicitées qui seront fournies par un soumissionnaire au titre de sa soumission et qui ne constitueront pas une réponse à une demande du PNUD ne seront pas prises en compte lors de l’examen et de l’évaluation de sa soumission.</w:delText>
        </w:r>
      </w:del>
    </w:p>
    <w:p w14:paraId="36B3A5A6" w14:textId="6B517877" w:rsidR="00E31512" w:rsidRPr="00C0646F" w:rsidDel="00442A10" w:rsidRDefault="00E31512" w:rsidP="00E31512">
      <w:pPr>
        <w:pStyle w:val="ListParagraph"/>
        <w:tabs>
          <w:tab w:val="left" w:pos="0"/>
        </w:tabs>
        <w:spacing w:line="240" w:lineRule="auto"/>
        <w:rPr>
          <w:del w:id="763" w:author="Marie Christa Ermite Joseph Fevry" w:date="2018-10-18T15:43:00Z"/>
          <w:rFonts w:ascii="Calibri" w:hAnsi="Calibri" w:cs="Calibri"/>
          <w:b/>
          <w:bCs/>
          <w:sz w:val="20"/>
          <w:szCs w:val="20"/>
          <w:lang w:val="fr-FR"/>
        </w:rPr>
      </w:pPr>
    </w:p>
    <w:p w14:paraId="24E6A7D9" w14:textId="2F876591" w:rsidR="00917F55" w:rsidRPr="00C0646F" w:rsidDel="00442A10" w:rsidRDefault="00917F55" w:rsidP="00E31512">
      <w:pPr>
        <w:pStyle w:val="ListParagraph"/>
        <w:tabs>
          <w:tab w:val="left" w:pos="0"/>
        </w:tabs>
        <w:spacing w:line="240" w:lineRule="auto"/>
        <w:rPr>
          <w:del w:id="764" w:author="Marie Christa Ermite Joseph Fevry" w:date="2018-10-18T15:43:00Z"/>
          <w:rFonts w:ascii="Calibri" w:hAnsi="Calibri" w:cs="Calibri"/>
          <w:b/>
          <w:bCs/>
          <w:sz w:val="20"/>
          <w:szCs w:val="20"/>
          <w:lang w:val="fr-FR"/>
        </w:rPr>
      </w:pPr>
    </w:p>
    <w:p w14:paraId="3FC201CE" w14:textId="38E9BD40" w:rsidR="00E31512" w:rsidRPr="00C0646F" w:rsidDel="00442A10" w:rsidRDefault="00E31512" w:rsidP="00B3375A">
      <w:pPr>
        <w:pStyle w:val="ListParagraph"/>
        <w:numPr>
          <w:ilvl w:val="0"/>
          <w:numId w:val="34"/>
        </w:numPr>
        <w:tabs>
          <w:tab w:val="left" w:pos="0"/>
        </w:tabs>
        <w:spacing w:line="240" w:lineRule="auto"/>
        <w:rPr>
          <w:del w:id="765" w:author="Marie Christa Ermite Joseph Fevry" w:date="2018-10-18T15:43:00Z"/>
          <w:rFonts w:ascii="Calibri" w:hAnsi="Calibri" w:cs="Calibri"/>
          <w:b/>
          <w:bCs/>
          <w:sz w:val="20"/>
          <w:szCs w:val="20"/>
          <w:lang w:val="fr-FR"/>
        </w:rPr>
      </w:pPr>
      <w:del w:id="766" w:author="Marie Christa Ermite Joseph Fevry" w:date="2018-10-18T15:43:00Z">
        <w:r w:rsidRPr="00C0646F" w:rsidDel="00442A10">
          <w:rPr>
            <w:rFonts w:ascii="Calibri" w:hAnsi="Calibri" w:cs="Calibri"/>
            <w:b/>
            <w:bCs/>
            <w:sz w:val="20"/>
            <w:szCs w:val="20"/>
            <w:lang w:val="fr-FR"/>
          </w:rPr>
          <w:delText>Conformité des soumissions</w:delText>
        </w:r>
      </w:del>
    </w:p>
    <w:p w14:paraId="10CC0ABD" w14:textId="7A0E0568" w:rsidR="00E31512" w:rsidRPr="00C0646F" w:rsidDel="00442A10" w:rsidRDefault="00E31512" w:rsidP="00E31512">
      <w:pPr>
        <w:pStyle w:val="ListParagraph"/>
        <w:tabs>
          <w:tab w:val="left" w:pos="0"/>
        </w:tabs>
        <w:spacing w:line="240" w:lineRule="auto"/>
        <w:rPr>
          <w:del w:id="767" w:author="Marie Christa Ermite Joseph Fevry" w:date="2018-10-18T15:43:00Z"/>
          <w:rFonts w:ascii="Calibri" w:hAnsi="Calibri" w:cs="Calibri"/>
          <w:b/>
          <w:bCs/>
          <w:sz w:val="20"/>
          <w:szCs w:val="20"/>
          <w:lang w:val="fr-FR"/>
        </w:rPr>
      </w:pPr>
    </w:p>
    <w:p w14:paraId="7EC4B266" w14:textId="4389FDD4" w:rsidR="00E31512" w:rsidRPr="00C0646F" w:rsidDel="00442A10" w:rsidRDefault="00E31512" w:rsidP="00E31512">
      <w:pPr>
        <w:ind w:left="720"/>
        <w:jc w:val="both"/>
        <w:rPr>
          <w:del w:id="768" w:author="Marie Christa Ermite Joseph Fevry" w:date="2018-10-18T15:43:00Z"/>
          <w:rFonts w:ascii="Calibri" w:hAnsi="Calibri" w:cs="Calibri"/>
          <w:bCs/>
          <w:sz w:val="20"/>
          <w:szCs w:val="20"/>
          <w:lang w:val="fr-FR"/>
        </w:rPr>
      </w:pPr>
      <w:del w:id="769" w:author="Marie Christa Ermite Joseph Fevry" w:date="2018-10-18T15:43:00Z">
        <w:r w:rsidRPr="00C0646F" w:rsidDel="00442A10">
          <w:rPr>
            <w:rFonts w:ascii="Calibri" w:hAnsi="Calibri" w:cs="Calibri"/>
            <w:sz w:val="20"/>
            <w:szCs w:val="20"/>
            <w:lang w:val="fr-FR"/>
          </w:rPr>
          <w:delText>L’évaluation par le PNUD de la conformité d’une soumission sera basée sur son contenu.</w:delText>
        </w:r>
      </w:del>
    </w:p>
    <w:p w14:paraId="5AFCE6AB" w14:textId="1FDB7E6A" w:rsidR="00E31512" w:rsidRPr="00C0646F" w:rsidDel="00442A10" w:rsidRDefault="00E31512" w:rsidP="00E31512">
      <w:pPr>
        <w:pStyle w:val="ListParagraph"/>
        <w:spacing w:line="240" w:lineRule="auto"/>
        <w:jc w:val="both"/>
        <w:rPr>
          <w:del w:id="770" w:author="Marie Christa Ermite Joseph Fevry" w:date="2018-10-18T15:43:00Z"/>
          <w:rFonts w:ascii="Calibri" w:hAnsi="Calibri" w:cs="Calibri"/>
          <w:bCs/>
          <w:sz w:val="20"/>
          <w:szCs w:val="20"/>
          <w:lang w:val="fr-FR"/>
        </w:rPr>
      </w:pPr>
    </w:p>
    <w:p w14:paraId="332A1274" w14:textId="2B35A92C" w:rsidR="00E31512" w:rsidRPr="00C0646F" w:rsidDel="00442A10" w:rsidRDefault="00E31512" w:rsidP="00E31512">
      <w:pPr>
        <w:ind w:left="720"/>
        <w:jc w:val="both"/>
        <w:rPr>
          <w:del w:id="771" w:author="Marie Christa Ermite Joseph Fevry" w:date="2018-10-18T15:43:00Z"/>
          <w:rFonts w:ascii="Calibri" w:hAnsi="Calibri" w:cs="Calibri"/>
          <w:bCs/>
          <w:sz w:val="20"/>
          <w:szCs w:val="20"/>
          <w:lang w:val="fr-FR"/>
        </w:rPr>
      </w:pPr>
      <w:del w:id="772" w:author="Marie Christa Ermite Joseph Fevry" w:date="2018-10-18T15:43:00Z">
        <w:r w:rsidRPr="00C0646F" w:rsidDel="00442A10">
          <w:rPr>
            <w:rFonts w:ascii="Calibri" w:hAnsi="Calibri" w:cs="Calibri"/>
            <w:sz w:val="20"/>
            <w:szCs w:val="20"/>
            <w:lang w:val="fr-FR"/>
          </w:rPr>
          <w:delText>Une soumission essentiellement conforme est une soumission qui respecte l’ensemble des conditions</w:delText>
        </w:r>
        <w:r w:rsidR="005A1B59" w:rsidRPr="00C0646F" w:rsidDel="00442A10">
          <w:rPr>
            <w:rFonts w:ascii="Calibri" w:hAnsi="Calibri" w:cs="Calibri"/>
            <w:sz w:val="20"/>
            <w:szCs w:val="20"/>
            <w:lang w:val="fr-FR"/>
          </w:rPr>
          <w:delText>, TOR et autres exigences</w:delText>
        </w:r>
        <w:r w:rsidRPr="00C0646F" w:rsidDel="00442A10">
          <w:rPr>
            <w:rFonts w:ascii="Calibri" w:hAnsi="Calibri" w:cs="Calibri"/>
            <w:sz w:val="20"/>
            <w:szCs w:val="20"/>
            <w:lang w:val="fr-FR"/>
          </w:rPr>
          <w:delText xml:space="preserve"> de l</w:delText>
        </w:r>
        <w:r w:rsidR="00A46EBD" w:rsidRPr="00C0646F" w:rsidDel="00442A10">
          <w:rPr>
            <w:rFonts w:ascii="Calibri" w:hAnsi="Calibri" w:cs="Calibri"/>
            <w:sz w:val="20"/>
            <w:szCs w:val="20"/>
            <w:lang w:val="fr-FR"/>
          </w:rPr>
          <w:delText>a RFP</w:delText>
        </w:r>
        <w:r w:rsidRPr="00C0646F" w:rsidDel="00442A10">
          <w:rPr>
            <w:rFonts w:ascii="Calibri" w:hAnsi="Calibri" w:cs="Calibri"/>
            <w:sz w:val="20"/>
            <w:szCs w:val="20"/>
            <w:lang w:val="fr-FR"/>
          </w:rPr>
          <w:delText xml:space="preserve"> sans dérogation, réserve ou omission importante.</w:delText>
        </w:r>
      </w:del>
    </w:p>
    <w:p w14:paraId="7012A7EE" w14:textId="44A7CB0F" w:rsidR="00E31512" w:rsidRPr="00C0646F" w:rsidDel="00442A10" w:rsidRDefault="00E31512" w:rsidP="00E31512">
      <w:pPr>
        <w:ind w:left="720"/>
        <w:jc w:val="both"/>
        <w:rPr>
          <w:del w:id="773" w:author="Marie Christa Ermite Joseph Fevry" w:date="2018-10-18T15:43:00Z"/>
          <w:rFonts w:ascii="Calibri" w:hAnsi="Calibri" w:cs="Calibri"/>
          <w:bCs/>
          <w:sz w:val="20"/>
          <w:szCs w:val="20"/>
          <w:lang w:val="fr-FR"/>
        </w:rPr>
      </w:pPr>
    </w:p>
    <w:p w14:paraId="16C153B8" w14:textId="3B6515E3" w:rsidR="00E31512" w:rsidRPr="00C0646F" w:rsidDel="00442A10" w:rsidRDefault="00E31512" w:rsidP="00E31512">
      <w:pPr>
        <w:ind w:left="720"/>
        <w:jc w:val="both"/>
        <w:rPr>
          <w:del w:id="774" w:author="Marie Christa Ermite Joseph Fevry" w:date="2018-10-18T15:43:00Z"/>
          <w:rFonts w:ascii="Calibri" w:hAnsi="Calibri" w:cs="Calibri"/>
          <w:bCs/>
          <w:sz w:val="20"/>
          <w:szCs w:val="20"/>
          <w:lang w:val="fr-FR"/>
        </w:rPr>
      </w:pPr>
      <w:del w:id="775" w:author="Marie Christa Ermite Joseph Fevry" w:date="2018-10-18T15:43:00Z">
        <w:r w:rsidRPr="00C0646F" w:rsidDel="00442A10">
          <w:rPr>
            <w:rFonts w:ascii="Calibri" w:hAnsi="Calibri" w:cs="Calibri"/>
            <w:sz w:val="20"/>
            <w:szCs w:val="20"/>
            <w:lang w:val="fr-FR"/>
          </w:rPr>
          <w:delText>Si une soumission n’est pas essentiellement conforme, elle sera rejetée par le PNUD et ne pourra pas être ultérieurement mise en conformité par le soumissionnaire en corrigeant la dérogation, réserve ou omission importante.</w:delText>
        </w:r>
      </w:del>
    </w:p>
    <w:p w14:paraId="11B56FDF" w14:textId="3005811A" w:rsidR="00E31512" w:rsidRPr="00C0646F" w:rsidDel="00442A10" w:rsidRDefault="00E31512" w:rsidP="00E31512">
      <w:pPr>
        <w:pStyle w:val="Sub-ClauseText"/>
        <w:spacing w:before="0" w:after="0"/>
        <w:rPr>
          <w:del w:id="776" w:author="Marie Christa Ermite Joseph Fevry" w:date="2018-10-18T15:43:00Z"/>
          <w:rFonts w:ascii="Calibri" w:hAnsi="Calibri" w:cs="Calibri"/>
          <w:spacing w:val="0"/>
          <w:sz w:val="20"/>
          <w:lang w:val="fr-FR"/>
        </w:rPr>
      </w:pPr>
    </w:p>
    <w:p w14:paraId="78917010" w14:textId="5E36A1E7" w:rsidR="00917F55" w:rsidRPr="00C0646F" w:rsidDel="00442A10" w:rsidRDefault="00917F55" w:rsidP="00E31512">
      <w:pPr>
        <w:pStyle w:val="Sub-ClauseText"/>
        <w:spacing w:before="0" w:after="0"/>
        <w:rPr>
          <w:del w:id="777" w:author="Marie Christa Ermite Joseph Fevry" w:date="2018-10-18T15:43:00Z"/>
          <w:rFonts w:ascii="Calibri" w:hAnsi="Calibri" w:cs="Calibri"/>
          <w:spacing w:val="0"/>
          <w:sz w:val="20"/>
          <w:lang w:val="fr-FR"/>
        </w:rPr>
      </w:pPr>
    </w:p>
    <w:p w14:paraId="7E84FC89" w14:textId="0ADDD03D" w:rsidR="00E31512" w:rsidRPr="00C0646F" w:rsidDel="00442A10" w:rsidRDefault="00E31512" w:rsidP="00B3375A">
      <w:pPr>
        <w:pStyle w:val="ListParagraph"/>
        <w:numPr>
          <w:ilvl w:val="0"/>
          <w:numId w:val="34"/>
        </w:numPr>
        <w:tabs>
          <w:tab w:val="left" w:pos="0"/>
        </w:tabs>
        <w:spacing w:line="240" w:lineRule="auto"/>
        <w:rPr>
          <w:del w:id="778" w:author="Marie Christa Ermite Joseph Fevry" w:date="2018-10-18T15:43:00Z"/>
          <w:rFonts w:ascii="Calibri" w:hAnsi="Calibri" w:cs="Calibri"/>
          <w:b/>
          <w:bCs/>
          <w:sz w:val="20"/>
          <w:szCs w:val="20"/>
          <w:lang w:val="fr-FR"/>
        </w:rPr>
      </w:pPr>
      <w:del w:id="779" w:author="Marie Christa Ermite Joseph Fevry" w:date="2018-10-18T15:43:00Z">
        <w:r w:rsidRPr="00C0646F" w:rsidDel="00442A10">
          <w:rPr>
            <w:rFonts w:ascii="Calibri" w:hAnsi="Calibri" w:cs="Calibri"/>
            <w:b/>
            <w:bCs/>
            <w:sz w:val="20"/>
            <w:szCs w:val="20"/>
            <w:lang w:val="fr-FR"/>
          </w:rPr>
          <w:delText>Défauts de conformité, erreurs réparables et omissions</w:delText>
        </w:r>
      </w:del>
    </w:p>
    <w:p w14:paraId="4ED9152C" w14:textId="7A8A5E0B" w:rsidR="00E31512" w:rsidRPr="00C0646F" w:rsidDel="00442A10" w:rsidRDefault="00E31512" w:rsidP="00E31512">
      <w:pPr>
        <w:pStyle w:val="ListParagraph"/>
        <w:tabs>
          <w:tab w:val="left" w:pos="0"/>
        </w:tabs>
        <w:spacing w:line="240" w:lineRule="auto"/>
        <w:ind w:left="1440" w:hanging="720"/>
        <w:rPr>
          <w:del w:id="780" w:author="Marie Christa Ermite Joseph Fevry" w:date="2018-10-18T15:43:00Z"/>
          <w:rFonts w:ascii="Calibri" w:hAnsi="Calibri" w:cs="Calibri"/>
          <w:bCs/>
          <w:sz w:val="20"/>
          <w:szCs w:val="20"/>
          <w:lang w:val="fr-FR"/>
        </w:rPr>
      </w:pPr>
    </w:p>
    <w:p w14:paraId="790E0722" w14:textId="196B5100" w:rsidR="00E31512" w:rsidRPr="00C0646F" w:rsidDel="00442A10" w:rsidRDefault="00E31512" w:rsidP="00426CAA">
      <w:pPr>
        <w:tabs>
          <w:tab w:val="left" w:pos="0"/>
        </w:tabs>
        <w:ind w:left="708"/>
        <w:jc w:val="both"/>
        <w:rPr>
          <w:del w:id="781" w:author="Marie Christa Ermite Joseph Fevry" w:date="2018-10-18T15:43:00Z"/>
          <w:rFonts w:ascii="Calibri" w:hAnsi="Calibri" w:cs="Calibri"/>
          <w:bCs/>
          <w:sz w:val="20"/>
          <w:szCs w:val="20"/>
          <w:lang w:val="fr-FR"/>
        </w:rPr>
      </w:pPr>
      <w:del w:id="782" w:author="Marie Christa Ermite Joseph Fevry" w:date="2018-10-18T15:43:00Z">
        <w:r w:rsidRPr="00C0646F" w:rsidDel="00442A10">
          <w:rPr>
            <w:rFonts w:ascii="Calibri" w:hAnsi="Calibri" w:cs="Calibri"/>
            <w:sz w:val="20"/>
            <w:szCs w:val="20"/>
            <w:lang w:val="fr-FR"/>
          </w:rPr>
          <w:delText>A condition qu’une soumission soit essentiellement conforme, le PNUD pourra passer outre tout défaut de conformité ou toute omission de ladite soumission qui, de l’avis du PNUD, ne constituera pas une dérogation importante.</w:delText>
        </w:r>
      </w:del>
    </w:p>
    <w:p w14:paraId="2A348E80" w14:textId="450F3F92" w:rsidR="00E31512" w:rsidRPr="00C0646F" w:rsidDel="00442A10" w:rsidRDefault="00E31512" w:rsidP="00E31512">
      <w:pPr>
        <w:pStyle w:val="ListParagraph"/>
        <w:tabs>
          <w:tab w:val="left" w:pos="0"/>
        </w:tabs>
        <w:spacing w:line="240" w:lineRule="auto"/>
        <w:ind w:left="1080" w:hanging="360"/>
        <w:jc w:val="both"/>
        <w:rPr>
          <w:del w:id="783" w:author="Marie Christa Ermite Joseph Fevry" w:date="2018-10-18T15:43:00Z"/>
          <w:rFonts w:ascii="Calibri" w:hAnsi="Calibri" w:cs="Calibri"/>
          <w:bCs/>
          <w:sz w:val="20"/>
          <w:szCs w:val="20"/>
          <w:lang w:val="fr-FR"/>
        </w:rPr>
      </w:pPr>
    </w:p>
    <w:p w14:paraId="3D4B94C0" w14:textId="52B5D442" w:rsidR="00426CAA" w:rsidRPr="00C0646F" w:rsidDel="00442A10" w:rsidRDefault="00E31512" w:rsidP="00426CAA">
      <w:pPr>
        <w:tabs>
          <w:tab w:val="left" w:pos="0"/>
        </w:tabs>
        <w:ind w:left="708"/>
        <w:jc w:val="both"/>
        <w:rPr>
          <w:del w:id="784" w:author="Marie Christa Ermite Joseph Fevry" w:date="2018-10-18T15:43:00Z"/>
          <w:rFonts w:ascii="Calibri" w:hAnsi="Calibri" w:cs="Calibri"/>
          <w:bCs/>
          <w:sz w:val="20"/>
          <w:szCs w:val="20"/>
          <w:lang w:val="fr-FR"/>
        </w:rPr>
      </w:pPr>
      <w:del w:id="785" w:author="Marie Christa Ermite Joseph Fevry" w:date="2018-10-18T15:43:00Z">
        <w:r w:rsidRPr="00C0646F" w:rsidDel="00442A10">
          <w:rPr>
            <w:rFonts w:ascii="Calibri" w:hAnsi="Calibri" w:cs="Calibri"/>
            <w:sz w:val="20"/>
            <w:szCs w:val="20"/>
            <w:lang w:val="fr-FR"/>
          </w:rPr>
          <w:delText>A condition qu’une soumission soit essentiellement conforme, le PNUD pourra demander au soumissionnaire concerné de fournir les informations ou les documents nécessaires, dans un délai raisonnable, pour rectifier les défauts de conformité ou omissions de la soumission liés à des exigences en matière de documentation. Une telle omission ne pourra pas se rapporter à un quelconque aspect du prix de la soumission. Le fait pour le soumissionnaire concerné de ne pas se conformer à une telle demande pourra entraîner le rejet de sa soumission.</w:delText>
        </w:r>
        <w:r w:rsidR="00426CAA" w:rsidRPr="00C0646F" w:rsidDel="00442A10">
          <w:rPr>
            <w:rFonts w:ascii="Calibri" w:hAnsi="Calibri" w:cs="Calibri"/>
            <w:bCs/>
            <w:sz w:val="20"/>
            <w:szCs w:val="20"/>
            <w:lang w:val="fr-FR"/>
          </w:rPr>
          <w:delText xml:space="preserve"> </w:delText>
        </w:r>
      </w:del>
    </w:p>
    <w:p w14:paraId="179651D5" w14:textId="249CD081" w:rsidR="00E31512" w:rsidRPr="00C0646F" w:rsidDel="00442A10" w:rsidRDefault="00E31512" w:rsidP="00426CAA">
      <w:pPr>
        <w:tabs>
          <w:tab w:val="left" w:pos="0"/>
        </w:tabs>
        <w:ind w:left="360"/>
        <w:jc w:val="both"/>
        <w:rPr>
          <w:del w:id="786" w:author="Marie Christa Ermite Joseph Fevry" w:date="2018-10-18T15:43:00Z"/>
          <w:rFonts w:ascii="Calibri" w:hAnsi="Calibri" w:cs="Calibri"/>
          <w:bCs/>
          <w:sz w:val="20"/>
          <w:szCs w:val="20"/>
          <w:lang w:val="fr-FR"/>
        </w:rPr>
      </w:pPr>
    </w:p>
    <w:p w14:paraId="7CCE282D" w14:textId="1658B46D" w:rsidR="00426CAA" w:rsidRPr="00C0646F" w:rsidDel="00442A10" w:rsidRDefault="00E31512" w:rsidP="00426CAA">
      <w:pPr>
        <w:tabs>
          <w:tab w:val="left" w:pos="0"/>
        </w:tabs>
        <w:ind w:left="708"/>
        <w:jc w:val="both"/>
        <w:rPr>
          <w:del w:id="787" w:author="Marie Christa Ermite Joseph Fevry" w:date="2018-10-18T15:43:00Z"/>
          <w:rFonts w:ascii="Calibri" w:hAnsi="Calibri" w:cs="Calibri"/>
          <w:bCs/>
          <w:sz w:val="20"/>
          <w:szCs w:val="20"/>
          <w:lang w:val="fr-FR"/>
        </w:rPr>
      </w:pPr>
      <w:del w:id="788" w:author="Marie Christa Ermite Joseph Fevry" w:date="2018-10-18T15:43:00Z">
        <w:r w:rsidRPr="00C0646F" w:rsidDel="00442A10">
          <w:rPr>
            <w:rFonts w:ascii="Calibri" w:hAnsi="Calibri" w:cs="Calibri"/>
            <w:sz w:val="20"/>
            <w:szCs w:val="20"/>
            <w:lang w:val="fr-FR"/>
          </w:rPr>
          <w:delText>A condition qu’une soumission soit essentiellement conforme, le PNUD corrigera les erreurs de calcul de la manière suivante :</w:delText>
        </w:r>
        <w:r w:rsidR="00426CAA" w:rsidRPr="00C0646F" w:rsidDel="00442A10">
          <w:rPr>
            <w:rFonts w:ascii="Calibri" w:hAnsi="Calibri" w:cs="Calibri"/>
            <w:bCs/>
            <w:sz w:val="20"/>
            <w:szCs w:val="20"/>
            <w:lang w:val="fr-FR"/>
          </w:rPr>
          <w:delText xml:space="preserve"> </w:delText>
        </w:r>
      </w:del>
    </w:p>
    <w:p w14:paraId="0BE83159" w14:textId="640E85A6" w:rsidR="00E31512" w:rsidRPr="00C0646F" w:rsidDel="00442A10" w:rsidRDefault="00E31512" w:rsidP="00426CAA">
      <w:pPr>
        <w:pStyle w:val="ListParagraph"/>
        <w:tabs>
          <w:tab w:val="left" w:pos="0"/>
        </w:tabs>
        <w:spacing w:line="240" w:lineRule="auto"/>
        <w:ind w:left="1080"/>
        <w:jc w:val="both"/>
        <w:rPr>
          <w:del w:id="789" w:author="Marie Christa Ermite Joseph Fevry" w:date="2018-10-18T15:43:00Z"/>
          <w:rFonts w:ascii="Calibri" w:hAnsi="Calibri" w:cs="Calibri"/>
          <w:bCs/>
          <w:sz w:val="20"/>
          <w:szCs w:val="20"/>
          <w:lang w:val="fr-FR"/>
        </w:rPr>
      </w:pPr>
    </w:p>
    <w:p w14:paraId="65B9E57E" w14:textId="4FC09CE8" w:rsidR="00E31512" w:rsidRPr="004F6F3D" w:rsidDel="00442A10" w:rsidRDefault="00426CAA" w:rsidP="004550A4">
      <w:pPr>
        <w:pStyle w:val="Heading3"/>
        <w:rPr>
          <w:del w:id="790" w:author="Marie Christa Ermite Joseph Fevry" w:date="2018-10-18T15:43:00Z"/>
          <w:b w:val="0"/>
        </w:rPr>
      </w:pPr>
      <w:del w:id="791" w:author="Marie Christa Ermite Joseph Fevry" w:date="2018-10-18T15:43:00Z">
        <w:r w:rsidRPr="004F6F3D" w:rsidDel="00442A10">
          <w:rPr>
            <w:b w:val="0"/>
          </w:rPr>
          <w:delText>a)</w:delText>
        </w:r>
        <w:r w:rsidRPr="004F6F3D" w:rsidDel="00442A10">
          <w:rPr>
            <w:b w:val="0"/>
          </w:rPr>
          <w:tab/>
        </w:r>
        <w:r w:rsidR="00E31512" w:rsidRPr="004F6F3D" w:rsidDel="00442A10">
          <w:rPr>
            <w:b w:val="0"/>
          </w:rPr>
          <w:delText>en cas de divergence entre le prix unitaire et le total du poste concerné, obtenu en multipliant le prix unitaire par la quantité, le prix unitaire prévaudra et le total du poste sera corrigé, sauf si le PNUD estime que la position de la virgule du prix unitaire est manifestement erronée, auquel cas le total du poste indiqué prévaudra et le prix unitaire sera corrigée ;</w:delText>
        </w:r>
      </w:del>
    </w:p>
    <w:p w14:paraId="27A5FB86" w14:textId="76C6D30F" w:rsidR="00E31512" w:rsidRPr="004F6F3D" w:rsidDel="00442A10" w:rsidRDefault="00426CAA" w:rsidP="004550A4">
      <w:pPr>
        <w:pStyle w:val="Heading3"/>
        <w:rPr>
          <w:del w:id="792" w:author="Marie Christa Ermite Joseph Fevry" w:date="2018-10-18T15:43:00Z"/>
          <w:b w:val="0"/>
        </w:rPr>
      </w:pPr>
      <w:del w:id="793" w:author="Marie Christa Ermite Joseph Fevry" w:date="2018-10-18T15:43:00Z">
        <w:r w:rsidRPr="004F6F3D" w:rsidDel="00442A10">
          <w:rPr>
            <w:b w:val="0"/>
          </w:rPr>
          <w:delText>b)</w:delText>
        </w:r>
        <w:r w:rsidRPr="004F6F3D" w:rsidDel="00442A10">
          <w:rPr>
            <w:b w:val="0"/>
          </w:rPr>
          <w:tab/>
        </w:r>
        <w:r w:rsidR="00E31512" w:rsidRPr="004F6F3D" w:rsidDel="00442A10">
          <w:rPr>
            <w:b w:val="0"/>
          </w:rPr>
          <w:delText>en cas d’erreur dans le calcul d’un total correspondant à l’addition ou à la soustraction de sous-totaux, les sous-totaux prévaudront et le total sera corrigé ;</w:delText>
        </w:r>
      </w:del>
    </w:p>
    <w:p w14:paraId="25AF1AF9" w14:textId="3FCFD8CF" w:rsidR="00E31512" w:rsidRPr="004F6F3D" w:rsidDel="00442A10" w:rsidRDefault="00426CAA" w:rsidP="004550A4">
      <w:pPr>
        <w:pStyle w:val="Heading3"/>
        <w:rPr>
          <w:del w:id="794" w:author="Marie Christa Ermite Joseph Fevry" w:date="2018-10-18T15:43:00Z"/>
          <w:b w:val="0"/>
        </w:rPr>
      </w:pPr>
      <w:del w:id="795" w:author="Marie Christa Ermite Joseph Fevry" w:date="2018-10-18T15:43:00Z">
        <w:r w:rsidRPr="004F6F3D" w:rsidDel="00442A10">
          <w:rPr>
            <w:b w:val="0"/>
          </w:rPr>
          <w:delText>c)</w:delText>
        </w:r>
        <w:r w:rsidRPr="004F6F3D" w:rsidDel="00442A10">
          <w:rPr>
            <w:b w:val="0"/>
          </w:rPr>
          <w:tab/>
        </w:r>
        <w:r w:rsidR="00E31512" w:rsidRPr="004F6F3D" w:rsidDel="00442A10">
          <w:rPr>
            <w:b w:val="0"/>
          </w:rPr>
          <w:delText>en cas de divergence entre des montants en lettres et en chiffres, le montant en lettres prévaudra, sauf s’il est lié à une erreur de calcul, auquel cas le montant en chiffres prévaudra, sous réserve de ce qui précède.</w:delText>
        </w:r>
      </w:del>
    </w:p>
    <w:p w14:paraId="49AA8D63" w14:textId="23BD5983" w:rsidR="00E31512" w:rsidRPr="00C0646F" w:rsidDel="00442A10" w:rsidRDefault="00E31512" w:rsidP="00E31512">
      <w:pPr>
        <w:rPr>
          <w:del w:id="796" w:author="Marie Christa Ermite Joseph Fevry" w:date="2018-10-18T15:43:00Z"/>
          <w:rFonts w:ascii="Calibri" w:hAnsi="Calibri" w:cs="Calibri"/>
          <w:sz w:val="20"/>
          <w:szCs w:val="20"/>
          <w:lang w:val="fr-FR"/>
        </w:rPr>
      </w:pPr>
    </w:p>
    <w:p w14:paraId="2EFEDB05" w14:textId="16F4157D" w:rsidR="00426CAA" w:rsidRPr="00C0646F" w:rsidDel="00442A10" w:rsidRDefault="00E31512" w:rsidP="00426CAA">
      <w:pPr>
        <w:tabs>
          <w:tab w:val="left" w:pos="0"/>
        </w:tabs>
        <w:ind w:left="708"/>
        <w:jc w:val="both"/>
        <w:rPr>
          <w:del w:id="797" w:author="Marie Christa Ermite Joseph Fevry" w:date="2018-10-18T15:43:00Z"/>
          <w:rFonts w:ascii="Calibri" w:hAnsi="Calibri" w:cs="Calibri"/>
          <w:bCs/>
          <w:sz w:val="20"/>
          <w:szCs w:val="20"/>
          <w:lang w:val="fr-FR"/>
        </w:rPr>
      </w:pPr>
      <w:del w:id="798" w:author="Marie Christa Ermite Joseph Fevry" w:date="2018-10-18T15:43:00Z">
        <w:r w:rsidRPr="00C0646F" w:rsidDel="00442A10">
          <w:rPr>
            <w:rFonts w:ascii="Calibri" w:hAnsi="Calibri" w:cs="Calibri"/>
            <w:sz w:val="20"/>
            <w:szCs w:val="20"/>
            <w:lang w:val="fr-FR"/>
          </w:rPr>
          <w:delText>Si le soumissionnaire n’accepte pas une correction d’erreur à laquelle le PNUD aura procédé, sa soumission sera rejetée.</w:delText>
        </w:r>
        <w:r w:rsidR="00426CAA" w:rsidRPr="00C0646F" w:rsidDel="00442A10">
          <w:rPr>
            <w:rFonts w:ascii="Calibri" w:hAnsi="Calibri" w:cs="Calibri"/>
            <w:bCs/>
            <w:sz w:val="20"/>
            <w:szCs w:val="20"/>
            <w:lang w:val="fr-FR"/>
          </w:rPr>
          <w:delText xml:space="preserve"> </w:delText>
        </w:r>
      </w:del>
    </w:p>
    <w:p w14:paraId="0225104F" w14:textId="2CE9270A" w:rsidR="00E31512" w:rsidRPr="00C0646F" w:rsidDel="00442A10" w:rsidRDefault="00E31512" w:rsidP="00E31512">
      <w:pPr>
        <w:ind w:left="777" w:hanging="777"/>
        <w:jc w:val="both"/>
        <w:rPr>
          <w:del w:id="799" w:author="Marie Christa Ermite Joseph Fevry" w:date="2018-10-18T15:43:00Z"/>
          <w:rFonts w:ascii="Calibri" w:hAnsi="Calibri" w:cs="Calibri"/>
          <w:sz w:val="20"/>
          <w:szCs w:val="20"/>
          <w:lang w:val="fr-FR"/>
        </w:rPr>
      </w:pPr>
    </w:p>
    <w:p w14:paraId="62EF50BB" w14:textId="078B812E" w:rsidR="00917F55" w:rsidRPr="00C0646F" w:rsidDel="00442A10" w:rsidRDefault="00917F55" w:rsidP="00E31512">
      <w:pPr>
        <w:ind w:left="777" w:hanging="777"/>
        <w:jc w:val="both"/>
        <w:rPr>
          <w:del w:id="800" w:author="Marie Christa Ermite Joseph Fevry" w:date="2018-10-18T15:43:00Z"/>
          <w:rFonts w:ascii="Calibri" w:hAnsi="Calibri" w:cs="Calibri"/>
          <w:sz w:val="20"/>
          <w:szCs w:val="20"/>
          <w:lang w:val="fr-FR"/>
        </w:rPr>
      </w:pPr>
    </w:p>
    <w:p w14:paraId="11F91252" w14:textId="0DE76D53" w:rsidR="00917F55" w:rsidRPr="00C0646F" w:rsidDel="00442A10" w:rsidRDefault="00917F55" w:rsidP="00E31512">
      <w:pPr>
        <w:ind w:left="777" w:hanging="777"/>
        <w:jc w:val="both"/>
        <w:rPr>
          <w:del w:id="801" w:author="Marie Christa Ermite Joseph Fevry" w:date="2018-10-18T15:43:00Z"/>
          <w:rFonts w:ascii="Calibri" w:hAnsi="Calibri" w:cs="Calibri"/>
          <w:sz w:val="20"/>
          <w:szCs w:val="20"/>
          <w:lang w:val="fr-FR"/>
        </w:rPr>
      </w:pPr>
    </w:p>
    <w:p w14:paraId="1B408BFD" w14:textId="724FF809" w:rsidR="00E31512" w:rsidRPr="00C0646F" w:rsidDel="00442A10" w:rsidRDefault="00E31512" w:rsidP="00E31512">
      <w:pPr>
        <w:ind w:left="360" w:hanging="360"/>
        <w:rPr>
          <w:del w:id="802" w:author="Marie Christa Ermite Joseph Fevry" w:date="2018-10-18T15:43:00Z"/>
          <w:rFonts w:ascii="Calibri" w:hAnsi="Calibri" w:cs="Calibri"/>
          <w:b/>
          <w:bCs/>
          <w:sz w:val="20"/>
          <w:szCs w:val="20"/>
          <w:lang w:val="fr-FR"/>
        </w:rPr>
      </w:pPr>
      <w:bookmarkStart w:id="803" w:name="_Toc172356927"/>
      <w:del w:id="804" w:author="Marie Christa Ermite Joseph Fevry" w:date="2018-10-18T15:43:00Z">
        <w:r w:rsidRPr="00C0646F" w:rsidDel="00442A10">
          <w:rPr>
            <w:rFonts w:ascii="Calibri" w:hAnsi="Calibri" w:cs="Calibri"/>
            <w:b/>
            <w:bCs/>
            <w:sz w:val="20"/>
            <w:szCs w:val="20"/>
            <w:lang w:val="fr-FR"/>
          </w:rPr>
          <w:delText>F. ATTRIBUTION DU CONTRAT</w:delText>
        </w:r>
        <w:bookmarkEnd w:id="803"/>
      </w:del>
    </w:p>
    <w:p w14:paraId="1647253B" w14:textId="00EB54C7" w:rsidR="00E31512" w:rsidRPr="00C0646F" w:rsidDel="00442A10" w:rsidRDefault="00E31512" w:rsidP="00E31512">
      <w:pPr>
        <w:ind w:left="630"/>
        <w:rPr>
          <w:del w:id="805" w:author="Marie Christa Ermite Joseph Fevry" w:date="2018-10-18T15:43:00Z"/>
          <w:rFonts w:ascii="Calibri" w:hAnsi="Calibri" w:cs="Calibri"/>
          <w:b/>
          <w:sz w:val="20"/>
          <w:szCs w:val="20"/>
          <w:u w:val="single"/>
          <w:lang w:val="fr-FR"/>
        </w:rPr>
      </w:pPr>
    </w:p>
    <w:p w14:paraId="426C0460" w14:textId="6C658DC1" w:rsidR="00E31512" w:rsidRPr="00C0646F" w:rsidDel="00442A10" w:rsidRDefault="00E31512" w:rsidP="00B3375A">
      <w:pPr>
        <w:pStyle w:val="ListParagraph"/>
        <w:numPr>
          <w:ilvl w:val="0"/>
          <w:numId w:val="34"/>
        </w:numPr>
        <w:tabs>
          <w:tab w:val="left" w:pos="0"/>
        </w:tabs>
        <w:rPr>
          <w:del w:id="806" w:author="Marie Christa Ermite Joseph Fevry" w:date="2018-10-18T15:43:00Z"/>
          <w:rFonts w:ascii="Calibri" w:hAnsi="Calibri" w:cs="Calibri"/>
          <w:b/>
          <w:bCs/>
          <w:sz w:val="20"/>
          <w:szCs w:val="20"/>
          <w:lang w:val="fr-FR"/>
        </w:rPr>
      </w:pPr>
      <w:del w:id="807" w:author="Marie Christa Ermite Joseph Fevry" w:date="2018-10-18T15:43:00Z">
        <w:r w:rsidRPr="00C0646F" w:rsidDel="00442A10">
          <w:rPr>
            <w:rFonts w:ascii="Calibri" w:hAnsi="Calibri" w:cs="Calibri"/>
            <w:b/>
            <w:bCs/>
            <w:sz w:val="20"/>
            <w:szCs w:val="20"/>
            <w:lang w:val="fr-FR"/>
          </w:rPr>
          <w:delText>Droit d’accepter, de rejeter les soumissions ou de les déclarer non conformes</w:delText>
        </w:r>
      </w:del>
    </w:p>
    <w:p w14:paraId="44F0BCB4" w14:textId="0EFC08C5" w:rsidR="00E31512" w:rsidRPr="00C0646F" w:rsidDel="00442A10" w:rsidRDefault="00E31512" w:rsidP="00E31512">
      <w:pPr>
        <w:ind w:left="360"/>
        <w:jc w:val="both"/>
        <w:rPr>
          <w:del w:id="808" w:author="Marie Christa Ermite Joseph Fevry" w:date="2018-10-18T15:43:00Z"/>
          <w:rFonts w:ascii="Calibri" w:hAnsi="Calibri" w:cs="Calibri"/>
          <w:sz w:val="20"/>
          <w:szCs w:val="20"/>
          <w:lang w:val="fr-FR"/>
        </w:rPr>
      </w:pPr>
    </w:p>
    <w:p w14:paraId="62841975" w14:textId="595CA886" w:rsidR="00E31512" w:rsidRPr="00C0646F" w:rsidDel="00442A10" w:rsidRDefault="00E31512" w:rsidP="00933045">
      <w:pPr>
        <w:ind w:left="720"/>
        <w:jc w:val="both"/>
        <w:rPr>
          <w:del w:id="809" w:author="Marie Christa Ermite Joseph Fevry" w:date="2018-10-18T15:43:00Z"/>
          <w:rFonts w:ascii="Calibri" w:hAnsi="Calibri" w:cs="Calibri"/>
          <w:sz w:val="20"/>
          <w:szCs w:val="20"/>
          <w:lang w:val="fr-FR"/>
        </w:rPr>
      </w:pPr>
      <w:del w:id="810" w:author="Marie Christa Ermite Joseph Fevry" w:date="2018-10-18T15:43:00Z">
        <w:r w:rsidRPr="00C0646F" w:rsidDel="00442A10">
          <w:rPr>
            <w:rFonts w:ascii="Calibri" w:hAnsi="Calibri" w:cs="Calibri"/>
            <w:sz w:val="20"/>
            <w:szCs w:val="20"/>
            <w:lang w:val="fr-FR"/>
          </w:rPr>
          <w:delText>Le PNUD se réserve le droit d’accepter ou de rejeter toute soumission, de déclarer tout ou partie des soumissions non-conformes, et de rejeter toutes les soumissions à tout moment avant l’attribution du contrat, sans engager sa responsabilité ou être tenu d’informer le ou les soumissionnaires concernés des motifs de sa décision. En outre, le PNUD n</w:delText>
        </w:r>
        <w:r w:rsidR="00933045" w:rsidRPr="00C0646F" w:rsidDel="00442A10">
          <w:rPr>
            <w:rFonts w:ascii="Calibri" w:hAnsi="Calibri" w:cs="Calibri"/>
            <w:sz w:val="20"/>
            <w:szCs w:val="20"/>
            <w:lang w:val="fr-FR"/>
          </w:rPr>
          <w:delText>e sera</w:delText>
        </w:r>
        <w:r w:rsidRPr="00C0646F" w:rsidDel="00442A10">
          <w:rPr>
            <w:rFonts w:ascii="Calibri" w:hAnsi="Calibri" w:cs="Calibri"/>
            <w:sz w:val="20"/>
            <w:szCs w:val="20"/>
            <w:lang w:val="fr-FR"/>
          </w:rPr>
          <w:delText xml:space="preserve"> pas tenu d’attribuer le contrat à l’offre de prix la plus basse.</w:delText>
        </w:r>
      </w:del>
    </w:p>
    <w:p w14:paraId="00D19611" w14:textId="52BA0F65" w:rsidR="00E31512" w:rsidRPr="00C0646F" w:rsidDel="00442A10" w:rsidRDefault="00E31512" w:rsidP="00E31512">
      <w:pPr>
        <w:ind w:left="1440" w:hanging="720"/>
        <w:jc w:val="both"/>
        <w:rPr>
          <w:del w:id="811" w:author="Marie Christa Ermite Joseph Fevry" w:date="2018-10-18T15:43:00Z"/>
          <w:rFonts w:ascii="Calibri" w:hAnsi="Calibri" w:cs="Calibri"/>
          <w:sz w:val="20"/>
          <w:szCs w:val="20"/>
          <w:lang w:val="fr-FR"/>
        </w:rPr>
      </w:pPr>
    </w:p>
    <w:p w14:paraId="0376C79F" w14:textId="200D62CA" w:rsidR="00347BEE" w:rsidRPr="00C0646F" w:rsidDel="00442A10" w:rsidRDefault="00E31512" w:rsidP="00347BEE">
      <w:pPr>
        <w:ind w:left="720"/>
        <w:jc w:val="both"/>
        <w:rPr>
          <w:del w:id="812" w:author="Marie Christa Ermite Joseph Fevry" w:date="2018-10-18T15:43:00Z"/>
          <w:rFonts w:ascii="Calibri" w:hAnsi="Calibri" w:cs="Calibri"/>
          <w:sz w:val="20"/>
          <w:szCs w:val="20"/>
          <w:lang w:val="fr-FR"/>
        </w:rPr>
      </w:pPr>
      <w:del w:id="813" w:author="Marie Christa Ermite Joseph Fevry" w:date="2018-10-18T15:43:00Z">
        <w:r w:rsidRPr="00C0646F" w:rsidDel="00442A10">
          <w:rPr>
            <w:rFonts w:ascii="Calibri" w:hAnsi="Calibri" w:cs="Calibri"/>
            <w:sz w:val="20"/>
            <w:szCs w:val="20"/>
            <w:lang w:val="fr-FR"/>
          </w:rPr>
          <w:delText>Le PNUD vérifiera également si les soumissionnaires figurent sur la liste récapitulative des personnes et entités liées à des organisations terroristes de l’ONU, la liste des fournisseurs suspendus ou radiés du registre des fournisseurs de la division des achats du Secrétariat des Nations Unies, la liste d’exclusion de l’ONU et toute autre liste pouvant être établie ou reconnue par la politique du PNUD en matière de sanction des fournisseurs, et rejettera immédiatement leurs soumissions le cas échéant. (Voir</w:delText>
        </w:r>
      </w:del>
    </w:p>
    <w:p w14:paraId="7ED4D023" w14:textId="4AA2A811" w:rsidR="00347BEE" w:rsidRPr="00C0646F" w:rsidDel="00442A10" w:rsidRDefault="00B17660" w:rsidP="00347BEE">
      <w:pPr>
        <w:ind w:left="720"/>
        <w:jc w:val="both"/>
        <w:rPr>
          <w:del w:id="814" w:author="Marie Christa Ermite Joseph Fevry" w:date="2018-10-18T15:43:00Z"/>
          <w:rFonts w:ascii="Calibri" w:hAnsi="Calibri" w:cs="Calibri"/>
          <w:sz w:val="20"/>
          <w:szCs w:val="20"/>
          <w:lang w:val="fr-FR"/>
        </w:rPr>
      </w:pPr>
      <w:del w:id="815" w:author="Marie Christa Ermite Joseph Fevry" w:date="2018-10-18T15:43:00Z">
        <w:r w:rsidDel="00442A10">
          <w:fldChar w:fldCharType="begin"/>
        </w:r>
        <w:r w:rsidDel="00442A10">
          <w:delInstrText xml:space="preserve"> HYPERLINK "http://www.undp.org/content/undp/en/home/operations/procurement/procurement_protest/" </w:delInstrText>
        </w:r>
        <w:r w:rsidDel="00442A10">
          <w:fldChar w:fldCharType="separate"/>
        </w:r>
        <w:r w:rsidR="00E31512" w:rsidRPr="00C0646F" w:rsidDel="00442A10">
          <w:rPr>
            <w:rStyle w:val="Hyperlink"/>
            <w:rFonts w:ascii="Calibri" w:hAnsi="Calibri" w:cs="Calibri"/>
            <w:snapToGrid w:val="0"/>
            <w:sz w:val="20"/>
            <w:szCs w:val="20"/>
            <w:lang w:val="fr-FR"/>
          </w:rPr>
          <w:delText>http://www.undp.org/content/undp/en/home/operations/procurement/procurement_protest/</w:delText>
        </w:r>
        <w:r w:rsidDel="00442A10">
          <w:rPr>
            <w:rStyle w:val="Hyperlink"/>
            <w:rFonts w:ascii="Calibri" w:hAnsi="Calibri" w:cs="Calibri"/>
            <w:snapToGrid w:val="0"/>
            <w:sz w:val="20"/>
            <w:szCs w:val="20"/>
            <w:lang w:val="fr-FR"/>
          </w:rPr>
          <w:fldChar w:fldCharType="end"/>
        </w:r>
        <w:r w:rsidR="00347BEE" w:rsidRPr="00930CEE" w:rsidDel="00442A10">
          <w:rPr>
            <w:lang w:val="fr-FR"/>
          </w:rPr>
          <w:delText xml:space="preserve"> </w:delText>
        </w:r>
        <w:r w:rsidR="00347BEE" w:rsidRPr="00C0646F" w:rsidDel="00442A10">
          <w:rPr>
            <w:rFonts w:ascii="Calibri" w:hAnsi="Calibri" w:cs="Calibri"/>
            <w:sz w:val="20"/>
            <w:szCs w:val="20"/>
            <w:lang w:val="fr-FR"/>
          </w:rPr>
          <w:delText>pour obtenir de plus amples informations</w:delText>
        </w:r>
        <w:r w:rsidR="00B663F6" w:rsidRPr="00C0646F" w:rsidDel="00442A10">
          <w:rPr>
            <w:rFonts w:ascii="Calibri" w:hAnsi="Calibri" w:cs="Calibri"/>
            <w:sz w:val="20"/>
            <w:szCs w:val="20"/>
            <w:lang w:val="fr-FR"/>
          </w:rPr>
          <w:delText>.</w:delText>
        </w:r>
        <w:r w:rsidR="00E31512" w:rsidRPr="00C0646F" w:rsidDel="00442A10">
          <w:rPr>
            <w:rFonts w:ascii="Calibri" w:hAnsi="Calibri" w:cs="Calibri"/>
            <w:sz w:val="20"/>
            <w:szCs w:val="20"/>
            <w:lang w:val="fr-FR"/>
          </w:rPr>
          <w:delText>)</w:delText>
        </w:r>
      </w:del>
    </w:p>
    <w:p w14:paraId="4541CEF3" w14:textId="5D166014" w:rsidR="00E31512" w:rsidRPr="00C0646F" w:rsidDel="00442A10" w:rsidRDefault="00E31512" w:rsidP="00347BEE">
      <w:pPr>
        <w:ind w:left="1440" w:hanging="720"/>
        <w:jc w:val="both"/>
        <w:rPr>
          <w:del w:id="816" w:author="Marie Christa Ermite Joseph Fevry" w:date="2018-10-18T15:43:00Z"/>
          <w:rFonts w:ascii="Calibri" w:hAnsi="Calibri" w:cs="Calibri"/>
          <w:sz w:val="20"/>
          <w:szCs w:val="20"/>
          <w:lang w:val="fr-FR"/>
        </w:rPr>
      </w:pPr>
    </w:p>
    <w:p w14:paraId="08AD2103" w14:textId="057CF25B" w:rsidR="00E31512" w:rsidRPr="00C0646F" w:rsidDel="00442A10" w:rsidRDefault="00E31512" w:rsidP="00B3375A">
      <w:pPr>
        <w:pStyle w:val="ListParagraph"/>
        <w:numPr>
          <w:ilvl w:val="0"/>
          <w:numId w:val="34"/>
        </w:numPr>
        <w:tabs>
          <w:tab w:val="left" w:pos="0"/>
        </w:tabs>
        <w:rPr>
          <w:del w:id="817" w:author="Marie Christa Ermite Joseph Fevry" w:date="2018-10-18T15:43:00Z"/>
          <w:rFonts w:ascii="Calibri" w:hAnsi="Calibri" w:cs="Calibri"/>
          <w:b/>
          <w:bCs/>
          <w:sz w:val="20"/>
          <w:szCs w:val="20"/>
          <w:lang w:val="fr-FR"/>
        </w:rPr>
      </w:pPr>
      <w:del w:id="818" w:author="Marie Christa Ermite Joseph Fevry" w:date="2018-10-18T15:43:00Z">
        <w:r w:rsidRPr="00C0646F" w:rsidDel="00442A10">
          <w:rPr>
            <w:rFonts w:ascii="Calibri" w:hAnsi="Calibri" w:cs="Calibri"/>
            <w:b/>
            <w:bCs/>
            <w:sz w:val="20"/>
            <w:szCs w:val="20"/>
            <w:lang w:val="fr-FR"/>
          </w:rPr>
          <w:delText>Critères d’attribution</w:delText>
        </w:r>
      </w:del>
    </w:p>
    <w:p w14:paraId="74D836AB" w14:textId="256A3BF7" w:rsidR="00E31512" w:rsidRPr="00C0646F" w:rsidDel="00442A10" w:rsidRDefault="00E31512" w:rsidP="00E31512">
      <w:pPr>
        <w:pStyle w:val="ListParagraph"/>
        <w:tabs>
          <w:tab w:val="left" w:pos="0"/>
        </w:tabs>
        <w:spacing w:line="240" w:lineRule="auto"/>
        <w:jc w:val="both"/>
        <w:rPr>
          <w:del w:id="819" w:author="Marie Christa Ermite Joseph Fevry" w:date="2018-10-18T15:43:00Z"/>
          <w:rFonts w:ascii="Calibri" w:hAnsi="Calibri" w:cs="Calibri"/>
          <w:bCs/>
          <w:sz w:val="20"/>
          <w:szCs w:val="20"/>
          <w:lang w:val="fr-FR"/>
        </w:rPr>
      </w:pPr>
    </w:p>
    <w:p w14:paraId="25B6425F" w14:textId="7B0E21CB" w:rsidR="00E31512" w:rsidRPr="00C0646F" w:rsidDel="00442A10" w:rsidRDefault="00E31512" w:rsidP="00E31512">
      <w:pPr>
        <w:pStyle w:val="ListParagraph"/>
        <w:tabs>
          <w:tab w:val="left" w:pos="0"/>
        </w:tabs>
        <w:spacing w:line="240" w:lineRule="auto"/>
        <w:jc w:val="both"/>
        <w:rPr>
          <w:del w:id="820" w:author="Marie Christa Ermite Joseph Fevry" w:date="2018-10-18T15:43:00Z"/>
          <w:rFonts w:ascii="Calibri" w:hAnsi="Calibri" w:cs="Calibri"/>
          <w:bCs/>
          <w:sz w:val="20"/>
          <w:szCs w:val="20"/>
          <w:lang w:val="fr-FR"/>
        </w:rPr>
      </w:pPr>
      <w:del w:id="821" w:author="Marie Christa Ermite Joseph Fevry" w:date="2018-10-18T15:43:00Z">
        <w:r w:rsidRPr="00C0646F" w:rsidDel="00442A10">
          <w:rPr>
            <w:rFonts w:ascii="Calibri" w:hAnsi="Calibri" w:cs="Calibri"/>
            <w:bCs/>
            <w:sz w:val="20"/>
            <w:szCs w:val="20"/>
            <w:lang w:val="fr-FR"/>
          </w:rPr>
          <w:delText xml:space="preserve">Avant l’expiration de la période de validité des soumissions, le PNUD attribuera le contrat au soumissionnaire qualifié </w:delText>
        </w:r>
        <w:r w:rsidR="00270CE7" w:rsidRPr="00C0646F" w:rsidDel="00442A10">
          <w:rPr>
            <w:rFonts w:ascii="Calibri" w:hAnsi="Calibri" w:cs="Calibri"/>
            <w:bCs/>
            <w:sz w:val="20"/>
            <w:szCs w:val="20"/>
            <w:lang w:val="fr-FR"/>
          </w:rPr>
          <w:delText xml:space="preserve">ayant obtenu la note totale </w:delText>
        </w:r>
        <w:r w:rsidR="00C50735" w:rsidRPr="00C0646F" w:rsidDel="00442A10">
          <w:rPr>
            <w:rFonts w:ascii="Calibri" w:hAnsi="Calibri" w:cs="Calibri"/>
            <w:bCs/>
            <w:sz w:val="20"/>
            <w:szCs w:val="20"/>
            <w:lang w:val="fr-FR"/>
          </w:rPr>
          <w:delText xml:space="preserve">la </w:delText>
        </w:r>
        <w:r w:rsidR="00270CE7" w:rsidRPr="00C0646F" w:rsidDel="00442A10">
          <w:rPr>
            <w:rFonts w:ascii="Calibri" w:hAnsi="Calibri" w:cs="Calibri"/>
            <w:bCs/>
            <w:sz w:val="20"/>
            <w:szCs w:val="20"/>
            <w:lang w:val="fr-FR"/>
          </w:rPr>
          <w:delText xml:space="preserve">plus haute dans le cadre de la méthode d’évaluation indiquée dans la </w:delText>
        </w:r>
        <w:r w:rsidR="00270CE7" w:rsidRPr="00C0646F" w:rsidDel="00442A10">
          <w:rPr>
            <w:rFonts w:ascii="Calibri" w:hAnsi="Calibri" w:cs="Calibri"/>
            <w:b/>
            <w:bCs/>
            <w:sz w:val="20"/>
            <w:szCs w:val="20"/>
            <w:lang w:val="fr-FR"/>
          </w:rPr>
          <w:delText>fiche technique</w:delText>
        </w:r>
        <w:r w:rsidR="00270CE7" w:rsidRPr="00C0646F" w:rsidDel="00442A10">
          <w:rPr>
            <w:rFonts w:ascii="Calibri" w:hAnsi="Calibri" w:cs="Calibri"/>
            <w:bCs/>
            <w:sz w:val="20"/>
            <w:szCs w:val="20"/>
            <w:lang w:val="fr-FR"/>
          </w:rPr>
          <w:delText xml:space="preserve"> </w:delText>
        </w:r>
        <w:r w:rsidRPr="00C0646F" w:rsidDel="00442A10">
          <w:rPr>
            <w:rFonts w:ascii="Calibri" w:hAnsi="Calibri" w:cs="Calibri"/>
            <w:bCs/>
            <w:sz w:val="20"/>
            <w:szCs w:val="20"/>
            <w:lang w:val="fr-FR"/>
          </w:rPr>
          <w:delText xml:space="preserve">(FT, n° </w:delText>
        </w:r>
        <w:r w:rsidR="00270CE7" w:rsidRPr="00C0646F" w:rsidDel="00442A10">
          <w:rPr>
            <w:rFonts w:ascii="Calibri" w:hAnsi="Calibri" w:cs="Calibri"/>
            <w:bCs/>
            <w:sz w:val="20"/>
            <w:szCs w:val="20"/>
            <w:lang w:val="fr-FR"/>
          </w:rPr>
          <w:delText xml:space="preserve">25 et </w:delText>
        </w:r>
        <w:r w:rsidRPr="00C0646F" w:rsidDel="00442A10">
          <w:rPr>
            <w:rFonts w:ascii="Calibri" w:hAnsi="Calibri" w:cs="Calibri"/>
            <w:bCs/>
            <w:sz w:val="20"/>
            <w:szCs w:val="20"/>
            <w:lang w:val="fr-FR"/>
          </w:rPr>
          <w:delText>32).</w:delText>
        </w:r>
      </w:del>
    </w:p>
    <w:p w14:paraId="5C1D00EA" w14:textId="683374EF" w:rsidR="00E31512" w:rsidRPr="00C0646F" w:rsidDel="00442A10" w:rsidRDefault="00E31512" w:rsidP="00E31512">
      <w:pPr>
        <w:pStyle w:val="ListParagraph"/>
        <w:tabs>
          <w:tab w:val="left" w:pos="0"/>
        </w:tabs>
        <w:spacing w:line="240" w:lineRule="auto"/>
        <w:jc w:val="both"/>
        <w:rPr>
          <w:del w:id="822" w:author="Marie Christa Ermite Joseph Fevry" w:date="2018-10-18T15:43:00Z"/>
          <w:rFonts w:ascii="Calibri" w:hAnsi="Calibri" w:cs="Calibri"/>
          <w:bCs/>
          <w:sz w:val="20"/>
          <w:szCs w:val="20"/>
          <w:lang w:val="fr-FR"/>
        </w:rPr>
      </w:pPr>
    </w:p>
    <w:p w14:paraId="5FB8F902" w14:textId="12FF690C" w:rsidR="00E31512" w:rsidRPr="00C0646F" w:rsidDel="00442A10" w:rsidRDefault="00E31512" w:rsidP="00B3375A">
      <w:pPr>
        <w:pStyle w:val="ListParagraph"/>
        <w:numPr>
          <w:ilvl w:val="0"/>
          <w:numId w:val="34"/>
        </w:numPr>
        <w:tabs>
          <w:tab w:val="left" w:pos="0"/>
        </w:tabs>
        <w:spacing w:line="240" w:lineRule="auto"/>
        <w:jc w:val="both"/>
        <w:rPr>
          <w:del w:id="823" w:author="Marie Christa Ermite Joseph Fevry" w:date="2018-10-18T15:43:00Z"/>
          <w:rFonts w:ascii="Calibri" w:hAnsi="Calibri" w:cs="Calibri"/>
          <w:b/>
          <w:bCs/>
          <w:sz w:val="20"/>
          <w:szCs w:val="20"/>
          <w:lang w:val="fr-FR"/>
        </w:rPr>
      </w:pPr>
      <w:del w:id="824" w:author="Marie Christa Ermite Joseph Fevry" w:date="2018-10-18T15:43:00Z">
        <w:r w:rsidRPr="00C0646F" w:rsidDel="00442A10">
          <w:rPr>
            <w:rFonts w:ascii="Calibri" w:hAnsi="Calibri" w:cs="Calibri"/>
            <w:b/>
            <w:bCs/>
            <w:sz w:val="20"/>
            <w:szCs w:val="20"/>
            <w:lang w:val="fr-FR"/>
          </w:rPr>
          <w:delText>Droit de modification des exigences lors de l’attribution du contrat</w:delText>
        </w:r>
      </w:del>
    </w:p>
    <w:p w14:paraId="5635A00F" w14:textId="6B6DAAAD" w:rsidR="00E31512" w:rsidRPr="00C0646F" w:rsidDel="00442A10" w:rsidRDefault="00E31512" w:rsidP="00E31512">
      <w:pPr>
        <w:pStyle w:val="ListParagraph"/>
        <w:tabs>
          <w:tab w:val="left" w:pos="0"/>
        </w:tabs>
        <w:spacing w:line="240" w:lineRule="auto"/>
        <w:ind w:left="360"/>
        <w:jc w:val="both"/>
        <w:rPr>
          <w:del w:id="825" w:author="Marie Christa Ermite Joseph Fevry" w:date="2018-10-18T15:43:00Z"/>
          <w:rFonts w:ascii="Calibri" w:hAnsi="Calibri" w:cs="Calibri"/>
          <w:bCs/>
          <w:sz w:val="20"/>
          <w:szCs w:val="20"/>
          <w:lang w:val="fr-FR"/>
        </w:rPr>
      </w:pPr>
    </w:p>
    <w:p w14:paraId="624A5396" w14:textId="0CEB9A32" w:rsidR="00E31512" w:rsidRPr="00C0646F" w:rsidDel="00442A10" w:rsidRDefault="00E31512" w:rsidP="00E31512">
      <w:pPr>
        <w:pStyle w:val="ListParagraph"/>
        <w:tabs>
          <w:tab w:val="left" w:pos="0"/>
        </w:tabs>
        <w:spacing w:line="240" w:lineRule="auto"/>
        <w:jc w:val="both"/>
        <w:rPr>
          <w:del w:id="826" w:author="Marie Christa Ermite Joseph Fevry" w:date="2018-10-18T15:43:00Z"/>
          <w:rFonts w:ascii="Calibri" w:hAnsi="Calibri" w:cs="Calibri"/>
          <w:bCs/>
          <w:sz w:val="20"/>
          <w:szCs w:val="20"/>
          <w:lang w:val="fr-FR"/>
        </w:rPr>
      </w:pPr>
      <w:del w:id="827" w:author="Marie Christa Ermite Joseph Fevry" w:date="2018-10-18T15:43:00Z">
        <w:r w:rsidRPr="00C0646F" w:rsidDel="00442A10">
          <w:rPr>
            <w:rFonts w:ascii="Calibri" w:hAnsi="Calibri" w:cs="Calibri"/>
            <w:bCs/>
            <w:sz w:val="20"/>
            <w:szCs w:val="20"/>
            <w:lang w:val="fr-FR"/>
          </w:rPr>
          <w:delText>Lors de l’attribution du contrat, le PNUD se réserve le droit de modifier la quantité des</w:delText>
        </w:r>
        <w:r w:rsidR="005F01F7" w:rsidRPr="00C0646F" w:rsidDel="00442A10">
          <w:rPr>
            <w:rFonts w:ascii="Calibri" w:hAnsi="Calibri" w:cs="Calibri"/>
            <w:bCs/>
            <w:sz w:val="20"/>
            <w:szCs w:val="20"/>
            <w:lang w:val="fr-FR"/>
          </w:rPr>
          <w:delText xml:space="preserve"> services et/ou</w:delText>
        </w:r>
        <w:r w:rsidRPr="00C0646F" w:rsidDel="00442A10">
          <w:rPr>
            <w:rFonts w:ascii="Calibri" w:hAnsi="Calibri" w:cs="Calibri"/>
            <w:bCs/>
            <w:sz w:val="20"/>
            <w:szCs w:val="20"/>
            <w:lang w:val="fr-FR"/>
          </w:rPr>
          <w:delText xml:space="preserve"> biens dans la limite de vingt-cinq pour cent (25 %) du total de l’offre, sans modification du prix unitaire ou des autres conditions.</w:delText>
        </w:r>
      </w:del>
    </w:p>
    <w:p w14:paraId="58759029" w14:textId="458719E6" w:rsidR="00E31512" w:rsidRPr="00C0646F" w:rsidDel="00442A10" w:rsidRDefault="00E31512" w:rsidP="00E31512">
      <w:pPr>
        <w:pStyle w:val="ListParagraph"/>
        <w:tabs>
          <w:tab w:val="left" w:pos="0"/>
        </w:tabs>
        <w:spacing w:line="240" w:lineRule="auto"/>
        <w:ind w:left="0"/>
        <w:jc w:val="both"/>
        <w:rPr>
          <w:del w:id="828" w:author="Marie Christa Ermite Joseph Fevry" w:date="2018-10-18T15:43:00Z"/>
          <w:rFonts w:ascii="Calibri" w:hAnsi="Calibri" w:cs="Calibri"/>
          <w:bCs/>
          <w:sz w:val="20"/>
          <w:szCs w:val="20"/>
          <w:lang w:val="fr-FR"/>
        </w:rPr>
      </w:pPr>
    </w:p>
    <w:p w14:paraId="31285999" w14:textId="7DD9D6DA" w:rsidR="00E31512" w:rsidRPr="00C0646F" w:rsidDel="00442A10" w:rsidRDefault="00E31512" w:rsidP="00B3375A">
      <w:pPr>
        <w:pStyle w:val="ListParagraph"/>
        <w:numPr>
          <w:ilvl w:val="0"/>
          <w:numId w:val="34"/>
        </w:numPr>
        <w:tabs>
          <w:tab w:val="left" w:pos="0"/>
        </w:tabs>
        <w:spacing w:line="240" w:lineRule="auto"/>
        <w:jc w:val="both"/>
        <w:rPr>
          <w:del w:id="829" w:author="Marie Christa Ermite Joseph Fevry" w:date="2018-10-18T15:43:00Z"/>
          <w:rFonts w:ascii="Calibri" w:hAnsi="Calibri" w:cs="Calibri"/>
          <w:b/>
          <w:bCs/>
          <w:sz w:val="20"/>
          <w:szCs w:val="20"/>
          <w:lang w:val="fr-FR"/>
        </w:rPr>
      </w:pPr>
      <w:del w:id="830" w:author="Marie Christa Ermite Joseph Fevry" w:date="2018-10-18T15:43:00Z">
        <w:r w:rsidRPr="00C0646F" w:rsidDel="00442A10">
          <w:rPr>
            <w:rFonts w:ascii="Calibri" w:hAnsi="Calibri" w:cs="Calibri"/>
            <w:b/>
            <w:bCs/>
            <w:sz w:val="20"/>
            <w:szCs w:val="20"/>
            <w:lang w:val="fr-FR"/>
          </w:rPr>
          <w:delText>Signature du contrat</w:delText>
        </w:r>
      </w:del>
    </w:p>
    <w:p w14:paraId="74022137" w14:textId="29145385" w:rsidR="00E31512" w:rsidRPr="00C0646F" w:rsidDel="00442A10" w:rsidRDefault="00E31512" w:rsidP="00E31512">
      <w:pPr>
        <w:pStyle w:val="ListParagraph"/>
        <w:tabs>
          <w:tab w:val="left" w:pos="0"/>
        </w:tabs>
        <w:spacing w:line="240" w:lineRule="auto"/>
        <w:ind w:left="360"/>
        <w:jc w:val="both"/>
        <w:rPr>
          <w:del w:id="831" w:author="Marie Christa Ermite Joseph Fevry" w:date="2018-10-18T15:43:00Z"/>
          <w:rFonts w:ascii="Calibri" w:hAnsi="Calibri" w:cs="Calibri"/>
          <w:bCs/>
          <w:sz w:val="20"/>
          <w:szCs w:val="20"/>
          <w:lang w:val="fr-FR"/>
        </w:rPr>
      </w:pPr>
    </w:p>
    <w:p w14:paraId="10C124A2" w14:textId="6837E946" w:rsidR="00E31512" w:rsidRPr="00C0646F" w:rsidDel="00442A10" w:rsidRDefault="00E31512" w:rsidP="00E31512">
      <w:pPr>
        <w:pStyle w:val="ListParagraph"/>
        <w:tabs>
          <w:tab w:val="left" w:pos="0"/>
        </w:tabs>
        <w:spacing w:line="240" w:lineRule="auto"/>
        <w:jc w:val="both"/>
        <w:rPr>
          <w:del w:id="832" w:author="Marie Christa Ermite Joseph Fevry" w:date="2018-10-18T15:43:00Z"/>
          <w:rFonts w:ascii="Calibri" w:hAnsi="Calibri" w:cs="Calibri"/>
          <w:bCs/>
          <w:sz w:val="20"/>
          <w:szCs w:val="20"/>
          <w:lang w:val="fr-FR"/>
        </w:rPr>
      </w:pPr>
      <w:del w:id="833" w:author="Marie Christa Ermite Joseph Fevry" w:date="2018-10-18T15:43:00Z">
        <w:r w:rsidRPr="00C0646F" w:rsidDel="00442A10">
          <w:rPr>
            <w:rFonts w:ascii="Calibri" w:hAnsi="Calibri" w:cs="Calibri"/>
            <w:bCs/>
            <w:sz w:val="20"/>
            <w:szCs w:val="20"/>
            <w:lang w:val="fr-FR"/>
          </w:rPr>
          <w:delText>Sous quinze (15) jours à compter de la date de réception du contrat, le soumissionnaire retenu devra signer et dater le contrat et le retourner au PNUD.</w:delText>
        </w:r>
      </w:del>
    </w:p>
    <w:p w14:paraId="5CA712D2" w14:textId="43FD0D6E" w:rsidR="00E31512" w:rsidRPr="00C0646F" w:rsidDel="00442A10" w:rsidRDefault="00E31512" w:rsidP="00E31512">
      <w:pPr>
        <w:pStyle w:val="ListParagraph"/>
        <w:tabs>
          <w:tab w:val="left" w:pos="0"/>
        </w:tabs>
        <w:spacing w:line="240" w:lineRule="auto"/>
        <w:ind w:left="0"/>
        <w:jc w:val="both"/>
        <w:rPr>
          <w:del w:id="834" w:author="Marie Christa Ermite Joseph Fevry" w:date="2018-10-18T15:43:00Z"/>
          <w:rFonts w:ascii="Calibri" w:hAnsi="Calibri" w:cs="Calibri"/>
          <w:bCs/>
          <w:sz w:val="20"/>
          <w:szCs w:val="20"/>
          <w:lang w:val="fr-FR"/>
        </w:rPr>
      </w:pPr>
    </w:p>
    <w:p w14:paraId="1089F66E" w14:textId="0880DD92" w:rsidR="00E31512" w:rsidRPr="00C0646F" w:rsidDel="00442A10" w:rsidRDefault="00E31512" w:rsidP="00E31512">
      <w:pPr>
        <w:ind w:left="720"/>
        <w:jc w:val="both"/>
        <w:rPr>
          <w:del w:id="835" w:author="Marie Christa Ermite Joseph Fevry" w:date="2018-10-18T15:43:00Z"/>
          <w:rFonts w:ascii="Calibri" w:hAnsi="Calibri" w:cs="Calibri"/>
          <w:bCs/>
          <w:sz w:val="20"/>
          <w:szCs w:val="20"/>
          <w:lang w:val="fr-FR"/>
        </w:rPr>
      </w:pPr>
      <w:del w:id="836" w:author="Marie Christa Ermite Joseph Fevry" w:date="2018-10-18T15:43:00Z">
        <w:r w:rsidRPr="00C0646F" w:rsidDel="00442A10">
          <w:rPr>
            <w:rFonts w:ascii="Calibri" w:hAnsi="Calibri" w:cs="Calibri"/>
            <w:sz w:val="20"/>
            <w:szCs w:val="20"/>
            <w:lang w:val="fr-FR"/>
          </w:rPr>
          <w:delText xml:space="preserve">Le fait pour le soumissionnaire retenu de ne pas se conformer aux exigences de la </w:delText>
        </w:r>
        <w:r w:rsidR="004C1713" w:rsidRPr="00C0646F" w:rsidDel="00442A10">
          <w:rPr>
            <w:rFonts w:ascii="Calibri" w:hAnsi="Calibri" w:cs="Calibri"/>
            <w:sz w:val="20"/>
            <w:szCs w:val="20"/>
            <w:lang w:val="fr-FR"/>
          </w:rPr>
          <w:delText>clause 35 de la RFP</w:delText>
        </w:r>
        <w:r w:rsidRPr="00C0646F" w:rsidDel="00442A10">
          <w:rPr>
            <w:rFonts w:ascii="Calibri" w:hAnsi="Calibri" w:cs="Calibri"/>
            <w:sz w:val="20"/>
            <w:szCs w:val="20"/>
            <w:lang w:val="fr-FR"/>
          </w:rPr>
          <w:delText xml:space="preserve"> et à la présente disposition constituera un motif suffisant d’annulation de l’attribution du contrat et de </w:delText>
        </w:r>
        <w:r w:rsidR="00C50735" w:rsidRPr="00C0646F" w:rsidDel="00442A10">
          <w:rPr>
            <w:rFonts w:ascii="Calibri" w:hAnsi="Calibri" w:cs="Calibri"/>
            <w:sz w:val="20"/>
            <w:szCs w:val="20"/>
            <w:lang w:val="fr-FR"/>
          </w:rPr>
          <w:delText>confiscation</w:delText>
        </w:r>
        <w:r w:rsidRPr="00C0646F" w:rsidDel="00442A10">
          <w:rPr>
            <w:rFonts w:ascii="Calibri" w:hAnsi="Calibri" w:cs="Calibri"/>
            <w:sz w:val="20"/>
            <w:szCs w:val="20"/>
            <w:lang w:val="fr-FR"/>
          </w:rPr>
          <w:delText xml:space="preserve"> de la garantie de soumission, le cas échéant. Dans ce cas, le PNUD pourra </w:delText>
        </w:r>
        <w:r w:rsidR="003B3224" w:rsidRPr="00C0646F" w:rsidDel="00442A10">
          <w:rPr>
            <w:rFonts w:ascii="Calibri" w:hAnsi="Calibri" w:cs="Calibri"/>
            <w:sz w:val="20"/>
            <w:szCs w:val="20"/>
            <w:lang w:val="fr-FR"/>
          </w:rPr>
          <w:delText xml:space="preserve">soit </w:delText>
        </w:r>
        <w:r w:rsidRPr="00C0646F" w:rsidDel="00442A10">
          <w:rPr>
            <w:rFonts w:ascii="Calibri" w:hAnsi="Calibri" w:cs="Calibri"/>
            <w:sz w:val="20"/>
            <w:szCs w:val="20"/>
            <w:lang w:val="fr-FR"/>
          </w:rPr>
          <w:delText>attribuer le contrat au soumissionnaire dont la soumission sera en deuxième position</w:delText>
        </w:r>
        <w:r w:rsidR="003B3224" w:rsidRPr="00C0646F" w:rsidDel="00442A10">
          <w:rPr>
            <w:rFonts w:ascii="Calibri" w:hAnsi="Calibri" w:cs="Calibri"/>
            <w:sz w:val="20"/>
            <w:szCs w:val="20"/>
            <w:lang w:val="fr-FR"/>
          </w:rPr>
          <w:delText>, soit</w:delText>
        </w:r>
        <w:r w:rsidRPr="00C0646F" w:rsidDel="00442A10">
          <w:rPr>
            <w:rFonts w:ascii="Calibri" w:hAnsi="Calibri" w:cs="Calibri"/>
            <w:sz w:val="20"/>
            <w:szCs w:val="20"/>
            <w:lang w:val="fr-FR"/>
          </w:rPr>
          <w:delText xml:space="preserve"> </w:delText>
        </w:r>
        <w:r w:rsidR="00FF48F1" w:rsidRPr="00C0646F" w:rsidDel="00442A10">
          <w:rPr>
            <w:rFonts w:ascii="Calibri" w:hAnsi="Calibri" w:cs="Calibri"/>
            <w:sz w:val="20"/>
            <w:szCs w:val="20"/>
            <w:lang w:val="fr-FR"/>
          </w:rPr>
          <w:delText>solliciter de nouvelles soumissions</w:delText>
        </w:r>
        <w:r w:rsidRPr="00C0646F" w:rsidDel="00442A10">
          <w:rPr>
            <w:rFonts w:ascii="Calibri" w:hAnsi="Calibri" w:cs="Calibri"/>
            <w:sz w:val="20"/>
            <w:szCs w:val="20"/>
            <w:lang w:val="fr-FR"/>
          </w:rPr>
          <w:delText>.</w:delText>
        </w:r>
      </w:del>
    </w:p>
    <w:p w14:paraId="17BFA245" w14:textId="52C0D845" w:rsidR="00E31512" w:rsidRPr="00C0646F" w:rsidDel="00442A10" w:rsidRDefault="00E31512" w:rsidP="00E31512">
      <w:pPr>
        <w:pStyle w:val="ListParagraph"/>
        <w:tabs>
          <w:tab w:val="left" w:pos="0"/>
        </w:tabs>
        <w:spacing w:line="240" w:lineRule="auto"/>
        <w:ind w:left="0"/>
        <w:jc w:val="both"/>
        <w:rPr>
          <w:del w:id="837" w:author="Marie Christa Ermite Joseph Fevry" w:date="2018-10-18T15:43:00Z"/>
          <w:rFonts w:ascii="Calibri" w:hAnsi="Calibri" w:cs="Calibri"/>
          <w:bCs/>
          <w:sz w:val="20"/>
          <w:szCs w:val="20"/>
          <w:lang w:val="fr-FR"/>
        </w:rPr>
      </w:pPr>
    </w:p>
    <w:p w14:paraId="2DC0EF68" w14:textId="7DEEC0FB" w:rsidR="00E31512" w:rsidRPr="00C0646F" w:rsidDel="00442A10" w:rsidRDefault="00E31512" w:rsidP="00B3375A">
      <w:pPr>
        <w:pStyle w:val="ListParagraph"/>
        <w:numPr>
          <w:ilvl w:val="0"/>
          <w:numId w:val="34"/>
        </w:numPr>
        <w:tabs>
          <w:tab w:val="left" w:pos="0"/>
        </w:tabs>
        <w:spacing w:line="240" w:lineRule="auto"/>
        <w:jc w:val="both"/>
        <w:rPr>
          <w:del w:id="838" w:author="Marie Christa Ermite Joseph Fevry" w:date="2018-10-18T15:43:00Z"/>
          <w:rFonts w:ascii="Calibri" w:hAnsi="Calibri" w:cs="Calibri"/>
          <w:b/>
          <w:bCs/>
          <w:sz w:val="20"/>
          <w:szCs w:val="20"/>
          <w:lang w:val="fr-FR"/>
        </w:rPr>
      </w:pPr>
      <w:del w:id="839" w:author="Marie Christa Ermite Joseph Fevry" w:date="2018-10-18T15:43:00Z">
        <w:r w:rsidRPr="00C0646F" w:rsidDel="00442A10">
          <w:rPr>
            <w:rFonts w:ascii="Calibri" w:hAnsi="Calibri" w:cs="Calibri"/>
            <w:b/>
            <w:bCs/>
            <w:sz w:val="20"/>
            <w:szCs w:val="20"/>
            <w:lang w:val="fr-FR"/>
          </w:rPr>
          <w:delText>Garantie de bonne exécution</w:delText>
        </w:r>
      </w:del>
    </w:p>
    <w:p w14:paraId="5DAD476A" w14:textId="4B6E5FA2" w:rsidR="00E31512" w:rsidRPr="00C0646F" w:rsidDel="00442A10" w:rsidRDefault="00E31512" w:rsidP="00E31512">
      <w:pPr>
        <w:pStyle w:val="ListParagraph"/>
        <w:tabs>
          <w:tab w:val="left" w:pos="0"/>
        </w:tabs>
        <w:spacing w:line="240" w:lineRule="auto"/>
        <w:ind w:left="1181"/>
        <w:jc w:val="both"/>
        <w:rPr>
          <w:del w:id="840" w:author="Marie Christa Ermite Joseph Fevry" w:date="2018-10-18T15:43:00Z"/>
          <w:rFonts w:ascii="Calibri" w:hAnsi="Calibri" w:cs="Calibri"/>
          <w:bCs/>
          <w:sz w:val="20"/>
          <w:szCs w:val="20"/>
          <w:lang w:val="fr-FR"/>
        </w:rPr>
      </w:pPr>
    </w:p>
    <w:p w14:paraId="5B999728" w14:textId="5E03CC5E" w:rsidR="00E31512" w:rsidRPr="00C0646F" w:rsidDel="00442A10" w:rsidRDefault="00E31512" w:rsidP="00E31512">
      <w:pPr>
        <w:ind w:left="720"/>
        <w:jc w:val="both"/>
        <w:rPr>
          <w:del w:id="841" w:author="Marie Christa Ermite Joseph Fevry" w:date="2018-10-18T15:43:00Z"/>
          <w:rFonts w:ascii="Calibri" w:hAnsi="Calibri" w:cs="Calibri"/>
          <w:bCs/>
          <w:sz w:val="20"/>
          <w:szCs w:val="20"/>
          <w:lang w:val="fr-FR"/>
        </w:rPr>
      </w:pPr>
      <w:del w:id="842" w:author="Marie Christa Ermite Joseph Fevry" w:date="2018-10-18T15:43:00Z">
        <w:r w:rsidRPr="00C0646F" w:rsidDel="00442A10">
          <w:rPr>
            <w:rFonts w:ascii="Calibri" w:hAnsi="Calibri" w:cs="Calibri"/>
            <w:bCs/>
            <w:sz w:val="20"/>
            <w:szCs w:val="20"/>
            <w:lang w:val="fr-FR"/>
          </w:rPr>
          <w:delText xml:space="preserve">Si elle est requise, une garantie de bonne exécution possédant le montant et la forme prévus à la section 9 devra être fournie au plus tard à la date-limite indiquée dans la </w:delText>
        </w:r>
        <w:r w:rsidRPr="00C0646F" w:rsidDel="00442A10">
          <w:rPr>
            <w:rFonts w:ascii="Calibri" w:hAnsi="Calibri" w:cs="Calibri"/>
            <w:b/>
            <w:bCs/>
            <w:sz w:val="20"/>
            <w:szCs w:val="20"/>
            <w:lang w:val="fr-FR"/>
          </w:rPr>
          <w:delText>fiche technique</w:delText>
        </w:r>
        <w:r w:rsidRPr="00C0646F" w:rsidDel="00442A10">
          <w:rPr>
            <w:rFonts w:ascii="Calibri" w:hAnsi="Calibri" w:cs="Calibri"/>
            <w:bCs/>
            <w:sz w:val="20"/>
            <w:szCs w:val="20"/>
            <w:lang w:val="fr-FR"/>
          </w:rPr>
          <w:delText xml:space="preserve"> (FT, n° 14), le cas échéant. Lorsqu’une garantie de bonne exécution sera requise, sa fourniture et la confirmation de son acceptation par le PNUD constitueront une condition préalable à l’entrée en vigueur du contrat qui sera signé entre le soumissionnaire retenu et le PNUD.</w:delText>
        </w:r>
      </w:del>
    </w:p>
    <w:p w14:paraId="2E48B7B8" w14:textId="48C73B28" w:rsidR="005812FB" w:rsidRPr="00C0646F" w:rsidDel="00442A10" w:rsidRDefault="005812FB">
      <w:pPr>
        <w:widowControl/>
        <w:overflowPunct/>
        <w:adjustRightInd/>
        <w:spacing w:line="276" w:lineRule="auto"/>
        <w:jc w:val="both"/>
        <w:rPr>
          <w:del w:id="843" w:author="Marie Christa Ermite Joseph Fevry" w:date="2018-10-18T15:43:00Z"/>
          <w:rFonts w:ascii="Calibri" w:hAnsi="Calibri" w:cs="Calibri"/>
          <w:bCs/>
          <w:sz w:val="20"/>
          <w:szCs w:val="20"/>
          <w:lang w:val="fr-FR"/>
        </w:rPr>
      </w:pPr>
      <w:del w:id="844" w:author="Marie Christa Ermite Joseph Fevry" w:date="2018-10-18T15:43:00Z">
        <w:r w:rsidRPr="00C0646F" w:rsidDel="00442A10">
          <w:rPr>
            <w:rFonts w:ascii="Calibri" w:hAnsi="Calibri" w:cs="Calibri"/>
            <w:bCs/>
            <w:sz w:val="20"/>
            <w:szCs w:val="20"/>
            <w:lang w:val="fr-FR"/>
          </w:rPr>
          <w:br w:type="page"/>
        </w:r>
      </w:del>
    </w:p>
    <w:p w14:paraId="36BCCDAF" w14:textId="1E3542F4" w:rsidR="00E31512" w:rsidRPr="00C0646F" w:rsidDel="00442A10" w:rsidRDefault="00E31512" w:rsidP="00E31512">
      <w:pPr>
        <w:pStyle w:val="ListParagraph"/>
        <w:spacing w:line="240" w:lineRule="auto"/>
        <w:ind w:left="1080"/>
        <w:jc w:val="both"/>
        <w:rPr>
          <w:del w:id="845" w:author="Marie Christa Ermite Joseph Fevry" w:date="2018-10-18T15:43:00Z"/>
          <w:rFonts w:ascii="Calibri" w:hAnsi="Calibri" w:cs="Calibri"/>
          <w:bCs/>
          <w:sz w:val="20"/>
          <w:szCs w:val="20"/>
          <w:lang w:val="fr-FR"/>
        </w:rPr>
      </w:pPr>
    </w:p>
    <w:p w14:paraId="042B8320" w14:textId="11B05CA5" w:rsidR="00E31512" w:rsidRPr="00C0646F" w:rsidDel="00442A10" w:rsidRDefault="00E31512" w:rsidP="00B3375A">
      <w:pPr>
        <w:pStyle w:val="ListParagraph"/>
        <w:numPr>
          <w:ilvl w:val="0"/>
          <w:numId w:val="34"/>
        </w:numPr>
        <w:tabs>
          <w:tab w:val="left" w:pos="0"/>
        </w:tabs>
        <w:spacing w:line="240" w:lineRule="auto"/>
        <w:rPr>
          <w:del w:id="846" w:author="Marie Christa Ermite Joseph Fevry" w:date="2018-10-18T15:43:00Z"/>
          <w:rFonts w:ascii="Calibri" w:hAnsi="Calibri" w:cs="Calibri"/>
          <w:b/>
          <w:bCs/>
          <w:sz w:val="20"/>
          <w:szCs w:val="20"/>
          <w:lang w:val="fr-FR"/>
        </w:rPr>
      </w:pPr>
      <w:del w:id="847" w:author="Marie Christa Ermite Joseph Fevry" w:date="2018-10-18T15:43:00Z">
        <w:r w:rsidRPr="00C0646F" w:rsidDel="00442A10">
          <w:rPr>
            <w:rFonts w:ascii="Calibri" w:hAnsi="Calibri" w:cs="Calibri"/>
            <w:b/>
            <w:bCs/>
            <w:sz w:val="20"/>
            <w:szCs w:val="20"/>
            <w:lang w:val="fr-FR"/>
          </w:rPr>
          <w:delText>Garantie bancaire de restitution d’avance</w:delText>
        </w:r>
      </w:del>
    </w:p>
    <w:p w14:paraId="14522038" w14:textId="35DEE93A" w:rsidR="00E31512" w:rsidRPr="00C0646F" w:rsidDel="00442A10" w:rsidRDefault="00E31512" w:rsidP="00E31512">
      <w:pPr>
        <w:pStyle w:val="ListParagraph"/>
        <w:tabs>
          <w:tab w:val="left" w:pos="0"/>
        </w:tabs>
        <w:spacing w:line="240" w:lineRule="auto"/>
        <w:ind w:left="360"/>
        <w:rPr>
          <w:del w:id="848" w:author="Marie Christa Ermite Joseph Fevry" w:date="2018-10-18T15:43:00Z"/>
          <w:rFonts w:ascii="Calibri" w:hAnsi="Calibri" w:cs="Calibri"/>
          <w:bCs/>
          <w:sz w:val="20"/>
          <w:szCs w:val="20"/>
          <w:lang w:val="fr-FR"/>
        </w:rPr>
      </w:pPr>
    </w:p>
    <w:p w14:paraId="2DAAC3A9" w14:textId="262F5EEA" w:rsidR="00E31512" w:rsidRPr="00C0646F" w:rsidDel="00442A10" w:rsidRDefault="00E31512" w:rsidP="00E31512">
      <w:pPr>
        <w:pStyle w:val="ListParagraph"/>
        <w:tabs>
          <w:tab w:val="left" w:pos="0"/>
        </w:tabs>
        <w:spacing w:line="240" w:lineRule="auto"/>
        <w:jc w:val="both"/>
        <w:rPr>
          <w:del w:id="849" w:author="Marie Christa Ermite Joseph Fevry" w:date="2018-10-18T15:43:00Z"/>
          <w:rFonts w:ascii="Calibri" w:hAnsi="Calibri" w:cs="Calibri"/>
          <w:bCs/>
          <w:sz w:val="20"/>
          <w:szCs w:val="20"/>
          <w:lang w:val="fr-FR"/>
        </w:rPr>
      </w:pPr>
      <w:del w:id="850" w:author="Marie Christa Ermite Joseph Fevry" w:date="2018-10-18T15:43:00Z">
        <w:r w:rsidRPr="00C0646F" w:rsidDel="00442A10">
          <w:rPr>
            <w:rFonts w:ascii="Calibri" w:hAnsi="Calibri" w:cs="Calibri"/>
            <w:sz w:val="20"/>
            <w:szCs w:val="20"/>
            <w:lang w:val="fr-FR"/>
          </w:rPr>
          <w:delText>Sauf lorsque les intérêts du PNUD l’exigent, le PNUD préfère ne pas verser d’avances sur les contrats (autrement dit, effectuer des paiements avant d’avoir obtenu le moindre résultat). Si le soumissionnaire demande une avance lors de la signature du contrat, si une telle demande est dûment acceptée par le PNUD et si ladite avance dépasse 20 % du prix total de la soumission ou la somme de USD 300.000, le PNUD obligera le soumissionnaire à fournir une garantie bancaire d’un montant identique à celui de l’avance. Une garantie bancaire de restitution d’avance devra être fournie sous la forme prévue dans la section 10.</w:delText>
        </w:r>
      </w:del>
    </w:p>
    <w:p w14:paraId="0B20F088" w14:textId="0258F67A" w:rsidR="00E31512" w:rsidRPr="00C0646F" w:rsidDel="00442A10" w:rsidRDefault="00E31512" w:rsidP="00E31512">
      <w:pPr>
        <w:pStyle w:val="ListParagraph"/>
        <w:tabs>
          <w:tab w:val="left" w:pos="0"/>
        </w:tabs>
        <w:spacing w:line="240" w:lineRule="auto"/>
        <w:ind w:left="0"/>
        <w:rPr>
          <w:del w:id="851" w:author="Marie Christa Ermite Joseph Fevry" w:date="2018-10-18T15:43:00Z"/>
          <w:rFonts w:ascii="Calibri" w:hAnsi="Calibri" w:cs="Calibri"/>
          <w:bCs/>
          <w:sz w:val="20"/>
          <w:szCs w:val="20"/>
          <w:lang w:val="fr-FR"/>
        </w:rPr>
      </w:pPr>
    </w:p>
    <w:p w14:paraId="09B8457C" w14:textId="1D4862BE" w:rsidR="00E31512" w:rsidRPr="00C0646F" w:rsidDel="00442A10" w:rsidRDefault="00E31512" w:rsidP="00B3375A">
      <w:pPr>
        <w:pStyle w:val="ListParagraph"/>
        <w:numPr>
          <w:ilvl w:val="0"/>
          <w:numId w:val="34"/>
        </w:numPr>
        <w:tabs>
          <w:tab w:val="left" w:pos="0"/>
        </w:tabs>
        <w:spacing w:line="240" w:lineRule="auto"/>
        <w:rPr>
          <w:del w:id="852" w:author="Marie Christa Ermite Joseph Fevry" w:date="2018-10-18T15:43:00Z"/>
          <w:rFonts w:ascii="Calibri" w:hAnsi="Calibri" w:cs="Calibri"/>
          <w:b/>
          <w:bCs/>
          <w:sz w:val="20"/>
          <w:szCs w:val="20"/>
          <w:lang w:val="fr-FR"/>
        </w:rPr>
      </w:pPr>
      <w:del w:id="853" w:author="Marie Christa Ermite Joseph Fevry" w:date="2018-10-18T15:43:00Z">
        <w:r w:rsidRPr="00C0646F" w:rsidDel="00442A10">
          <w:rPr>
            <w:rFonts w:ascii="Calibri" w:hAnsi="Calibri" w:cs="Calibri"/>
            <w:b/>
            <w:bCs/>
            <w:sz w:val="20"/>
            <w:szCs w:val="20"/>
            <w:lang w:val="fr-FR"/>
          </w:rPr>
          <w:delText>Contestation des fournisseurs</w:delText>
        </w:r>
      </w:del>
    </w:p>
    <w:p w14:paraId="7D4E62BC" w14:textId="7D00E777" w:rsidR="00E31512" w:rsidRPr="00C0646F" w:rsidDel="00442A10" w:rsidRDefault="00E31512" w:rsidP="00E31512">
      <w:pPr>
        <w:pStyle w:val="ListParagraph"/>
        <w:tabs>
          <w:tab w:val="left" w:pos="0"/>
        </w:tabs>
        <w:spacing w:line="240" w:lineRule="auto"/>
        <w:ind w:left="360"/>
        <w:rPr>
          <w:del w:id="854" w:author="Marie Christa Ermite Joseph Fevry" w:date="2018-10-18T15:43:00Z"/>
          <w:rFonts w:ascii="Calibri" w:hAnsi="Calibri" w:cs="Calibri"/>
          <w:bCs/>
          <w:sz w:val="20"/>
          <w:szCs w:val="20"/>
          <w:lang w:val="fr-FR"/>
        </w:rPr>
      </w:pPr>
    </w:p>
    <w:p w14:paraId="432ECB72" w14:textId="4CC20C34" w:rsidR="00E31512" w:rsidRPr="00C0646F" w:rsidDel="00442A10" w:rsidRDefault="00E31512" w:rsidP="00E31512">
      <w:pPr>
        <w:pStyle w:val="ListParagraph"/>
        <w:tabs>
          <w:tab w:val="left" w:pos="0"/>
        </w:tabs>
        <w:spacing w:line="240" w:lineRule="auto"/>
        <w:jc w:val="both"/>
        <w:rPr>
          <w:del w:id="855" w:author="Marie Christa Ermite Joseph Fevry" w:date="2018-10-18T15:43:00Z"/>
          <w:rFonts w:ascii="Calibri" w:hAnsi="Calibri" w:cs="Calibri"/>
          <w:bCs/>
          <w:sz w:val="20"/>
          <w:szCs w:val="20"/>
          <w:lang w:val="fr-FR"/>
        </w:rPr>
      </w:pPr>
      <w:del w:id="856" w:author="Marie Christa Ermite Joseph Fevry" w:date="2018-10-18T15:43:00Z">
        <w:r w:rsidRPr="00C0646F" w:rsidDel="00442A10">
          <w:rPr>
            <w:rFonts w:ascii="Calibri" w:hAnsi="Calibri" w:cs="Calibri"/>
            <w:bCs/>
            <w:sz w:val="20"/>
            <w:szCs w:val="20"/>
            <w:lang w:val="fr-FR"/>
          </w:rPr>
          <w:delText xml:space="preserve">La procédure de contestation mise à la disposition des fournisseurs par le PNUD permet aux personnes ou sociétés auxquelles un bon de commande ou un contrat n’a pas été attribué dans le cadre d’une procédure de mise en concurrence de faire appel. Si un soumissionnaire estime ne pas avoir bénéficié d’un traitement équitable, le lien suivant fournit des informations supplémentaires concernant les procédures de contestation mises à la disposition des fournisseurs par le PNUD : </w:delText>
        </w:r>
        <w:r w:rsidR="00B17660" w:rsidDel="00442A10">
          <w:fldChar w:fldCharType="begin"/>
        </w:r>
        <w:r w:rsidR="00B17660" w:rsidDel="00442A10">
          <w:delInstrText xml:space="preserve"> HYPERLINK "http://www.undp.org/procurement/protest.shtml" </w:delInstrText>
        </w:r>
        <w:r w:rsidR="00B17660" w:rsidDel="00442A10">
          <w:fldChar w:fldCharType="separate"/>
        </w:r>
        <w:r w:rsidRPr="00C0646F" w:rsidDel="00442A10">
          <w:rPr>
            <w:rStyle w:val="Hyperlink"/>
            <w:rFonts w:ascii="Calibri" w:hAnsi="Calibri" w:cs="Calibri"/>
            <w:bCs/>
            <w:sz w:val="20"/>
            <w:szCs w:val="20"/>
            <w:lang w:val="fr-FR"/>
          </w:rPr>
          <w:delText>http://www.undp.org/procurement/protest.shtml</w:delText>
        </w:r>
        <w:r w:rsidR="00B17660" w:rsidDel="00442A10">
          <w:rPr>
            <w:rStyle w:val="Hyperlink"/>
            <w:rFonts w:ascii="Calibri" w:hAnsi="Calibri" w:cs="Calibri"/>
            <w:bCs/>
            <w:sz w:val="20"/>
            <w:szCs w:val="20"/>
            <w:lang w:val="fr-FR"/>
          </w:rPr>
          <w:fldChar w:fldCharType="end"/>
        </w:r>
      </w:del>
    </w:p>
    <w:p w14:paraId="753FA5B5" w14:textId="4B5AFBA2" w:rsidR="00E31512" w:rsidRPr="00C0646F" w:rsidDel="00442A10" w:rsidRDefault="00E31512" w:rsidP="00E31512">
      <w:pPr>
        <w:pStyle w:val="ListParagraph"/>
        <w:tabs>
          <w:tab w:val="left" w:pos="0"/>
        </w:tabs>
        <w:spacing w:line="240" w:lineRule="auto"/>
        <w:jc w:val="both"/>
        <w:rPr>
          <w:del w:id="857" w:author="Marie Christa Ermite Joseph Fevry" w:date="2018-10-18T15:43:00Z"/>
          <w:rFonts w:ascii="Calibri" w:hAnsi="Calibri" w:cs="Calibri"/>
          <w:bCs/>
          <w:sz w:val="20"/>
          <w:szCs w:val="20"/>
          <w:lang w:val="fr-FR"/>
        </w:rPr>
      </w:pPr>
    </w:p>
    <w:p w14:paraId="25C51408" w14:textId="17A30E23" w:rsidR="00E42F83" w:rsidRPr="00C0646F" w:rsidDel="00442A10" w:rsidRDefault="00E42F83" w:rsidP="00E42F83">
      <w:pPr>
        <w:pStyle w:val="ListParagraph"/>
        <w:tabs>
          <w:tab w:val="left" w:pos="0"/>
        </w:tabs>
        <w:spacing w:line="240" w:lineRule="auto"/>
        <w:ind w:left="360"/>
        <w:rPr>
          <w:del w:id="858" w:author="Marie Christa Ermite Joseph Fevry" w:date="2018-10-18T15:43:00Z"/>
          <w:rFonts w:ascii="Calibri" w:hAnsi="Calibri" w:cs="Calibri"/>
          <w:bCs/>
          <w:szCs w:val="22"/>
          <w:lang w:val="fr-FR"/>
        </w:rPr>
      </w:pPr>
      <w:del w:id="859" w:author="Marie Christa Ermite Joseph Fevry" w:date="2018-10-18T15:43:00Z">
        <w:r w:rsidRPr="00C0646F" w:rsidDel="00442A10">
          <w:rPr>
            <w:rFonts w:ascii="Calibri" w:hAnsi="Calibri" w:cs="Calibri"/>
            <w:bCs/>
            <w:szCs w:val="22"/>
            <w:lang w:val="fr-FR"/>
          </w:rPr>
          <w:delText xml:space="preserve">  </w:delText>
        </w:r>
      </w:del>
    </w:p>
    <w:p w14:paraId="149E3360" w14:textId="6562098A" w:rsidR="00E42F83" w:rsidRPr="00C0646F" w:rsidDel="00442A10" w:rsidRDefault="00E42F83" w:rsidP="00E42F83">
      <w:pPr>
        <w:ind w:left="777" w:hanging="777"/>
        <w:jc w:val="both"/>
        <w:rPr>
          <w:del w:id="860" w:author="Marie Christa Ermite Joseph Fevry" w:date="2018-10-18T15:43:00Z"/>
          <w:rFonts w:ascii="Calibri" w:hAnsi="Calibri" w:cs="Calibri"/>
          <w:lang w:val="fr-FR"/>
        </w:rPr>
      </w:pPr>
    </w:p>
    <w:p w14:paraId="1425B3C2" w14:textId="225B9A61" w:rsidR="00E42F83" w:rsidRPr="00C0646F" w:rsidDel="00442A10" w:rsidRDefault="00E42F83" w:rsidP="00E42F83">
      <w:pPr>
        <w:widowControl/>
        <w:overflowPunct/>
        <w:adjustRightInd/>
        <w:rPr>
          <w:del w:id="861" w:author="Marie Christa Ermite Joseph Fevry" w:date="2018-10-18T15:43:00Z"/>
          <w:rFonts w:ascii="Calibri" w:hAnsi="Calibri" w:cs="Calibri"/>
          <w:lang w:val="fr-FR"/>
        </w:rPr>
      </w:pPr>
      <w:del w:id="862" w:author="Marie Christa Ermite Joseph Fevry" w:date="2018-10-18T15:43:00Z">
        <w:r w:rsidRPr="00C0646F" w:rsidDel="00442A10">
          <w:rPr>
            <w:rFonts w:ascii="Calibri" w:hAnsi="Calibri" w:cs="Calibri"/>
            <w:lang w:val="fr-FR"/>
          </w:rPr>
          <w:br w:type="page"/>
        </w:r>
      </w:del>
    </w:p>
    <w:p w14:paraId="056DD0B4" w14:textId="2F3E5049" w:rsidR="00E42F83" w:rsidRPr="00C0646F" w:rsidDel="00442A10" w:rsidRDefault="00E42F83" w:rsidP="00E42F83">
      <w:pPr>
        <w:jc w:val="center"/>
        <w:rPr>
          <w:del w:id="863" w:author="Marie Christa Ermite Joseph Fevry" w:date="2018-10-18T15:43:00Z"/>
          <w:rFonts w:ascii="Calibri" w:hAnsi="Calibri" w:cs="Calibri"/>
          <w:b/>
          <w:bCs/>
          <w:lang w:val="fr-FR"/>
        </w:rPr>
      </w:pPr>
    </w:p>
    <w:p w14:paraId="60EC37D8" w14:textId="2ABCF869" w:rsidR="00E42F83" w:rsidRPr="00C0646F" w:rsidDel="00442A10" w:rsidRDefault="00E42F83" w:rsidP="00E42F83">
      <w:pPr>
        <w:jc w:val="center"/>
        <w:rPr>
          <w:del w:id="864" w:author="Marie Christa Ermite Joseph Fevry" w:date="2018-10-18T15:43:00Z"/>
          <w:rFonts w:ascii="Calibri" w:hAnsi="Calibri" w:cs="Calibri"/>
          <w:b/>
          <w:bCs/>
          <w:sz w:val="28"/>
          <w:lang w:val="fr-FR"/>
        </w:rPr>
      </w:pPr>
      <w:del w:id="865" w:author="Marie Christa Ermite Joseph Fevry" w:date="2018-10-18T15:43:00Z">
        <w:r w:rsidRPr="00C0646F" w:rsidDel="00442A10">
          <w:rPr>
            <w:rFonts w:ascii="Calibri" w:hAnsi="Calibri" w:cs="Calibri"/>
            <w:b/>
            <w:bCs/>
            <w:sz w:val="28"/>
            <w:lang w:val="fr-FR"/>
          </w:rPr>
          <w:delText xml:space="preserve">Instructions </w:delText>
        </w:r>
        <w:r w:rsidR="00AE4FDE" w:rsidRPr="00C0646F" w:rsidDel="00442A10">
          <w:rPr>
            <w:rFonts w:ascii="Calibri" w:hAnsi="Calibri" w:cs="Calibri"/>
            <w:b/>
            <w:bCs/>
            <w:sz w:val="28"/>
            <w:lang w:val="fr-FR"/>
          </w:rPr>
          <w:delText>aux soumissionnaires</w:delText>
        </w:r>
      </w:del>
    </w:p>
    <w:p w14:paraId="61274AFC" w14:textId="2E92AE82" w:rsidR="00E42F83" w:rsidRPr="00C0646F" w:rsidDel="00442A10" w:rsidRDefault="00E42F83" w:rsidP="00E42F83">
      <w:pPr>
        <w:jc w:val="center"/>
        <w:rPr>
          <w:del w:id="866" w:author="Marie Christa Ermite Joseph Fevry" w:date="2018-10-18T15:43:00Z"/>
          <w:rFonts w:ascii="Calibri" w:hAnsi="Calibri" w:cs="Calibri"/>
          <w:b/>
          <w:bCs/>
          <w:sz w:val="28"/>
          <w:lang w:val="fr-FR"/>
        </w:rPr>
      </w:pPr>
    </w:p>
    <w:p w14:paraId="3B748681" w14:textId="706318F7" w:rsidR="00E42F83" w:rsidRPr="00C0646F" w:rsidDel="00442A10" w:rsidRDefault="00AE4FDE" w:rsidP="00E42F83">
      <w:pPr>
        <w:jc w:val="center"/>
        <w:rPr>
          <w:del w:id="867" w:author="Marie Christa Ermite Joseph Fevry" w:date="2018-10-18T15:43:00Z"/>
          <w:rFonts w:ascii="Calibri" w:hAnsi="Calibri" w:cs="Calibri"/>
          <w:b/>
          <w:bCs/>
          <w:sz w:val="28"/>
          <w:lang w:val="fr-FR"/>
        </w:rPr>
      </w:pPr>
      <w:del w:id="868" w:author="Marie Christa Ermite Joseph Fevry" w:date="2018-10-18T15:43:00Z">
        <w:r w:rsidRPr="00C0646F" w:rsidDel="00442A10">
          <w:rPr>
            <w:rFonts w:ascii="Calibri" w:hAnsi="Calibri" w:cs="Calibri"/>
            <w:b/>
            <w:bCs/>
            <w:sz w:val="28"/>
            <w:lang w:val="fr-FR"/>
          </w:rPr>
          <w:delText>FICHE TECHNIQUE</w:delText>
        </w:r>
      </w:del>
    </w:p>
    <w:p w14:paraId="0058DE5B" w14:textId="24C1B2F2" w:rsidR="00E42F83" w:rsidRPr="00C0646F" w:rsidDel="00442A10" w:rsidRDefault="00E42F83" w:rsidP="00E42F83">
      <w:pPr>
        <w:jc w:val="center"/>
        <w:rPr>
          <w:del w:id="869" w:author="Marie Christa Ermite Joseph Fevry" w:date="2018-10-18T15:43:00Z"/>
          <w:rFonts w:ascii="Calibri" w:hAnsi="Calibri" w:cs="Calibri"/>
          <w:b/>
          <w:bCs/>
          <w:lang w:val="fr-FR"/>
        </w:rPr>
      </w:pPr>
    </w:p>
    <w:p w14:paraId="6C56F437" w14:textId="345B5A99" w:rsidR="00700757" w:rsidRPr="00C0646F" w:rsidDel="00442A10" w:rsidRDefault="00700757" w:rsidP="00700757">
      <w:pPr>
        <w:jc w:val="both"/>
        <w:rPr>
          <w:del w:id="870" w:author="Marie Christa Ermite Joseph Fevry" w:date="2018-10-18T15:43:00Z"/>
          <w:rFonts w:ascii="Calibri" w:hAnsi="Calibri" w:cs="Calibri"/>
          <w:b/>
          <w:bCs/>
          <w:color w:val="000000"/>
          <w:sz w:val="20"/>
          <w:szCs w:val="20"/>
          <w:lang w:val="fr-FR"/>
        </w:rPr>
      </w:pPr>
      <w:del w:id="871" w:author="Marie Christa Ermite Joseph Fevry" w:date="2018-10-18T15:43:00Z">
        <w:r w:rsidRPr="00C0646F" w:rsidDel="00442A10">
          <w:rPr>
            <w:rFonts w:ascii="Calibri" w:hAnsi="Calibri" w:cs="Calibri"/>
            <w:bCs/>
            <w:color w:val="000000"/>
            <w:sz w:val="20"/>
            <w:szCs w:val="20"/>
            <w:lang w:val="fr-FR"/>
          </w:rPr>
          <w:delText>Les données suivantes concernant les services devant être achetés complèteront ou modifieront les dispositions figurant dans les instructions destinées aux soumissionnaires. En cas de contradiction entre les instructions destinées aux soumissionnaires</w:delText>
        </w:r>
        <w:r w:rsidR="001816C7" w:rsidRPr="00C0646F" w:rsidDel="00442A10">
          <w:rPr>
            <w:rFonts w:ascii="Calibri" w:hAnsi="Calibri" w:cs="Calibri"/>
            <w:bCs/>
            <w:color w:val="000000"/>
            <w:sz w:val="20"/>
            <w:szCs w:val="20"/>
            <w:lang w:val="fr-FR"/>
          </w:rPr>
          <w:delText>,</w:delText>
        </w:r>
        <w:r w:rsidRPr="00C0646F" w:rsidDel="00442A10">
          <w:rPr>
            <w:rFonts w:ascii="Calibri" w:hAnsi="Calibri" w:cs="Calibri"/>
            <w:bCs/>
            <w:color w:val="000000"/>
            <w:sz w:val="20"/>
            <w:szCs w:val="20"/>
            <w:lang w:val="fr-FR"/>
          </w:rPr>
          <w:delText xml:space="preserve"> la fiche technique</w:delText>
        </w:r>
        <w:r w:rsidR="001816C7" w:rsidRPr="00C0646F" w:rsidDel="00442A10">
          <w:rPr>
            <w:rFonts w:ascii="Calibri" w:hAnsi="Calibri" w:cs="Calibri"/>
            <w:bCs/>
            <w:color w:val="000000"/>
            <w:sz w:val="20"/>
            <w:szCs w:val="20"/>
            <w:lang w:val="fr-FR"/>
          </w:rPr>
          <w:delText xml:space="preserve"> et les autres annexes ou références jointes à la fiche technique</w:delText>
        </w:r>
        <w:r w:rsidRPr="00C0646F" w:rsidDel="00442A10">
          <w:rPr>
            <w:rFonts w:ascii="Calibri" w:hAnsi="Calibri" w:cs="Calibri"/>
            <w:bCs/>
            <w:color w:val="000000"/>
            <w:sz w:val="20"/>
            <w:szCs w:val="20"/>
            <w:lang w:val="fr-FR"/>
          </w:rPr>
          <w:delText>, les dispositions de la fiche technique prévaudront.</w:delText>
        </w:r>
      </w:del>
    </w:p>
    <w:p w14:paraId="5EE3D3CC" w14:textId="2FAF6A49" w:rsidR="00237452" w:rsidRPr="00C0646F" w:rsidDel="00442A10" w:rsidRDefault="00237452" w:rsidP="00237452">
      <w:pPr>
        <w:rPr>
          <w:del w:id="872" w:author="Marie Christa Ermite Joseph Fevry" w:date="2018-10-18T15:43:00Z"/>
          <w:rFonts w:ascii="Calibri" w:hAnsi="Calibri" w:cs="Calibri"/>
          <w:b/>
          <w:bCs/>
          <w:sz w:val="20"/>
          <w:szCs w:val="20"/>
          <w:lang w:val="fr-FR"/>
        </w:rPr>
      </w:pPr>
    </w:p>
    <w:tbl>
      <w:tblPr>
        <w:tblW w:w="970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612"/>
        <w:gridCol w:w="1080"/>
        <w:gridCol w:w="2790"/>
        <w:gridCol w:w="5220"/>
        <w:tblGridChange w:id="873">
          <w:tblGrid>
            <w:gridCol w:w="612"/>
            <w:gridCol w:w="1080"/>
            <w:gridCol w:w="2790"/>
            <w:gridCol w:w="5220"/>
          </w:tblGrid>
        </w:tblGridChange>
      </w:tblGrid>
      <w:tr w:rsidR="00237452" w:rsidRPr="00C0646F" w:rsidDel="00442A10" w14:paraId="53CDA21F" w14:textId="47A55962" w:rsidTr="004F6F3D">
        <w:trPr>
          <w:del w:id="874" w:author="Marie Christa Ermite Joseph Fevry" w:date="2018-10-18T15:43:00Z"/>
        </w:trPr>
        <w:tc>
          <w:tcPr>
            <w:tcW w:w="612" w:type="dxa"/>
            <w:tcBorders>
              <w:top w:val="single" w:sz="6" w:space="0" w:color="auto"/>
            </w:tcBorders>
          </w:tcPr>
          <w:p w14:paraId="65411E09" w14:textId="6543B1D3" w:rsidR="00237452" w:rsidRPr="00C0646F" w:rsidDel="00442A10" w:rsidRDefault="00237452" w:rsidP="002E091B">
            <w:pPr>
              <w:jc w:val="center"/>
              <w:rPr>
                <w:del w:id="875" w:author="Marie Christa Ermite Joseph Fevry" w:date="2018-10-18T15:43:00Z"/>
                <w:rFonts w:ascii="Calibri" w:hAnsi="Calibri" w:cs="Calibri"/>
                <w:b/>
                <w:sz w:val="20"/>
                <w:szCs w:val="20"/>
                <w:lang w:val="fr-FR"/>
              </w:rPr>
            </w:pPr>
            <w:del w:id="876" w:author="Marie Christa Ermite Joseph Fevry" w:date="2018-10-18T15:43:00Z">
              <w:r w:rsidRPr="00C0646F" w:rsidDel="00442A10">
                <w:rPr>
                  <w:rFonts w:ascii="Calibri" w:hAnsi="Calibri" w:cs="Calibri"/>
                  <w:b/>
                  <w:sz w:val="20"/>
                  <w:szCs w:val="20"/>
                  <w:lang w:val="fr-FR"/>
                </w:rPr>
                <w:delText>N° de la FT.</w:delText>
              </w:r>
              <w:r w:rsidR="005F45EC" w:rsidRPr="00C0646F" w:rsidDel="00442A10">
                <w:rPr>
                  <w:rStyle w:val="FootnoteReference"/>
                  <w:rFonts w:ascii="Calibri" w:hAnsi="Calibri" w:cs="Calibri"/>
                  <w:b/>
                  <w:sz w:val="20"/>
                  <w:szCs w:val="20"/>
                  <w:lang w:val="fr-FR"/>
                </w:rPr>
                <w:footnoteReference w:id="2"/>
              </w:r>
            </w:del>
          </w:p>
        </w:tc>
        <w:tc>
          <w:tcPr>
            <w:tcW w:w="1080" w:type="dxa"/>
            <w:tcBorders>
              <w:top w:val="single" w:sz="6" w:space="0" w:color="auto"/>
            </w:tcBorders>
          </w:tcPr>
          <w:p w14:paraId="0E2A32D0" w14:textId="20F863C9" w:rsidR="00237452" w:rsidRPr="00C0646F" w:rsidDel="00442A10" w:rsidRDefault="00237452" w:rsidP="002E091B">
            <w:pPr>
              <w:jc w:val="center"/>
              <w:rPr>
                <w:del w:id="879" w:author="Marie Christa Ermite Joseph Fevry" w:date="2018-10-18T15:43:00Z"/>
                <w:rFonts w:ascii="Calibri" w:hAnsi="Calibri" w:cs="Calibri"/>
                <w:b/>
                <w:sz w:val="20"/>
                <w:szCs w:val="20"/>
                <w:lang w:val="fr-FR"/>
              </w:rPr>
            </w:pPr>
            <w:del w:id="880" w:author="Marie Christa Ermite Joseph Fevry" w:date="2018-10-18T15:43:00Z">
              <w:r w:rsidRPr="00C0646F" w:rsidDel="00442A10">
                <w:rPr>
                  <w:rFonts w:ascii="Calibri" w:hAnsi="Calibri" w:cs="Calibri"/>
                  <w:b/>
                  <w:sz w:val="20"/>
                  <w:szCs w:val="20"/>
                  <w:lang w:val="fr-FR"/>
                </w:rPr>
                <w:delText>Renvoi aux ins-tructions</w:delText>
              </w:r>
            </w:del>
          </w:p>
        </w:tc>
        <w:tc>
          <w:tcPr>
            <w:tcW w:w="2790" w:type="dxa"/>
            <w:tcBorders>
              <w:top w:val="single" w:sz="6" w:space="0" w:color="auto"/>
            </w:tcBorders>
            <w:tcMar>
              <w:top w:w="57" w:type="dxa"/>
              <w:bottom w:w="57" w:type="dxa"/>
            </w:tcMar>
            <w:vAlign w:val="center"/>
          </w:tcPr>
          <w:p w14:paraId="03EC0C7D" w14:textId="7680D899" w:rsidR="00237452" w:rsidRPr="00C0646F" w:rsidDel="00442A10" w:rsidRDefault="00237452" w:rsidP="002E091B">
            <w:pPr>
              <w:jc w:val="center"/>
              <w:rPr>
                <w:del w:id="881" w:author="Marie Christa Ermite Joseph Fevry" w:date="2018-10-18T15:43:00Z"/>
                <w:rFonts w:ascii="Calibri" w:hAnsi="Calibri" w:cs="Calibri"/>
                <w:b/>
                <w:sz w:val="20"/>
                <w:szCs w:val="20"/>
                <w:lang w:val="fr-FR"/>
              </w:rPr>
            </w:pPr>
            <w:del w:id="882" w:author="Marie Christa Ermite Joseph Fevry" w:date="2018-10-18T15:43:00Z">
              <w:r w:rsidRPr="00C0646F" w:rsidDel="00442A10">
                <w:rPr>
                  <w:rFonts w:ascii="Calibri" w:hAnsi="Calibri" w:cs="Calibri"/>
                  <w:b/>
                  <w:sz w:val="20"/>
                  <w:szCs w:val="20"/>
                  <w:lang w:val="fr-FR"/>
                </w:rPr>
                <w:delText>Données</w:delText>
              </w:r>
            </w:del>
          </w:p>
        </w:tc>
        <w:tc>
          <w:tcPr>
            <w:tcW w:w="5220" w:type="dxa"/>
            <w:tcBorders>
              <w:top w:val="single" w:sz="6" w:space="0" w:color="auto"/>
            </w:tcBorders>
            <w:tcMar>
              <w:top w:w="85" w:type="dxa"/>
              <w:bottom w:w="142" w:type="dxa"/>
            </w:tcMar>
          </w:tcPr>
          <w:p w14:paraId="11A7D05C" w14:textId="48025F7D" w:rsidR="00237452" w:rsidRPr="00C0646F" w:rsidDel="00442A10" w:rsidRDefault="00237452" w:rsidP="002E091B">
            <w:pPr>
              <w:pStyle w:val="BankNormal"/>
              <w:tabs>
                <w:tab w:val="right" w:pos="7218"/>
              </w:tabs>
              <w:spacing w:after="0"/>
              <w:jc w:val="center"/>
              <w:rPr>
                <w:del w:id="883" w:author="Marie Christa Ermite Joseph Fevry" w:date="2018-10-18T15:43:00Z"/>
                <w:rFonts w:ascii="Calibri" w:hAnsi="Calibri" w:cs="Calibri"/>
                <w:b/>
                <w:sz w:val="20"/>
                <w:lang w:val="fr-FR" w:eastAsia="it-IT"/>
              </w:rPr>
            </w:pPr>
          </w:p>
          <w:p w14:paraId="6DF10EB2" w14:textId="53BAFDBF" w:rsidR="00237452" w:rsidRPr="00C0646F" w:rsidDel="00442A10" w:rsidRDefault="00237452" w:rsidP="002E091B">
            <w:pPr>
              <w:pStyle w:val="BankNormal"/>
              <w:tabs>
                <w:tab w:val="right" w:pos="7218"/>
              </w:tabs>
              <w:spacing w:after="0"/>
              <w:jc w:val="center"/>
              <w:rPr>
                <w:del w:id="884" w:author="Marie Christa Ermite Joseph Fevry" w:date="2018-10-18T15:43:00Z"/>
                <w:rFonts w:ascii="Calibri" w:hAnsi="Calibri" w:cs="Calibri"/>
                <w:b/>
                <w:sz w:val="20"/>
                <w:lang w:val="fr-FR" w:eastAsia="it-IT"/>
              </w:rPr>
            </w:pPr>
            <w:del w:id="885" w:author="Marie Christa Ermite Joseph Fevry" w:date="2018-10-18T15:43:00Z">
              <w:r w:rsidRPr="00C0646F" w:rsidDel="00442A10">
                <w:rPr>
                  <w:rFonts w:ascii="Calibri" w:hAnsi="Calibri" w:cs="Calibri"/>
                  <w:b/>
                  <w:sz w:val="20"/>
                  <w:lang w:val="fr-FR" w:eastAsia="it-IT"/>
                </w:rPr>
                <w:delText>Instructions/exigences particulières</w:delText>
              </w:r>
            </w:del>
          </w:p>
        </w:tc>
      </w:tr>
      <w:tr w:rsidR="004F6F3D" w:rsidRPr="00C0646F" w:rsidDel="00442A10" w14:paraId="24F5F23E" w14:textId="22DF7AE6" w:rsidTr="004F6F3D">
        <w:trPr>
          <w:del w:id="886" w:author="Marie Christa Ermite Joseph Fevry" w:date="2018-10-18T15:43:00Z"/>
        </w:trPr>
        <w:tc>
          <w:tcPr>
            <w:tcW w:w="612" w:type="dxa"/>
            <w:tcBorders>
              <w:top w:val="single" w:sz="6" w:space="0" w:color="auto"/>
            </w:tcBorders>
          </w:tcPr>
          <w:p w14:paraId="12D168FD" w14:textId="4704AF51" w:rsidR="004F6F3D" w:rsidRPr="00C0646F" w:rsidDel="00442A10" w:rsidRDefault="004F6F3D" w:rsidP="004F6F3D">
            <w:pPr>
              <w:jc w:val="center"/>
              <w:rPr>
                <w:del w:id="887" w:author="Marie Christa Ermite Joseph Fevry" w:date="2018-10-18T15:43:00Z"/>
                <w:rFonts w:ascii="Calibri" w:hAnsi="Calibri" w:cs="Calibri"/>
                <w:sz w:val="20"/>
                <w:szCs w:val="20"/>
                <w:lang w:val="fr-FR"/>
              </w:rPr>
            </w:pPr>
            <w:del w:id="888" w:author="Marie Christa Ermite Joseph Fevry" w:date="2018-10-18T15:43:00Z">
              <w:r w:rsidRPr="00C0646F" w:rsidDel="00442A10">
                <w:rPr>
                  <w:rFonts w:ascii="Calibri" w:hAnsi="Calibri" w:cs="Calibri"/>
                  <w:sz w:val="20"/>
                  <w:szCs w:val="20"/>
                  <w:lang w:val="fr-FR"/>
                </w:rPr>
                <w:delText>1</w:delText>
              </w:r>
            </w:del>
          </w:p>
        </w:tc>
        <w:tc>
          <w:tcPr>
            <w:tcW w:w="1080" w:type="dxa"/>
            <w:tcBorders>
              <w:top w:val="single" w:sz="6" w:space="0" w:color="auto"/>
            </w:tcBorders>
          </w:tcPr>
          <w:p w14:paraId="06B570B4" w14:textId="19C67ECF" w:rsidR="004F6F3D" w:rsidRPr="00C0646F" w:rsidDel="00442A10" w:rsidRDefault="004F6F3D" w:rsidP="004F6F3D">
            <w:pPr>
              <w:jc w:val="center"/>
              <w:rPr>
                <w:del w:id="889" w:author="Marie Christa Ermite Joseph Fevry" w:date="2018-10-18T15:43:00Z"/>
                <w:rFonts w:ascii="Calibri" w:hAnsi="Calibri" w:cs="Calibri"/>
                <w:sz w:val="20"/>
                <w:szCs w:val="20"/>
                <w:lang w:val="fr-FR"/>
              </w:rPr>
            </w:pPr>
          </w:p>
        </w:tc>
        <w:tc>
          <w:tcPr>
            <w:tcW w:w="2790" w:type="dxa"/>
            <w:tcBorders>
              <w:top w:val="single" w:sz="6" w:space="0" w:color="auto"/>
            </w:tcBorders>
            <w:tcMar>
              <w:top w:w="57" w:type="dxa"/>
              <w:bottom w:w="57" w:type="dxa"/>
            </w:tcMar>
            <w:vAlign w:val="center"/>
          </w:tcPr>
          <w:p w14:paraId="79B1651B" w14:textId="43E3A5BD" w:rsidR="004F6F3D" w:rsidRPr="00C0646F" w:rsidDel="00442A10" w:rsidRDefault="004F6F3D" w:rsidP="004F6F3D">
            <w:pPr>
              <w:rPr>
                <w:del w:id="890" w:author="Marie Christa Ermite Joseph Fevry" w:date="2018-10-18T15:43:00Z"/>
                <w:rFonts w:ascii="Calibri" w:hAnsi="Calibri" w:cs="Calibri"/>
                <w:sz w:val="20"/>
                <w:szCs w:val="20"/>
                <w:lang w:val="fr-FR"/>
              </w:rPr>
            </w:pPr>
            <w:del w:id="891" w:author="Marie Christa Ermite Joseph Fevry" w:date="2018-10-18T15:43:00Z">
              <w:r w:rsidRPr="00C0646F" w:rsidDel="00442A10">
                <w:rPr>
                  <w:rFonts w:ascii="Calibri" w:hAnsi="Calibri" w:cs="Calibri"/>
                  <w:sz w:val="20"/>
                  <w:szCs w:val="20"/>
                  <w:lang w:val="fr-FR"/>
                </w:rPr>
                <w:delText>Titre du projet :</w:delText>
              </w:r>
            </w:del>
          </w:p>
        </w:tc>
        <w:tc>
          <w:tcPr>
            <w:tcW w:w="5220" w:type="dxa"/>
            <w:tcBorders>
              <w:top w:val="single" w:sz="6" w:space="0" w:color="auto"/>
            </w:tcBorders>
            <w:tcMar>
              <w:top w:w="85" w:type="dxa"/>
              <w:bottom w:w="142" w:type="dxa"/>
            </w:tcMar>
          </w:tcPr>
          <w:p w14:paraId="2580B419" w14:textId="11976D3E" w:rsidR="004F6F3D" w:rsidRPr="00772165" w:rsidDel="00442A10" w:rsidRDefault="004F6F3D" w:rsidP="004F6F3D">
            <w:pPr>
              <w:autoSpaceDE w:val="0"/>
              <w:autoSpaceDN w:val="0"/>
              <w:jc w:val="both"/>
              <w:rPr>
                <w:del w:id="892" w:author="Marie Christa Ermite Joseph Fevry" w:date="2018-10-18T15:43:00Z"/>
                <w:rFonts w:asciiTheme="minorHAnsi" w:hAnsiTheme="minorHAnsi" w:cstheme="minorHAnsi"/>
                <w:kern w:val="0"/>
                <w:sz w:val="20"/>
                <w:szCs w:val="20"/>
                <w:lang w:val="fr-FR" w:eastAsia="it-IT"/>
              </w:rPr>
            </w:pPr>
            <w:del w:id="893" w:author="Marie Christa Ermite Joseph Fevry" w:date="2018-10-18T15:43:00Z">
              <w:r w:rsidRPr="00772165" w:rsidDel="00442A10">
                <w:rPr>
                  <w:rFonts w:asciiTheme="minorHAnsi" w:hAnsiTheme="minorHAnsi" w:cstheme="minorHAnsi"/>
                  <w:kern w:val="0"/>
                  <w:sz w:val="20"/>
                  <w:szCs w:val="20"/>
                  <w:lang w:val="fr-FR" w:eastAsia="it-IT"/>
                </w:rPr>
                <w:delText>PROJET « ADAPTATION BASEE SUR LES ECOSYSTEMES DE LA MONTAGNE A LA MER/ ABE »</w:delText>
              </w:r>
            </w:del>
          </w:p>
          <w:p w14:paraId="5589DD27" w14:textId="79468EC1" w:rsidR="004F6F3D" w:rsidRPr="00C0646F" w:rsidDel="00442A10" w:rsidRDefault="004F6F3D" w:rsidP="004F6F3D">
            <w:pPr>
              <w:pStyle w:val="BankNormal"/>
              <w:tabs>
                <w:tab w:val="right" w:pos="7218"/>
              </w:tabs>
              <w:spacing w:after="0"/>
              <w:rPr>
                <w:del w:id="894" w:author="Marie Christa Ermite Joseph Fevry" w:date="2018-10-18T15:43:00Z"/>
                <w:rFonts w:ascii="Calibri" w:hAnsi="Calibri" w:cs="Calibri"/>
                <w:sz w:val="20"/>
                <w:lang w:val="fr-FR" w:eastAsia="it-IT"/>
              </w:rPr>
            </w:pPr>
          </w:p>
        </w:tc>
      </w:tr>
      <w:tr w:rsidR="004F6F3D" w:rsidRPr="00C0646F" w:rsidDel="00442A10" w14:paraId="400A39CE" w14:textId="2215CFBC" w:rsidTr="004F6F3D">
        <w:trPr>
          <w:del w:id="895" w:author="Marie Christa Ermite Joseph Fevry" w:date="2018-10-18T15:43:00Z"/>
        </w:trPr>
        <w:tc>
          <w:tcPr>
            <w:tcW w:w="612" w:type="dxa"/>
            <w:tcBorders>
              <w:top w:val="single" w:sz="6" w:space="0" w:color="auto"/>
            </w:tcBorders>
          </w:tcPr>
          <w:p w14:paraId="0A5AFC88" w14:textId="64BBB84B" w:rsidR="004F6F3D" w:rsidRPr="00C0646F" w:rsidDel="00442A10" w:rsidRDefault="004F6F3D" w:rsidP="004F6F3D">
            <w:pPr>
              <w:jc w:val="center"/>
              <w:rPr>
                <w:del w:id="896" w:author="Marie Christa Ermite Joseph Fevry" w:date="2018-10-18T15:43:00Z"/>
                <w:rFonts w:ascii="Calibri" w:hAnsi="Calibri" w:cs="Calibri"/>
                <w:sz w:val="20"/>
                <w:szCs w:val="20"/>
                <w:lang w:val="fr-FR" w:eastAsia="it-IT"/>
              </w:rPr>
            </w:pPr>
            <w:del w:id="897" w:author="Marie Christa Ermite Joseph Fevry" w:date="2018-10-18T15:43:00Z">
              <w:r w:rsidRPr="00C0646F" w:rsidDel="00442A10">
                <w:rPr>
                  <w:rFonts w:ascii="Calibri" w:hAnsi="Calibri" w:cs="Calibri"/>
                  <w:sz w:val="20"/>
                  <w:szCs w:val="20"/>
                  <w:lang w:val="fr-FR" w:eastAsia="it-IT"/>
                </w:rPr>
                <w:delText>2</w:delText>
              </w:r>
            </w:del>
          </w:p>
        </w:tc>
        <w:tc>
          <w:tcPr>
            <w:tcW w:w="1080" w:type="dxa"/>
            <w:tcBorders>
              <w:top w:val="single" w:sz="6" w:space="0" w:color="auto"/>
            </w:tcBorders>
          </w:tcPr>
          <w:p w14:paraId="5F96B63C" w14:textId="109A0B43" w:rsidR="004F6F3D" w:rsidRPr="00C0646F" w:rsidDel="00442A10" w:rsidRDefault="004F6F3D" w:rsidP="004F6F3D">
            <w:pPr>
              <w:jc w:val="center"/>
              <w:rPr>
                <w:del w:id="898" w:author="Marie Christa Ermite Joseph Fevry" w:date="2018-10-18T15:43:00Z"/>
                <w:rFonts w:ascii="Calibri" w:hAnsi="Calibri" w:cs="Calibri"/>
                <w:sz w:val="20"/>
                <w:szCs w:val="20"/>
                <w:lang w:val="fr-FR" w:eastAsia="it-IT"/>
              </w:rPr>
            </w:pPr>
          </w:p>
        </w:tc>
        <w:tc>
          <w:tcPr>
            <w:tcW w:w="2790" w:type="dxa"/>
            <w:tcBorders>
              <w:top w:val="single" w:sz="6" w:space="0" w:color="auto"/>
            </w:tcBorders>
            <w:tcMar>
              <w:top w:w="57" w:type="dxa"/>
              <w:bottom w:w="57" w:type="dxa"/>
            </w:tcMar>
            <w:vAlign w:val="center"/>
          </w:tcPr>
          <w:p w14:paraId="33DA0AEB" w14:textId="4B0A0A09" w:rsidR="004F6F3D" w:rsidRPr="00C0646F" w:rsidDel="00442A10" w:rsidRDefault="004F6F3D" w:rsidP="004F6F3D">
            <w:pPr>
              <w:rPr>
                <w:del w:id="899" w:author="Marie Christa Ermite Joseph Fevry" w:date="2018-10-18T15:43:00Z"/>
                <w:rFonts w:ascii="Calibri" w:hAnsi="Calibri" w:cs="Calibri"/>
                <w:b/>
                <w:sz w:val="20"/>
                <w:szCs w:val="20"/>
                <w:lang w:val="fr-FR"/>
              </w:rPr>
            </w:pPr>
            <w:del w:id="900" w:author="Marie Christa Ermite Joseph Fevry" w:date="2018-10-18T15:43:00Z">
              <w:r w:rsidRPr="00C0646F" w:rsidDel="00442A10">
                <w:rPr>
                  <w:rFonts w:ascii="Calibri" w:hAnsi="Calibri" w:cs="Calibri"/>
                  <w:sz w:val="20"/>
                  <w:szCs w:val="20"/>
                  <w:lang w:val="fr-FR" w:eastAsia="it-IT"/>
                </w:rPr>
                <w:delText>Titre des services/travaux :</w:delText>
              </w:r>
            </w:del>
          </w:p>
        </w:tc>
        <w:tc>
          <w:tcPr>
            <w:tcW w:w="5220" w:type="dxa"/>
            <w:tcBorders>
              <w:top w:val="single" w:sz="6" w:space="0" w:color="auto"/>
            </w:tcBorders>
            <w:tcMar>
              <w:top w:w="85" w:type="dxa"/>
              <w:bottom w:w="142" w:type="dxa"/>
            </w:tcMar>
          </w:tcPr>
          <w:p w14:paraId="4EE19B28" w14:textId="3252806E" w:rsidR="004F6F3D" w:rsidRPr="008A20C8" w:rsidDel="00442A10" w:rsidRDefault="004F6F3D" w:rsidP="004F6F3D">
            <w:pPr>
              <w:pStyle w:val="BankNormal"/>
              <w:tabs>
                <w:tab w:val="left" w:pos="5088"/>
              </w:tabs>
              <w:spacing w:after="0"/>
              <w:rPr>
                <w:del w:id="901" w:author="Marie Christa Ermite Joseph Fevry" w:date="2018-10-18T15:43:00Z"/>
                <w:rFonts w:ascii="Calibri" w:hAnsi="Calibri" w:cs="Calibri"/>
                <w:b/>
                <w:sz w:val="20"/>
                <w:lang w:val="fr-FR" w:eastAsia="it-IT"/>
              </w:rPr>
            </w:pPr>
            <w:del w:id="902" w:author="Marie Christa Ermite Joseph Fevry" w:date="2018-10-16T11:20:00Z">
              <w:r w:rsidRPr="008A20C8" w:rsidDel="009F526B">
                <w:rPr>
                  <w:rFonts w:asciiTheme="minorHAnsi" w:hAnsiTheme="minorHAnsi" w:cstheme="minorHAnsi"/>
                  <w:b/>
                  <w:sz w:val="20"/>
                  <w:lang w:val="fr-FR" w:eastAsia="it-IT"/>
                </w:rPr>
                <w:delText>Étude de la situation de référence (ligne de base) environnementale des complexes (Baradères – Cayemites) logé</w:delText>
              </w:r>
              <w:r w:rsidR="007A5861" w:rsidRPr="008A20C8" w:rsidDel="009F526B">
                <w:rPr>
                  <w:rFonts w:asciiTheme="minorHAnsi" w:hAnsiTheme="minorHAnsi" w:cstheme="minorHAnsi"/>
                  <w:b/>
                  <w:sz w:val="20"/>
                  <w:lang w:val="fr-FR" w:eastAsia="it-IT"/>
                </w:rPr>
                <w:delText>s</w:delText>
              </w:r>
              <w:r w:rsidRPr="008A20C8" w:rsidDel="009F526B">
                <w:rPr>
                  <w:rFonts w:asciiTheme="minorHAnsi" w:hAnsiTheme="minorHAnsi" w:cstheme="minorHAnsi"/>
                  <w:b/>
                  <w:sz w:val="20"/>
                  <w:lang w:val="fr-FR" w:eastAsia="it-IT"/>
                </w:rPr>
                <w:delText xml:space="preserve"> dans la péninsule du Sud-ouest du pays (Nippes &amp; Grand’Anse) et (Marigot – Massif de la Selle – Anse-à-Pitres) dans le département du sud’ Est</w:delText>
              </w:r>
            </w:del>
            <w:del w:id="903" w:author="Marie Christa Ermite Joseph Fevry" w:date="2018-10-18T15:43:00Z">
              <w:r w:rsidRPr="008A20C8" w:rsidDel="00442A10">
                <w:rPr>
                  <w:rFonts w:asciiTheme="minorHAnsi" w:hAnsiTheme="minorHAnsi" w:cstheme="minorHAnsi"/>
                  <w:b/>
                  <w:sz w:val="20"/>
                  <w:lang w:val="fr-FR" w:eastAsia="it-IT"/>
                </w:rPr>
                <w:tab/>
              </w:r>
            </w:del>
          </w:p>
        </w:tc>
      </w:tr>
      <w:tr w:rsidR="004F6F3D" w:rsidRPr="00C0646F" w:rsidDel="00442A10" w14:paraId="0F8276F1" w14:textId="2A51E69E" w:rsidTr="004F6F3D">
        <w:trPr>
          <w:del w:id="904" w:author="Marie Christa Ermite Joseph Fevry" w:date="2018-10-18T15:43:00Z"/>
        </w:trPr>
        <w:tc>
          <w:tcPr>
            <w:tcW w:w="612" w:type="dxa"/>
            <w:tcBorders>
              <w:top w:val="single" w:sz="6" w:space="0" w:color="auto"/>
            </w:tcBorders>
          </w:tcPr>
          <w:p w14:paraId="6358595E" w14:textId="587D42B0" w:rsidR="004F6F3D" w:rsidRPr="00C0646F" w:rsidDel="00442A10" w:rsidRDefault="004F6F3D" w:rsidP="004F6F3D">
            <w:pPr>
              <w:jc w:val="center"/>
              <w:rPr>
                <w:del w:id="905" w:author="Marie Christa Ermite Joseph Fevry" w:date="2018-10-18T15:43:00Z"/>
                <w:rFonts w:ascii="Calibri" w:hAnsi="Calibri" w:cs="Calibri"/>
                <w:sz w:val="20"/>
                <w:szCs w:val="20"/>
                <w:lang w:val="fr-FR" w:eastAsia="it-IT"/>
              </w:rPr>
            </w:pPr>
            <w:del w:id="906" w:author="Marie Christa Ermite Joseph Fevry" w:date="2018-10-18T15:43:00Z">
              <w:r w:rsidRPr="00C0646F" w:rsidDel="00442A10">
                <w:rPr>
                  <w:rFonts w:ascii="Calibri" w:hAnsi="Calibri" w:cs="Calibri"/>
                  <w:sz w:val="20"/>
                  <w:szCs w:val="20"/>
                  <w:lang w:val="fr-FR" w:eastAsia="it-IT"/>
                </w:rPr>
                <w:delText>3</w:delText>
              </w:r>
            </w:del>
          </w:p>
        </w:tc>
        <w:tc>
          <w:tcPr>
            <w:tcW w:w="1080" w:type="dxa"/>
            <w:tcBorders>
              <w:top w:val="single" w:sz="6" w:space="0" w:color="auto"/>
            </w:tcBorders>
          </w:tcPr>
          <w:p w14:paraId="4F695A91" w14:textId="5874302E" w:rsidR="004F6F3D" w:rsidRPr="00C0646F" w:rsidDel="00442A10" w:rsidRDefault="004F6F3D" w:rsidP="004F6F3D">
            <w:pPr>
              <w:jc w:val="center"/>
              <w:rPr>
                <w:del w:id="907" w:author="Marie Christa Ermite Joseph Fevry" w:date="2018-10-18T15:43:00Z"/>
                <w:rFonts w:ascii="Calibri" w:hAnsi="Calibri" w:cs="Calibri"/>
                <w:sz w:val="20"/>
                <w:szCs w:val="20"/>
                <w:lang w:val="fr-FR" w:eastAsia="it-IT"/>
              </w:rPr>
            </w:pPr>
          </w:p>
        </w:tc>
        <w:tc>
          <w:tcPr>
            <w:tcW w:w="2790" w:type="dxa"/>
            <w:tcBorders>
              <w:top w:val="single" w:sz="6" w:space="0" w:color="auto"/>
            </w:tcBorders>
            <w:tcMar>
              <w:top w:w="57" w:type="dxa"/>
              <w:bottom w:w="57" w:type="dxa"/>
            </w:tcMar>
            <w:vAlign w:val="center"/>
          </w:tcPr>
          <w:p w14:paraId="17C44A57" w14:textId="6A90445E" w:rsidR="004F6F3D" w:rsidRPr="00C0646F" w:rsidDel="00442A10" w:rsidRDefault="004F6F3D" w:rsidP="004F6F3D">
            <w:pPr>
              <w:rPr>
                <w:del w:id="908" w:author="Marie Christa Ermite Joseph Fevry" w:date="2018-10-18T15:43:00Z"/>
                <w:rFonts w:ascii="Calibri" w:hAnsi="Calibri" w:cs="Calibri"/>
                <w:sz w:val="20"/>
                <w:szCs w:val="20"/>
                <w:lang w:val="fr-FR" w:eastAsia="it-IT"/>
              </w:rPr>
            </w:pPr>
            <w:del w:id="909" w:author="Marie Christa Ermite Joseph Fevry" w:date="2018-10-18T15:43:00Z">
              <w:r w:rsidRPr="00C0646F" w:rsidDel="00442A10">
                <w:rPr>
                  <w:rFonts w:ascii="Calibri" w:hAnsi="Calibri" w:cs="Calibri"/>
                  <w:sz w:val="20"/>
                  <w:szCs w:val="20"/>
                  <w:lang w:val="fr-FR" w:eastAsia="it-IT"/>
                </w:rPr>
                <w:delText>Pays/région du lieu des travaux :</w:delText>
              </w:r>
            </w:del>
          </w:p>
        </w:tc>
        <w:tc>
          <w:tcPr>
            <w:tcW w:w="5220" w:type="dxa"/>
            <w:tcBorders>
              <w:top w:val="single" w:sz="6" w:space="0" w:color="auto"/>
            </w:tcBorders>
            <w:tcMar>
              <w:top w:w="85" w:type="dxa"/>
              <w:bottom w:w="142" w:type="dxa"/>
            </w:tcMar>
          </w:tcPr>
          <w:p w14:paraId="6064A107" w14:textId="5E422352" w:rsidR="004F6F3D" w:rsidRPr="004F6F3D" w:rsidDel="00442A10" w:rsidRDefault="004F6F3D" w:rsidP="004F6F3D">
            <w:pPr>
              <w:pStyle w:val="BankNormal"/>
              <w:tabs>
                <w:tab w:val="left" w:pos="5088"/>
              </w:tabs>
              <w:spacing w:after="0"/>
              <w:rPr>
                <w:del w:id="910" w:author="Marie Christa Ermite Joseph Fevry" w:date="2018-10-18T15:43:00Z"/>
                <w:rFonts w:ascii="Calibri" w:hAnsi="Calibri" w:cs="Calibri"/>
                <w:b/>
                <w:sz w:val="20"/>
                <w:lang w:val="fr-FR" w:eastAsia="it-IT"/>
              </w:rPr>
            </w:pPr>
            <w:del w:id="911" w:author="Marie Christa Ermite Joseph Fevry" w:date="2018-10-18T15:43:00Z">
              <w:r w:rsidRPr="004F6F3D" w:rsidDel="00442A10">
                <w:rPr>
                  <w:rFonts w:asciiTheme="minorHAnsi" w:hAnsiTheme="minorHAnsi" w:cstheme="minorHAnsi"/>
                  <w:b/>
                  <w:sz w:val="20"/>
                  <w:lang w:val="fr-FR" w:eastAsia="it-IT"/>
                </w:rPr>
                <w:delText>Haiti</w:delText>
              </w:r>
            </w:del>
          </w:p>
        </w:tc>
      </w:tr>
      <w:tr w:rsidR="00237452" w:rsidRPr="00C0646F" w:rsidDel="00442A10" w14:paraId="56604521" w14:textId="489A730F" w:rsidTr="004F6F3D">
        <w:trPr>
          <w:del w:id="912" w:author="Marie Christa Ermite Joseph Fevry" w:date="2018-10-18T15:43:00Z"/>
        </w:trPr>
        <w:tc>
          <w:tcPr>
            <w:tcW w:w="612" w:type="dxa"/>
            <w:tcBorders>
              <w:top w:val="single" w:sz="6" w:space="0" w:color="auto"/>
            </w:tcBorders>
          </w:tcPr>
          <w:p w14:paraId="1B19B686" w14:textId="2DA340CB" w:rsidR="00237452" w:rsidRPr="00C0646F" w:rsidDel="00442A10" w:rsidRDefault="00237452" w:rsidP="002E091B">
            <w:pPr>
              <w:pStyle w:val="BankNormal"/>
              <w:tabs>
                <w:tab w:val="right" w:pos="7218"/>
              </w:tabs>
              <w:spacing w:after="0"/>
              <w:jc w:val="center"/>
              <w:rPr>
                <w:del w:id="913" w:author="Marie Christa Ermite Joseph Fevry" w:date="2018-10-18T15:43:00Z"/>
                <w:rFonts w:ascii="Calibri" w:hAnsi="Calibri" w:cs="Calibri"/>
                <w:sz w:val="20"/>
                <w:lang w:val="fr-FR" w:eastAsia="it-IT"/>
              </w:rPr>
            </w:pPr>
            <w:del w:id="914" w:author="Marie Christa Ermite Joseph Fevry" w:date="2018-10-18T15:43:00Z">
              <w:r w:rsidRPr="00C0646F" w:rsidDel="00442A10">
                <w:rPr>
                  <w:rFonts w:ascii="Calibri" w:hAnsi="Calibri" w:cs="Calibri"/>
                  <w:sz w:val="20"/>
                  <w:lang w:val="fr-FR" w:eastAsia="it-IT"/>
                </w:rPr>
                <w:delText>4</w:delText>
              </w:r>
            </w:del>
          </w:p>
        </w:tc>
        <w:tc>
          <w:tcPr>
            <w:tcW w:w="1080" w:type="dxa"/>
            <w:tcBorders>
              <w:top w:val="single" w:sz="6" w:space="0" w:color="auto"/>
            </w:tcBorders>
          </w:tcPr>
          <w:p w14:paraId="447BE448" w14:textId="7D452E2D" w:rsidR="00237452" w:rsidRPr="00C0646F" w:rsidDel="00442A10" w:rsidRDefault="00237452" w:rsidP="002E091B">
            <w:pPr>
              <w:pStyle w:val="BankNormal"/>
              <w:tabs>
                <w:tab w:val="right" w:pos="7218"/>
              </w:tabs>
              <w:spacing w:after="0"/>
              <w:jc w:val="center"/>
              <w:rPr>
                <w:del w:id="915" w:author="Marie Christa Ermite Joseph Fevry" w:date="2018-10-18T15:43:00Z"/>
                <w:rFonts w:ascii="Calibri" w:hAnsi="Calibri" w:cs="Calibri"/>
                <w:sz w:val="20"/>
                <w:lang w:val="fr-FR" w:eastAsia="it-IT"/>
              </w:rPr>
            </w:pPr>
            <w:del w:id="916" w:author="Marie Christa Ermite Joseph Fevry" w:date="2018-10-18T15:43:00Z">
              <w:r w:rsidRPr="00C0646F" w:rsidDel="00442A10">
                <w:rPr>
                  <w:rFonts w:ascii="Calibri" w:hAnsi="Calibri" w:cs="Calibri"/>
                  <w:sz w:val="20"/>
                  <w:lang w:val="fr-FR" w:eastAsia="it-IT"/>
                </w:rPr>
                <w:delText>C.13</w:delText>
              </w:r>
            </w:del>
          </w:p>
        </w:tc>
        <w:tc>
          <w:tcPr>
            <w:tcW w:w="2790" w:type="dxa"/>
            <w:tcBorders>
              <w:top w:val="single" w:sz="6" w:space="0" w:color="auto"/>
            </w:tcBorders>
            <w:tcMar>
              <w:top w:w="57" w:type="dxa"/>
              <w:bottom w:w="57" w:type="dxa"/>
            </w:tcMar>
            <w:vAlign w:val="center"/>
          </w:tcPr>
          <w:p w14:paraId="5FF1816F" w14:textId="06B42913" w:rsidR="00237452" w:rsidRPr="00C0646F" w:rsidDel="00442A10" w:rsidRDefault="00237452" w:rsidP="002E091B">
            <w:pPr>
              <w:pStyle w:val="BankNormal"/>
              <w:tabs>
                <w:tab w:val="right" w:pos="7218"/>
              </w:tabs>
              <w:spacing w:after="0"/>
              <w:rPr>
                <w:del w:id="917" w:author="Marie Christa Ermite Joseph Fevry" w:date="2018-10-18T15:43:00Z"/>
                <w:rFonts w:ascii="Calibri" w:hAnsi="Calibri" w:cs="Calibri"/>
                <w:color w:val="FF0000"/>
                <w:sz w:val="20"/>
                <w:lang w:val="fr-FR" w:eastAsia="it-IT"/>
              </w:rPr>
            </w:pPr>
            <w:del w:id="918" w:author="Marie Christa Ermite Joseph Fevry" w:date="2018-10-18T15:43:00Z">
              <w:r w:rsidRPr="00C0646F" w:rsidDel="00442A10">
                <w:rPr>
                  <w:rFonts w:ascii="Calibri" w:hAnsi="Calibri" w:cs="Calibri"/>
                  <w:sz w:val="20"/>
                  <w:lang w:val="fr-FR" w:eastAsia="it-IT"/>
                </w:rPr>
                <w:delText>Langue de la soumission</w:delText>
              </w:r>
              <w:r w:rsidR="00D71F53" w:rsidRPr="00C0646F" w:rsidDel="00442A10">
                <w:rPr>
                  <w:rFonts w:ascii="Calibri" w:hAnsi="Calibri" w:cs="Calibri"/>
                  <w:sz w:val="20"/>
                  <w:lang w:val="fr-FR" w:eastAsia="it-IT"/>
                </w:rPr>
                <w:delText> :</w:delText>
              </w:r>
            </w:del>
          </w:p>
        </w:tc>
        <w:tc>
          <w:tcPr>
            <w:tcW w:w="5220" w:type="dxa"/>
            <w:tcBorders>
              <w:top w:val="single" w:sz="6" w:space="0" w:color="auto"/>
            </w:tcBorders>
            <w:tcMar>
              <w:top w:w="85" w:type="dxa"/>
              <w:bottom w:w="142" w:type="dxa"/>
            </w:tcMar>
          </w:tcPr>
          <w:p w14:paraId="4EFF7303" w14:textId="14F453D1" w:rsidR="004F6F3D" w:rsidRPr="00C0646F" w:rsidDel="00442A10" w:rsidRDefault="00237452" w:rsidP="004F6F3D">
            <w:pPr>
              <w:pStyle w:val="BankNormal"/>
              <w:tabs>
                <w:tab w:val="right" w:pos="7218"/>
              </w:tabs>
              <w:spacing w:after="0"/>
              <w:rPr>
                <w:del w:id="919" w:author="Marie Christa Ermite Joseph Fevry" w:date="2018-10-18T15:43:00Z"/>
                <w:rFonts w:ascii="Calibri" w:hAnsi="Calibri" w:cs="Calibri"/>
                <w:sz w:val="20"/>
                <w:lang w:val="fr-FR" w:eastAsia="it-IT"/>
              </w:rPr>
            </w:pPr>
            <w:del w:id="920" w:author="Marie Christa Ermite Joseph Fevry" w:date="2018-10-18T15:43:00Z">
              <w:r w:rsidRPr="00C0646F" w:rsidDel="00442A10">
                <w:rPr>
                  <w:rFonts w:ascii="Calibri" w:hAnsi="Calibri" w:cs="Calibri"/>
                  <w:snapToGrid w:val="0"/>
                  <w:sz w:val="20"/>
                  <w:lang w:val="fr-FR"/>
                </w:rPr>
                <w:sym w:font="Marlett" w:char="F031"/>
              </w:r>
              <w:r w:rsidRPr="00C0646F" w:rsidDel="00442A10">
                <w:rPr>
                  <w:rFonts w:ascii="Calibri" w:hAnsi="Calibri" w:cs="Calibri"/>
                  <w:snapToGrid w:val="0"/>
                  <w:sz w:val="20"/>
                  <w:lang w:val="fr-FR"/>
                </w:rPr>
                <w:delText xml:space="preserve"> </w:delText>
              </w:r>
              <w:r w:rsidRPr="004F6F3D" w:rsidDel="00442A10">
                <w:rPr>
                  <w:rFonts w:ascii="Calibri" w:hAnsi="Calibri" w:cs="Calibri"/>
                  <w:b/>
                  <w:snapToGrid w:val="0"/>
                  <w:sz w:val="20"/>
                  <w:lang w:val="fr-FR"/>
                </w:rPr>
                <w:delText>Français</w:delText>
              </w:r>
              <w:r w:rsidRPr="00C0646F" w:rsidDel="00442A10">
                <w:rPr>
                  <w:rFonts w:ascii="Calibri" w:hAnsi="Calibri" w:cs="Calibri"/>
                  <w:snapToGrid w:val="0"/>
                  <w:sz w:val="20"/>
                  <w:lang w:val="fr-FR"/>
                </w:rPr>
                <w:delText xml:space="preserve">                 </w:delText>
              </w:r>
            </w:del>
          </w:p>
          <w:p w14:paraId="38EC2550" w14:textId="7C4044C0" w:rsidR="00237452" w:rsidRPr="00C0646F" w:rsidDel="00442A10" w:rsidRDefault="00237452" w:rsidP="002E091B">
            <w:pPr>
              <w:pStyle w:val="BankNormal"/>
              <w:tabs>
                <w:tab w:val="right" w:pos="7218"/>
              </w:tabs>
              <w:spacing w:after="0"/>
              <w:rPr>
                <w:del w:id="921" w:author="Marie Christa Ermite Joseph Fevry" w:date="2018-10-18T15:43:00Z"/>
                <w:rFonts w:ascii="Calibri" w:hAnsi="Calibri" w:cs="Calibri"/>
                <w:sz w:val="20"/>
                <w:lang w:val="fr-FR" w:eastAsia="it-IT"/>
              </w:rPr>
            </w:pPr>
          </w:p>
        </w:tc>
      </w:tr>
      <w:tr w:rsidR="00237452" w:rsidRPr="00C0646F" w:rsidDel="00442A10" w14:paraId="18895E32" w14:textId="3CC73021" w:rsidTr="004F6F3D">
        <w:trPr>
          <w:trHeight w:val="962"/>
          <w:del w:id="922" w:author="Marie Christa Ermite Joseph Fevry" w:date="2018-10-18T15:43:00Z"/>
        </w:trPr>
        <w:tc>
          <w:tcPr>
            <w:tcW w:w="612" w:type="dxa"/>
          </w:tcPr>
          <w:p w14:paraId="4648DF60" w14:textId="02E84363" w:rsidR="00237452" w:rsidRPr="00C0646F" w:rsidDel="00442A10" w:rsidRDefault="00237452" w:rsidP="002E091B">
            <w:pPr>
              <w:tabs>
                <w:tab w:val="right" w:pos="7218"/>
              </w:tabs>
              <w:jc w:val="center"/>
              <w:rPr>
                <w:del w:id="923" w:author="Marie Christa Ermite Joseph Fevry" w:date="2018-10-18T15:43:00Z"/>
                <w:rFonts w:ascii="Calibri" w:hAnsi="Calibri" w:cs="Calibri"/>
                <w:sz w:val="20"/>
                <w:szCs w:val="20"/>
                <w:lang w:val="fr-FR"/>
              </w:rPr>
            </w:pPr>
            <w:del w:id="924" w:author="Marie Christa Ermite Joseph Fevry" w:date="2018-10-18T15:43:00Z">
              <w:r w:rsidRPr="00C0646F" w:rsidDel="00442A10">
                <w:rPr>
                  <w:rFonts w:ascii="Calibri" w:hAnsi="Calibri" w:cs="Calibri"/>
                  <w:sz w:val="20"/>
                  <w:szCs w:val="20"/>
                  <w:lang w:val="fr-FR"/>
                </w:rPr>
                <w:delText>5</w:delText>
              </w:r>
            </w:del>
          </w:p>
        </w:tc>
        <w:tc>
          <w:tcPr>
            <w:tcW w:w="1080" w:type="dxa"/>
          </w:tcPr>
          <w:p w14:paraId="74AE3E4A" w14:textId="4781F529" w:rsidR="00237452" w:rsidRPr="00C0646F" w:rsidDel="00442A10" w:rsidRDefault="00237452" w:rsidP="002E091B">
            <w:pPr>
              <w:tabs>
                <w:tab w:val="right" w:pos="7218"/>
              </w:tabs>
              <w:jc w:val="center"/>
              <w:rPr>
                <w:del w:id="925" w:author="Marie Christa Ermite Joseph Fevry" w:date="2018-10-18T15:43:00Z"/>
                <w:rFonts w:ascii="Calibri" w:hAnsi="Calibri" w:cs="Calibri"/>
                <w:sz w:val="20"/>
                <w:szCs w:val="20"/>
                <w:lang w:val="fr-FR"/>
              </w:rPr>
            </w:pPr>
            <w:del w:id="926" w:author="Marie Christa Ermite Joseph Fevry" w:date="2018-10-18T15:43:00Z">
              <w:r w:rsidRPr="00C0646F" w:rsidDel="00442A10">
                <w:rPr>
                  <w:rFonts w:ascii="Calibri" w:hAnsi="Calibri" w:cs="Calibri"/>
                  <w:sz w:val="20"/>
                  <w:szCs w:val="20"/>
                  <w:lang w:val="fr-FR"/>
                </w:rPr>
                <w:delText>C.20</w:delText>
              </w:r>
            </w:del>
          </w:p>
        </w:tc>
        <w:tc>
          <w:tcPr>
            <w:tcW w:w="2790" w:type="dxa"/>
          </w:tcPr>
          <w:p w14:paraId="5B98839C" w14:textId="48221215" w:rsidR="00237452" w:rsidRPr="00C0646F" w:rsidDel="00442A10" w:rsidRDefault="00237452" w:rsidP="00D62B23">
            <w:pPr>
              <w:tabs>
                <w:tab w:val="right" w:pos="7218"/>
              </w:tabs>
              <w:rPr>
                <w:del w:id="927" w:author="Marie Christa Ermite Joseph Fevry" w:date="2018-10-18T15:43:00Z"/>
                <w:rFonts w:ascii="Calibri" w:hAnsi="Calibri" w:cs="Calibri"/>
                <w:sz w:val="20"/>
                <w:szCs w:val="20"/>
                <w:lang w:val="fr-FR"/>
              </w:rPr>
            </w:pPr>
            <w:del w:id="928" w:author="Marie Christa Ermite Joseph Fevry" w:date="2018-10-18T15:43:00Z">
              <w:r w:rsidRPr="00C0646F" w:rsidDel="00442A10">
                <w:rPr>
                  <w:rFonts w:ascii="Calibri" w:hAnsi="Calibri" w:cs="Calibri"/>
                  <w:sz w:val="20"/>
                  <w:szCs w:val="20"/>
                  <w:lang w:val="fr-FR"/>
                </w:rPr>
                <w:delText>Conditions relatives au dépôt d’une soumission au titre de certaines parties ou sous-parties de</w:delText>
              </w:r>
              <w:r w:rsidR="00D62B23" w:rsidRPr="00C0646F" w:rsidDel="00442A10">
                <w:rPr>
                  <w:rFonts w:ascii="Calibri" w:hAnsi="Calibri" w:cs="Calibri"/>
                  <w:sz w:val="20"/>
                  <w:szCs w:val="20"/>
                  <w:lang w:val="fr-FR"/>
                </w:rPr>
                <w:delText>s TOR</w:delText>
              </w:r>
            </w:del>
          </w:p>
        </w:tc>
        <w:tc>
          <w:tcPr>
            <w:tcW w:w="5220" w:type="dxa"/>
            <w:tcMar>
              <w:top w:w="85" w:type="dxa"/>
              <w:bottom w:w="142" w:type="dxa"/>
            </w:tcMar>
          </w:tcPr>
          <w:p w14:paraId="04FDD2B7" w14:textId="3259DEDA" w:rsidR="00237452" w:rsidRPr="00C0646F" w:rsidDel="00442A10" w:rsidRDefault="00237452" w:rsidP="002E091B">
            <w:pPr>
              <w:spacing w:before="120" w:after="200"/>
              <w:rPr>
                <w:del w:id="929" w:author="Marie Christa Ermite Joseph Fevry" w:date="2018-10-18T15:43:00Z"/>
                <w:rFonts w:ascii="Calibri" w:hAnsi="Calibri" w:cs="Calibri"/>
                <w:snapToGrid w:val="0"/>
                <w:sz w:val="20"/>
                <w:szCs w:val="20"/>
                <w:lang w:val="fr-FR"/>
              </w:rPr>
            </w:pPr>
            <w:del w:id="930" w:author="Marie Christa Ermite Joseph Fevry" w:date="2018-10-18T15:43:00Z">
              <w:r w:rsidRPr="00C0646F" w:rsidDel="00442A10">
                <w:rPr>
                  <w:rFonts w:ascii="Calibri" w:hAnsi="Calibri" w:cs="Calibri"/>
                  <w:snapToGrid w:val="0"/>
                  <w:sz w:val="20"/>
                  <w:szCs w:val="20"/>
                  <w:lang w:val="fr-FR"/>
                </w:rPr>
                <w:sym w:font="Marlett" w:char="F031"/>
              </w:r>
              <w:r w:rsidRPr="00C0646F" w:rsidDel="00442A10">
                <w:rPr>
                  <w:rFonts w:ascii="Calibri" w:hAnsi="Calibri" w:cs="Calibri"/>
                  <w:snapToGrid w:val="0"/>
                  <w:sz w:val="20"/>
                  <w:szCs w:val="20"/>
                  <w:lang w:val="fr-FR"/>
                </w:rPr>
                <w:delText xml:space="preserve"> </w:delText>
              </w:r>
              <w:r w:rsidRPr="004F6F3D" w:rsidDel="00442A10">
                <w:rPr>
                  <w:rFonts w:ascii="Calibri" w:hAnsi="Calibri" w:cs="Calibri"/>
                  <w:b/>
                  <w:snapToGrid w:val="0"/>
                  <w:sz w:val="20"/>
                  <w:szCs w:val="20"/>
                  <w:lang w:val="fr-FR"/>
                </w:rPr>
                <w:delText>Interdit</w:delText>
              </w:r>
            </w:del>
          </w:p>
        </w:tc>
      </w:tr>
      <w:tr w:rsidR="00237452" w:rsidRPr="00C0646F" w:rsidDel="00442A10" w14:paraId="03EA58AB" w14:textId="593CACCD" w:rsidTr="009F526B">
        <w:tblPrEx>
          <w:tblW w:w="970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ExChange w:id="931" w:author="Marie Christa Ermite Joseph Fevry" w:date="2018-10-16T11:21:00Z">
            <w:tblPrEx>
              <w:tblW w:w="970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Ex>
          </w:tblPrExChange>
        </w:tblPrEx>
        <w:trPr>
          <w:trHeight w:val="827"/>
          <w:del w:id="932" w:author="Marie Christa Ermite Joseph Fevry" w:date="2018-10-18T15:43:00Z"/>
          <w:trPrChange w:id="933" w:author="Marie Christa Ermite Joseph Fevry" w:date="2018-10-16T11:21:00Z">
            <w:trPr>
              <w:trHeight w:val="2114"/>
            </w:trPr>
          </w:trPrChange>
        </w:trPr>
        <w:tc>
          <w:tcPr>
            <w:tcW w:w="612" w:type="dxa"/>
            <w:tcPrChange w:id="934" w:author="Marie Christa Ermite Joseph Fevry" w:date="2018-10-16T11:21:00Z">
              <w:tcPr>
                <w:tcW w:w="612" w:type="dxa"/>
              </w:tcPr>
            </w:tcPrChange>
          </w:tcPr>
          <w:p w14:paraId="68EF61FA" w14:textId="2C661C82" w:rsidR="00237452" w:rsidRPr="00C0646F" w:rsidDel="00442A10" w:rsidRDefault="00237452" w:rsidP="002E091B">
            <w:pPr>
              <w:tabs>
                <w:tab w:val="right" w:pos="7218"/>
              </w:tabs>
              <w:jc w:val="center"/>
              <w:rPr>
                <w:del w:id="935" w:author="Marie Christa Ermite Joseph Fevry" w:date="2018-10-18T15:43:00Z"/>
                <w:rFonts w:ascii="Calibri" w:hAnsi="Calibri" w:cs="Calibri"/>
                <w:sz w:val="20"/>
                <w:szCs w:val="20"/>
                <w:lang w:val="fr-FR"/>
              </w:rPr>
            </w:pPr>
            <w:del w:id="936" w:author="Marie Christa Ermite Joseph Fevry" w:date="2018-10-18T15:43:00Z">
              <w:r w:rsidRPr="00C0646F" w:rsidDel="00442A10">
                <w:rPr>
                  <w:rFonts w:ascii="Calibri" w:hAnsi="Calibri" w:cs="Calibri"/>
                  <w:sz w:val="20"/>
                  <w:szCs w:val="20"/>
                  <w:lang w:val="fr-FR"/>
                </w:rPr>
                <w:delText>6</w:delText>
              </w:r>
            </w:del>
          </w:p>
        </w:tc>
        <w:tc>
          <w:tcPr>
            <w:tcW w:w="1080" w:type="dxa"/>
            <w:tcPrChange w:id="937" w:author="Marie Christa Ermite Joseph Fevry" w:date="2018-10-16T11:21:00Z">
              <w:tcPr>
                <w:tcW w:w="1080" w:type="dxa"/>
              </w:tcPr>
            </w:tcPrChange>
          </w:tcPr>
          <w:p w14:paraId="428EAE67" w14:textId="61984523" w:rsidR="00237452" w:rsidRPr="00C0646F" w:rsidDel="00442A10" w:rsidRDefault="00237452" w:rsidP="002E091B">
            <w:pPr>
              <w:tabs>
                <w:tab w:val="right" w:pos="7218"/>
              </w:tabs>
              <w:jc w:val="center"/>
              <w:rPr>
                <w:del w:id="938" w:author="Marie Christa Ermite Joseph Fevry" w:date="2018-10-18T15:43:00Z"/>
                <w:rFonts w:ascii="Calibri" w:hAnsi="Calibri" w:cs="Calibri"/>
                <w:sz w:val="20"/>
                <w:szCs w:val="20"/>
                <w:lang w:val="fr-FR"/>
              </w:rPr>
            </w:pPr>
            <w:del w:id="939" w:author="Marie Christa Ermite Joseph Fevry" w:date="2018-10-18T15:43:00Z">
              <w:r w:rsidRPr="00C0646F" w:rsidDel="00442A10">
                <w:rPr>
                  <w:rFonts w:ascii="Calibri" w:hAnsi="Calibri" w:cs="Calibri"/>
                  <w:sz w:val="20"/>
                  <w:szCs w:val="20"/>
                  <w:lang w:val="fr-FR"/>
                </w:rPr>
                <w:delText>C.20</w:delText>
              </w:r>
            </w:del>
          </w:p>
        </w:tc>
        <w:tc>
          <w:tcPr>
            <w:tcW w:w="2790" w:type="dxa"/>
            <w:tcPrChange w:id="940" w:author="Marie Christa Ermite Joseph Fevry" w:date="2018-10-16T11:21:00Z">
              <w:tcPr>
                <w:tcW w:w="2790" w:type="dxa"/>
              </w:tcPr>
            </w:tcPrChange>
          </w:tcPr>
          <w:p w14:paraId="76C5858C" w14:textId="276D96A1" w:rsidR="00237452" w:rsidRPr="00C0646F" w:rsidDel="00442A10" w:rsidRDefault="00237452" w:rsidP="00624452">
            <w:pPr>
              <w:tabs>
                <w:tab w:val="right" w:pos="7218"/>
              </w:tabs>
              <w:rPr>
                <w:del w:id="941" w:author="Marie Christa Ermite Joseph Fevry" w:date="2018-10-18T15:43:00Z"/>
                <w:rFonts w:ascii="Calibri" w:hAnsi="Calibri" w:cs="Calibri"/>
                <w:sz w:val="20"/>
                <w:szCs w:val="20"/>
                <w:lang w:val="fr-FR"/>
              </w:rPr>
            </w:pPr>
            <w:del w:id="942" w:author="Marie Christa Ermite Joseph Fevry" w:date="2018-10-18T15:43:00Z">
              <w:r w:rsidRPr="00C0646F" w:rsidDel="00442A10">
                <w:rPr>
                  <w:rFonts w:ascii="Calibri" w:hAnsi="Calibri" w:cs="Calibri"/>
                  <w:sz w:val="20"/>
                  <w:szCs w:val="20"/>
                  <w:lang w:val="fr-FR"/>
                </w:rPr>
                <w:delText>Conditions relatives au dépôt d’une variante</w:delText>
              </w:r>
            </w:del>
          </w:p>
          <w:p w14:paraId="12A14DCA" w14:textId="32386AEB" w:rsidR="00237452" w:rsidRPr="00C0646F" w:rsidDel="00442A10" w:rsidRDefault="00237452" w:rsidP="002E091B">
            <w:pPr>
              <w:rPr>
                <w:del w:id="943" w:author="Marie Christa Ermite Joseph Fevry" w:date="2018-10-18T15:43:00Z"/>
                <w:rFonts w:ascii="Calibri" w:hAnsi="Calibri" w:cs="Calibri"/>
                <w:b/>
                <w:bCs/>
                <w:sz w:val="20"/>
                <w:szCs w:val="20"/>
                <w:lang w:val="fr-FR"/>
              </w:rPr>
            </w:pPr>
          </w:p>
        </w:tc>
        <w:tc>
          <w:tcPr>
            <w:tcW w:w="5220" w:type="dxa"/>
            <w:tcMar>
              <w:top w:w="85" w:type="dxa"/>
              <w:bottom w:w="142" w:type="dxa"/>
            </w:tcMar>
            <w:tcPrChange w:id="944" w:author="Marie Christa Ermite Joseph Fevry" w:date="2018-10-16T11:21:00Z">
              <w:tcPr>
                <w:tcW w:w="5220" w:type="dxa"/>
                <w:tcMar>
                  <w:top w:w="85" w:type="dxa"/>
                  <w:bottom w:w="142" w:type="dxa"/>
                </w:tcMar>
              </w:tcPr>
            </w:tcPrChange>
          </w:tcPr>
          <w:p w14:paraId="5131F0A9" w14:textId="51984284" w:rsidR="00237452" w:rsidRPr="004F6F3D" w:rsidDel="00442A10" w:rsidRDefault="00237452" w:rsidP="004F6F3D">
            <w:pPr>
              <w:spacing w:before="120" w:after="200"/>
              <w:rPr>
                <w:del w:id="945" w:author="Marie Christa Ermite Joseph Fevry" w:date="2018-10-18T15:43:00Z"/>
                <w:rFonts w:ascii="Calibri" w:hAnsi="Calibri" w:cs="Calibri"/>
                <w:snapToGrid w:val="0"/>
                <w:sz w:val="20"/>
                <w:szCs w:val="20"/>
                <w:lang w:val="fr-FR"/>
              </w:rPr>
            </w:pPr>
            <w:del w:id="946" w:author="Marie Christa Ermite Joseph Fevry" w:date="2018-10-18T15:43:00Z">
              <w:r w:rsidRPr="00C0646F" w:rsidDel="00442A10">
                <w:rPr>
                  <w:rFonts w:ascii="Calibri" w:hAnsi="Calibri" w:cs="Calibri"/>
                  <w:snapToGrid w:val="0"/>
                  <w:sz w:val="20"/>
                  <w:szCs w:val="20"/>
                  <w:lang w:val="fr-FR"/>
                </w:rPr>
                <w:sym w:font="Marlett" w:char="F031"/>
              </w:r>
              <w:r w:rsidRPr="00C0646F" w:rsidDel="00442A10">
                <w:rPr>
                  <w:rFonts w:ascii="Calibri" w:hAnsi="Calibri" w:cs="Calibri"/>
                  <w:snapToGrid w:val="0"/>
                  <w:sz w:val="20"/>
                  <w:szCs w:val="20"/>
                  <w:lang w:val="fr-FR"/>
                </w:rPr>
                <w:delText xml:space="preserve"> </w:delText>
              </w:r>
              <w:r w:rsidR="007A5861" w:rsidDel="00442A10">
                <w:rPr>
                  <w:rFonts w:ascii="Calibri" w:hAnsi="Calibri" w:cs="Calibri"/>
                  <w:snapToGrid w:val="0"/>
                  <w:sz w:val="20"/>
                  <w:szCs w:val="20"/>
                  <w:lang w:val="fr-FR"/>
                </w:rPr>
                <w:delText>N</w:delText>
              </w:r>
              <w:r w:rsidRPr="00C0646F" w:rsidDel="00442A10">
                <w:rPr>
                  <w:rFonts w:ascii="Calibri" w:hAnsi="Calibri" w:cs="Calibri"/>
                  <w:snapToGrid w:val="0"/>
                  <w:sz w:val="20"/>
                  <w:szCs w:val="20"/>
                  <w:lang w:val="fr-FR"/>
                </w:rPr>
                <w:delText>e sera pas examinée</w:delText>
              </w:r>
            </w:del>
          </w:p>
        </w:tc>
      </w:tr>
      <w:tr w:rsidR="00237452" w:rsidRPr="00C0646F" w:rsidDel="00442A10" w14:paraId="74366441" w14:textId="4CB73862" w:rsidTr="004F6F3D">
        <w:trPr>
          <w:del w:id="947" w:author="Marie Christa Ermite Joseph Fevry" w:date="2018-10-18T15:43:00Z"/>
        </w:trPr>
        <w:tc>
          <w:tcPr>
            <w:tcW w:w="612" w:type="dxa"/>
          </w:tcPr>
          <w:p w14:paraId="5058405B" w14:textId="2154A371" w:rsidR="00237452" w:rsidRPr="00C0646F" w:rsidDel="00442A10" w:rsidRDefault="00237452" w:rsidP="002E091B">
            <w:pPr>
              <w:jc w:val="center"/>
              <w:rPr>
                <w:del w:id="948" w:author="Marie Christa Ermite Joseph Fevry" w:date="2018-10-18T15:43:00Z"/>
                <w:rFonts w:ascii="Calibri" w:hAnsi="Calibri" w:cs="Calibri"/>
                <w:sz w:val="20"/>
                <w:szCs w:val="20"/>
                <w:lang w:val="fr-FR"/>
              </w:rPr>
            </w:pPr>
            <w:del w:id="949" w:author="Marie Christa Ermite Joseph Fevry" w:date="2018-10-18T15:43:00Z">
              <w:r w:rsidRPr="00C0646F" w:rsidDel="00442A10">
                <w:rPr>
                  <w:rFonts w:ascii="Calibri" w:hAnsi="Calibri" w:cs="Calibri"/>
                  <w:sz w:val="20"/>
                  <w:szCs w:val="20"/>
                  <w:lang w:val="fr-FR"/>
                </w:rPr>
                <w:delText>7</w:delText>
              </w:r>
            </w:del>
          </w:p>
        </w:tc>
        <w:tc>
          <w:tcPr>
            <w:tcW w:w="1080" w:type="dxa"/>
          </w:tcPr>
          <w:p w14:paraId="64A9D1A7" w14:textId="24FD2531" w:rsidR="00237452" w:rsidRPr="00C0646F" w:rsidDel="00442A10" w:rsidRDefault="00237452" w:rsidP="002E091B">
            <w:pPr>
              <w:jc w:val="center"/>
              <w:rPr>
                <w:del w:id="950" w:author="Marie Christa Ermite Joseph Fevry" w:date="2018-10-18T15:43:00Z"/>
                <w:rFonts w:ascii="Calibri" w:hAnsi="Calibri" w:cs="Calibri"/>
                <w:sz w:val="20"/>
                <w:szCs w:val="20"/>
                <w:lang w:val="fr-FR"/>
              </w:rPr>
            </w:pPr>
            <w:del w:id="951" w:author="Marie Christa Ermite Joseph Fevry" w:date="2018-10-18T15:43:00Z">
              <w:r w:rsidRPr="00C0646F" w:rsidDel="00442A10">
                <w:rPr>
                  <w:rFonts w:ascii="Calibri" w:hAnsi="Calibri" w:cs="Calibri"/>
                  <w:sz w:val="20"/>
                  <w:szCs w:val="20"/>
                  <w:lang w:val="fr-FR"/>
                </w:rPr>
                <w:delText>C.22</w:delText>
              </w:r>
            </w:del>
          </w:p>
        </w:tc>
        <w:tc>
          <w:tcPr>
            <w:tcW w:w="2790" w:type="dxa"/>
          </w:tcPr>
          <w:p w14:paraId="61DCD167" w14:textId="5762EF9A" w:rsidR="00237452" w:rsidRPr="00C0646F" w:rsidDel="00442A10" w:rsidRDefault="00237452" w:rsidP="002E091B">
            <w:pPr>
              <w:rPr>
                <w:del w:id="952" w:author="Marie Christa Ermite Joseph Fevry" w:date="2018-10-18T15:43:00Z"/>
                <w:rFonts w:ascii="Calibri" w:hAnsi="Calibri" w:cs="Calibri"/>
                <w:sz w:val="20"/>
                <w:szCs w:val="20"/>
                <w:lang w:val="fr-FR"/>
              </w:rPr>
            </w:pPr>
            <w:del w:id="953" w:author="Marie Christa Ermite Joseph Fevry" w:date="2018-10-18T15:43:00Z">
              <w:r w:rsidRPr="00C0646F" w:rsidDel="00442A10">
                <w:rPr>
                  <w:rFonts w:ascii="Calibri" w:hAnsi="Calibri" w:cs="Calibri"/>
                  <w:sz w:val="20"/>
                  <w:szCs w:val="20"/>
                  <w:lang w:val="fr-FR"/>
                </w:rPr>
                <w:delText>Une conférence préparatoire sera organisée le :</w:delText>
              </w:r>
            </w:del>
          </w:p>
        </w:tc>
        <w:tc>
          <w:tcPr>
            <w:tcW w:w="5220" w:type="dxa"/>
            <w:tcMar>
              <w:top w:w="85" w:type="dxa"/>
              <w:bottom w:w="142" w:type="dxa"/>
            </w:tcMar>
          </w:tcPr>
          <w:p w14:paraId="6F5A3F2C" w14:textId="46191E96" w:rsidR="00237452" w:rsidRPr="00C0646F" w:rsidDel="00442A10" w:rsidRDefault="007A5861" w:rsidP="002E091B">
            <w:pPr>
              <w:pStyle w:val="BankNormal"/>
              <w:tabs>
                <w:tab w:val="right" w:pos="3346"/>
              </w:tabs>
              <w:spacing w:after="0"/>
              <w:rPr>
                <w:del w:id="954" w:author="Marie Christa Ermite Joseph Fevry" w:date="2018-10-18T15:43:00Z"/>
                <w:rFonts w:ascii="Calibri" w:hAnsi="Calibri" w:cs="Calibri"/>
                <w:sz w:val="20"/>
                <w:lang w:val="fr-FR" w:eastAsia="it-IT"/>
              </w:rPr>
            </w:pPr>
            <w:del w:id="955" w:author="Marie Christa Ermite Joseph Fevry" w:date="2018-10-18T15:43:00Z">
              <w:r w:rsidDel="00442A10">
                <w:rPr>
                  <w:rFonts w:ascii="Calibri" w:hAnsi="Calibri" w:cs="Calibri"/>
                  <w:sz w:val="20"/>
                  <w:lang w:val="fr-FR" w:eastAsia="it-IT"/>
                </w:rPr>
                <w:delText>N/A</w:delText>
              </w:r>
            </w:del>
          </w:p>
        </w:tc>
      </w:tr>
      <w:tr w:rsidR="00237452" w:rsidRPr="00C0646F" w:rsidDel="00442A10" w14:paraId="60946EB7" w14:textId="2A69DC8B" w:rsidTr="004F6F3D">
        <w:tblPrEx>
          <w:tblBorders>
            <w:top w:val="single" w:sz="6" w:space="0" w:color="auto"/>
          </w:tblBorders>
        </w:tblPrEx>
        <w:trPr>
          <w:del w:id="956" w:author="Marie Christa Ermite Joseph Fevry" w:date="2018-10-18T15:43:00Z"/>
        </w:trPr>
        <w:tc>
          <w:tcPr>
            <w:tcW w:w="612" w:type="dxa"/>
          </w:tcPr>
          <w:p w14:paraId="65B119C2" w14:textId="53065974" w:rsidR="00237452" w:rsidRPr="00C0646F" w:rsidDel="00442A10" w:rsidRDefault="00237452" w:rsidP="002E091B">
            <w:pPr>
              <w:pStyle w:val="BodyText"/>
              <w:tabs>
                <w:tab w:val="left" w:pos="3346"/>
                <w:tab w:val="right" w:pos="7486"/>
              </w:tabs>
              <w:spacing w:after="0"/>
              <w:jc w:val="center"/>
              <w:rPr>
                <w:del w:id="957" w:author="Marie Christa Ermite Joseph Fevry" w:date="2018-10-18T15:43:00Z"/>
                <w:rFonts w:ascii="Calibri" w:hAnsi="Calibri" w:cs="Calibri"/>
                <w:sz w:val="20"/>
                <w:szCs w:val="20"/>
                <w:lang w:val="fr-FR"/>
              </w:rPr>
            </w:pPr>
            <w:del w:id="958" w:author="Marie Christa Ermite Joseph Fevry" w:date="2018-10-18T15:43:00Z">
              <w:r w:rsidRPr="00C0646F" w:rsidDel="00442A10">
                <w:rPr>
                  <w:rFonts w:ascii="Calibri" w:hAnsi="Calibri" w:cs="Calibri"/>
                  <w:sz w:val="20"/>
                  <w:szCs w:val="20"/>
                  <w:lang w:val="fr-FR"/>
                </w:rPr>
                <w:delText>8</w:delText>
              </w:r>
            </w:del>
          </w:p>
        </w:tc>
        <w:tc>
          <w:tcPr>
            <w:tcW w:w="1080" w:type="dxa"/>
          </w:tcPr>
          <w:p w14:paraId="563602F7" w14:textId="3B2D4180" w:rsidR="00237452" w:rsidRPr="00C0646F" w:rsidDel="00442A10" w:rsidRDefault="00237452" w:rsidP="00C157AC">
            <w:pPr>
              <w:pStyle w:val="BodyText"/>
              <w:tabs>
                <w:tab w:val="left" w:pos="3346"/>
                <w:tab w:val="right" w:pos="7486"/>
              </w:tabs>
              <w:spacing w:after="0"/>
              <w:jc w:val="center"/>
              <w:rPr>
                <w:del w:id="959" w:author="Marie Christa Ermite Joseph Fevry" w:date="2018-10-18T15:43:00Z"/>
                <w:rFonts w:ascii="Calibri" w:hAnsi="Calibri" w:cs="Calibri"/>
                <w:sz w:val="20"/>
                <w:szCs w:val="20"/>
                <w:lang w:val="fr-FR"/>
              </w:rPr>
            </w:pPr>
            <w:del w:id="960" w:author="Marie Christa Ermite Joseph Fevry" w:date="2018-10-18T15:43:00Z">
              <w:r w:rsidRPr="00C0646F" w:rsidDel="00442A10">
                <w:rPr>
                  <w:rFonts w:ascii="Calibri" w:hAnsi="Calibri" w:cs="Calibri"/>
                  <w:sz w:val="20"/>
                  <w:szCs w:val="20"/>
                  <w:lang w:val="fr-FR"/>
                </w:rPr>
                <w:delText>C.21</w:delText>
              </w:r>
            </w:del>
          </w:p>
        </w:tc>
        <w:tc>
          <w:tcPr>
            <w:tcW w:w="2790" w:type="dxa"/>
          </w:tcPr>
          <w:p w14:paraId="711C8F40" w14:textId="132A4689" w:rsidR="00237452" w:rsidRPr="00C0646F" w:rsidDel="00442A10" w:rsidRDefault="00237452" w:rsidP="002E091B">
            <w:pPr>
              <w:pStyle w:val="BodyText"/>
              <w:tabs>
                <w:tab w:val="left" w:pos="3346"/>
                <w:tab w:val="right" w:pos="7486"/>
              </w:tabs>
              <w:spacing w:after="0"/>
              <w:rPr>
                <w:del w:id="961" w:author="Marie Christa Ermite Joseph Fevry" w:date="2018-10-18T15:43:00Z"/>
                <w:rFonts w:ascii="Calibri" w:hAnsi="Calibri" w:cs="Calibri"/>
                <w:color w:val="FF0000"/>
                <w:sz w:val="20"/>
                <w:szCs w:val="20"/>
                <w:lang w:val="fr-FR"/>
              </w:rPr>
            </w:pPr>
            <w:del w:id="962" w:author="Marie Christa Ermite Joseph Fevry" w:date="2018-10-18T15:43:00Z">
              <w:r w:rsidRPr="00C0646F" w:rsidDel="00442A10">
                <w:rPr>
                  <w:rFonts w:ascii="Calibri" w:hAnsi="Calibri" w:cs="Calibri"/>
                  <w:sz w:val="20"/>
                  <w:szCs w:val="20"/>
                  <w:lang w:val="fr-FR"/>
                </w:rPr>
                <w:delText>Durée de validité des soumissions à compter de la date de dépôt</w:delText>
              </w:r>
            </w:del>
          </w:p>
        </w:tc>
        <w:tc>
          <w:tcPr>
            <w:tcW w:w="5220" w:type="dxa"/>
            <w:tcMar>
              <w:top w:w="85" w:type="dxa"/>
              <w:bottom w:w="142" w:type="dxa"/>
            </w:tcMar>
          </w:tcPr>
          <w:p w14:paraId="6FB07C10" w14:textId="784C83D1" w:rsidR="00237452" w:rsidRPr="00C0646F" w:rsidDel="00442A10" w:rsidRDefault="00237452" w:rsidP="004F6F3D">
            <w:pPr>
              <w:pStyle w:val="BodyText"/>
              <w:tabs>
                <w:tab w:val="left" w:pos="3346"/>
                <w:tab w:val="right" w:pos="7486"/>
              </w:tabs>
              <w:spacing w:after="0"/>
              <w:rPr>
                <w:del w:id="963" w:author="Marie Christa Ermite Joseph Fevry" w:date="2018-10-18T15:43:00Z"/>
                <w:rFonts w:ascii="Calibri" w:hAnsi="Calibri" w:cs="Calibri"/>
                <w:snapToGrid w:val="0"/>
                <w:sz w:val="20"/>
                <w:szCs w:val="20"/>
                <w:lang w:val="fr-FR"/>
              </w:rPr>
            </w:pPr>
            <w:del w:id="964" w:author="Marie Christa Ermite Joseph Fevry" w:date="2018-10-18T15:43:00Z">
              <w:r w:rsidRPr="00C0646F" w:rsidDel="00442A10">
                <w:rPr>
                  <w:rFonts w:ascii="Calibri" w:hAnsi="Calibri" w:cs="Calibri"/>
                  <w:snapToGrid w:val="0"/>
                  <w:sz w:val="20"/>
                  <w:szCs w:val="20"/>
                  <w:lang w:val="fr-FR"/>
                </w:rPr>
                <w:sym w:font="Marlett" w:char="F031"/>
              </w:r>
              <w:r w:rsidRPr="00C0646F" w:rsidDel="00442A10">
                <w:rPr>
                  <w:rFonts w:ascii="Calibri" w:hAnsi="Calibri" w:cs="Calibri"/>
                  <w:snapToGrid w:val="0"/>
                  <w:sz w:val="20"/>
                  <w:szCs w:val="20"/>
                  <w:lang w:val="fr-FR"/>
                </w:rPr>
                <w:delText xml:space="preserve"> 120 jours</w:delText>
              </w:r>
            </w:del>
          </w:p>
        </w:tc>
      </w:tr>
      <w:tr w:rsidR="00237452" w:rsidRPr="00C0646F" w:rsidDel="00442A10" w14:paraId="7E746469" w14:textId="395A02D6" w:rsidTr="004F6F3D">
        <w:tblPrEx>
          <w:tblBorders>
            <w:top w:val="single" w:sz="6" w:space="0" w:color="auto"/>
          </w:tblBorders>
        </w:tblPrEx>
        <w:trPr>
          <w:del w:id="965" w:author="Marie Christa Ermite Joseph Fevry" w:date="2018-10-18T15:43:00Z"/>
        </w:trPr>
        <w:tc>
          <w:tcPr>
            <w:tcW w:w="612" w:type="dxa"/>
          </w:tcPr>
          <w:p w14:paraId="39685AE4" w14:textId="0A865707" w:rsidR="00237452" w:rsidRPr="00C0646F" w:rsidDel="00442A10" w:rsidRDefault="00237452" w:rsidP="002E091B">
            <w:pPr>
              <w:jc w:val="center"/>
              <w:rPr>
                <w:del w:id="966" w:author="Marie Christa Ermite Joseph Fevry" w:date="2018-10-18T15:43:00Z"/>
                <w:rFonts w:ascii="Calibri" w:hAnsi="Calibri" w:cs="Calibri"/>
                <w:bCs/>
                <w:sz w:val="20"/>
                <w:szCs w:val="20"/>
                <w:lang w:val="fr-FR"/>
              </w:rPr>
            </w:pPr>
            <w:del w:id="967" w:author="Marie Christa Ermite Joseph Fevry" w:date="2018-10-18T15:43:00Z">
              <w:r w:rsidRPr="00C0646F" w:rsidDel="00442A10">
                <w:rPr>
                  <w:rFonts w:ascii="Calibri" w:hAnsi="Calibri" w:cs="Calibri"/>
                  <w:bCs/>
                  <w:sz w:val="20"/>
                  <w:szCs w:val="20"/>
                  <w:lang w:val="fr-FR"/>
                </w:rPr>
                <w:delText>9</w:delText>
              </w:r>
            </w:del>
          </w:p>
        </w:tc>
        <w:tc>
          <w:tcPr>
            <w:tcW w:w="1080" w:type="dxa"/>
          </w:tcPr>
          <w:p w14:paraId="7373B2B1" w14:textId="53F6E3DA" w:rsidR="00237452" w:rsidRPr="00C0646F" w:rsidDel="00442A10" w:rsidRDefault="00237452" w:rsidP="002E091B">
            <w:pPr>
              <w:jc w:val="center"/>
              <w:rPr>
                <w:del w:id="968" w:author="Marie Christa Ermite Joseph Fevry" w:date="2018-10-18T15:43:00Z"/>
                <w:rFonts w:ascii="Calibri" w:hAnsi="Calibri" w:cs="Calibri"/>
                <w:bCs/>
                <w:sz w:val="20"/>
                <w:szCs w:val="20"/>
                <w:lang w:val="fr-FR"/>
              </w:rPr>
            </w:pPr>
            <w:del w:id="969" w:author="Marie Christa Ermite Joseph Fevry" w:date="2018-10-18T15:43:00Z">
              <w:r w:rsidRPr="00C0646F" w:rsidDel="00442A10">
                <w:rPr>
                  <w:rFonts w:ascii="Calibri" w:hAnsi="Calibri" w:cs="Calibri"/>
                  <w:bCs/>
                  <w:sz w:val="20"/>
                  <w:szCs w:val="20"/>
                  <w:lang w:val="fr-FR"/>
                </w:rPr>
                <w:delText xml:space="preserve">B.9.5 </w:delText>
              </w:r>
            </w:del>
          </w:p>
          <w:p w14:paraId="389B36A6" w14:textId="4A82C56D" w:rsidR="00237452" w:rsidRPr="00C0646F" w:rsidDel="00442A10" w:rsidRDefault="00237452" w:rsidP="002E091B">
            <w:pPr>
              <w:jc w:val="center"/>
              <w:rPr>
                <w:del w:id="970" w:author="Marie Christa Ermite Joseph Fevry" w:date="2018-10-18T15:43:00Z"/>
                <w:rFonts w:ascii="Calibri" w:hAnsi="Calibri" w:cs="Calibri"/>
                <w:bCs/>
                <w:sz w:val="20"/>
                <w:szCs w:val="20"/>
                <w:lang w:val="fr-FR"/>
              </w:rPr>
            </w:pPr>
            <w:del w:id="971" w:author="Marie Christa Ermite Joseph Fevry" w:date="2018-10-18T15:43:00Z">
              <w:r w:rsidRPr="00C0646F" w:rsidDel="00442A10">
                <w:rPr>
                  <w:rFonts w:ascii="Calibri" w:hAnsi="Calibri" w:cs="Calibri"/>
                  <w:bCs/>
                  <w:sz w:val="20"/>
                  <w:szCs w:val="20"/>
                  <w:lang w:val="fr-FR"/>
                </w:rPr>
                <w:delText>C.15.4 b)</w:delText>
              </w:r>
            </w:del>
          </w:p>
        </w:tc>
        <w:tc>
          <w:tcPr>
            <w:tcW w:w="2790" w:type="dxa"/>
          </w:tcPr>
          <w:p w14:paraId="358C4C02" w14:textId="50EC1911" w:rsidR="00237452" w:rsidRPr="00C0646F" w:rsidDel="00442A10" w:rsidRDefault="00237452" w:rsidP="002E091B">
            <w:pPr>
              <w:rPr>
                <w:del w:id="972" w:author="Marie Christa Ermite Joseph Fevry" w:date="2018-10-18T15:43:00Z"/>
                <w:rFonts w:ascii="Calibri" w:hAnsi="Calibri" w:cs="Calibri"/>
                <w:bCs/>
                <w:sz w:val="20"/>
                <w:szCs w:val="20"/>
                <w:lang w:val="fr-FR"/>
              </w:rPr>
            </w:pPr>
            <w:del w:id="973" w:author="Marie Christa Ermite Joseph Fevry" w:date="2018-10-18T15:43:00Z">
              <w:r w:rsidRPr="00C0646F" w:rsidDel="00442A10">
                <w:rPr>
                  <w:rFonts w:ascii="Calibri" w:hAnsi="Calibri" w:cs="Calibri"/>
                  <w:bCs/>
                  <w:sz w:val="20"/>
                  <w:szCs w:val="20"/>
                  <w:lang w:val="fr-FR"/>
                </w:rPr>
                <w:delText>Garantie de soumission</w:delText>
              </w:r>
            </w:del>
          </w:p>
        </w:tc>
        <w:tc>
          <w:tcPr>
            <w:tcW w:w="5220" w:type="dxa"/>
            <w:tcMar>
              <w:top w:w="85" w:type="dxa"/>
              <w:bottom w:w="142" w:type="dxa"/>
            </w:tcMar>
          </w:tcPr>
          <w:p w14:paraId="624CAA10" w14:textId="5ACF44D7" w:rsidR="00237452" w:rsidRPr="00C0646F" w:rsidDel="00442A10" w:rsidRDefault="00237452" w:rsidP="002E091B">
            <w:pPr>
              <w:pStyle w:val="BankNormal"/>
              <w:tabs>
                <w:tab w:val="right" w:pos="7218"/>
              </w:tabs>
              <w:spacing w:after="0"/>
              <w:rPr>
                <w:del w:id="974" w:author="Marie Christa Ermite Joseph Fevry" w:date="2018-10-18T15:43:00Z"/>
                <w:rFonts w:ascii="Calibri" w:hAnsi="Calibri" w:cs="Calibri"/>
                <w:snapToGrid w:val="0"/>
                <w:sz w:val="20"/>
                <w:lang w:val="fr-FR"/>
              </w:rPr>
            </w:pPr>
            <w:del w:id="975" w:author="Marie Christa Ermite Joseph Fevry" w:date="2018-10-18T15:43:00Z">
              <w:r w:rsidRPr="00C0646F" w:rsidDel="00442A10">
                <w:rPr>
                  <w:rFonts w:ascii="Calibri" w:hAnsi="Calibri" w:cs="Calibri"/>
                  <w:snapToGrid w:val="0"/>
                  <w:sz w:val="20"/>
                  <w:lang w:val="fr-FR"/>
                </w:rPr>
                <w:sym w:font="Marlett" w:char="F031"/>
              </w:r>
              <w:r w:rsidR="00051EFD" w:rsidDel="00442A10">
                <w:rPr>
                  <w:rFonts w:ascii="Calibri" w:hAnsi="Calibri" w:cs="Calibri"/>
                  <w:snapToGrid w:val="0"/>
                  <w:sz w:val="20"/>
                  <w:lang w:val="fr-FR"/>
                </w:rPr>
                <w:delText xml:space="preserve"> </w:delText>
              </w:r>
            </w:del>
            <w:del w:id="976" w:author="Marie Christa Ermite Joseph Fevry" w:date="2018-10-16T11:21:00Z">
              <w:r w:rsidRPr="009F526B" w:rsidDel="009F526B">
                <w:rPr>
                  <w:rFonts w:ascii="Calibri" w:hAnsi="Calibri" w:cs="Calibri"/>
                  <w:b/>
                  <w:snapToGrid w:val="0"/>
                  <w:sz w:val="20"/>
                  <w:lang w:val="fr-FR"/>
                </w:rPr>
                <w:delText>R</w:delText>
              </w:r>
            </w:del>
            <w:del w:id="977" w:author="Marie Christa Ermite Joseph Fevry" w:date="2018-10-18T15:43:00Z">
              <w:r w:rsidRPr="009F526B" w:rsidDel="00442A10">
                <w:rPr>
                  <w:rFonts w:ascii="Calibri" w:hAnsi="Calibri" w:cs="Calibri"/>
                  <w:b/>
                  <w:snapToGrid w:val="0"/>
                  <w:sz w:val="20"/>
                  <w:lang w:val="fr-FR"/>
                </w:rPr>
                <w:delText>equise</w:delText>
              </w:r>
              <w:r w:rsidR="00051EFD" w:rsidDel="00442A10">
                <w:rPr>
                  <w:rFonts w:ascii="Calibri" w:hAnsi="Calibri" w:cs="Calibri"/>
                  <w:snapToGrid w:val="0"/>
                  <w:sz w:val="20"/>
                  <w:lang w:val="fr-FR"/>
                </w:rPr>
                <w:delText> </w:delText>
              </w:r>
            </w:del>
          </w:p>
          <w:p w14:paraId="322510A3" w14:textId="191E8F6C" w:rsidR="00AB4423" w:rsidDel="009F526B" w:rsidRDefault="00237452" w:rsidP="00260AA9">
            <w:pPr>
              <w:pStyle w:val="BankNormal"/>
              <w:tabs>
                <w:tab w:val="right" w:pos="7218"/>
              </w:tabs>
              <w:spacing w:after="0"/>
              <w:rPr>
                <w:del w:id="978" w:author="Marie Christa Ermite Joseph Fevry" w:date="2018-10-16T11:22:00Z"/>
                <w:rFonts w:ascii="Calibri" w:hAnsi="Calibri" w:cs="Calibri"/>
                <w:sz w:val="20"/>
                <w:lang w:val="fr-FR"/>
              </w:rPr>
            </w:pPr>
            <w:del w:id="979" w:author="Marie Christa Ermite Joseph Fevry" w:date="2018-06-07T14:12:00Z">
              <w:r w:rsidRPr="00C0646F" w:rsidDel="00562066">
                <w:rPr>
                  <w:rFonts w:ascii="Calibri" w:hAnsi="Calibri" w:cs="Calibri"/>
                  <w:sz w:val="20"/>
                  <w:lang w:val="fr-FR"/>
                </w:rPr>
                <w:delText xml:space="preserve"> </w:delText>
              </w:r>
              <w:r w:rsidR="00051EFD" w:rsidDel="00562066">
                <w:rPr>
                  <w:rFonts w:ascii="Calibri" w:hAnsi="Calibri" w:cs="Calibri"/>
                  <w:sz w:val="20"/>
                  <w:lang w:val="fr-FR"/>
                </w:rPr>
                <w:delText xml:space="preserve">    </w:delText>
              </w:r>
            </w:del>
            <w:del w:id="980" w:author="Marie Christa Ermite Joseph Fevry" w:date="2018-10-16T11:22:00Z">
              <w:r w:rsidR="00051EFD" w:rsidDel="009F526B">
                <w:rPr>
                  <w:rFonts w:ascii="Calibri" w:hAnsi="Calibri" w:cs="Calibri"/>
                  <w:sz w:val="20"/>
                  <w:lang w:val="fr-FR"/>
                </w:rPr>
                <w:delText>Montant : 9000 USD</w:delText>
              </w:r>
            </w:del>
          </w:p>
          <w:p w14:paraId="52FC1B79" w14:textId="05CA4610" w:rsidR="00260AA9" w:rsidRPr="00260AA9" w:rsidDel="009F526B" w:rsidRDefault="00237452" w:rsidP="00260AA9">
            <w:pPr>
              <w:pStyle w:val="BankNormal"/>
              <w:tabs>
                <w:tab w:val="right" w:pos="7218"/>
              </w:tabs>
              <w:spacing w:after="0"/>
              <w:rPr>
                <w:del w:id="981" w:author="Marie Christa Ermite Joseph Fevry" w:date="2018-10-16T11:22:00Z"/>
                <w:rFonts w:ascii="Calibri" w:hAnsi="Calibri" w:cs="Calibri"/>
                <w:sz w:val="20"/>
                <w:lang w:val="fr-FR"/>
              </w:rPr>
            </w:pPr>
            <w:del w:id="982" w:author="Marie Christa Ermite Joseph Fevry" w:date="2018-10-16T11:22:00Z">
              <w:r w:rsidRPr="00C0646F" w:rsidDel="009F526B">
                <w:rPr>
                  <w:rFonts w:ascii="Calibri" w:hAnsi="Calibri" w:cs="Calibri"/>
                  <w:sz w:val="20"/>
                  <w:lang w:val="fr-FR"/>
                </w:rPr>
                <w:delText xml:space="preserve">Forme : </w:delText>
              </w:r>
              <w:r w:rsidR="007A5861" w:rsidDel="009F526B">
                <w:rPr>
                  <w:rFonts w:ascii="Calibri" w:hAnsi="Calibri" w:cs="Calibri"/>
                  <w:sz w:val="20"/>
                  <w:lang w:val="fr-FR"/>
                </w:rPr>
                <w:delText>C</w:delText>
              </w:r>
              <w:r w:rsidR="00260AA9" w:rsidRPr="00260AA9" w:rsidDel="009F526B">
                <w:rPr>
                  <w:rFonts w:ascii="Calibri" w:hAnsi="Calibri" w:cs="Calibri"/>
                  <w:sz w:val="20"/>
                  <w:lang w:val="fr-FR"/>
                </w:rPr>
                <w:delText>hèque</w:delText>
              </w:r>
              <w:r w:rsidR="00260AA9" w:rsidDel="009F526B">
                <w:rPr>
                  <w:rFonts w:ascii="Calibri" w:hAnsi="Calibri" w:cs="Calibri"/>
                  <w:sz w:val="20"/>
                  <w:lang w:val="fr-FR"/>
                </w:rPr>
                <w:delText xml:space="preserve"> </w:delText>
              </w:r>
              <w:r w:rsidR="007A5861" w:rsidDel="009F526B">
                <w:rPr>
                  <w:rFonts w:ascii="Calibri" w:hAnsi="Calibri" w:cs="Calibri"/>
                  <w:sz w:val="20"/>
                  <w:lang w:val="fr-FR"/>
                </w:rPr>
                <w:delText xml:space="preserve">certifié </w:delText>
              </w:r>
              <w:r w:rsidR="00260AA9" w:rsidDel="009F526B">
                <w:rPr>
                  <w:rFonts w:ascii="Calibri" w:hAnsi="Calibri" w:cs="Calibri"/>
                  <w:sz w:val="20"/>
                  <w:lang w:val="fr-FR"/>
                </w:rPr>
                <w:delText xml:space="preserve">ou </w:delText>
              </w:r>
              <w:r w:rsidR="007A5861" w:rsidDel="009F526B">
                <w:rPr>
                  <w:rFonts w:ascii="Calibri" w:hAnsi="Calibri" w:cs="Calibri"/>
                  <w:sz w:val="20"/>
                  <w:lang w:val="fr-FR"/>
                </w:rPr>
                <w:delText>g</w:delText>
              </w:r>
              <w:r w:rsidR="00260AA9" w:rsidRPr="00260AA9" w:rsidDel="009F526B">
                <w:rPr>
                  <w:rFonts w:ascii="Calibri" w:hAnsi="Calibri" w:cs="Calibri"/>
                  <w:sz w:val="20"/>
                  <w:lang w:val="fr-FR"/>
                </w:rPr>
                <w:delText xml:space="preserve">arantie bancaire (voir le modèle de la </w:delText>
              </w:r>
              <w:r w:rsidR="00AB4423" w:rsidDel="009F526B">
                <w:rPr>
                  <w:rFonts w:ascii="Calibri" w:hAnsi="Calibri" w:cs="Calibri"/>
                  <w:sz w:val="20"/>
                  <w:lang w:val="fr-FR"/>
                </w:rPr>
                <w:delText xml:space="preserve">  </w:delText>
              </w:r>
              <w:r w:rsidR="00260AA9" w:rsidRPr="00260AA9" w:rsidDel="009F526B">
                <w:rPr>
                  <w:rFonts w:ascii="Calibri" w:hAnsi="Calibri" w:cs="Calibri"/>
                  <w:sz w:val="20"/>
                  <w:lang w:val="fr-FR"/>
                </w:rPr>
                <w:delText>section 8)</w:delText>
              </w:r>
            </w:del>
          </w:p>
          <w:p w14:paraId="2CB6DE21" w14:textId="5C90C81E" w:rsidR="007A5861" w:rsidRPr="00C0646F" w:rsidDel="00442A10" w:rsidRDefault="007A5861">
            <w:pPr>
              <w:pStyle w:val="BankNormal"/>
              <w:tabs>
                <w:tab w:val="right" w:pos="7218"/>
              </w:tabs>
              <w:spacing w:after="0"/>
              <w:rPr>
                <w:del w:id="983" w:author="Marie Christa Ermite Joseph Fevry" w:date="2018-10-18T15:43:00Z"/>
                <w:rFonts w:ascii="Calibri" w:hAnsi="Calibri" w:cs="Calibri"/>
                <w:sz w:val="20"/>
                <w:lang w:val="fr-FR"/>
              </w:rPr>
            </w:pPr>
          </w:p>
        </w:tc>
      </w:tr>
      <w:tr w:rsidR="00237452" w:rsidRPr="00C0646F" w:rsidDel="00442A10" w14:paraId="400B7D04" w14:textId="25B3FAB4" w:rsidTr="004F6F3D">
        <w:tblPrEx>
          <w:tblBorders>
            <w:top w:val="single" w:sz="6" w:space="0" w:color="auto"/>
          </w:tblBorders>
        </w:tblPrEx>
        <w:trPr>
          <w:del w:id="984" w:author="Marie Christa Ermite Joseph Fevry" w:date="2018-10-18T15:43:00Z"/>
        </w:trPr>
        <w:tc>
          <w:tcPr>
            <w:tcW w:w="612" w:type="dxa"/>
          </w:tcPr>
          <w:p w14:paraId="523D1AD6" w14:textId="1DC13F36" w:rsidR="00237452" w:rsidRPr="00C0646F" w:rsidDel="00442A10" w:rsidRDefault="00237452" w:rsidP="002E091B">
            <w:pPr>
              <w:jc w:val="center"/>
              <w:rPr>
                <w:del w:id="985" w:author="Marie Christa Ermite Joseph Fevry" w:date="2018-10-18T15:43:00Z"/>
                <w:rFonts w:ascii="Calibri" w:hAnsi="Calibri" w:cs="Calibri"/>
                <w:bCs/>
                <w:sz w:val="20"/>
                <w:szCs w:val="20"/>
                <w:lang w:val="fr-FR"/>
              </w:rPr>
            </w:pPr>
            <w:del w:id="986" w:author="Marie Christa Ermite Joseph Fevry" w:date="2018-10-18T15:43:00Z">
              <w:r w:rsidRPr="00C0646F" w:rsidDel="00442A10">
                <w:rPr>
                  <w:rFonts w:ascii="Calibri" w:hAnsi="Calibri" w:cs="Calibri"/>
                  <w:bCs/>
                  <w:sz w:val="20"/>
                  <w:szCs w:val="20"/>
                  <w:lang w:val="fr-FR"/>
                </w:rPr>
                <w:delText>10</w:delText>
              </w:r>
            </w:del>
          </w:p>
        </w:tc>
        <w:tc>
          <w:tcPr>
            <w:tcW w:w="1080" w:type="dxa"/>
          </w:tcPr>
          <w:p w14:paraId="0D3B65FA" w14:textId="10D28255" w:rsidR="00237452" w:rsidRPr="00C0646F" w:rsidDel="00442A10" w:rsidRDefault="00237452" w:rsidP="002E091B">
            <w:pPr>
              <w:jc w:val="center"/>
              <w:rPr>
                <w:del w:id="987" w:author="Marie Christa Ermite Joseph Fevry" w:date="2018-10-18T15:43:00Z"/>
                <w:rFonts w:ascii="Calibri" w:hAnsi="Calibri" w:cs="Calibri"/>
                <w:bCs/>
                <w:sz w:val="20"/>
                <w:szCs w:val="20"/>
                <w:lang w:val="fr-FR"/>
              </w:rPr>
            </w:pPr>
            <w:del w:id="988" w:author="Marie Christa Ermite Joseph Fevry" w:date="2018-10-18T15:43:00Z">
              <w:r w:rsidRPr="00C0646F" w:rsidDel="00442A10">
                <w:rPr>
                  <w:rFonts w:ascii="Calibri" w:hAnsi="Calibri" w:cs="Calibri"/>
                  <w:bCs/>
                  <w:sz w:val="20"/>
                  <w:szCs w:val="20"/>
                  <w:lang w:val="fr-FR"/>
                </w:rPr>
                <w:delText>B.9.5</w:delText>
              </w:r>
            </w:del>
          </w:p>
          <w:p w14:paraId="3AC3E051" w14:textId="76DEC15B" w:rsidR="00237452" w:rsidRPr="00C0646F" w:rsidDel="00442A10" w:rsidRDefault="00237452" w:rsidP="002E091B">
            <w:pPr>
              <w:jc w:val="center"/>
              <w:rPr>
                <w:del w:id="989" w:author="Marie Christa Ermite Joseph Fevry" w:date="2018-10-18T15:43:00Z"/>
                <w:rFonts w:ascii="Calibri" w:hAnsi="Calibri" w:cs="Calibri"/>
                <w:bCs/>
                <w:sz w:val="20"/>
                <w:szCs w:val="20"/>
                <w:lang w:val="fr-FR"/>
              </w:rPr>
            </w:pPr>
          </w:p>
        </w:tc>
        <w:tc>
          <w:tcPr>
            <w:tcW w:w="2790" w:type="dxa"/>
          </w:tcPr>
          <w:p w14:paraId="07815B9F" w14:textId="3F25B57F" w:rsidR="00237452" w:rsidRPr="00C0646F" w:rsidDel="00442A10" w:rsidRDefault="00237452" w:rsidP="002E091B">
            <w:pPr>
              <w:rPr>
                <w:del w:id="990" w:author="Marie Christa Ermite Joseph Fevry" w:date="2018-10-18T15:43:00Z"/>
                <w:rFonts w:ascii="Calibri" w:hAnsi="Calibri" w:cs="Calibri"/>
                <w:bCs/>
                <w:sz w:val="20"/>
                <w:szCs w:val="20"/>
                <w:lang w:val="fr-FR"/>
              </w:rPr>
            </w:pPr>
            <w:del w:id="991" w:author="Marie Christa Ermite Joseph Fevry" w:date="2018-10-18T15:43:00Z">
              <w:r w:rsidRPr="00C0646F" w:rsidDel="00442A10">
                <w:rPr>
                  <w:rFonts w:ascii="Calibri" w:hAnsi="Calibri" w:cs="Calibri"/>
                  <w:bCs/>
                  <w:sz w:val="20"/>
                  <w:szCs w:val="20"/>
                  <w:lang w:val="fr-FR"/>
                </w:rPr>
                <w:delText>Types de garantie de soumission acceptables</w:delText>
              </w:r>
              <w:r w:rsidRPr="00C0646F" w:rsidDel="00442A10">
                <w:rPr>
                  <w:rStyle w:val="FootnoteReference"/>
                  <w:rFonts w:ascii="Calibri" w:hAnsi="Calibri" w:cs="Calibri"/>
                  <w:bCs/>
                  <w:sz w:val="20"/>
                  <w:szCs w:val="20"/>
                  <w:lang w:val="fr-FR"/>
                </w:rPr>
                <w:footnoteReference w:id="3"/>
              </w:r>
            </w:del>
          </w:p>
        </w:tc>
        <w:tc>
          <w:tcPr>
            <w:tcW w:w="5220" w:type="dxa"/>
            <w:tcMar>
              <w:top w:w="85" w:type="dxa"/>
              <w:bottom w:w="142" w:type="dxa"/>
            </w:tcMar>
          </w:tcPr>
          <w:p w14:paraId="08A48E39" w14:textId="3BEE8F28" w:rsidR="00237452" w:rsidRPr="00C0646F" w:rsidDel="009F526B" w:rsidRDefault="00237452" w:rsidP="00B3375A">
            <w:pPr>
              <w:pStyle w:val="BankNormal"/>
              <w:numPr>
                <w:ilvl w:val="2"/>
                <w:numId w:val="21"/>
              </w:numPr>
              <w:tabs>
                <w:tab w:val="right" w:pos="7218"/>
              </w:tabs>
              <w:spacing w:after="0"/>
              <w:ind w:left="378" w:hanging="378"/>
              <w:rPr>
                <w:del w:id="994" w:author="Marie Christa Ermite Joseph Fevry" w:date="2018-10-16T11:22:00Z"/>
                <w:rFonts w:ascii="Calibri" w:hAnsi="Calibri" w:cs="Calibri"/>
                <w:snapToGrid w:val="0"/>
                <w:sz w:val="20"/>
                <w:lang w:val="fr-FR"/>
              </w:rPr>
            </w:pPr>
            <w:del w:id="995" w:author="Marie Christa Ermite Joseph Fevry" w:date="2018-10-16T11:22:00Z">
              <w:r w:rsidRPr="00C0646F" w:rsidDel="009F526B">
                <w:rPr>
                  <w:rFonts w:ascii="Calibri" w:hAnsi="Calibri" w:cs="Calibri"/>
                  <w:snapToGrid w:val="0"/>
                  <w:sz w:val="20"/>
                  <w:lang w:val="fr-FR"/>
                </w:rPr>
                <w:delText>Garantie bancaire (voir le modèle de la section 8)</w:delText>
              </w:r>
            </w:del>
          </w:p>
          <w:p w14:paraId="2BF0E1AC" w14:textId="1B15D67F" w:rsidR="00237452" w:rsidDel="009F526B" w:rsidRDefault="00237452" w:rsidP="00B3375A">
            <w:pPr>
              <w:pStyle w:val="BankNormal"/>
              <w:numPr>
                <w:ilvl w:val="2"/>
                <w:numId w:val="21"/>
              </w:numPr>
              <w:tabs>
                <w:tab w:val="right" w:pos="7218"/>
              </w:tabs>
              <w:spacing w:after="0"/>
              <w:ind w:left="378" w:hanging="378"/>
              <w:rPr>
                <w:del w:id="996" w:author="Marie Christa Ermite Joseph Fevry" w:date="2018-10-16T11:22:00Z"/>
                <w:rFonts w:ascii="Calibri" w:hAnsi="Calibri" w:cs="Calibri"/>
                <w:snapToGrid w:val="0"/>
                <w:sz w:val="20"/>
                <w:lang w:val="fr-FR"/>
              </w:rPr>
            </w:pPr>
            <w:del w:id="997" w:author="Marie Christa Ermite Joseph Fevry" w:date="2018-10-16T11:22:00Z">
              <w:r w:rsidRPr="00C0646F" w:rsidDel="009F526B">
                <w:rPr>
                  <w:rFonts w:ascii="Calibri" w:hAnsi="Calibri" w:cs="Calibri"/>
                  <w:snapToGrid w:val="0"/>
                  <w:sz w:val="20"/>
                  <w:lang w:val="fr-FR"/>
                </w:rPr>
                <w:delText>Tout chèque émis par une banque/chèque de banque/chèque certifié</w:delText>
              </w:r>
            </w:del>
          </w:p>
          <w:p w14:paraId="66254D18" w14:textId="3B256C2E" w:rsidR="007A5861" w:rsidRPr="00260AA9" w:rsidDel="00442A10" w:rsidRDefault="007A5861" w:rsidP="007A5861">
            <w:pPr>
              <w:pStyle w:val="BankNormal"/>
              <w:tabs>
                <w:tab w:val="right" w:pos="7218"/>
              </w:tabs>
              <w:spacing w:after="0"/>
              <w:rPr>
                <w:del w:id="998" w:author="Marie Christa Ermite Joseph Fevry" w:date="2018-10-18T15:43:00Z"/>
                <w:rFonts w:ascii="Calibri" w:hAnsi="Calibri" w:cs="Calibri"/>
                <w:snapToGrid w:val="0"/>
                <w:sz w:val="20"/>
                <w:lang w:val="fr-FR"/>
              </w:rPr>
            </w:pPr>
            <w:del w:id="999" w:author="Marie Christa Ermite Joseph Fevry" w:date="2018-10-16T11:22:00Z">
              <w:r w:rsidDel="009F526B">
                <w:rPr>
                  <w:rFonts w:ascii="Calibri" w:hAnsi="Calibri" w:cs="Calibri"/>
                  <w:snapToGrid w:val="0"/>
                  <w:sz w:val="20"/>
                  <w:lang w:val="fr-FR"/>
                </w:rPr>
                <w:delText xml:space="preserve">N.B : </w:delText>
              </w:r>
              <w:r w:rsidDel="009F526B">
                <w:rPr>
                  <w:rFonts w:ascii="Calibri" w:hAnsi="Calibri" w:cs="Calibri"/>
                  <w:sz w:val="20"/>
                  <w:lang w:val="fr-FR"/>
                </w:rPr>
                <w:delText>Le chèque certifié doit être emis au nom suivant : Programme des Nations Unies pour le développement</w:delText>
              </w:r>
            </w:del>
          </w:p>
        </w:tc>
      </w:tr>
      <w:tr w:rsidR="00237452" w:rsidRPr="00C0646F" w:rsidDel="00442A10" w14:paraId="40DF0FC5" w14:textId="0A38C2BD" w:rsidTr="004F6F3D">
        <w:tblPrEx>
          <w:tblBorders>
            <w:top w:val="single" w:sz="6" w:space="0" w:color="auto"/>
          </w:tblBorders>
        </w:tblPrEx>
        <w:trPr>
          <w:del w:id="1000" w:author="Marie Christa Ermite Joseph Fevry" w:date="2018-10-18T15:43:00Z"/>
        </w:trPr>
        <w:tc>
          <w:tcPr>
            <w:tcW w:w="612" w:type="dxa"/>
          </w:tcPr>
          <w:p w14:paraId="13C7E07E" w14:textId="5E95FE93" w:rsidR="00237452" w:rsidRPr="00C0646F" w:rsidDel="00442A10" w:rsidRDefault="00237452" w:rsidP="002E091B">
            <w:pPr>
              <w:jc w:val="center"/>
              <w:rPr>
                <w:del w:id="1001" w:author="Marie Christa Ermite Joseph Fevry" w:date="2018-10-18T15:43:00Z"/>
                <w:rFonts w:ascii="Calibri" w:hAnsi="Calibri" w:cs="Calibri"/>
                <w:bCs/>
                <w:sz w:val="20"/>
                <w:szCs w:val="20"/>
                <w:lang w:val="fr-FR"/>
              </w:rPr>
            </w:pPr>
            <w:del w:id="1002" w:author="Marie Christa Ermite Joseph Fevry" w:date="2018-10-18T15:43:00Z">
              <w:r w:rsidRPr="00C0646F" w:rsidDel="00442A10">
                <w:rPr>
                  <w:rFonts w:ascii="Calibri" w:hAnsi="Calibri" w:cs="Calibri"/>
                  <w:bCs/>
                  <w:sz w:val="20"/>
                  <w:szCs w:val="20"/>
                  <w:lang w:val="fr-FR"/>
                </w:rPr>
                <w:delText>11</w:delText>
              </w:r>
            </w:del>
          </w:p>
        </w:tc>
        <w:tc>
          <w:tcPr>
            <w:tcW w:w="1080" w:type="dxa"/>
          </w:tcPr>
          <w:p w14:paraId="75FBF3AC" w14:textId="28103493" w:rsidR="00237452" w:rsidRPr="00C0646F" w:rsidDel="00442A10" w:rsidRDefault="00237452" w:rsidP="002E091B">
            <w:pPr>
              <w:jc w:val="center"/>
              <w:rPr>
                <w:del w:id="1003" w:author="Marie Christa Ermite Joseph Fevry" w:date="2018-10-18T15:43:00Z"/>
                <w:rFonts w:ascii="Calibri" w:hAnsi="Calibri" w:cs="Calibri"/>
                <w:bCs/>
                <w:sz w:val="20"/>
                <w:szCs w:val="20"/>
                <w:lang w:val="fr-FR"/>
              </w:rPr>
            </w:pPr>
            <w:del w:id="1004" w:author="Marie Christa Ermite Joseph Fevry" w:date="2018-10-18T15:43:00Z">
              <w:r w:rsidRPr="00C0646F" w:rsidDel="00442A10">
                <w:rPr>
                  <w:rFonts w:ascii="Calibri" w:hAnsi="Calibri" w:cs="Calibri"/>
                  <w:bCs/>
                  <w:sz w:val="20"/>
                  <w:szCs w:val="20"/>
                  <w:lang w:val="fr-FR"/>
                </w:rPr>
                <w:delText>B.9.5</w:delText>
              </w:r>
            </w:del>
          </w:p>
          <w:p w14:paraId="5DC00CA3" w14:textId="58818D02" w:rsidR="00237452" w:rsidRPr="00C0646F" w:rsidDel="00442A10" w:rsidRDefault="00237452" w:rsidP="002E091B">
            <w:pPr>
              <w:jc w:val="center"/>
              <w:rPr>
                <w:del w:id="1005" w:author="Marie Christa Ermite Joseph Fevry" w:date="2018-10-18T15:43:00Z"/>
                <w:rFonts w:ascii="Calibri" w:hAnsi="Calibri" w:cs="Calibri"/>
                <w:bCs/>
                <w:sz w:val="20"/>
                <w:szCs w:val="20"/>
                <w:lang w:val="fr-FR"/>
              </w:rPr>
            </w:pPr>
            <w:del w:id="1006" w:author="Marie Christa Ermite Joseph Fevry" w:date="2018-10-18T15:43:00Z">
              <w:r w:rsidRPr="00C0646F" w:rsidDel="00442A10">
                <w:rPr>
                  <w:rFonts w:ascii="Calibri" w:hAnsi="Calibri" w:cs="Calibri"/>
                  <w:bCs/>
                  <w:sz w:val="20"/>
                  <w:szCs w:val="20"/>
                  <w:lang w:val="fr-FR"/>
                </w:rPr>
                <w:delText>C.15.4 a)</w:delText>
              </w:r>
            </w:del>
          </w:p>
        </w:tc>
        <w:tc>
          <w:tcPr>
            <w:tcW w:w="2790" w:type="dxa"/>
          </w:tcPr>
          <w:p w14:paraId="2BB1AC7F" w14:textId="3ABF73EE" w:rsidR="00237452" w:rsidRPr="00C0646F" w:rsidDel="00442A10" w:rsidRDefault="00237452" w:rsidP="002E091B">
            <w:pPr>
              <w:rPr>
                <w:del w:id="1007" w:author="Marie Christa Ermite Joseph Fevry" w:date="2018-10-18T15:43:00Z"/>
                <w:rFonts w:ascii="Calibri" w:hAnsi="Calibri" w:cs="Calibri"/>
                <w:bCs/>
                <w:sz w:val="20"/>
                <w:szCs w:val="20"/>
                <w:lang w:val="fr-FR"/>
              </w:rPr>
            </w:pPr>
            <w:del w:id="1008" w:author="Marie Christa Ermite Joseph Fevry" w:date="2018-10-18T15:43:00Z">
              <w:r w:rsidRPr="00C0646F" w:rsidDel="00442A10">
                <w:rPr>
                  <w:rFonts w:ascii="Calibri" w:hAnsi="Calibri" w:cs="Calibri"/>
                  <w:bCs/>
                  <w:sz w:val="20"/>
                  <w:szCs w:val="20"/>
                  <w:lang w:val="fr-FR"/>
                </w:rPr>
                <w:delText>Validité de la garantie de soumission</w:delText>
              </w:r>
            </w:del>
          </w:p>
        </w:tc>
        <w:tc>
          <w:tcPr>
            <w:tcW w:w="5220" w:type="dxa"/>
            <w:tcMar>
              <w:top w:w="85" w:type="dxa"/>
              <w:bottom w:w="142" w:type="dxa"/>
            </w:tcMar>
          </w:tcPr>
          <w:p w14:paraId="5A335176" w14:textId="307C283D" w:rsidR="00237452" w:rsidRPr="00AB4423" w:rsidDel="009F526B" w:rsidRDefault="00260AA9" w:rsidP="002E091B">
            <w:pPr>
              <w:pStyle w:val="BankNormal"/>
              <w:tabs>
                <w:tab w:val="right" w:pos="7218"/>
              </w:tabs>
              <w:spacing w:after="0"/>
              <w:rPr>
                <w:del w:id="1009" w:author="Marie Christa Ermite Joseph Fevry" w:date="2018-10-16T11:22:00Z"/>
                <w:rFonts w:ascii="Calibri" w:hAnsi="Calibri" w:cs="Calibri"/>
                <w:b/>
                <w:sz w:val="20"/>
                <w:lang w:val="fr-FR"/>
              </w:rPr>
            </w:pPr>
            <w:del w:id="1010" w:author="Marie Christa Ermite Joseph Fevry" w:date="2018-10-16T11:22:00Z">
              <w:r w:rsidRPr="00AB4423" w:rsidDel="009F526B">
                <w:rPr>
                  <w:rFonts w:ascii="Calibri" w:hAnsi="Calibri" w:cs="Calibri"/>
                  <w:b/>
                  <w:i/>
                  <w:sz w:val="20"/>
                  <w:lang w:val="fr-FR"/>
                </w:rPr>
                <w:delText xml:space="preserve">120 </w:delText>
              </w:r>
              <w:r w:rsidR="00237452" w:rsidRPr="00AB4423" w:rsidDel="009F526B">
                <w:rPr>
                  <w:rFonts w:ascii="Calibri" w:hAnsi="Calibri" w:cs="Calibri"/>
                  <w:b/>
                  <w:sz w:val="20"/>
                  <w:lang w:val="fr-FR"/>
                </w:rPr>
                <w:delText>jours à compter du dernier jour de dépôt des soumissions.</w:delText>
              </w:r>
            </w:del>
          </w:p>
          <w:p w14:paraId="7DC90716" w14:textId="26208819" w:rsidR="00237452" w:rsidRPr="00C0646F" w:rsidDel="009F526B" w:rsidRDefault="00237452" w:rsidP="002E091B">
            <w:pPr>
              <w:pStyle w:val="BankNormal"/>
              <w:tabs>
                <w:tab w:val="right" w:pos="7218"/>
              </w:tabs>
              <w:spacing w:after="0"/>
              <w:rPr>
                <w:del w:id="1011" w:author="Marie Christa Ermite Joseph Fevry" w:date="2018-10-16T11:22:00Z"/>
                <w:rFonts w:ascii="Calibri" w:hAnsi="Calibri" w:cs="Calibri"/>
                <w:sz w:val="20"/>
                <w:lang w:val="fr-FR"/>
              </w:rPr>
            </w:pPr>
          </w:p>
          <w:p w14:paraId="2421D46D" w14:textId="4876A22F" w:rsidR="00237452" w:rsidRPr="00C0646F" w:rsidDel="00442A10" w:rsidRDefault="00237452" w:rsidP="002E091B">
            <w:pPr>
              <w:pStyle w:val="BankNormal"/>
              <w:tabs>
                <w:tab w:val="right" w:pos="7218"/>
              </w:tabs>
              <w:spacing w:after="0"/>
              <w:rPr>
                <w:del w:id="1012" w:author="Marie Christa Ermite Joseph Fevry" w:date="2018-10-18T15:43:00Z"/>
                <w:rFonts w:ascii="Calibri" w:hAnsi="Calibri" w:cs="Calibri"/>
                <w:i/>
                <w:color w:val="FF0000"/>
                <w:sz w:val="20"/>
                <w:lang w:val="fr-FR"/>
              </w:rPr>
            </w:pPr>
            <w:del w:id="1013" w:author="Marie Christa Ermite Joseph Fevry" w:date="2018-10-16T11:22:00Z">
              <w:r w:rsidRPr="00C0646F" w:rsidDel="009F526B">
                <w:rPr>
                  <w:rFonts w:ascii="Calibri" w:hAnsi="Calibri" w:cs="Calibri"/>
                  <w:sz w:val="20"/>
                  <w:lang w:val="fr-FR"/>
                </w:rPr>
                <w:delText xml:space="preserve">Les garanties de soumission des soumissionnaires non retenus seront restituées. </w:delText>
              </w:r>
            </w:del>
            <w:del w:id="1014" w:author="Marie Christa Ermite Joseph Fevry" w:date="2018-10-18T15:43:00Z">
              <w:r w:rsidRPr="00C0646F" w:rsidDel="00442A10">
                <w:rPr>
                  <w:rFonts w:ascii="Calibri" w:hAnsi="Calibri" w:cs="Calibri"/>
                  <w:sz w:val="20"/>
                  <w:lang w:val="fr-FR"/>
                </w:rPr>
                <w:delText xml:space="preserve"> </w:delText>
              </w:r>
            </w:del>
          </w:p>
        </w:tc>
      </w:tr>
      <w:tr w:rsidR="00237452" w:rsidRPr="00C0646F" w:rsidDel="00442A10" w14:paraId="1DC06C4E" w14:textId="4992DC04" w:rsidTr="004F6F3D">
        <w:tblPrEx>
          <w:tblBorders>
            <w:top w:val="single" w:sz="6" w:space="0" w:color="auto"/>
          </w:tblBorders>
        </w:tblPrEx>
        <w:trPr>
          <w:del w:id="1015" w:author="Marie Christa Ermite Joseph Fevry" w:date="2018-10-18T15:43:00Z"/>
        </w:trPr>
        <w:tc>
          <w:tcPr>
            <w:tcW w:w="612" w:type="dxa"/>
          </w:tcPr>
          <w:p w14:paraId="486CDEEB" w14:textId="3BF24D06" w:rsidR="00237452" w:rsidRPr="00C0646F" w:rsidDel="00442A10" w:rsidRDefault="00237452" w:rsidP="002E091B">
            <w:pPr>
              <w:jc w:val="center"/>
              <w:rPr>
                <w:del w:id="1016" w:author="Marie Christa Ermite Joseph Fevry" w:date="2018-10-18T15:43:00Z"/>
                <w:rFonts w:ascii="Calibri" w:hAnsi="Calibri" w:cs="Calibri"/>
                <w:bCs/>
                <w:sz w:val="20"/>
                <w:szCs w:val="20"/>
                <w:lang w:val="fr-FR"/>
              </w:rPr>
            </w:pPr>
            <w:del w:id="1017" w:author="Marie Christa Ermite Joseph Fevry" w:date="2018-10-18T15:43:00Z">
              <w:r w:rsidRPr="00C0646F" w:rsidDel="00442A10">
                <w:rPr>
                  <w:rFonts w:ascii="Calibri" w:hAnsi="Calibri" w:cs="Calibri"/>
                  <w:bCs/>
                  <w:sz w:val="20"/>
                  <w:szCs w:val="20"/>
                  <w:lang w:val="fr-FR"/>
                </w:rPr>
                <w:delText>12</w:delText>
              </w:r>
            </w:del>
          </w:p>
        </w:tc>
        <w:tc>
          <w:tcPr>
            <w:tcW w:w="1080" w:type="dxa"/>
          </w:tcPr>
          <w:p w14:paraId="13B0BBDC" w14:textId="5981C083" w:rsidR="00237452" w:rsidRPr="00C0646F" w:rsidDel="00442A10" w:rsidRDefault="00237452" w:rsidP="002E091B">
            <w:pPr>
              <w:jc w:val="center"/>
              <w:rPr>
                <w:del w:id="1018" w:author="Marie Christa Ermite Joseph Fevry" w:date="2018-10-18T15:43:00Z"/>
                <w:rFonts w:ascii="Calibri" w:hAnsi="Calibri" w:cs="Calibri"/>
                <w:bCs/>
                <w:sz w:val="20"/>
                <w:szCs w:val="20"/>
                <w:lang w:val="fr-FR"/>
              </w:rPr>
            </w:pPr>
          </w:p>
        </w:tc>
        <w:tc>
          <w:tcPr>
            <w:tcW w:w="2790" w:type="dxa"/>
          </w:tcPr>
          <w:p w14:paraId="7E239C44" w14:textId="1983DFDE" w:rsidR="00237452" w:rsidRPr="00C0646F" w:rsidDel="00442A10" w:rsidRDefault="00237452" w:rsidP="002E091B">
            <w:pPr>
              <w:rPr>
                <w:del w:id="1019" w:author="Marie Christa Ermite Joseph Fevry" w:date="2018-10-18T15:43:00Z"/>
                <w:rFonts w:ascii="Calibri" w:hAnsi="Calibri" w:cs="Calibri"/>
                <w:bCs/>
                <w:sz w:val="20"/>
                <w:szCs w:val="20"/>
                <w:lang w:val="fr-FR"/>
              </w:rPr>
            </w:pPr>
            <w:del w:id="1020" w:author="Marie Christa Ermite Joseph Fevry" w:date="2018-10-18T15:43:00Z">
              <w:r w:rsidRPr="00C0646F" w:rsidDel="00442A10">
                <w:rPr>
                  <w:rFonts w:ascii="Calibri" w:hAnsi="Calibri" w:cs="Calibri"/>
                  <w:bCs/>
                  <w:sz w:val="20"/>
                  <w:szCs w:val="20"/>
                  <w:lang w:val="fr-FR"/>
                </w:rPr>
                <w:delText xml:space="preserve">Avance lors de la signature du contrat </w:delText>
              </w:r>
            </w:del>
          </w:p>
        </w:tc>
        <w:tc>
          <w:tcPr>
            <w:tcW w:w="5220" w:type="dxa"/>
            <w:tcMar>
              <w:top w:w="85" w:type="dxa"/>
              <w:bottom w:w="142" w:type="dxa"/>
            </w:tcMar>
          </w:tcPr>
          <w:p w14:paraId="372EE97F" w14:textId="7F89190C" w:rsidR="00237452" w:rsidRPr="00C0646F" w:rsidDel="00442A10" w:rsidRDefault="00237452" w:rsidP="002E091B">
            <w:pPr>
              <w:pStyle w:val="BodyText"/>
              <w:tabs>
                <w:tab w:val="left" w:pos="4966"/>
                <w:tab w:val="right" w:pos="7306"/>
              </w:tabs>
              <w:spacing w:after="0"/>
              <w:rPr>
                <w:del w:id="1021" w:author="Marie Christa Ermite Joseph Fevry" w:date="2018-10-18T15:43:00Z"/>
                <w:rFonts w:ascii="Calibri" w:hAnsi="Calibri" w:cs="Calibri"/>
                <w:color w:val="FF0000"/>
                <w:sz w:val="20"/>
                <w:szCs w:val="20"/>
                <w:lang w:val="fr-FR"/>
              </w:rPr>
            </w:pPr>
            <w:del w:id="1022" w:author="Marie Christa Ermite Joseph Fevry" w:date="2018-10-18T15:43:00Z">
              <w:r w:rsidRPr="00C0646F" w:rsidDel="00442A10">
                <w:rPr>
                  <w:rFonts w:ascii="Calibri" w:hAnsi="Calibri" w:cs="Calibri"/>
                  <w:snapToGrid w:val="0"/>
                  <w:sz w:val="20"/>
                  <w:szCs w:val="20"/>
                  <w:lang w:val="fr-FR"/>
                </w:rPr>
                <w:sym w:font="Marlett" w:char="F031"/>
              </w:r>
              <w:r w:rsidRPr="00C0646F" w:rsidDel="00442A10">
                <w:rPr>
                  <w:rFonts w:ascii="Calibri" w:hAnsi="Calibri" w:cs="Calibri"/>
                  <w:snapToGrid w:val="0"/>
                  <w:sz w:val="20"/>
                  <w:szCs w:val="20"/>
                  <w:lang w:val="fr-FR"/>
                </w:rPr>
                <w:delText xml:space="preserve">  </w:delText>
              </w:r>
              <w:r w:rsidRPr="00AB4423" w:rsidDel="00442A10">
                <w:rPr>
                  <w:rFonts w:ascii="Calibri" w:hAnsi="Calibri" w:cs="Calibri"/>
                  <w:b/>
                  <w:snapToGrid w:val="0"/>
                  <w:sz w:val="20"/>
                  <w:szCs w:val="20"/>
                  <w:lang w:val="fr-FR"/>
                </w:rPr>
                <w:delText>Interdite</w:delText>
              </w:r>
            </w:del>
          </w:p>
        </w:tc>
      </w:tr>
      <w:tr w:rsidR="00237452" w:rsidRPr="00C0646F" w:rsidDel="00442A10" w14:paraId="1E69B46C" w14:textId="2BB28EAE" w:rsidTr="004F6F3D">
        <w:tblPrEx>
          <w:tblBorders>
            <w:top w:val="single" w:sz="6" w:space="0" w:color="auto"/>
          </w:tblBorders>
        </w:tblPrEx>
        <w:trPr>
          <w:del w:id="1023" w:author="Marie Christa Ermite Joseph Fevry" w:date="2018-10-18T15:43:00Z"/>
        </w:trPr>
        <w:tc>
          <w:tcPr>
            <w:tcW w:w="612" w:type="dxa"/>
          </w:tcPr>
          <w:p w14:paraId="7A07A487" w14:textId="44C73AE6" w:rsidR="00237452" w:rsidRPr="00C0646F" w:rsidDel="00442A10" w:rsidRDefault="00237452" w:rsidP="002E091B">
            <w:pPr>
              <w:jc w:val="center"/>
              <w:rPr>
                <w:del w:id="1024" w:author="Marie Christa Ermite Joseph Fevry" w:date="2018-10-18T15:43:00Z"/>
                <w:rFonts w:ascii="Calibri" w:hAnsi="Calibri" w:cs="Calibri"/>
                <w:bCs/>
                <w:sz w:val="20"/>
                <w:szCs w:val="20"/>
                <w:lang w:val="fr-FR"/>
              </w:rPr>
            </w:pPr>
            <w:del w:id="1025" w:author="Marie Christa Ermite Joseph Fevry" w:date="2018-10-18T15:43:00Z">
              <w:r w:rsidRPr="00C0646F" w:rsidDel="00442A10">
                <w:rPr>
                  <w:rFonts w:ascii="Calibri" w:hAnsi="Calibri" w:cs="Calibri"/>
                  <w:bCs/>
                  <w:sz w:val="20"/>
                  <w:szCs w:val="20"/>
                  <w:lang w:val="fr-FR"/>
                </w:rPr>
                <w:delText>13</w:delText>
              </w:r>
            </w:del>
          </w:p>
        </w:tc>
        <w:tc>
          <w:tcPr>
            <w:tcW w:w="1080" w:type="dxa"/>
          </w:tcPr>
          <w:p w14:paraId="123FD817" w14:textId="2A2B5E4D" w:rsidR="00237452" w:rsidRPr="00C0646F" w:rsidDel="00442A10" w:rsidRDefault="00237452" w:rsidP="002E091B">
            <w:pPr>
              <w:jc w:val="center"/>
              <w:rPr>
                <w:del w:id="1026" w:author="Marie Christa Ermite Joseph Fevry" w:date="2018-10-18T15:43:00Z"/>
                <w:rFonts w:ascii="Calibri" w:hAnsi="Calibri" w:cs="Calibri"/>
                <w:bCs/>
                <w:sz w:val="20"/>
                <w:szCs w:val="20"/>
                <w:lang w:val="fr-FR"/>
              </w:rPr>
            </w:pPr>
          </w:p>
        </w:tc>
        <w:tc>
          <w:tcPr>
            <w:tcW w:w="2790" w:type="dxa"/>
          </w:tcPr>
          <w:p w14:paraId="3651A660" w14:textId="50EE079C" w:rsidR="00237452" w:rsidRPr="00C0646F" w:rsidDel="00442A10" w:rsidRDefault="00237452" w:rsidP="002E091B">
            <w:pPr>
              <w:rPr>
                <w:del w:id="1027" w:author="Marie Christa Ermite Joseph Fevry" w:date="2018-10-18T15:43:00Z"/>
                <w:rFonts w:ascii="Calibri" w:hAnsi="Calibri" w:cs="Calibri"/>
                <w:bCs/>
                <w:sz w:val="20"/>
                <w:szCs w:val="20"/>
                <w:lang w:val="fr-FR"/>
              </w:rPr>
            </w:pPr>
            <w:del w:id="1028" w:author="Marie Christa Ermite Joseph Fevry" w:date="2018-10-18T15:43:00Z">
              <w:r w:rsidRPr="00C0646F" w:rsidDel="00442A10">
                <w:rPr>
                  <w:rFonts w:ascii="Calibri" w:hAnsi="Calibri" w:cs="Calibri"/>
                  <w:bCs/>
                  <w:sz w:val="20"/>
                  <w:szCs w:val="20"/>
                  <w:lang w:val="fr-FR"/>
                </w:rPr>
                <w:delText>Indemnité forfaitaire</w:delText>
              </w:r>
            </w:del>
          </w:p>
        </w:tc>
        <w:tc>
          <w:tcPr>
            <w:tcW w:w="5220" w:type="dxa"/>
            <w:tcMar>
              <w:top w:w="85" w:type="dxa"/>
              <w:bottom w:w="142" w:type="dxa"/>
            </w:tcMar>
          </w:tcPr>
          <w:p w14:paraId="7568774E" w14:textId="5724E210" w:rsidR="00237452" w:rsidRPr="00AB4423" w:rsidDel="00442A10" w:rsidRDefault="00237452" w:rsidP="00B3375A">
            <w:pPr>
              <w:pStyle w:val="BankNormal"/>
              <w:numPr>
                <w:ilvl w:val="2"/>
                <w:numId w:val="22"/>
              </w:numPr>
              <w:tabs>
                <w:tab w:val="right" w:pos="7218"/>
              </w:tabs>
              <w:spacing w:after="0"/>
              <w:ind w:left="378" w:hanging="378"/>
              <w:rPr>
                <w:del w:id="1029" w:author="Marie Christa Ermite Joseph Fevry" w:date="2018-10-18T15:43:00Z"/>
                <w:rFonts w:ascii="Calibri" w:hAnsi="Calibri" w:cs="Calibri"/>
                <w:b/>
                <w:snapToGrid w:val="0"/>
                <w:sz w:val="20"/>
                <w:lang w:val="fr-FR"/>
              </w:rPr>
            </w:pPr>
            <w:del w:id="1030" w:author="Marie Christa Ermite Joseph Fevry" w:date="2018-10-18T15:43:00Z">
              <w:r w:rsidRPr="00AB4423" w:rsidDel="00442A10">
                <w:rPr>
                  <w:rFonts w:ascii="Calibri" w:hAnsi="Calibri" w:cs="Calibri"/>
                  <w:b/>
                  <w:snapToGrid w:val="0"/>
                  <w:sz w:val="20"/>
                  <w:lang w:val="fr-FR"/>
                </w:rPr>
                <w:delText>Sera imposée aux conditions suivantes :</w:delText>
              </w:r>
            </w:del>
          </w:p>
          <w:p w14:paraId="43B5E1A6" w14:textId="228190EC" w:rsidR="00237452" w:rsidRPr="00C0646F" w:rsidDel="00442A10" w:rsidRDefault="00237452" w:rsidP="002E091B">
            <w:pPr>
              <w:pStyle w:val="BankNormal"/>
              <w:spacing w:after="0"/>
              <w:ind w:firstLine="378"/>
              <w:rPr>
                <w:del w:id="1031" w:author="Marie Christa Ermite Joseph Fevry" w:date="2018-10-18T15:43:00Z"/>
                <w:rFonts w:ascii="Calibri" w:hAnsi="Calibri" w:cs="Calibri"/>
                <w:snapToGrid w:val="0"/>
                <w:sz w:val="20"/>
                <w:lang w:val="fr-FR"/>
              </w:rPr>
            </w:pPr>
            <w:del w:id="1032" w:author="Marie Christa Ermite Joseph Fevry" w:date="2018-10-18T15:43:00Z">
              <w:r w:rsidRPr="00C0646F" w:rsidDel="00442A10">
                <w:rPr>
                  <w:rFonts w:ascii="Calibri" w:hAnsi="Calibri" w:cs="Calibri"/>
                  <w:snapToGrid w:val="0"/>
                  <w:sz w:val="20"/>
                  <w:lang w:val="fr-FR"/>
                </w:rPr>
                <w:delText>Pourcentage du prix du co</w:delText>
              </w:r>
              <w:r w:rsidR="00260AA9" w:rsidDel="00442A10">
                <w:rPr>
                  <w:rFonts w:ascii="Calibri" w:hAnsi="Calibri" w:cs="Calibri"/>
                  <w:snapToGrid w:val="0"/>
                  <w:sz w:val="20"/>
                  <w:lang w:val="fr-FR"/>
                </w:rPr>
                <w:delText>ntrat par jour de retard : 0,3%</w:delText>
              </w:r>
            </w:del>
          </w:p>
          <w:p w14:paraId="339E6FF4" w14:textId="251C49D9" w:rsidR="00237452" w:rsidRPr="00C0646F" w:rsidDel="00442A10" w:rsidRDefault="00237452" w:rsidP="002E091B">
            <w:pPr>
              <w:pStyle w:val="BankNormal"/>
              <w:spacing w:after="0"/>
              <w:ind w:firstLine="378"/>
              <w:rPr>
                <w:del w:id="1033" w:author="Marie Christa Ermite Joseph Fevry" w:date="2018-10-18T15:43:00Z"/>
                <w:rFonts w:ascii="Calibri" w:hAnsi="Calibri" w:cs="Calibri"/>
                <w:snapToGrid w:val="0"/>
                <w:sz w:val="20"/>
                <w:lang w:val="fr-FR"/>
              </w:rPr>
            </w:pPr>
            <w:del w:id="1034" w:author="Marie Christa Ermite Joseph Fevry" w:date="2018-10-18T15:43:00Z">
              <w:r w:rsidRPr="00C0646F" w:rsidDel="00442A10">
                <w:rPr>
                  <w:rFonts w:ascii="Calibri" w:hAnsi="Calibri" w:cs="Calibri"/>
                  <w:snapToGrid w:val="0"/>
                  <w:sz w:val="20"/>
                  <w:lang w:val="fr-FR"/>
                </w:rPr>
                <w:delText>Nombre maximum d</w:delText>
              </w:r>
              <w:r w:rsidR="008319EA" w:rsidDel="00442A10">
                <w:rPr>
                  <w:rFonts w:ascii="Calibri" w:hAnsi="Calibri" w:cs="Calibri"/>
                  <w:snapToGrid w:val="0"/>
                  <w:sz w:val="20"/>
                  <w:lang w:val="fr-FR"/>
                </w:rPr>
                <w:delText>e jours de retard : 30 jours</w:delText>
              </w:r>
            </w:del>
          </w:p>
          <w:p w14:paraId="6039A487" w14:textId="39B68FAC" w:rsidR="00237452" w:rsidRPr="00C0646F" w:rsidDel="00442A10" w:rsidRDefault="007F1B8E" w:rsidP="002E091B">
            <w:pPr>
              <w:pStyle w:val="BankNormal"/>
              <w:spacing w:after="0"/>
              <w:ind w:left="378"/>
              <w:rPr>
                <w:del w:id="1035" w:author="Marie Christa Ermite Joseph Fevry" w:date="2018-10-18T15:43:00Z"/>
                <w:rFonts w:ascii="Calibri" w:hAnsi="Calibri" w:cs="Calibri"/>
                <w:snapToGrid w:val="0"/>
                <w:sz w:val="20"/>
                <w:lang w:val="fr-FR"/>
              </w:rPr>
            </w:pPr>
            <w:del w:id="1036" w:author="Marie Christa Ermite Joseph Fevry" w:date="2018-10-18T15:43:00Z">
              <w:r w:rsidRPr="00C0646F" w:rsidDel="00442A10">
                <w:rPr>
                  <w:rFonts w:ascii="Calibri" w:hAnsi="Calibri" w:cs="Calibri"/>
                  <w:snapToGrid w:val="0"/>
                  <w:sz w:val="20"/>
                  <w:lang w:val="fr-FR"/>
                </w:rPr>
                <w:delText>Après quoi, le PNUD pourra résilier le contrat.</w:delText>
              </w:r>
            </w:del>
          </w:p>
        </w:tc>
      </w:tr>
      <w:tr w:rsidR="00237452" w:rsidRPr="00C0646F" w:rsidDel="00442A10" w14:paraId="7EB29628" w14:textId="31078E5A" w:rsidTr="004F6F3D">
        <w:tblPrEx>
          <w:tblBorders>
            <w:top w:val="single" w:sz="6" w:space="0" w:color="auto"/>
          </w:tblBorders>
        </w:tblPrEx>
        <w:trPr>
          <w:del w:id="1037" w:author="Marie Christa Ermite Joseph Fevry" w:date="2018-10-18T15:43:00Z"/>
        </w:trPr>
        <w:tc>
          <w:tcPr>
            <w:tcW w:w="612" w:type="dxa"/>
          </w:tcPr>
          <w:p w14:paraId="583B63DB" w14:textId="50ADDAD2" w:rsidR="00237452" w:rsidRPr="00C0646F" w:rsidDel="00442A10" w:rsidRDefault="00237452" w:rsidP="002E091B">
            <w:pPr>
              <w:jc w:val="center"/>
              <w:rPr>
                <w:del w:id="1038" w:author="Marie Christa Ermite Joseph Fevry" w:date="2018-10-18T15:43:00Z"/>
                <w:rFonts w:ascii="Calibri" w:hAnsi="Calibri" w:cs="Calibri"/>
                <w:bCs/>
                <w:sz w:val="20"/>
                <w:szCs w:val="20"/>
                <w:lang w:val="fr-FR"/>
              </w:rPr>
            </w:pPr>
            <w:del w:id="1039" w:author="Marie Christa Ermite Joseph Fevry" w:date="2018-10-18T15:43:00Z">
              <w:r w:rsidRPr="00C0646F" w:rsidDel="00442A10">
                <w:rPr>
                  <w:rFonts w:ascii="Calibri" w:hAnsi="Calibri" w:cs="Calibri"/>
                  <w:bCs/>
                  <w:sz w:val="20"/>
                  <w:szCs w:val="20"/>
                  <w:lang w:val="fr-FR"/>
                </w:rPr>
                <w:delText>14</w:delText>
              </w:r>
            </w:del>
          </w:p>
        </w:tc>
        <w:tc>
          <w:tcPr>
            <w:tcW w:w="1080" w:type="dxa"/>
          </w:tcPr>
          <w:p w14:paraId="7972B37A" w14:textId="6753B173" w:rsidR="00237452" w:rsidRPr="00C0646F" w:rsidDel="00442A10" w:rsidRDefault="00237452" w:rsidP="002E091B">
            <w:pPr>
              <w:jc w:val="center"/>
              <w:rPr>
                <w:del w:id="1040" w:author="Marie Christa Ermite Joseph Fevry" w:date="2018-10-18T15:43:00Z"/>
                <w:rFonts w:ascii="Calibri" w:hAnsi="Calibri" w:cs="Calibri"/>
                <w:bCs/>
                <w:sz w:val="20"/>
                <w:szCs w:val="20"/>
                <w:lang w:val="fr-FR"/>
              </w:rPr>
            </w:pPr>
            <w:del w:id="1041" w:author="Marie Christa Ermite Joseph Fevry" w:date="2018-10-18T15:43:00Z">
              <w:r w:rsidRPr="00C0646F" w:rsidDel="00442A10">
                <w:rPr>
                  <w:rFonts w:ascii="Calibri" w:hAnsi="Calibri" w:cs="Calibri"/>
                  <w:bCs/>
                  <w:sz w:val="20"/>
                  <w:szCs w:val="20"/>
                  <w:lang w:val="fr-FR"/>
                </w:rPr>
                <w:delText>F.37</w:delText>
              </w:r>
            </w:del>
          </w:p>
        </w:tc>
        <w:tc>
          <w:tcPr>
            <w:tcW w:w="2790" w:type="dxa"/>
          </w:tcPr>
          <w:p w14:paraId="405C573E" w14:textId="6A5BA1FA" w:rsidR="00237452" w:rsidRPr="00C0646F" w:rsidDel="00442A10" w:rsidRDefault="00237452" w:rsidP="002E091B">
            <w:pPr>
              <w:rPr>
                <w:del w:id="1042" w:author="Marie Christa Ermite Joseph Fevry" w:date="2018-10-18T15:43:00Z"/>
                <w:rFonts w:ascii="Calibri" w:hAnsi="Calibri" w:cs="Calibri"/>
                <w:bCs/>
                <w:sz w:val="20"/>
                <w:szCs w:val="20"/>
                <w:lang w:val="fr-FR"/>
              </w:rPr>
            </w:pPr>
            <w:del w:id="1043" w:author="Marie Christa Ermite Joseph Fevry" w:date="2018-10-18T15:43:00Z">
              <w:r w:rsidRPr="00C0646F" w:rsidDel="00442A10">
                <w:rPr>
                  <w:rFonts w:ascii="Calibri" w:hAnsi="Calibri" w:cs="Calibri"/>
                  <w:bCs/>
                  <w:sz w:val="20"/>
                  <w:szCs w:val="20"/>
                  <w:lang w:val="fr-FR"/>
                </w:rPr>
                <w:delText>Garantie de bonne exécution</w:delText>
              </w:r>
            </w:del>
          </w:p>
        </w:tc>
        <w:tc>
          <w:tcPr>
            <w:tcW w:w="5220" w:type="dxa"/>
            <w:tcMar>
              <w:top w:w="85" w:type="dxa"/>
              <w:bottom w:w="142" w:type="dxa"/>
            </w:tcMar>
          </w:tcPr>
          <w:p w14:paraId="318BAC2F" w14:textId="0B97A958" w:rsidR="00237452" w:rsidRPr="00C0646F" w:rsidDel="009F526B" w:rsidRDefault="00237452" w:rsidP="002E091B">
            <w:pPr>
              <w:pStyle w:val="BankNormal"/>
              <w:tabs>
                <w:tab w:val="right" w:pos="7218"/>
              </w:tabs>
              <w:spacing w:after="0"/>
              <w:rPr>
                <w:del w:id="1044" w:author="Marie Christa Ermite Joseph Fevry" w:date="2018-10-16T11:23:00Z"/>
                <w:rFonts w:ascii="Calibri" w:hAnsi="Calibri" w:cs="Calibri"/>
                <w:snapToGrid w:val="0"/>
                <w:sz w:val="20"/>
                <w:lang w:val="fr-FR"/>
              </w:rPr>
            </w:pPr>
            <w:del w:id="1045" w:author="Marie Christa Ermite Joseph Fevry" w:date="2018-10-16T11:23:00Z">
              <w:r w:rsidRPr="00C0646F" w:rsidDel="009F526B">
                <w:rPr>
                  <w:rFonts w:ascii="Calibri" w:hAnsi="Calibri" w:cs="Calibri"/>
                  <w:snapToGrid w:val="0"/>
                  <w:sz w:val="20"/>
                  <w:lang w:val="fr-FR"/>
                </w:rPr>
                <w:sym w:font="Marlett" w:char="F031"/>
              </w:r>
              <w:r w:rsidRPr="008A20C8" w:rsidDel="009F526B">
                <w:rPr>
                  <w:rFonts w:ascii="Calibri" w:hAnsi="Calibri" w:cs="Calibri"/>
                  <w:b/>
                  <w:snapToGrid w:val="0"/>
                  <w:sz w:val="20"/>
                  <w:lang w:val="fr-FR"/>
                </w:rPr>
                <w:delText xml:space="preserve"> Requise</w:delText>
              </w:r>
              <w:r w:rsidR="00AB4423" w:rsidDel="009F526B">
                <w:rPr>
                  <w:rFonts w:ascii="Calibri" w:hAnsi="Calibri" w:cs="Calibri"/>
                  <w:snapToGrid w:val="0"/>
                  <w:sz w:val="20"/>
                  <w:lang w:val="fr-FR"/>
                </w:rPr>
                <w:delText xml:space="preserve">, si le montant du contrat est égal ou supérieure à </w:delText>
              </w:r>
              <w:r w:rsidR="00D00119" w:rsidDel="009F526B">
                <w:rPr>
                  <w:rFonts w:ascii="Calibri" w:hAnsi="Calibri" w:cs="Calibri"/>
                  <w:snapToGrid w:val="0"/>
                  <w:sz w:val="20"/>
                  <w:lang w:val="fr-FR"/>
                </w:rPr>
                <w:delText xml:space="preserve">USD </w:delText>
              </w:r>
              <w:r w:rsidR="00AB4423" w:rsidDel="009F526B">
                <w:rPr>
                  <w:rFonts w:ascii="Calibri" w:hAnsi="Calibri" w:cs="Calibri"/>
                  <w:snapToGrid w:val="0"/>
                  <w:sz w:val="20"/>
                  <w:lang w:val="fr-FR"/>
                </w:rPr>
                <w:delText>500 000</w:delText>
              </w:r>
              <w:r w:rsidR="00D00119" w:rsidDel="009F526B">
                <w:rPr>
                  <w:rFonts w:ascii="Calibri" w:hAnsi="Calibri" w:cs="Calibri"/>
                  <w:snapToGrid w:val="0"/>
                  <w:sz w:val="20"/>
                  <w:lang w:val="fr-FR"/>
                </w:rPr>
                <w:delText>.00</w:delText>
              </w:r>
              <w:r w:rsidR="00AB4423" w:rsidDel="009F526B">
                <w:rPr>
                  <w:rFonts w:ascii="Calibri" w:hAnsi="Calibri" w:cs="Calibri"/>
                  <w:snapToGrid w:val="0"/>
                  <w:sz w:val="20"/>
                  <w:lang w:val="fr-FR"/>
                </w:rPr>
                <w:delText xml:space="preserve">  </w:delText>
              </w:r>
            </w:del>
          </w:p>
          <w:p w14:paraId="56594590" w14:textId="5A91F378" w:rsidR="00237452" w:rsidRPr="00C0646F" w:rsidDel="009F526B" w:rsidRDefault="00AB4423" w:rsidP="002E091B">
            <w:pPr>
              <w:pStyle w:val="BankNormal"/>
              <w:tabs>
                <w:tab w:val="right" w:pos="7218"/>
              </w:tabs>
              <w:spacing w:after="0"/>
              <w:rPr>
                <w:del w:id="1046" w:author="Marie Christa Ermite Joseph Fevry" w:date="2018-10-16T11:23:00Z"/>
                <w:rFonts w:ascii="Calibri" w:hAnsi="Calibri" w:cs="Calibri"/>
                <w:sz w:val="20"/>
                <w:lang w:val="fr-FR"/>
              </w:rPr>
            </w:pPr>
            <w:del w:id="1047" w:author="Marie Christa Ermite Joseph Fevry" w:date="2018-10-16T11:23:00Z">
              <w:r w:rsidDel="009F526B">
                <w:rPr>
                  <w:rFonts w:ascii="Calibri" w:hAnsi="Calibri" w:cs="Calibri"/>
                  <w:sz w:val="20"/>
                  <w:lang w:val="fr-FR"/>
                </w:rPr>
                <w:delText xml:space="preserve"> </w:delText>
              </w:r>
              <w:r w:rsidR="00237452" w:rsidRPr="00C0646F" w:rsidDel="009F526B">
                <w:rPr>
                  <w:rFonts w:ascii="Calibri" w:hAnsi="Calibri" w:cs="Calibri"/>
                  <w:sz w:val="20"/>
                  <w:lang w:val="fr-FR"/>
                </w:rPr>
                <w:delText xml:space="preserve">Montant : </w:delText>
              </w:r>
              <w:r w:rsidDel="009F526B">
                <w:rPr>
                  <w:rFonts w:ascii="Calibri" w:hAnsi="Calibri" w:cs="Calibri"/>
                  <w:sz w:val="20"/>
                  <w:lang w:val="fr-FR"/>
                </w:rPr>
                <w:delText>10%</w:delText>
              </w:r>
            </w:del>
          </w:p>
          <w:p w14:paraId="39CE91E2" w14:textId="04DA8AE4" w:rsidR="00AB4423" w:rsidRPr="00260AA9" w:rsidDel="009F526B" w:rsidRDefault="00AB4423" w:rsidP="00AB4423">
            <w:pPr>
              <w:pStyle w:val="BankNormal"/>
              <w:tabs>
                <w:tab w:val="right" w:pos="7218"/>
              </w:tabs>
              <w:spacing w:after="0"/>
              <w:rPr>
                <w:del w:id="1048" w:author="Marie Christa Ermite Joseph Fevry" w:date="2018-10-16T11:23:00Z"/>
                <w:rFonts w:ascii="Calibri" w:hAnsi="Calibri" w:cs="Calibri"/>
                <w:sz w:val="20"/>
                <w:lang w:val="fr-FR"/>
              </w:rPr>
            </w:pPr>
            <w:del w:id="1049" w:author="Marie Christa Ermite Joseph Fevry" w:date="2018-10-16T11:23:00Z">
              <w:r w:rsidDel="009F526B">
                <w:rPr>
                  <w:rFonts w:ascii="Calibri" w:hAnsi="Calibri" w:cs="Calibri"/>
                  <w:sz w:val="20"/>
                  <w:lang w:val="fr-FR"/>
                </w:rPr>
                <w:delText xml:space="preserve"> </w:delText>
              </w:r>
              <w:r w:rsidRPr="00C0646F" w:rsidDel="009F526B">
                <w:rPr>
                  <w:rFonts w:ascii="Calibri" w:hAnsi="Calibri" w:cs="Calibri"/>
                  <w:sz w:val="20"/>
                  <w:lang w:val="fr-FR"/>
                </w:rPr>
                <w:delText xml:space="preserve">Forme : </w:delText>
              </w:r>
              <w:r w:rsidR="00BC4A13" w:rsidDel="009F526B">
                <w:rPr>
                  <w:rFonts w:ascii="Calibri" w:hAnsi="Calibri" w:cs="Calibri"/>
                  <w:sz w:val="20"/>
                  <w:lang w:val="fr-FR"/>
                </w:rPr>
                <w:delText>C</w:delText>
              </w:r>
              <w:r w:rsidRPr="00260AA9" w:rsidDel="009F526B">
                <w:rPr>
                  <w:rFonts w:ascii="Calibri" w:hAnsi="Calibri" w:cs="Calibri"/>
                  <w:sz w:val="20"/>
                  <w:lang w:val="fr-FR"/>
                </w:rPr>
                <w:delText>hèque</w:delText>
              </w:r>
              <w:r w:rsidDel="009F526B">
                <w:rPr>
                  <w:rFonts w:ascii="Calibri" w:hAnsi="Calibri" w:cs="Calibri"/>
                  <w:sz w:val="20"/>
                  <w:lang w:val="fr-FR"/>
                </w:rPr>
                <w:delText xml:space="preserve"> </w:delText>
              </w:r>
              <w:r w:rsidR="00BC4A13" w:rsidDel="009F526B">
                <w:rPr>
                  <w:rFonts w:ascii="Calibri" w:hAnsi="Calibri" w:cs="Calibri"/>
                  <w:sz w:val="20"/>
                  <w:lang w:val="fr-FR"/>
                </w:rPr>
                <w:delText xml:space="preserve">certifié </w:delText>
              </w:r>
              <w:r w:rsidDel="009F526B">
                <w:rPr>
                  <w:rFonts w:ascii="Calibri" w:hAnsi="Calibri" w:cs="Calibri"/>
                  <w:sz w:val="20"/>
                  <w:lang w:val="fr-FR"/>
                </w:rPr>
                <w:delText xml:space="preserve">ou </w:delText>
              </w:r>
              <w:r w:rsidRPr="00260AA9" w:rsidDel="009F526B">
                <w:rPr>
                  <w:rFonts w:ascii="Calibri" w:hAnsi="Calibri" w:cs="Calibri"/>
                  <w:sz w:val="20"/>
                  <w:lang w:val="fr-FR"/>
                </w:rPr>
                <w:delText xml:space="preserve">Garantie bancaire (voir le modèle de la </w:delText>
              </w:r>
              <w:r w:rsidDel="009F526B">
                <w:rPr>
                  <w:rFonts w:ascii="Calibri" w:hAnsi="Calibri" w:cs="Calibri"/>
                  <w:sz w:val="20"/>
                  <w:lang w:val="fr-FR"/>
                </w:rPr>
                <w:delText xml:space="preserve">  </w:delText>
              </w:r>
              <w:r w:rsidRPr="00260AA9" w:rsidDel="009F526B">
                <w:rPr>
                  <w:rFonts w:ascii="Calibri" w:hAnsi="Calibri" w:cs="Calibri"/>
                  <w:sz w:val="20"/>
                  <w:lang w:val="fr-FR"/>
                </w:rPr>
                <w:delText>section 8)</w:delText>
              </w:r>
            </w:del>
          </w:p>
          <w:p w14:paraId="44BF6C82" w14:textId="0EAD7FAB" w:rsidR="00237452" w:rsidRPr="00C0646F" w:rsidDel="00442A10" w:rsidRDefault="00237452" w:rsidP="002E091B">
            <w:pPr>
              <w:pStyle w:val="BankNormal"/>
              <w:tabs>
                <w:tab w:val="right" w:pos="7218"/>
              </w:tabs>
              <w:spacing w:after="0"/>
              <w:rPr>
                <w:del w:id="1050" w:author="Marie Christa Ermite Joseph Fevry" w:date="2018-10-18T15:43:00Z"/>
                <w:rFonts w:ascii="Calibri" w:hAnsi="Calibri" w:cs="Calibri"/>
                <w:sz w:val="20"/>
                <w:lang w:val="fr-FR"/>
              </w:rPr>
            </w:pPr>
            <w:del w:id="1051" w:author="Marie Christa Ermite Joseph Fevry" w:date="2018-10-16T11:23:00Z">
              <w:r w:rsidRPr="00C0646F" w:rsidDel="009F526B">
                <w:rPr>
                  <w:rFonts w:ascii="Calibri" w:hAnsi="Calibri" w:cs="Calibri"/>
                  <w:snapToGrid w:val="0"/>
                  <w:sz w:val="20"/>
                  <w:lang w:val="fr-FR"/>
                </w:rPr>
                <w:sym w:font="Marlett" w:char="F031"/>
              </w:r>
              <w:r w:rsidRPr="00C0646F" w:rsidDel="009F526B">
                <w:rPr>
                  <w:rFonts w:ascii="Calibri" w:hAnsi="Calibri" w:cs="Calibri"/>
                  <w:snapToGrid w:val="0"/>
                  <w:sz w:val="20"/>
                  <w:lang w:val="fr-FR"/>
                </w:rPr>
                <w:delText xml:space="preserve"> </w:delText>
              </w:r>
              <w:r w:rsidRPr="00AB4423" w:rsidDel="009F526B">
                <w:rPr>
                  <w:rFonts w:ascii="Calibri" w:hAnsi="Calibri" w:cs="Calibri"/>
                  <w:b/>
                  <w:snapToGrid w:val="0"/>
                  <w:sz w:val="20"/>
                  <w:lang w:val="fr-FR"/>
                </w:rPr>
                <w:delText>Non requise</w:delText>
              </w:r>
              <w:r w:rsidR="00D00119" w:rsidDel="009F526B">
                <w:rPr>
                  <w:rFonts w:ascii="Calibri" w:hAnsi="Calibri" w:cs="Calibri"/>
                  <w:b/>
                  <w:snapToGrid w:val="0"/>
                  <w:sz w:val="20"/>
                  <w:lang w:val="fr-FR"/>
                </w:rPr>
                <w:delText>, si le montant est inférieur à USD 500 000.00</w:delText>
              </w:r>
            </w:del>
          </w:p>
        </w:tc>
      </w:tr>
      <w:tr w:rsidR="00237452" w:rsidRPr="00C0646F" w:rsidDel="00442A10" w14:paraId="23A2B0AF" w14:textId="58296815" w:rsidTr="004F6F3D">
        <w:tblPrEx>
          <w:tblBorders>
            <w:top w:val="single" w:sz="6" w:space="0" w:color="auto"/>
          </w:tblBorders>
        </w:tblPrEx>
        <w:trPr>
          <w:del w:id="1052" w:author="Marie Christa Ermite Joseph Fevry" w:date="2018-10-18T15:43:00Z"/>
        </w:trPr>
        <w:tc>
          <w:tcPr>
            <w:tcW w:w="612" w:type="dxa"/>
          </w:tcPr>
          <w:p w14:paraId="2437820E" w14:textId="610A37A3" w:rsidR="00237452" w:rsidRPr="00C0646F" w:rsidDel="00442A10" w:rsidRDefault="00237452" w:rsidP="002E091B">
            <w:pPr>
              <w:jc w:val="center"/>
              <w:rPr>
                <w:del w:id="1053" w:author="Marie Christa Ermite Joseph Fevry" w:date="2018-10-18T15:43:00Z"/>
                <w:rFonts w:ascii="Calibri" w:hAnsi="Calibri" w:cs="Calibri"/>
                <w:bCs/>
                <w:sz w:val="20"/>
                <w:szCs w:val="20"/>
                <w:lang w:val="fr-FR"/>
              </w:rPr>
            </w:pPr>
            <w:del w:id="1054" w:author="Marie Christa Ermite Joseph Fevry" w:date="2018-10-18T15:43:00Z">
              <w:r w:rsidRPr="00C0646F" w:rsidDel="00442A10">
                <w:rPr>
                  <w:rFonts w:ascii="Calibri" w:hAnsi="Calibri" w:cs="Calibri"/>
                  <w:bCs/>
                  <w:sz w:val="20"/>
                  <w:szCs w:val="20"/>
                  <w:lang w:val="fr-FR"/>
                </w:rPr>
                <w:delText>15</w:delText>
              </w:r>
            </w:del>
          </w:p>
        </w:tc>
        <w:tc>
          <w:tcPr>
            <w:tcW w:w="1080" w:type="dxa"/>
          </w:tcPr>
          <w:p w14:paraId="008520F1" w14:textId="49728ED4" w:rsidR="00237452" w:rsidRPr="00C0646F" w:rsidDel="00442A10" w:rsidRDefault="00237452" w:rsidP="002E091B">
            <w:pPr>
              <w:jc w:val="center"/>
              <w:rPr>
                <w:del w:id="1055" w:author="Marie Christa Ermite Joseph Fevry" w:date="2018-10-18T15:43:00Z"/>
                <w:rFonts w:ascii="Calibri" w:hAnsi="Calibri" w:cs="Calibri"/>
                <w:bCs/>
                <w:sz w:val="20"/>
                <w:szCs w:val="20"/>
                <w:lang w:val="fr-FR"/>
              </w:rPr>
            </w:pPr>
            <w:del w:id="1056" w:author="Marie Christa Ermite Joseph Fevry" w:date="2018-10-18T15:43:00Z">
              <w:r w:rsidRPr="00C0646F" w:rsidDel="00442A10">
                <w:rPr>
                  <w:rFonts w:ascii="Calibri" w:hAnsi="Calibri" w:cs="Calibri"/>
                  <w:bCs/>
                  <w:sz w:val="20"/>
                  <w:szCs w:val="20"/>
                  <w:lang w:val="fr-FR"/>
                </w:rPr>
                <w:delText>C.17</w:delText>
              </w:r>
            </w:del>
          </w:p>
          <w:p w14:paraId="0E4D6677" w14:textId="06F1AF01" w:rsidR="00237452" w:rsidRPr="00C0646F" w:rsidDel="00442A10" w:rsidRDefault="00237452" w:rsidP="003A22C8">
            <w:pPr>
              <w:jc w:val="center"/>
              <w:rPr>
                <w:del w:id="1057" w:author="Marie Christa Ermite Joseph Fevry" w:date="2018-10-18T15:43:00Z"/>
                <w:rFonts w:ascii="Calibri" w:hAnsi="Calibri" w:cs="Calibri"/>
                <w:bCs/>
                <w:sz w:val="20"/>
                <w:szCs w:val="20"/>
                <w:lang w:val="fr-FR"/>
              </w:rPr>
            </w:pPr>
            <w:del w:id="1058" w:author="Marie Christa Ermite Joseph Fevry" w:date="2018-10-18T15:43:00Z">
              <w:r w:rsidRPr="00C0646F" w:rsidDel="00442A10">
                <w:rPr>
                  <w:rFonts w:ascii="Calibri" w:hAnsi="Calibri" w:cs="Calibri"/>
                  <w:bCs/>
                  <w:sz w:val="20"/>
                  <w:szCs w:val="20"/>
                  <w:lang w:val="fr-FR"/>
                </w:rPr>
                <w:delText>C.17</w:delText>
              </w:r>
              <w:r w:rsidR="003A22C8" w:rsidRPr="00C0646F" w:rsidDel="00442A10">
                <w:rPr>
                  <w:rFonts w:ascii="Calibri" w:hAnsi="Calibri" w:cs="Calibri"/>
                  <w:bCs/>
                  <w:sz w:val="20"/>
                  <w:szCs w:val="20"/>
                  <w:lang w:val="fr-FR"/>
                </w:rPr>
                <w:delText>b)</w:delText>
              </w:r>
            </w:del>
          </w:p>
        </w:tc>
        <w:tc>
          <w:tcPr>
            <w:tcW w:w="2790" w:type="dxa"/>
          </w:tcPr>
          <w:p w14:paraId="4A609D73" w14:textId="4814DC05" w:rsidR="00237452" w:rsidRPr="00C0646F" w:rsidDel="00442A10" w:rsidRDefault="00237452" w:rsidP="002E091B">
            <w:pPr>
              <w:rPr>
                <w:del w:id="1059" w:author="Marie Christa Ermite Joseph Fevry" w:date="2018-10-18T15:43:00Z"/>
                <w:rFonts w:ascii="Calibri" w:hAnsi="Calibri" w:cs="Calibri"/>
                <w:sz w:val="20"/>
                <w:szCs w:val="20"/>
                <w:lang w:val="fr-FR"/>
              </w:rPr>
            </w:pPr>
            <w:del w:id="1060" w:author="Marie Christa Ermite Joseph Fevry" w:date="2018-10-18T15:43:00Z">
              <w:r w:rsidRPr="00C0646F" w:rsidDel="00442A10">
                <w:rPr>
                  <w:rFonts w:ascii="Calibri" w:hAnsi="Calibri" w:cs="Calibri"/>
                  <w:bCs/>
                  <w:sz w:val="20"/>
                  <w:szCs w:val="20"/>
                  <w:lang w:val="fr-FR"/>
                </w:rPr>
                <w:delText>Devise privilégiée pour l’établissement des soumissions et méthode de conversion des devises</w:delText>
              </w:r>
            </w:del>
          </w:p>
        </w:tc>
        <w:tc>
          <w:tcPr>
            <w:tcW w:w="5220" w:type="dxa"/>
            <w:tcMar>
              <w:top w:w="85" w:type="dxa"/>
              <w:bottom w:w="142" w:type="dxa"/>
            </w:tcMar>
          </w:tcPr>
          <w:p w14:paraId="77852F49" w14:textId="19457C64" w:rsidR="00237452" w:rsidRPr="00AB4423" w:rsidDel="00442A10" w:rsidRDefault="00237452" w:rsidP="00B3375A">
            <w:pPr>
              <w:pStyle w:val="BankNormal"/>
              <w:numPr>
                <w:ilvl w:val="0"/>
                <w:numId w:val="27"/>
              </w:numPr>
              <w:tabs>
                <w:tab w:val="right" w:pos="7218"/>
              </w:tabs>
              <w:spacing w:after="0"/>
              <w:ind w:left="378"/>
              <w:rPr>
                <w:del w:id="1061" w:author="Marie Christa Ermite Joseph Fevry" w:date="2018-10-18T15:43:00Z"/>
                <w:rFonts w:ascii="Calibri" w:hAnsi="Calibri" w:cs="Calibri"/>
                <w:b/>
                <w:sz w:val="20"/>
                <w:lang w:val="fr-FR"/>
              </w:rPr>
            </w:pPr>
            <w:del w:id="1062" w:author="Marie Christa Ermite Joseph Fevry" w:date="2018-10-18T15:43:00Z">
              <w:r w:rsidRPr="00AB4423" w:rsidDel="00442A10">
                <w:rPr>
                  <w:rFonts w:ascii="Calibri" w:hAnsi="Calibri" w:cs="Calibri"/>
                  <w:b/>
                  <w:sz w:val="20"/>
                  <w:lang w:val="fr-FR"/>
                </w:rPr>
                <w:delText>Dollar des Etats-Unis (US$)</w:delText>
              </w:r>
            </w:del>
          </w:p>
          <w:p w14:paraId="4B73F842" w14:textId="2F452DB3" w:rsidR="00237452" w:rsidRPr="00AB4423" w:rsidDel="00442A10" w:rsidRDefault="00237452" w:rsidP="00B3375A">
            <w:pPr>
              <w:pStyle w:val="BankNormal"/>
              <w:numPr>
                <w:ilvl w:val="0"/>
                <w:numId w:val="27"/>
              </w:numPr>
              <w:tabs>
                <w:tab w:val="right" w:pos="7218"/>
              </w:tabs>
              <w:spacing w:after="0"/>
              <w:ind w:left="378"/>
              <w:rPr>
                <w:del w:id="1063" w:author="Marie Christa Ermite Joseph Fevry" w:date="2018-10-18T15:43:00Z"/>
                <w:rFonts w:ascii="Calibri" w:hAnsi="Calibri" w:cs="Calibri"/>
                <w:b/>
                <w:i/>
                <w:sz w:val="20"/>
                <w:lang w:val="fr-FR"/>
              </w:rPr>
            </w:pPr>
            <w:del w:id="1064" w:author="Marie Christa Ermite Joseph Fevry" w:date="2018-10-18T15:43:00Z">
              <w:r w:rsidRPr="00AB4423" w:rsidDel="00442A10">
                <w:rPr>
                  <w:rFonts w:ascii="Calibri" w:hAnsi="Calibri" w:cs="Calibri"/>
                  <w:b/>
                  <w:sz w:val="20"/>
                  <w:lang w:val="fr-FR"/>
                </w:rPr>
                <w:delText>Devise locale</w:delText>
              </w:r>
              <w:r w:rsidRPr="00AB4423" w:rsidDel="00442A10">
                <w:rPr>
                  <w:rFonts w:ascii="Calibri" w:hAnsi="Calibri" w:cs="Calibri"/>
                  <w:b/>
                  <w:i/>
                  <w:sz w:val="20"/>
                  <w:lang w:val="fr-FR"/>
                </w:rPr>
                <w:delText xml:space="preserve"> </w:delText>
              </w:r>
            </w:del>
          </w:p>
          <w:p w14:paraId="3B07D5D1" w14:textId="0BF6FCBB" w:rsidR="00237452" w:rsidRPr="00C0646F" w:rsidDel="00442A10" w:rsidRDefault="00237452" w:rsidP="002E091B">
            <w:pPr>
              <w:pStyle w:val="BankNormal"/>
              <w:tabs>
                <w:tab w:val="right" w:pos="7218"/>
              </w:tabs>
              <w:spacing w:after="0"/>
              <w:rPr>
                <w:del w:id="1065" w:author="Marie Christa Ermite Joseph Fevry" w:date="2018-10-18T15:43:00Z"/>
                <w:rFonts w:ascii="Calibri" w:hAnsi="Calibri" w:cs="Calibri"/>
                <w:i/>
                <w:sz w:val="20"/>
                <w:lang w:val="fr-FR"/>
              </w:rPr>
            </w:pPr>
          </w:p>
          <w:p w14:paraId="36A28499" w14:textId="1A75C7ED" w:rsidR="00237452" w:rsidRPr="00C0646F" w:rsidDel="00442A10" w:rsidRDefault="00237452" w:rsidP="002E091B">
            <w:pPr>
              <w:pStyle w:val="BankNormal"/>
              <w:tabs>
                <w:tab w:val="right" w:pos="7218"/>
              </w:tabs>
              <w:spacing w:after="0"/>
              <w:rPr>
                <w:del w:id="1066" w:author="Marie Christa Ermite Joseph Fevry" w:date="2018-10-18T15:43:00Z"/>
                <w:rFonts w:ascii="Calibri" w:hAnsi="Calibri" w:cs="Calibri"/>
                <w:i/>
                <w:sz w:val="20"/>
                <w:lang w:val="fr-FR"/>
              </w:rPr>
            </w:pPr>
            <w:del w:id="1067" w:author="Marie Christa Ermite Joseph Fevry" w:date="2018-10-18T15:43:00Z">
              <w:r w:rsidRPr="00C0646F" w:rsidDel="00442A10">
                <w:rPr>
                  <w:rFonts w:ascii="Calibri" w:hAnsi="Calibri" w:cs="Calibri"/>
                  <w:i/>
                  <w:sz w:val="20"/>
                  <w:lang w:val="fr-FR"/>
                </w:rPr>
                <w:delText>Date de référence pour la détermination du taux de change o</w:delText>
              </w:r>
              <w:r w:rsidR="00AB4423" w:rsidDel="00442A10">
                <w:rPr>
                  <w:rFonts w:ascii="Calibri" w:hAnsi="Calibri" w:cs="Calibri"/>
                  <w:i/>
                  <w:sz w:val="20"/>
                  <w:lang w:val="fr-FR"/>
                </w:rPr>
                <w:delText xml:space="preserve">pérationnel de l’ONU : date limite de soumission </w:delText>
              </w:r>
            </w:del>
          </w:p>
          <w:p w14:paraId="13C5BAF9" w14:textId="338388F2" w:rsidR="00237452" w:rsidRPr="00C0646F" w:rsidDel="00442A10" w:rsidRDefault="00237452" w:rsidP="002E091B">
            <w:pPr>
              <w:pStyle w:val="BankNormal"/>
              <w:tabs>
                <w:tab w:val="right" w:pos="7218"/>
              </w:tabs>
              <w:spacing w:after="0"/>
              <w:rPr>
                <w:del w:id="1068" w:author="Marie Christa Ermite Joseph Fevry" w:date="2018-10-18T15:43:00Z"/>
                <w:rFonts w:ascii="Calibri" w:hAnsi="Calibri" w:cs="Calibri"/>
                <w:i/>
                <w:color w:val="FF0000"/>
                <w:sz w:val="20"/>
                <w:lang w:val="fr-FR" w:eastAsia="it-IT"/>
              </w:rPr>
            </w:pPr>
          </w:p>
        </w:tc>
      </w:tr>
      <w:tr w:rsidR="00237452" w:rsidRPr="00C0646F" w:rsidDel="00442A10" w14:paraId="5DEA406E" w14:textId="7C388189" w:rsidTr="004F6F3D">
        <w:tblPrEx>
          <w:tblBorders>
            <w:top w:val="single" w:sz="6" w:space="0" w:color="auto"/>
          </w:tblBorders>
        </w:tblPrEx>
        <w:trPr>
          <w:del w:id="1069" w:author="Marie Christa Ermite Joseph Fevry" w:date="2018-10-18T15:43:00Z"/>
        </w:trPr>
        <w:tc>
          <w:tcPr>
            <w:tcW w:w="612" w:type="dxa"/>
          </w:tcPr>
          <w:p w14:paraId="3360F554" w14:textId="314141B5" w:rsidR="00237452" w:rsidRPr="00C0646F" w:rsidDel="00442A10" w:rsidRDefault="00237452" w:rsidP="002E091B">
            <w:pPr>
              <w:jc w:val="center"/>
              <w:rPr>
                <w:del w:id="1070" w:author="Marie Christa Ermite Joseph Fevry" w:date="2018-10-18T15:43:00Z"/>
                <w:rFonts w:ascii="Calibri" w:hAnsi="Calibri" w:cs="Calibri"/>
                <w:bCs/>
                <w:sz w:val="20"/>
                <w:szCs w:val="20"/>
                <w:lang w:val="fr-FR"/>
              </w:rPr>
            </w:pPr>
            <w:del w:id="1071" w:author="Marie Christa Ermite Joseph Fevry" w:date="2018-10-18T15:43:00Z">
              <w:r w:rsidRPr="00C0646F" w:rsidDel="00442A10">
                <w:rPr>
                  <w:rFonts w:ascii="Calibri" w:hAnsi="Calibri" w:cs="Calibri"/>
                  <w:bCs/>
                  <w:sz w:val="20"/>
                  <w:szCs w:val="20"/>
                  <w:lang w:val="fr-FR"/>
                </w:rPr>
                <w:delText>16</w:delText>
              </w:r>
            </w:del>
          </w:p>
        </w:tc>
        <w:tc>
          <w:tcPr>
            <w:tcW w:w="1080" w:type="dxa"/>
          </w:tcPr>
          <w:p w14:paraId="29B0637F" w14:textId="3EDE0224" w:rsidR="00237452" w:rsidRPr="00C0646F" w:rsidDel="00442A10" w:rsidRDefault="00237452" w:rsidP="002E091B">
            <w:pPr>
              <w:jc w:val="center"/>
              <w:rPr>
                <w:del w:id="1072" w:author="Marie Christa Ermite Joseph Fevry" w:date="2018-10-18T15:43:00Z"/>
                <w:rFonts w:ascii="Calibri" w:hAnsi="Calibri" w:cs="Calibri"/>
                <w:bCs/>
                <w:sz w:val="20"/>
                <w:szCs w:val="20"/>
                <w:lang w:val="fr-FR"/>
              </w:rPr>
            </w:pPr>
            <w:del w:id="1073" w:author="Marie Christa Ermite Joseph Fevry" w:date="2018-10-18T15:43:00Z">
              <w:r w:rsidRPr="00C0646F" w:rsidDel="00442A10">
                <w:rPr>
                  <w:rFonts w:ascii="Calibri" w:hAnsi="Calibri" w:cs="Calibri"/>
                  <w:bCs/>
                  <w:sz w:val="20"/>
                  <w:szCs w:val="20"/>
                  <w:lang w:val="fr-FR"/>
                </w:rPr>
                <w:delText>B.10.1</w:delText>
              </w:r>
            </w:del>
          </w:p>
        </w:tc>
        <w:tc>
          <w:tcPr>
            <w:tcW w:w="2790" w:type="dxa"/>
          </w:tcPr>
          <w:p w14:paraId="6EE5B9A7" w14:textId="69B9AAED" w:rsidR="00237452" w:rsidRPr="00C0646F" w:rsidDel="00442A10" w:rsidRDefault="00237452" w:rsidP="002E091B">
            <w:pPr>
              <w:rPr>
                <w:del w:id="1074" w:author="Marie Christa Ermite Joseph Fevry" w:date="2018-10-18T15:43:00Z"/>
                <w:rFonts w:ascii="Calibri" w:hAnsi="Calibri" w:cs="Calibri"/>
                <w:bCs/>
                <w:sz w:val="20"/>
                <w:szCs w:val="20"/>
                <w:lang w:val="fr-FR"/>
              </w:rPr>
            </w:pPr>
            <w:del w:id="1075" w:author="Marie Christa Ermite Joseph Fevry" w:date="2018-10-18T15:43:00Z">
              <w:r w:rsidRPr="00C0646F" w:rsidDel="00442A10">
                <w:rPr>
                  <w:rFonts w:ascii="Calibri" w:hAnsi="Calibri" w:cs="Calibri"/>
                  <w:bCs/>
                  <w:sz w:val="20"/>
                  <w:szCs w:val="20"/>
                  <w:lang w:val="fr-FR"/>
                </w:rPr>
                <w:delText>Date-limite de dépôt des demandes d’explication/questions</w:delText>
              </w:r>
            </w:del>
          </w:p>
        </w:tc>
        <w:tc>
          <w:tcPr>
            <w:tcW w:w="5220" w:type="dxa"/>
            <w:tcMar>
              <w:top w:w="85" w:type="dxa"/>
              <w:bottom w:w="142" w:type="dxa"/>
            </w:tcMar>
          </w:tcPr>
          <w:p w14:paraId="7E10368C" w14:textId="2DCBAB91" w:rsidR="00237452" w:rsidRPr="00C0646F" w:rsidDel="00442A10" w:rsidRDefault="00AB4423" w:rsidP="002E091B">
            <w:pPr>
              <w:pStyle w:val="BodyText"/>
              <w:tabs>
                <w:tab w:val="left" w:pos="4966"/>
                <w:tab w:val="right" w:pos="7306"/>
              </w:tabs>
              <w:spacing w:after="0"/>
              <w:rPr>
                <w:del w:id="1076" w:author="Marie Christa Ermite Joseph Fevry" w:date="2018-10-18T15:43:00Z"/>
                <w:rFonts w:ascii="Calibri" w:hAnsi="Calibri" w:cs="Calibri"/>
                <w:sz w:val="20"/>
                <w:szCs w:val="20"/>
                <w:lang w:val="fr-FR"/>
              </w:rPr>
            </w:pPr>
            <w:del w:id="1077" w:author="Marie Christa Ermite Joseph Fevry" w:date="2018-10-18T15:43:00Z">
              <w:r w:rsidRPr="00AB4423" w:rsidDel="00442A10">
                <w:rPr>
                  <w:rFonts w:ascii="Calibri" w:hAnsi="Calibri" w:cs="Calibri"/>
                  <w:sz w:val="20"/>
                  <w:szCs w:val="20"/>
                  <w:lang w:val="fr-FR"/>
                </w:rPr>
                <w:delText>5</w:delText>
              </w:r>
              <w:r w:rsidR="00237452" w:rsidRPr="00AB4423" w:rsidDel="00442A10">
                <w:rPr>
                  <w:rFonts w:ascii="Calibri" w:hAnsi="Calibri" w:cs="Calibri"/>
                  <w:sz w:val="20"/>
                  <w:szCs w:val="20"/>
                  <w:lang w:val="fr-FR"/>
                </w:rPr>
                <w:delText xml:space="preserve"> </w:delText>
              </w:r>
              <w:r w:rsidR="00237452" w:rsidRPr="00C0646F" w:rsidDel="00442A10">
                <w:rPr>
                  <w:rFonts w:ascii="Calibri" w:hAnsi="Calibri" w:cs="Calibri"/>
                  <w:sz w:val="20"/>
                  <w:szCs w:val="20"/>
                  <w:lang w:val="fr-FR"/>
                </w:rPr>
                <w:delText>jours avant la date de dépôt.</w:delText>
              </w:r>
            </w:del>
          </w:p>
          <w:p w14:paraId="4F0994DD" w14:textId="7981A1AE" w:rsidR="00237452" w:rsidRPr="00C0646F" w:rsidDel="00442A10" w:rsidRDefault="00237452" w:rsidP="002E091B">
            <w:pPr>
              <w:pStyle w:val="BodyText"/>
              <w:tabs>
                <w:tab w:val="right" w:pos="7306"/>
              </w:tabs>
              <w:spacing w:after="0"/>
              <w:rPr>
                <w:del w:id="1078" w:author="Marie Christa Ermite Joseph Fevry" w:date="2018-10-18T15:43:00Z"/>
                <w:rFonts w:ascii="Calibri" w:hAnsi="Calibri" w:cs="Calibri"/>
                <w:sz w:val="20"/>
                <w:szCs w:val="20"/>
                <w:lang w:val="fr-FR"/>
              </w:rPr>
            </w:pPr>
          </w:p>
          <w:p w14:paraId="3DA0D3CD" w14:textId="7D247F67" w:rsidR="00237452" w:rsidRPr="00C0646F" w:rsidDel="00442A10" w:rsidRDefault="00237452" w:rsidP="002E091B">
            <w:pPr>
              <w:pStyle w:val="BodyText"/>
              <w:tabs>
                <w:tab w:val="left" w:pos="3346"/>
                <w:tab w:val="right" w:pos="7306"/>
              </w:tabs>
              <w:spacing w:after="0"/>
              <w:rPr>
                <w:del w:id="1079" w:author="Marie Christa Ermite Joseph Fevry" w:date="2018-10-18T15:43:00Z"/>
                <w:rFonts w:ascii="Calibri" w:hAnsi="Calibri" w:cs="Calibri"/>
                <w:sz w:val="20"/>
                <w:szCs w:val="20"/>
                <w:lang w:val="fr-FR"/>
              </w:rPr>
            </w:pPr>
          </w:p>
        </w:tc>
      </w:tr>
      <w:tr w:rsidR="00237452" w:rsidRPr="00C0646F" w:rsidDel="00442A10" w14:paraId="28A7BCAA" w14:textId="2FBF94CD" w:rsidTr="004F6F3D">
        <w:tblPrEx>
          <w:tblBorders>
            <w:top w:val="single" w:sz="6" w:space="0" w:color="auto"/>
          </w:tblBorders>
        </w:tblPrEx>
        <w:trPr>
          <w:del w:id="1080" w:author="Marie Christa Ermite Joseph Fevry" w:date="2018-10-18T15:43:00Z"/>
        </w:trPr>
        <w:tc>
          <w:tcPr>
            <w:tcW w:w="612" w:type="dxa"/>
          </w:tcPr>
          <w:p w14:paraId="7EB69772" w14:textId="6B6C9F96" w:rsidR="00237452" w:rsidRPr="00C0646F" w:rsidDel="00442A10" w:rsidRDefault="00237452" w:rsidP="002E091B">
            <w:pPr>
              <w:jc w:val="center"/>
              <w:rPr>
                <w:del w:id="1081" w:author="Marie Christa Ermite Joseph Fevry" w:date="2018-10-18T15:43:00Z"/>
                <w:rFonts w:ascii="Calibri" w:hAnsi="Calibri" w:cs="Calibri"/>
                <w:bCs/>
                <w:sz w:val="20"/>
                <w:szCs w:val="20"/>
                <w:lang w:val="fr-FR"/>
              </w:rPr>
            </w:pPr>
            <w:del w:id="1082" w:author="Marie Christa Ermite Joseph Fevry" w:date="2018-10-18T15:43:00Z">
              <w:r w:rsidRPr="00C0646F" w:rsidDel="00442A10">
                <w:rPr>
                  <w:rFonts w:ascii="Calibri" w:hAnsi="Calibri" w:cs="Calibri"/>
                  <w:bCs/>
                  <w:sz w:val="20"/>
                  <w:szCs w:val="20"/>
                  <w:lang w:val="fr-FR"/>
                </w:rPr>
                <w:delText>17</w:delText>
              </w:r>
            </w:del>
          </w:p>
        </w:tc>
        <w:tc>
          <w:tcPr>
            <w:tcW w:w="1080" w:type="dxa"/>
          </w:tcPr>
          <w:p w14:paraId="3DDCE84D" w14:textId="6334E59E" w:rsidR="00237452" w:rsidRPr="00C0646F" w:rsidDel="00442A10" w:rsidRDefault="00237452" w:rsidP="002E091B">
            <w:pPr>
              <w:jc w:val="center"/>
              <w:rPr>
                <w:del w:id="1083" w:author="Marie Christa Ermite Joseph Fevry" w:date="2018-10-18T15:43:00Z"/>
                <w:rFonts w:ascii="Calibri" w:hAnsi="Calibri" w:cs="Calibri"/>
                <w:bCs/>
                <w:sz w:val="20"/>
                <w:szCs w:val="20"/>
                <w:lang w:val="fr-FR"/>
              </w:rPr>
            </w:pPr>
            <w:del w:id="1084" w:author="Marie Christa Ermite Joseph Fevry" w:date="2018-10-18T15:43:00Z">
              <w:r w:rsidRPr="00C0646F" w:rsidDel="00442A10">
                <w:rPr>
                  <w:rFonts w:ascii="Calibri" w:hAnsi="Calibri" w:cs="Calibri"/>
                  <w:bCs/>
                  <w:sz w:val="20"/>
                  <w:szCs w:val="20"/>
                  <w:lang w:val="fr-FR"/>
                </w:rPr>
                <w:delText>B.10.1</w:delText>
              </w:r>
            </w:del>
          </w:p>
        </w:tc>
        <w:tc>
          <w:tcPr>
            <w:tcW w:w="2790" w:type="dxa"/>
          </w:tcPr>
          <w:p w14:paraId="5EC89D6D" w14:textId="0A9EBA59" w:rsidR="00237452" w:rsidRPr="00C0646F" w:rsidDel="00442A10" w:rsidRDefault="00237452" w:rsidP="002E091B">
            <w:pPr>
              <w:rPr>
                <w:del w:id="1085" w:author="Marie Christa Ermite Joseph Fevry" w:date="2018-10-18T15:43:00Z"/>
                <w:rFonts w:ascii="Calibri" w:hAnsi="Calibri" w:cs="Calibri"/>
                <w:bCs/>
                <w:sz w:val="20"/>
                <w:szCs w:val="20"/>
                <w:lang w:val="fr-FR"/>
              </w:rPr>
            </w:pPr>
            <w:del w:id="1086" w:author="Marie Christa Ermite Joseph Fevry" w:date="2018-10-18T15:43:00Z">
              <w:r w:rsidRPr="00C0646F" w:rsidDel="00442A10">
                <w:rPr>
                  <w:rFonts w:ascii="Calibri" w:hAnsi="Calibri" w:cs="Calibri"/>
                  <w:bCs/>
                  <w:sz w:val="20"/>
                  <w:szCs w:val="20"/>
                  <w:lang w:val="fr-FR"/>
                </w:rPr>
                <w:delText>Coordonnées de la personne à qui adresser les demandes d’explication/questions</w:delText>
              </w:r>
              <w:r w:rsidRPr="00C0646F" w:rsidDel="00442A10">
                <w:rPr>
                  <w:rStyle w:val="FootnoteReference"/>
                  <w:rFonts w:ascii="Calibri" w:hAnsi="Calibri" w:cs="Calibri"/>
                  <w:bCs/>
                  <w:sz w:val="20"/>
                  <w:szCs w:val="20"/>
                  <w:lang w:val="fr-FR"/>
                </w:rPr>
                <w:footnoteReference w:id="4"/>
              </w:r>
              <w:r w:rsidRPr="00C0646F" w:rsidDel="00442A10">
                <w:rPr>
                  <w:rFonts w:ascii="Calibri" w:hAnsi="Calibri" w:cs="Calibri"/>
                  <w:bCs/>
                  <w:sz w:val="20"/>
                  <w:szCs w:val="20"/>
                  <w:lang w:val="fr-FR"/>
                </w:rPr>
                <w:delText xml:space="preserve"> </w:delText>
              </w:r>
            </w:del>
          </w:p>
        </w:tc>
        <w:tc>
          <w:tcPr>
            <w:tcW w:w="5220" w:type="dxa"/>
            <w:tcMar>
              <w:top w:w="85" w:type="dxa"/>
              <w:bottom w:w="142" w:type="dxa"/>
            </w:tcMar>
          </w:tcPr>
          <w:p w14:paraId="514C3510" w14:textId="54FE1852" w:rsidR="00541EED" w:rsidRPr="00541EED" w:rsidDel="00442A10" w:rsidRDefault="005649DE" w:rsidP="00541EED">
            <w:pPr>
              <w:spacing w:after="120"/>
              <w:rPr>
                <w:del w:id="1089" w:author="Marie Christa Ermite Joseph Fevry" w:date="2018-10-18T15:43:00Z"/>
                <w:rFonts w:ascii="Calibri" w:hAnsi="Calibri" w:cs="Calibri"/>
                <w:sz w:val="20"/>
                <w:szCs w:val="20"/>
                <w:lang w:val="fr-FR"/>
              </w:rPr>
            </w:pPr>
            <w:del w:id="1090" w:author="Marie Christa Ermite Joseph Fevry" w:date="2018-10-18T15:43:00Z">
              <w:r w:rsidDel="00442A10">
                <w:rPr>
                  <w:rFonts w:ascii="Calibri" w:hAnsi="Calibri" w:cs="Calibri"/>
                  <w:sz w:val="20"/>
                  <w:szCs w:val="20"/>
                  <w:lang w:val="fr-FR"/>
                </w:rPr>
                <w:delText xml:space="preserve"> Service </w:delText>
              </w:r>
              <w:r w:rsidR="00BC4A13" w:rsidDel="00442A10">
                <w:rPr>
                  <w:rFonts w:ascii="Calibri" w:hAnsi="Calibri" w:cs="Calibri"/>
                  <w:sz w:val="20"/>
                  <w:szCs w:val="20"/>
                  <w:lang w:val="fr-FR"/>
                </w:rPr>
                <w:delText>des Achats</w:delText>
              </w:r>
            </w:del>
          </w:p>
          <w:p w14:paraId="739C982D" w14:textId="7D8B6E98" w:rsidR="00541EED" w:rsidRPr="00541EED" w:rsidDel="00442A10" w:rsidRDefault="00541EED" w:rsidP="00541EED">
            <w:pPr>
              <w:tabs>
                <w:tab w:val="right" w:pos="7306"/>
              </w:tabs>
              <w:spacing w:after="120"/>
              <w:rPr>
                <w:del w:id="1091" w:author="Marie Christa Ermite Joseph Fevry" w:date="2018-10-18T15:43:00Z"/>
                <w:rFonts w:ascii="Calibri" w:hAnsi="Calibri" w:cs="Calibri"/>
                <w:i/>
                <w:sz w:val="20"/>
                <w:szCs w:val="20"/>
                <w:u w:val="single"/>
                <w:lang w:val="fr-FR"/>
              </w:rPr>
            </w:pPr>
            <w:del w:id="1092" w:author="Marie Christa Ermite Joseph Fevry" w:date="2018-10-18T15:43:00Z">
              <w:r w:rsidRPr="00541EED" w:rsidDel="00442A10">
                <w:rPr>
                  <w:rFonts w:ascii="Calibri" w:hAnsi="Calibri" w:cs="Calibri"/>
                  <w:bCs/>
                  <w:i/>
                  <w:iCs/>
                  <w:sz w:val="20"/>
                  <w:szCs w:val="20"/>
                  <w:u w:val="single"/>
                  <w:lang w:val="fr-FR"/>
                </w:rPr>
                <w:delText xml:space="preserve">Ref : </w:delText>
              </w:r>
              <w:r w:rsidRPr="00541EED" w:rsidDel="00442A10">
                <w:rPr>
                  <w:rFonts w:ascii="Calibri" w:hAnsi="Calibri" w:cs="Calibri"/>
                  <w:i/>
                  <w:sz w:val="20"/>
                  <w:szCs w:val="20"/>
                  <w:u w:val="single"/>
                  <w:lang w:val="fr-FR"/>
                </w:rPr>
                <w:delText xml:space="preserve"> </w:delText>
              </w:r>
              <w:r w:rsidRPr="00541EED" w:rsidDel="00442A10">
                <w:rPr>
                  <w:rFonts w:ascii="Calibri" w:hAnsi="Calibri" w:cs="Calibri"/>
                  <w:b/>
                  <w:bCs/>
                  <w:sz w:val="20"/>
                  <w:szCs w:val="20"/>
                  <w:u w:val="single"/>
                  <w:lang w:val="fr-FR"/>
                </w:rPr>
                <w:delText>RFP/UNDP/HAI/18.</w:delText>
              </w:r>
            </w:del>
            <w:del w:id="1093" w:author="Marie Christa Ermite Joseph Fevry" w:date="2018-06-07T14:37:00Z">
              <w:r w:rsidRPr="00541EED" w:rsidDel="00312D81">
                <w:rPr>
                  <w:rFonts w:ascii="Calibri" w:hAnsi="Calibri" w:cs="Calibri"/>
                  <w:b/>
                  <w:bCs/>
                  <w:sz w:val="20"/>
                  <w:szCs w:val="20"/>
                  <w:u w:val="single"/>
                  <w:lang w:val="fr-FR"/>
                </w:rPr>
                <w:delText>112</w:delText>
              </w:r>
            </w:del>
          </w:p>
          <w:p w14:paraId="5986EFBB" w14:textId="01A4F109" w:rsidR="00237452" w:rsidRPr="00C0646F" w:rsidDel="00442A10" w:rsidRDefault="00541EED" w:rsidP="00541EED">
            <w:pPr>
              <w:pStyle w:val="BankNormal"/>
              <w:tabs>
                <w:tab w:val="left" w:pos="4426"/>
                <w:tab w:val="right" w:pos="7218"/>
              </w:tabs>
              <w:spacing w:after="0"/>
              <w:rPr>
                <w:del w:id="1094" w:author="Marie Christa Ermite Joseph Fevry" w:date="2018-10-18T15:43:00Z"/>
                <w:rFonts w:ascii="Calibri" w:hAnsi="Calibri" w:cs="Calibri"/>
                <w:sz w:val="20"/>
                <w:lang w:val="fr-FR"/>
              </w:rPr>
            </w:pPr>
            <w:del w:id="1095" w:author="Marie Christa Ermite Joseph Fevry" w:date="2018-10-18T15:43:00Z">
              <w:r w:rsidRPr="00541EED" w:rsidDel="00442A10">
                <w:rPr>
                  <w:rFonts w:ascii="Calibri" w:hAnsi="Calibri" w:cs="Calibri"/>
                  <w:kern w:val="28"/>
                  <w:sz w:val="20"/>
                  <w:szCs w:val="24"/>
                  <w:lang w:val="fr-FR"/>
                </w:rPr>
                <w:delText xml:space="preserve">Adresse de courrier électronique : </w:delText>
              </w:r>
              <w:r w:rsidR="00B17660" w:rsidDel="00442A10">
                <w:fldChar w:fldCharType="begin"/>
              </w:r>
              <w:r w:rsidR="00B17660" w:rsidDel="00442A10">
                <w:delInstrText xml:space="preserve"> HYPERLINK "mailto:soumissions.haiti@undp.org" </w:delInstrText>
              </w:r>
              <w:r w:rsidR="00B17660" w:rsidDel="00442A10">
                <w:fldChar w:fldCharType="separate"/>
              </w:r>
              <w:r w:rsidRPr="00541EED" w:rsidDel="00442A10">
                <w:rPr>
                  <w:rFonts w:ascii="Calibri" w:hAnsi="Calibri" w:cs="Calibri"/>
                  <w:color w:val="0000FF"/>
                  <w:kern w:val="28"/>
                  <w:sz w:val="20"/>
                  <w:szCs w:val="24"/>
                  <w:u w:val="single"/>
                  <w:lang w:val="fr-FR"/>
                </w:rPr>
                <w:delText>soumissions.haiti@undp.org</w:delText>
              </w:r>
              <w:r w:rsidR="00B17660" w:rsidDel="00442A10">
                <w:rPr>
                  <w:rFonts w:ascii="Calibri" w:hAnsi="Calibri" w:cs="Calibri"/>
                  <w:color w:val="0000FF"/>
                  <w:sz w:val="20"/>
                  <w:u w:val="single"/>
                  <w:lang w:val="fr-FR"/>
                </w:rPr>
                <w:fldChar w:fldCharType="end"/>
              </w:r>
            </w:del>
          </w:p>
        </w:tc>
      </w:tr>
      <w:tr w:rsidR="00237452" w:rsidRPr="00C0646F" w:rsidDel="00442A10" w14:paraId="050851D8" w14:textId="02A7F839" w:rsidTr="004F6F3D">
        <w:tblPrEx>
          <w:tblBorders>
            <w:top w:val="single" w:sz="6" w:space="0" w:color="auto"/>
          </w:tblBorders>
        </w:tblPrEx>
        <w:trPr>
          <w:del w:id="1096" w:author="Marie Christa Ermite Joseph Fevry" w:date="2018-10-18T15:43:00Z"/>
        </w:trPr>
        <w:tc>
          <w:tcPr>
            <w:tcW w:w="612" w:type="dxa"/>
          </w:tcPr>
          <w:p w14:paraId="45FD9688" w14:textId="4A20058E" w:rsidR="00237452" w:rsidRPr="00C0646F" w:rsidDel="00442A10" w:rsidRDefault="00237452" w:rsidP="002E091B">
            <w:pPr>
              <w:jc w:val="center"/>
              <w:rPr>
                <w:del w:id="1097" w:author="Marie Christa Ermite Joseph Fevry" w:date="2018-10-18T15:43:00Z"/>
                <w:rFonts w:ascii="Calibri" w:hAnsi="Calibri" w:cs="Calibri"/>
                <w:bCs/>
                <w:sz w:val="20"/>
                <w:szCs w:val="20"/>
                <w:lang w:val="fr-FR"/>
              </w:rPr>
            </w:pPr>
            <w:del w:id="1098" w:author="Marie Christa Ermite Joseph Fevry" w:date="2018-10-18T15:43:00Z">
              <w:r w:rsidRPr="00C0646F" w:rsidDel="00442A10">
                <w:rPr>
                  <w:rFonts w:ascii="Calibri" w:hAnsi="Calibri" w:cs="Calibri"/>
                  <w:bCs/>
                  <w:sz w:val="20"/>
                  <w:szCs w:val="20"/>
                  <w:lang w:val="fr-FR"/>
                </w:rPr>
                <w:delText>18</w:delText>
              </w:r>
            </w:del>
          </w:p>
        </w:tc>
        <w:tc>
          <w:tcPr>
            <w:tcW w:w="1080" w:type="dxa"/>
          </w:tcPr>
          <w:p w14:paraId="2C84B1E7" w14:textId="1BBF146F" w:rsidR="00237452" w:rsidRPr="00C0646F" w:rsidDel="00442A10" w:rsidRDefault="00237452" w:rsidP="002E091B">
            <w:pPr>
              <w:jc w:val="center"/>
              <w:rPr>
                <w:del w:id="1099" w:author="Marie Christa Ermite Joseph Fevry" w:date="2018-10-18T15:43:00Z"/>
                <w:rFonts w:ascii="Calibri" w:hAnsi="Calibri" w:cs="Calibri"/>
                <w:bCs/>
                <w:sz w:val="20"/>
                <w:szCs w:val="20"/>
                <w:lang w:val="fr-FR"/>
              </w:rPr>
            </w:pPr>
            <w:del w:id="1100" w:author="Marie Christa Ermite Joseph Fevry" w:date="2018-10-18T15:43:00Z">
              <w:r w:rsidRPr="00C0646F" w:rsidDel="00442A10">
                <w:rPr>
                  <w:rFonts w:ascii="Calibri" w:hAnsi="Calibri" w:cs="Calibri"/>
                  <w:bCs/>
                  <w:sz w:val="20"/>
                  <w:szCs w:val="20"/>
                  <w:lang w:val="fr-FR"/>
                </w:rPr>
                <w:delText>B.11.1</w:delText>
              </w:r>
            </w:del>
          </w:p>
        </w:tc>
        <w:tc>
          <w:tcPr>
            <w:tcW w:w="2790" w:type="dxa"/>
          </w:tcPr>
          <w:p w14:paraId="79A9C43B" w14:textId="7430A768" w:rsidR="00237452" w:rsidRPr="00C0646F" w:rsidDel="00442A10" w:rsidRDefault="00237452" w:rsidP="00421C39">
            <w:pPr>
              <w:rPr>
                <w:del w:id="1101" w:author="Marie Christa Ermite Joseph Fevry" w:date="2018-10-18T15:43:00Z"/>
                <w:rFonts w:ascii="Calibri" w:hAnsi="Calibri" w:cs="Calibri"/>
                <w:bCs/>
                <w:sz w:val="20"/>
                <w:szCs w:val="20"/>
                <w:lang w:val="fr-FR"/>
              </w:rPr>
            </w:pPr>
            <w:del w:id="1102" w:author="Marie Christa Ermite Joseph Fevry" w:date="2018-10-18T15:43:00Z">
              <w:r w:rsidRPr="00C0646F" w:rsidDel="00442A10">
                <w:rPr>
                  <w:rFonts w:ascii="Calibri" w:hAnsi="Calibri" w:cs="Calibri"/>
                  <w:bCs/>
                  <w:sz w:val="20"/>
                  <w:szCs w:val="20"/>
                  <w:lang w:val="fr-FR"/>
                </w:rPr>
                <w:delText>Mode de diffusion des informations complémentaires à l</w:delText>
              </w:r>
              <w:r w:rsidR="00421C39" w:rsidRPr="00C0646F" w:rsidDel="00442A10">
                <w:rPr>
                  <w:rFonts w:ascii="Calibri" w:hAnsi="Calibri" w:cs="Calibri"/>
                  <w:bCs/>
                  <w:sz w:val="20"/>
                  <w:szCs w:val="20"/>
                  <w:lang w:val="fr-FR"/>
                </w:rPr>
                <w:delText>a RFP</w:delText>
              </w:r>
              <w:r w:rsidRPr="00C0646F" w:rsidDel="00442A10">
                <w:rPr>
                  <w:rFonts w:ascii="Calibri" w:hAnsi="Calibri" w:cs="Calibri"/>
                  <w:bCs/>
                  <w:sz w:val="20"/>
                  <w:szCs w:val="20"/>
                  <w:lang w:val="fr-FR"/>
                </w:rPr>
                <w:delText xml:space="preserve"> et des réponses/explications demandées</w:delText>
              </w:r>
            </w:del>
          </w:p>
        </w:tc>
        <w:tc>
          <w:tcPr>
            <w:tcW w:w="5220" w:type="dxa"/>
            <w:tcMar>
              <w:top w:w="85" w:type="dxa"/>
              <w:bottom w:w="142" w:type="dxa"/>
            </w:tcMar>
          </w:tcPr>
          <w:p w14:paraId="00D9F90F" w14:textId="6F67C9C7" w:rsidR="006F1404" w:rsidDel="00442A10" w:rsidRDefault="006F1404" w:rsidP="006F1404">
            <w:pPr>
              <w:pStyle w:val="BankNormal"/>
              <w:tabs>
                <w:tab w:val="left" w:pos="4426"/>
                <w:tab w:val="right" w:pos="7218"/>
              </w:tabs>
              <w:spacing w:after="0"/>
              <w:ind w:left="288" w:hanging="288"/>
              <w:jc w:val="both"/>
              <w:rPr>
                <w:del w:id="1103" w:author="Marie Christa Ermite Joseph Fevry" w:date="2018-10-18T15:43:00Z"/>
                <w:rFonts w:ascii="Calibri" w:hAnsi="Calibri" w:cs="Calibri"/>
                <w:snapToGrid w:val="0"/>
                <w:sz w:val="20"/>
                <w:lang w:val="fr-FR"/>
              </w:rPr>
            </w:pPr>
            <w:del w:id="1104" w:author="Marie Christa Ermite Joseph Fevry" w:date="2018-10-18T15:43:00Z">
              <w:r w:rsidRPr="006F1404" w:rsidDel="00442A10">
                <w:rPr>
                  <w:rFonts w:ascii="Calibri" w:hAnsi="Calibri" w:cs="Calibri"/>
                  <w:snapToGrid w:val="0"/>
                  <w:sz w:val="20"/>
                  <w:lang w:val="fr-FR"/>
                </w:rPr>
                <w:delText xml:space="preserve">Communication directe aux soumissionnaires potentiels </w:delText>
              </w:r>
            </w:del>
          </w:p>
          <w:p w14:paraId="45345E09" w14:textId="667A7359" w:rsidR="00237452" w:rsidRPr="006F1404" w:rsidDel="00442A10" w:rsidRDefault="006F1404" w:rsidP="006F1404">
            <w:pPr>
              <w:pStyle w:val="BankNormal"/>
              <w:tabs>
                <w:tab w:val="left" w:pos="4426"/>
                <w:tab w:val="right" w:pos="7218"/>
              </w:tabs>
              <w:spacing w:after="0"/>
              <w:ind w:left="288" w:hanging="288"/>
              <w:jc w:val="both"/>
              <w:rPr>
                <w:del w:id="1105" w:author="Marie Christa Ermite Joseph Fevry" w:date="2018-10-18T15:43:00Z"/>
                <w:rFonts w:ascii="Calibri" w:hAnsi="Calibri" w:cs="Calibri"/>
                <w:snapToGrid w:val="0"/>
                <w:sz w:val="20"/>
                <w:lang w:val="fr-FR"/>
              </w:rPr>
            </w:pPr>
            <w:del w:id="1106" w:author="Marie Christa Ermite Joseph Fevry" w:date="2018-10-18T15:43:00Z">
              <w:r w:rsidDel="00442A10">
                <w:rPr>
                  <w:rFonts w:ascii="Calibri" w:hAnsi="Calibri" w:cs="Calibri"/>
                  <w:snapToGrid w:val="0"/>
                  <w:sz w:val="20"/>
                  <w:lang w:val="fr-FR"/>
                </w:rPr>
                <w:delText xml:space="preserve">par </w:delText>
              </w:r>
              <w:r w:rsidRPr="006F1404" w:rsidDel="00442A10">
                <w:rPr>
                  <w:rFonts w:ascii="Calibri" w:hAnsi="Calibri" w:cs="Calibri"/>
                  <w:snapToGrid w:val="0"/>
                  <w:sz w:val="20"/>
                  <w:lang w:val="fr-FR"/>
                </w:rPr>
                <w:delText xml:space="preserve">courrier électronique : </w:delText>
              </w:r>
              <w:r w:rsidR="00B17660" w:rsidDel="00442A10">
                <w:fldChar w:fldCharType="begin"/>
              </w:r>
              <w:r w:rsidR="00B17660" w:rsidDel="00442A10">
                <w:delInstrText xml:space="preserve"> HYPERLINK "mailto:soumissions.haiti@undp.org" </w:delInstrText>
              </w:r>
              <w:r w:rsidR="00B17660" w:rsidDel="00442A10">
                <w:fldChar w:fldCharType="separate"/>
              </w:r>
              <w:r w:rsidRPr="006F1404" w:rsidDel="00442A10">
                <w:rPr>
                  <w:rStyle w:val="Hyperlink"/>
                  <w:rFonts w:ascii="Calibri" w:hAnsi="Calibri" w:cs="Calibri"/>
                  <w:snapToGrid w:val="0"/>
                  <w:sz w:val="20"/>
                  <w:lang w:val="fr-FR"/>
                </w:rPr>
                <w:delText>soumissions.haiti@undp.org</w:delText>
              </w:r>
              <w:r w:rsidR="00B17660" w:rsidDel="00442A10">
                <w:rPr>
                  <w:rStyle w:val="Hyperlink"/>
                  <w:rFonts w:ascii="Calibri" w:hAnsi="Calibri" w:cs="Calibri"/>
                  <w:snapToGrid w:val="0"/>
                  <w:sz w:val="20"/>
                  <w:lang w:val="fr-FR"/>
                </w:rPr>
                <w:fldChar w:fldCharType="end"/>
              </w:r>
            </w:del>
          </w:p>
        </w:tc>
      </w:tr>
      <w:tr w:rsidR="00237452" w:rsidRPr="00C0646F" w:rsidDel="00442A10" w14:paraId="2FD7A9AF" w14:textId="68D69D97" w:rsidTr="004F6F3D">
        <w:tblPrEx>
          <w:tblBorders>
            <w:top w:val="single" w:sz="6" w:space="0" w:color="auto"/>
          </w:tblBorders>
        </w:tblPrEx>
        <w:trPr>
          <w:del w:id="1107" w:author="Marie Christa Ermite Joseph Fevry" w:date="2018-10-18T15:43:00Z"/>
        </w:trPr>
        <w:tc>
          <w:tcPr>
            <w:tcW w:w="612" w:type="dxa"/>
          </w:tcPr>
          <w:p w14:paraId="2B3890DB" w14:textId="3ADEE4E5" w:rsidR="00237452" w:rsidRPr="00C0646F" w:rsidDel="00442A10" w:rsidRDefault="00237452" w:rsidP="002E091B">
            <w:pPr>
              <w:jc w:val="center"/>
              <w:rPr>
                <w:del w:id="1108" w:author="Marie Christa Ermite Joseph Fevry" w:date="2018-10-18T15:43:00Z"/>
                <w:rFonts w:ascii="Calibri" w:hAnsi="Calibri" w:cs="Calibri"/>
                <w:bCs/>
                <w:sz w:val="20"/>
                <w:szCs w:val="20"/>
                <w:lang w:val="fr-FR"/>
              </w:rPr>
            </w:pPr>
            <w:del w:id="1109" w:author="Marie Christa Ermite Joseph Fevry" w:date="2018-10-18T15:43:00Z">
              <w:r w:rsidRPr="00C0646F" w:rsidDel="00442A10">
                <w:rPr>
                  <w:rFonts w:ascii="Calibri" w:hAnsi="Calibri" w:cs="Calibri"/>
                  <w:bCs/>
                  <w:sz w:val="20"/>
                  <w:szCs w:val="20"/>
                  <w:lang w:val="fr-FR"/>
                </w:rPr>
                <w:delText>19</w:delText>
              </w:r>
            </w:del>
          </w:p>
        </w:tc>
        <w:tc>
          <w:tcPr>
            <w:tcW w:w="1080" w:type="dxa"/>
          </w:tcPr>
          <w:p w14:paraId="3419DCAE" w14:textId="5BA5D39C" w:rsidR="00237452" w:rsidRPr="00C0646F" w:rsidDel="00442A10" w:rsidRDefault="00237452" w:rsidP="002E091B">
            <w:pPr>
              <w:jc w:val="center"/>
              <w:rPr>
                <w:del w:id="1110" w:author="Marie Christa Ermite Joseph Fevry" w:date="2018-10-18T15:43:00Z"/>
                <w:rFonts w:ascii="Calibri" w:hAnsi="Calibri" w:cs="Calibri"/>
                <w:bCs/>
                <w:sz w:val="20"/>
                <w:szCs w:val="20"/>
                <w:lang w:val="fr-FR"/>
              </w:rPr>
            </w:pPr>
            <w:del w:id="1111" w:author="Marie Christa Ermite Joseph Fevry" w:date="2018-10-18T15:43:00Z">
              <w:r w:rsidRPr="00C0646F" w:rsidDel="00442A10">
                <w:rPr>
                  <w:rFonts w:ascii="Calibri" w:hAnsi="Calibri" w:cs="Calibri"/>
                  <w:bCs/>
                  <w:sz w:val="20"/>
                  <w:szCs w:val="20"/>
                  <w:lang w:val="fr-FR"/>
                </w:rPr>
                <w:delText>D.23.3</w:delText>
              </w:r>
            </w:del>
          </w:p>
        </w:tc>
        <w:tc>
          <w:tcPr>
            <w:tcW w:w="2790" w:type="dxa"/>
          </w:tcPr>
          <w:p w14:paraId="5F33BEC0" w14:textId="6057E086" w:rsidR="00237452" w:rsidRPr="00C0646F" w:rsidDel="00442A10" w:rsidRDefault="00237452" w:rsidP="00D71F53">
            <w:pPr>
              <w:rPr>
                <w:del w:id="1112" w:author="Marie Christa Ermite Joseph Fevry" w:date="2018-10-18T15:43:00Z"/>
                <w:rFonts w:ascii="Calibri" w:hAnsi="Calibri" w:cs="Calibri"/>
                <w:sz w:val="20"/>
                <w:szCs w:val="20"/>
                <w:lang w:val="fr-FR"/>
              </w:rPr>
            </w:pPr>
            <w:del w:id="1113" w:author="Marie Christa Ermite Joseph Fevry" w:date="2018-10-18T15:43:00Z">
              <w:r w:rsidRPr="00C0646F" w:rsidDel="00442A10">
                <w:rPr>
                  <w:rFonts w:ascii="Calibri" w:hAnsi="Calibri" w:cs="Calibri"/>
                  <w:bCs/>
                  <w:sz w:val="20"/>
                  <w:szCs w:val="20"/>
                  <w:lang w:val="fr-FR"/>
                </w:rPr>
                <w:delText>Nombre de copies de la soumission qui doit être fourni</w:delText>
              </w:r>
              <w:r w:rsidR="003252DA" w:rsidRPr="00C0646F" w:rsidDel="00442A10">
                <w:rPr>
                  <w:rFonts w:ascii="Calibri" w:hAnsi="Calibri" w:cs="Calibri"/>
                  <w:bCs/>
                  <w:sz w:val="20"/>
                  <w:szCs w:val="20"/>
                  <w:lang w:val="fr-FR"/>
                </w:rPr>
                <w:delText xml:space="preserve"> [si elles sont transmises par messager]</w:delText>
              </w:r>
            </w:del>
          </w:p>
        </w:tc>
        <w:tc>
          <w:tcPr>
            <w:tcW w:w="5220" w:type="dxa"/>
            <w:tcMar>
              <w:top w:w="85" w:type="dxa"/>
              <w:bottom w:w="142" w:type="dxa"/>
            </w:tcMar>
          </w:tcPr>
          <w:p w14:paraId="5F29A6C9" w14:textId="25CD7F11" w:rsidR="00237452" w:rsidRPr="00C0646F" w:rsidDel="00442A10" w:rsidRDefault="00237452" w:rsidP="002E091B">
            <w:pPr>
              <w:pStyle w:val="BankNormal"/>
              <w:tabs>
                <w:tab w:val="left" w:pos="4426"/>
                <w:tab w:val="right" w:pos="7218"/>
              </w:tabs>
              <w:spacing w:after="0"/>
              <w:rPr>
                <w:del w:id="1114" w:author="Marie Christa Ermite Joseph Fevry" w:date="2018-10-18T15:43:00Z"/>
                <w:rFonts w:ascii="Calibri" w:hAnsi="Calibri" w:cs="Calibri"/>
                <w:sz w:val="20"/>
                <w:lang w:val="fr-FR"/>
              </w:rPr>
            </w:pPr>
            <w:del w:id="1115" w:author="Marie Christa Ermite Joseph Fevry" w:date="2018-10-18T15:43:00Z">
              <w:r w:rsidRPr="00C0646F" w:rsidDel="00442A10">
                <w:rPr>
                  <w:rFonts w:ascii="Calibri" w:hAnsi="Calibri" w:cs="Calibri"/>
                  <w:sz w:val="20"/>
                  <w:lang w:val="fr-FR"/>
                </w:rPr>
                <w:delText xml:space="preserve">Original : </w:delText>
              </w:r>
              <w:r w:rsidR="006F1404" w:rsidDel="00442A10">
                <w:rPr>
                  <w:rFonts w:ascii="Calibri" w:hAnsi="Calibri" w:cs="Calibri"/>
                  <w:sz w:val="20"/>
                  <w:lang w:val="fr-FR"/>
                </w:rPr>
                <w:delText>1</w:delText>
              </w:r>
            </w:del>
          </w:p>
          <w:p w14:paraId="5BF06175" w14:textId="294C228F" w:rsidR="00237452" w:rsidRPr="00C0646F" w:rsidDel="00442A10" w:rsidRDefault="00237452" w:rsidP="002E091B">
            <w:pPr>
              <w:pStyle w:val="BankNormal"/>
              <w:tabs>
                <w:tab w:val="left" w:pos="4426"/>
                <w:tab w:val="right" w:pos="7218"/>
              </w:tabs>
              <w:spacing w:after="0"/>
              <w:rPr>
                <w:del w:id="1116" w:author="Marie Christa Ermite Joseph Fevry" w:date="2018-10-18T15:43:00Z"/>
                <w:rFonts w:ascii="Calibri" w:hAnsi="Calibri" w:cs="Calibri"/>
                <w:sz w:val="20"/>
                <w:lang w:val="fr-FR" w:eastAsia="it-IT"/>
              </w:rPr>
            </w:pPr>
            <w:del w:id="1117" w:author="Marie Christa Ermite Joseph Fevry" w:date="2018-10-18T15:43:00Z">
              <w:r w:rsidRPr="006F1404" w:rsidDel="00442A10">
                <w:rPr>
                  <w:rFonts w:ascii="Calibri" w:hAnsi="Calibri" w:cs="Calibri"/>
                  <w:sz w:val="20"/>
                  <w:lang w:val="fr-FR"/>
                </w:rPr>
                <w:delText xml:space="preserve">Copies : </w:delText>
              </w:r>
              <w:r w:rsidR="006F1404" w:rsidRPr="006F1404" w:rsidDel="00442A10">
                <w:rPr>
                  <w:rFonts w:ascii="Calibri" w:hAnsi="Calibri" w:cs="Calibri"/>
                  <w:sz w:val="20"/>
                  <w:lang w:val="fr-FR"/>
                </w:rPr>
                <w:delText>1</w:delText>
              </w:r>
              <w:r w:rsidRPr="006F1404" w:rsidDel="00442A10">
                <w:rPr>
                  <w:rFonts w:ascii="Calibri" w:hAnsi="Calibri" w:cs="Calibri"/>
                  <w:sz w:val="20"/>
                  <w:lang w:val="fr-FR"/>
                </w:rPr>
                <w:delText xml:space="preserve">  </w:delText>
              </w:r>
            </w:del>
          </w:p>
        </w:tc>
      </w:tr>
      <w:tr w:rsidR="006F1404" w:rsidRPr="00C0646F" w:rsidDel="00442A10" w14:paraId="6FE1197C" w14:textId="64E49AD9" w:rsidTr="004F6F3D">
        <w:tblPrEx>
          <w:tblBorders>
            <w:top w:val="single" w:sz="6" w:space="0" w:color="auto"/>
          </w:tblBorders>
        </w:tblPrEx>
        <w:trPr>
          <w:del w:id="1118" w:author="Marie Christa Ermite Joseph Fevry" w:date="2018-10-18T15:43:00Z"/>
        </w:trPr>
        <w:tc>
          <w:tcPr>
            <w:tcW w:w="612" w:type="dxa"/>
          </w:tcPr>
          <w:p w14:paraId="7F9572CA" w14:textId="241A8C9A" w:rsidR="006F1404" w:rsidRPr="00C0646F" w:rsidDel="00442A10" w:rsidRDefault="006F1404" w:rsidP="006F1404">
            <w:pPr>
              <w:jc w:val="center"/>
              <w:rPr>
                <w:del w:id="1119" w:author="Marie Christa Ermite Joseph Fevry" w:date="2018-10-18T15:43:00Z"/>
                <w:rFonts w:ascii="Calibri" w:hAnsi="Calibri" w:cs="Calibri"/>
                <w:sz w:val="20"/>
                <w:szCs w:val="20"/>
                <w:lang w:val="fr-FR"/>
              </w:rPr>
            </w:pPr>
            <w:del w:id="1120" w:author="Marie Christa Ermite Joseph Fevry" w:date="2018-10-18T15:43:00Z">
              <w:r w:rsidRPr="00C0646F" w:rsidDel="00442A10">
                <w:rPr>
                  <w:rFonts w:ascii="Calibri" w:hAnsi="Calibri" w:cs="Calibri"/>
                  <w:sz w:val="20"/>
                  <w:szCs w:val="20"/>
                  <w:lang w:val="fr-FR"/>
                </w:rPr>
                <w:delText>20</w:delText>
              </w:r>
            </w:del>
          </w:p>
        </w:tc>
        <w:tc>
          <w:tcPr>
            <w:tcW w:w="1080" w:type="dxa"/>
          </w:tcPr>
          <w:p w14:paraId="2361B5E2" w14:textId="2DB78DF3" w:rsidR="006F1404" w:rsidRPr="00C0646F" w:rsidDel="00442A10" w:rsidRDefault="006F1404" w:rsidP="006F1404">
            <w:pPr>
              <w:jc w:val="center"/>
              <w:rPr>
                <w:del w:id="1121" w:author="Marie Christa Ermite Joseph Fevry" w:date="2018-10-18T15:43:00Z"/>
                <w:rFonts w:ascii="Calibri" w:hAnsi="Calibri" w:cs="Calibri"/>
                <w:sz w:val="20"/>
                <w:szCs w:val="20"/>
                <w:lang w:val="fr-FR"/>
              </w:rPr>
            </w:pPr>
            <w:del w:id="1122" w:author="Marie Christa Ermite Joseph Fevry" w:date="2018-10-18T15:43:00Z">
              <w:r w:rsidRPr="00C0646F" w:rsidDel="00442A10">
                <w:rPr>
                  <w:rFonts w:ascii="Calibri" w:hAnsi="Calibri" w:cs="Calibri"/>
                  <w:sz w:val="20"/>
                  <w:szCs w:val="20"/>
                  <w:lang w:val="fr-FR"/>
                </w:rPr>
                <w:delText>D.23.1</w:delText>
              </w:r>
            </w:del>
          </w:p>
          <w:p w14:paraId="768B545F" w14:textId="65A4EC52" w:rsidR="006F1404" w:rsidRPr="00C0646F" w:rsidDel="00442A10" w:rsidRDefault="006F1404" w:rsidP="006F1404">
            <w:pPr>
              <w:jc w:val="center"/>
              <w:rPr>
                <w:del w:id="1123" w:author="Marie Christa Ermite Joseph Fevry" w:date="2018-10-18T15:43:00Z"/>
                <w:rFonts w:ascii="Calibri" w:hAnsi="Calibri" w:cs="Calibri"/>
                <w:sz w:val="20"/>
                <w:szCs w:val="20"/>
                <w:lang w:val="fr-FR"/>
              </w:rPr>
            </w:pPr>
            <w:del w:id="1124" w:author="Marie Christa Ermite Joseph Fevry" w:date="2018-10-18T15:43:00Z">
              <w:r w:rsidRPr="00C0646F" w:rsidDel="00442A10">
                <w:rPr>
                  <w:rFonts w:ascii="Calibri" w:hAnsi="Calibri" w:cs="Calibri"/>
                  <w:sz w:val="20"/>
                  <w:szCs w:val="20"/>
                  <w:lang w:val="fr-FR"/>
                </w:rPr>
                <w:delText>D.23.2</w:delText>
              </w:r>
            </w:del>
          </w:p>
          <w:p w14:paraId="5A30C655" w14:textId="56738FA8" w:rsidR="006F1404" w:rsidRPr="00C0646F" w:rsidDel="00442A10" w:rsidRDefault="006F1404" w:rsidP="006F1404">
            <w:pPr>
              <w:jc w:val="center"/>
              <w:rPr>
                <w:del w:id="1125" w:author="Marie Christa Ermite Joseph Fevry" w:date="2018-10-18T15:43:00Z"/>
                <w:rFonts w:ascii="Calibri" w:hAnsi="Calibri" w:cs="Calibri"/>
                <w:sz w:val="20"/>
                <w:szCs w:val="20"/>
                <w:lang w:val="fr-FR"/>
              </w:rPr>
            </w:pPr>
            <w:del w:id="1126" w:author="Marie Christa Ermite Joseph Fevry" w:date="2018-10-18T15:43:00Z">
              <w:r w:rsidRPr="00C0646F" w:rsidDel="00442A10">
                <w:rPr>
                  <w:rFonts w:ascii="Calibri" w:hAnsi="Calibri" w:cs="Calibri"/>
                  <w:sz w:val="20"/>
                  <w:szCs w:val="20"/>
                  <w:lang w:val="fr-FR"/>
                </w:rPr>
                <w:delText>D.24</w:delText>
              </w:r>
            </w:del>
          </w:p>
        </w:tc>
        <w:tc>
          <w:tcPr>
            <w:tcW w:w="2790" w:type="dxa"/>
          </w:tcPr>
          <w:p w14:paraId="1C35949B" w14:textId="7E3F538C" w:rsidR="006F1404" w:rsidRPr="00C0646F" w:rsidDel="00442A10" w:rsidRDefault="006F1404" w:rsidP="006F1404">
            <w:pPr>
              <w:rPr>
                <w:del w:id="1127" w:author="Marie Christa Ermite Joseph Fevry" w:date="2018-10-18T15:43:00Z"/>
                <w:rFonts w:ascii="Calibri" w:hAnsi="Calibri" w:cs="Calibri"/>
                <w:sz w:val="20"/>
                <w:szCs w:val="20"/>
                <w:lang w:val="fr-FR"/>
              </w:rPr>
            </w:pPr>
            <w:del w:id="1128" w:author="Marie Christa Ermite Joseph Fevry" w:date="2018-10-18T15:43:00Z">
              <w:r w:rsidRPr="00C0646F" w:rsidDel="00442A10">
                <w:rPr>
                  <w:rFonts w:ascii="Calibri" w:hAnsi="Calibri" w:cs="Calibri"/>
                  <w:sz w:val="20"/>
                  <w:szCs w:val="20"/>
                  <w:lang w:val="fr-FR"/>
                </w:rPr>
                <w:delText>Adresse de dépôt des soumissions</w:delText>
              </w:r>
            </w:del>
          </w:p>
        </w:tc>
        <w:tc>
          <w:tcPr>
            <w:tcW w:w="5220" w:type="dxa"/>
            <w:tcMar>
              <w:top w:w="85" w:type="dxa"/>
              <w:bottom w:w="142" w:type="dxa"/>
            </w:tcMar>
          </w:tcPr>
          <w:p w14:paraId="4E92BD19" w14:textId="4D5E005B" w:rsidR="006F1404" w:rsidRPr="0018688E" w:rsidDel="00442A10" w:rsidRDefault="006F1404" w:rsidP="006F1404">
            <w:pPr>
              <w:pStyle w:val="BankNormal"/>
              <w:tabs>
                <w:tab w:val="right" w:pos="7218"/>
              </w:tabs>
              <w:spacing w:after="0"/>
              <w:rPr>
                <w:del w:id="1129" w:author="Marie Christa Ermite Joseph Fevry" w:date="2018-10-18T15:43:00Z"/>
                <w:rFonts w:asciiTheme="minorHAnsi" w:hAnsiTheme="minorHAnsi" w:cstheme="minorHAnsi"/>
                <w:sz w:val="20"/>
                <w:lang w:val="fr-FR"/>
              </w:rPr>
            </w:pPr>
            <w:del w:id="1130" w:author="Marie Christa Ermite Joseph Fevry" w:date="2018-10-18T15:43:00Z">
              <w:r w:rsidRPr="0018688E" w:rsidDel="00442A10">
                <w:rPr>
                  <w:rFonts w:asciiTheme="minorHAnsi" w:hAnsiTheme="minorHAnsi" w:cstheme="minorHAnsi"/>
                  <w:sz w:val="20"/>
                  <w:lang w:val="fr-FR"/>
                </w:rPr>
                <w:delText>PNUD HAITI</w:delText>
              </w:r>
            </w:del>
          </w:p>
          <w:p w14:paraId="6E6D4A29" w14:textId="08FB5E99" w:rsidR="006F1404" w:rsidRPr="0018688E" w:rsidDel="00442A10" w:rsidRDefault="006F1404" w:rsidP="006F1404">
            <w:pPr>
              <w:pStyle w:val="BankNormal"/>
              <w:rPr>
                <w:del w:id="1131" w:author="Marie Christa Ermite Joseph Fevry" w:date="2018-10-18T15:43:00Z"/>
                <w:rFonts w:asciiTheme="minorHAnsi" w:hAnsiTheme="minorHAnsi" w:cstheme="minorHAnsi"/>
                <w:sz w:val="20"/>
                <w:lang w:val="fr-FR"/>
              </w:rPr>
            </w:pPr>
            <w:del w:id="1132" w:author="Marie Christa Ermite Joseph Fevry" w:date="2018-10-18T15:43:00Z">
              <w:r w:rsidRPr="0018688E" w:rsidDel="00442A10">
                <w:rPr>
                  <w:rFonts w:asciiTheme="minorHAnsi" w:hAnsiTheme="minorHAnsi" w:cstheme="minorHAnsi"/>
                  <w:sz w:val="20"/>
                  <w:lang w:val="fr-FR"/>
                </w:rPr>
                <w:delText xml:space="preserve">#14 Rue Reimbold, Bourdon </w:delText>
              </w:r>
            </w:del>
          </w:p>
          <w:p w14:paraId="71C2FE2D" w14:textId="5D66B690" w:rsidR="006F1404" w:rsidRPr="0018688E" w:rsidDel="00442A10" w:rsidRDefault="006F1404" w:rsidP="006F1404">
            <w:pPr>
              <w:pStyle w:val="BankNormal"/>
              <w:tabs>
                <w:tab w:val="right" w:pos="7218"/>
              </w:tabs>
              <w:rPr>
                <w:del w:id="1133" w:author="Marie Christa Ermite Joseph Fevry" w:date="2018-10-18T15:43:00Z"/>
                <w:rFonts w:asciiTheme="minorHAnsi" w:hAnsiTheme="minorHAnsi" w:cstheme="minorHAnsi"/>
                <w:b/>
                <w:bCs/>
                <w:sz w:val="20"/>
                <w:lang w:val="fr-FR"/>
              </w:rPr>
            </w:pPr>
            <w:del w:id="1134" w:author="Marie Christa Ermite Joseph Fevry" w:date="2018-10-18T15:43:00Z">
              <w:r w:rsidRPr="0018688E" w:rsidDel="00442A10">
                <w:rPr>
                  <w:rFonts w:asciiTheme="minorHAnsi" w:hAnsiTheme="minorHAnsi" w:cstheme="minorHAnsi"/>
                  <w:bCs/>
                  <w:i/>
                  <w:iCs/>
                  <w:sz w:val="20"/>
                  <w:lang w:val="fr-FR"/>
                </w:rPr>
                <w:delText>Ref.</w:delText>
              </w:r>
              <w:r w:rsidRPr="0018688E" w:rsidDel="00442A10">
                <w:rPr>
                  <w:rFonts w:asciiTheme="minorHAnsi" w:hAnsiTheme="minorHAnsi" w:cstheme="minorHAnsi"/>
                  <w:i/>
                  <w:sz w:val="20"/>
                  <w:lang w:val="fr-FR"/>
                </w:rPr>
                <w:delText xml:space="preserve"> </w:delText>
              </w:r>
              <w:r w:rsidDel="00442A10">
                <w:rPr>
                  <w:rFonts w:asciiTheme="minorHAnsi" w:hAnsiTheme="minorHAnsi" w:cstheme="minorHAnsi"/>
                  <w:b/>
                  <w:bCs/>
                  <w:sz w:val="20"/>
                  <w:lang w:val="fr-FR"/>
                </w:rPr>
                <w:delText>RFP</w:delText>
              </w:r>
              <w:r w:rsidRPr="0018688E" w:rsidDel="00442A10">
                <w:rPr>
                  <w:rFonts w:asciiTheme="minorHAnsi" w:hAnsiTheme="minorHAnsi" w:cstheme="minorHAnsi"/>
                  <w:b/>
                  <w:bCs/>
                  <w:sz w:val="20"/>
                  <w:lang w:val="fr-FR"/>
                </w:rPr>
                <w:delText>/UNDP/HAI/</w:delText>
              </w:r>
              <w:r w:rsidDel="00442A10">
                <w:rPr>
                  <w:rFonts w:asciiTheme="minorHAnsi" w:hAnsiTheme="minorHAnsi" w:cstheme="minorHAnsi"/>
                  <w:b/>
                  <w:bCs/>
                  <w:sz w:val="20"/>
                  <w:lang w:val="fr-FR"/>
                </w:rPr>
                <w:delText>18.</w:delText>
              </w:r>
            </w:del>
            <w:del w:id="1135" w:author="Marie Christa Ermite Joseph Fevry" w:date="2018-10-16T11:24:00Z">
              <w:r w:rsidDel="009F526B">
                <w:rPr>
                  <w:rFonts w:asciiTheme="minorHAnsi" w:hAnsiTheme="minorHAnsi" w:cstheme="minorHAnsi"/>
                  <w:b/>
                  <w:bCs/>
                  <w:sz w:val="20"/>
                  <w:lang w:val="fr-FR"/>
                </w:rPr>
                <w:delText>21</w:delText>
              </w:r>
            </w:del>
            <w:del w:id="1136" w:author="Marie Christa Ermite Joseph Fevry" w:date="2018-10-18T15:43:00Z">
              <w:r w:rsidDel="00442A10">
                <w:rPr>
                  <w:rFonts w:asciiTheme="minorHAnsi" w:hAnsiTheme="minorHAnsi" w:cstheme="minorHAnsi"/>
                  <w:b/>
                  <w:bCs/>
                  <w:sz w:val="20"/>
                  <w:lang w:val="fr-FR"/>
                </w:rPr>
                <w:delText>7</w:delText>
              </w:r>
            </w:del>
          </w:p>
          <w:p w14:paraId="609E0B24" w14:textId="18290D85" w:rsidR="006F1404" w:rsidRPr="0018688E" w:rsidDel="00442A10" w:rsidRDefault="006F1404" w:rsidP="006F1404">
            <w:pPr>
              <w:pStyle w:val="BankNormal"/>
              <w:tabs>
                <w:tab w:val="right" w:pos="7218"/>
              </w:tabs>
              <w:rPr>
                <w:del w:id="1137" w:author="Marie Christa Ermite Joseph Fevry" w:date="2018-10-18T15:43:00Z"/>
                <w:rFonts w:asciiTheme="minorHAnsi" w:hAnsiTheme="minorHAnsi" w:cstheme="minorHAnsi"/>
                <w:bCs/>
                <w:i/>
                <w:iCs/>
                <w:sz w:val="20"/>
                <w:lang w:val="fr-FR"/>
              </w:rPr>
            </w:pPr>
            <w:del w:id="1138" w:author="Marie Christa Ermite Joseph Fevry" w:date="2018-10-18T15:43:00Z">
              <w:r w:rsidRPr="0018688E" w:rsidDel="00442A10">
                <w:rPr>
                  <w:rFonts w:asciiTheme="minorHAnsi" w:hAnsiTheme="minorHAnsi" w:cstheme="minorHAnsi"/>
                  <w:bCs/>
                  <w:sz w:val="20"/>
                  <w:lang w:val="fr-FR"/>
                </w:rPr>
                <w:delText xml:space="preserve">A l’attention de </w:delText>
              </w:r>
              <w:r w:rsidDel="00442A10">
                <w:rPr>
                  <w:rFonts w:asciiTheme="minorHAnsi" w:hAnsiTheme="minorHAnsi" w:cstheme="minorHAnsi"/>
                  <w:bCs/>
                  <w:i/>
                  <w:iCs/>
                  <w:sz w:val="20"/>
                  <w:lang w:val="fr-FR"/>
                </w:rPr>
                <w:delText>: Service des Achats du PNUD</w:delText>
              </w:r>
            </w:del>
          </w:p>
          <w:p w14:paraId="2A1E5B97" w14:textId="47F3AD17" w:rsidR="006F1404" w:rsidRPr="0018688E" w:rsidDel="00442A10" w:rsidRDefault="006F1404" w:rsidP="006F1404">
            <w:pPr>
              <w:pStyle w:val="BankNormal"/>
              <w:tabs>
                <w:tab w:val="right" w:pos="7218"/>
              </w:tabs>
              <w:rPr>
                <w:del w:id="1139" w:author="Marie Christa Ermite Joseph Fevry" w:date="2018-10-18T15:43:00Z"/>
                <w:rFonts w:asciiTheme="minorHAnsi" w:hAnsiTheme="minorHAnsi" w:cstheme="minorHAnsi"/>
                <w:bCs/>
                <w:i/>
                <w:iCs/>
                <w:sz w:val="20"/>
                <w:lang w:val="fr-FR"/>
              </w:rPr>
            </w:pPr>
            <w:del w:id="1140" w:author="Marie Christa Ermite Joseph Fevry" w:date="2018-10-18T15:43:00Z">
              <w:r w:rsidRPr="0018688E" w:rsidDel="00442A10">
                <w:rPr>
                  <w:rFonts w:asciiTheme="minorHAnsi" w:hAnsiTheme="minorHAnsi" w:cstheme="minorHAnsi"/>
                  <w:bCs/>
                  <w:i/>
                  <w:iCs/>
                  <w:sz w:val="20"/>
                  <w:lang w:val="fr-FR"/>
                </w:rPr>
                <w:delText xml:space="preserve">Ou par email : </w:delText>
              </w:r>
            </w:del>
          </w:p>
          <w:p w14:paraId="69AC7ED4" w14:textId="0BF26589" w:rsidR="006F1404" w:rsidRPr="0018688E" w:rsidDel="00442A10" w:rsidRDefault="006F1404" w:rsidP="006F1404">
            <w:pPr>
              <w:pStyle w:val="BankNormal"/>
              <w:rPr>
                <w:del w:id="1141" w:author="Marie Christa Ermite Joseph Fevry" w:date="2018-10-18T15:43:00Z"/>
                <w:rFonts w:asciiTheme="minorHAnsi" w:hAnsiTheme="minorHAnsi" w:cstheme="minorHAnsi"/>
                <w:sz w:val="20"/>
                <w:lang w:val="fr-FR"/>
              </w:rPr>
            </w:pPr>
            <w:del w:id="1142" w:author="Marie Christa Ermite Joseph Fevry" w:date="2018-10-18T15:43:00Z">
              <w:r w:rsidRPr="0018688E" w:rsidDel="00442A10">
                <w:rPr>
                  <w:rFonts w:asciiTheme="minorHAnsi" w:hAnsiTheme="minorHAnsi" w:cstheme="minorHAnsi"/>
                  <w:sz w:val="20"/>
                  <w:lang w:val="fr-FR"/>
                </w:rPr>
                <w:delText xml:space="preserve">Adresse électronique : </w:delText>
              </w:r>
              <w:r w:rsidR="00B17660" w:rsidDel="00442A10">
                <w:fldChar w:fldCharType="begin"/>
              </w:r>
              <w:r w:rsidR="00B17660" w:rsidDel="00442A10">
                <w:delInstrText xml:space="preserve"> HYPERLINK "mailto:soumissions.haiti@undp.org" </w:delInstrText>
              </w:r>
              <w:r w:rsidR="00B17660" w:rsidDel="00442A10">
                <w:fldChar w:fldCharType="separate"/>
              </w:r>
              <w:r w:rsidRPr="00941B83" w:rsidDel="00442A10">
                <w:rPr>
                  <w:rStyle w:val="Hyperlink"/>
                  <w:rFonts w:asciiTheme="minorHAnsi" w:hAnsiTheme="minorHAnsi" w:cstheme="minorHAnsi"/>
                  <w:sz w:val="20"/>
                  <w:lang w:val="fr-FR"/>
                </w:rPr>
                <w:delText>soumissions.haiti@undp.org</w:delText>
              </w:r>
              <w:r w:rsidR="00B17660" w:rsidDel="00442A10">
                <w:rPr>
                  <w:rStyle w:val="Hyperlink"/>
                  <w:rFonts w:asciiTheme="minorHAnsi" w:hAnsiTheme="minorHAnsi" w:cstheme="minorHAnsi"/>
                  <w:sz w:val="20"/>
                  <w:lang w:val="fr-FR"/>
                </w:rPr>
                <w:fldChar w:fldCharType="end"/>
              </w:r>
            </w:del>
          </w:p>
          <w:p w14:paraId="198A7617" w14:textId="3B19B940" w:rsidR="006F1404" w:rsidRPr="00C0646F" w:rsidDel="00442A10" w:rsidRDefault="006F1404" w:rsidP="006F1404">
            <w:pPr>
              <w:pStyle w:val="BankNormal"/>
              <w:tabs>
                <w:tab w:val="right" w:pos="7218"/>
              </w:tabs>
              <w:spacing w:after="0"/>
              <w:rPr>
                <w:del w:id="1143" w:author="Marie Christa Ermite Joseph Fevry" w:date="2018-10-18T15:43:00Z"/>
                <w:rFonts w:ascii="Calibri" w:hAnsi="Calibri" w:cs="Calibri"/>
                <w:sz w:val="20"/>
                <w:lang w:val="fr-FR"/>
              </w:rPr>
            </w:pPr>
            <w:del w:id="1144" w:author="Marie Christa Ermite Joseph Fevry" w:date="2018-10-18T15:43:00Z">
              <w:r w:rsidRPr="0018688E" w:rsidDel="00442A10">
                <w:rPr>
                  <w:rFonts w:asciiTheme="minorHAnsi" w:hAnsiTheme="minorHAnsi" w:cstheme="minorHAnsi"/>
                  <w:bCs/>
                  <w:i/>
                  <w:iCs/>
                  <w:sz w:val="20"/>
                </w:rPr>
                <w:delText>Ref.</w:delText>
              </w:r>
              <w:r w:rsidRPr="0018688E" w:rsidDel="00442A10">
                <w:rPr>
                  <w:rFonts w:asciiTheme="minorHAnsi" w:hAnsiTheme="minorHAnsi" w:cstheme="minorHAnsi"/>
                  <w:i/>
                  <w:sz w:val="20"/>
                </w:rPr>
                <w:delText xml:space="preserve"> </w:delText>
              </w:r>
              <w:r w:rsidDel="00442A10">
                <w:rPr>
                  <w:rFonts w:asciiTheme="minorHAnsi" w:hAnsiTheme="minorHAnsi" w:cstheme="minorHAnsi"/>
                  <w:b/>
                  <w:bCs/>
                  <w:sz w:val="20"/>
                </w:rPr>
                <w:delText>RFP</w:delText>
              </w:r>
              <w:r w:rsidRPr="0018688E" w:rsidDel="00442A10">
                <w:rPr>
                  <w:rFonts w:asciiTheme="minorHAnsi" w:hAnsiTheme="minorHAnsi" w:cstheme="minorHAnsi"/>
                  <w:b/>
                  <w:bCs/>
                  <w:sz w:val="20"/>
                </w:rPr>
                <w:delText>/UNDP/HAI/</w:delText>
              </w:r>
              <w:r w:rsidDel="00442A10">
                <w:rPr>
                  <w:rFonts w:asciiTheme="minorHAnsi" w:hAnsiTheme="minorHAnsi" w:cstheme="minorHAnsi"/>
                  <w:b/>
                  <w:bCs/>
                  <w:sz w:val="20"/>
                </w:rPr>
                <w:delText>18</w:delText>
              </w:r>
            </w:del>
            <w:del w:id="1145" w:author="Marie Christa Ermite Joseph Fevry" w:date="2018-10-16T11:27:00Z">
              <w:r w:rsidDel="00E07BEE">
                <w:rPr>
                  <w:rFonts w:asciiTheme="minorHAnsi" w:hAnsiTheme="minorHAnsi" w:cstheme="minorHAnsi"/>
                  <w:b/>
                  <w:bCs/>
                  <w:sz w:val="20"/>
                </w:rPr>
                <w:delText>.21</w:delText>
              </w:r>
            </w:del>
            <w:del w:id="1146" w:author="Marie Christa Ermite Joseph Fevry" w:date="2018-10-18T15:43:00Z">
              <w:r w:rsidDel="00442A10">
                <w:rPr>
                  <w:rFonts w:asciiTheme="minorHAnsi" w:hAnsiTheme="minorHAnsi" w:cstheme="minorHAnsi"/>
                  <w:b/>
                  <w:bCs/>
                  <w:sz w:val="20"/>
                </w:rPr>
                <w:delText>7</w:delText>
              </w:r>
            </w:del>
          </w:p>
        </w:tc>
      </w:tr>
      <w:tr w:rsidR="006F1404" w:rsidRPr="00C0646F" w:rsidDel="00442A10" w14:paraId="042CB291" w14:textId="3B97E0E1" w:rsidTr="004F6F3D">
        <w:tblPrEx>
          <w:tblBorders>
            <w:top w:val="single" w:sz="6" w:space="0" w:color="auto"/>
          </w:tblBorders>
        </w:tblPrEx>
        <w:trPr>
          <w:del w:id="1147" w:author="Marie Christa Ermite Joseph Fevry" w:date="2018-10-18T15:43:00Z"/>
        </w:trPr>
        <w:tc>
          <w:tcPr>
            <w:tcW w:w="612" w:type="dxa"/>
          </w:tcPr>
          <w:p w14:paraId="299B8EAD" w14:textId="1CE0E456" w:rsidR="006F1404" w:rsidRPr="00C0646F" w:rsidDel="00442A10" w:rsidRDefault="006F1404" w:rsidP="006F1404">
            <w:pPr>
              <w:jc w:val="center"/>
              <w:rPr>
                <w:del w:id="1148" w:author="Marie Christa Ermite Joseph Fevry" w:date="2018-10-18T15:43:00Z"/>
                <w:rFonts w:ascii="Calibri" w:hAnsi="Calibri" w:cs="Calibri"/>
                <w:bCs/>
                <w:sz w:val="20"/>
                <w:szCs w:val="20"/>
                <w:lang w:val="fr-FR"/>
              </w:rPr>
            </w:pPr>
            <w:del w:id="1149" w:author="Marie Christa Ermite Joseph Fevry" w:date="2018-10-18T15:43:00Z">
              <w:r w:rsidRPr="00C0646F" w:rsidDel="00442A10">
                <w:rPr>
                  <w:rFonts w:ascii="Calibri" w:hAnsi="Calibri" w:cs="Calibri"/>
                  <w:bCs/>
                  <w:sz w:val="20"/>
                  <w:szCs w:val="20"/>
                  <w:lang w:val="fr-FR"/>
                </w:rPr>
                <w:delText>21</w:delText>
              </w:r>
            </w:del>
          </w:p>
        </w:tc>
        <w:tc>
          <w:tcPr>
            <w:tcW w:w="1080" w:type="dxa"/>
          </w:tcPr>
          <w:p w14:paraId="4FBD5A97" w14:textId="11F4F721" w:rsidR="006F1404" w:rsidRPr="00C0646F" w:rsidDel="00442A10" w:rsidRDefault="006F1404" w:rsidP="006F1404">
            <w:pPr>
              <w:jc w:val="center"/>
              <w:rPr>
                <w:del w:id="1150" w:author="Marie Christa Ermite Joseph Fevry" w:date="2018-10-18T15:43:00Z"/>
                <w:rFonts w:ascii="Calibri" w:hAnsi="Calibri" w:cs="Calibri"/>
                <w:bCs/>
                <w:sz w:val="20"/>
                <w:szCs w:val="20"/>
                <w:lang w:val="fr-FR"/>
              </w:rPr>
            </w:pPr>
            <w:del w:id="1151" w:author="Marie Christa Ermite Joseph Fevry" w:date="2018-10-18T15:43:00Z">
              <w:r w:rsidRPr="00C0646F" w:rsidDel="00442A10">
                <w:rPr>
                  <w:rFonts w:ascii="Calibri" w:hAnsi="Calibri" w:cs="Calibri"/>
                  <w:bCs/>
                  <w:sz w:val="20"/>
                  <w:szCs w:val="20"/>
                  <w:lang w:val="fr-FR"/>
                </w:rPr>
                <w:delText>C.21</w:delText>
              </w:r>
            </w:del>
          </w:p>
          <w:p w14:paraId="2E49213B" w14:textId="4CE73931" w:rsidR="006F1404" w:rsidRPr="00C0646F" w:rsidDel="00442A10" w:rsidRDefault="006F1404" w:rsidP="006F1404">
            <w:pPr>
              <w:jc w:val="center"/>
              <w:rPr>
                <w:del w:id="1152" w:author="Marie Christa Ermite Joseph Fevry" w:date="2018-10-18T15:43:00Z"/>
                <w:rFonts w:ascii="Calibri" w:hAnsi="Calibri" w:cs="Calibri"/>
                <w:bCs/>
                <w:sz w:val="20"/>
                <w:szCs w:val="20"/>
                <w:lang w:val="fr-FR"/>
              </w:rPr>
            </w:pPr>
            <w:del w:id="1153" w:author="Marie Christa Ermite Joseph Fevry" w:date="2018-10-18T15:43:00Z">
              <w:r w:rsidRPr="00C0646F" w:rsidDel="00442A10">
                <w:rPr>
                  <w:rFonts w:ascii="Calibri" w:hAnsi="Calibri" w:cs="Calibri"/>
                  <w:bCs/>
                  <w:sz w:val="20"/>
                  <w:szCs w:val="20"/>
                  <w:lang w:val="fr-FR"/>
                </w:rPr>
                <w:delText>D.24</w:delText>
              </w:r>
            </w:del>
          </w:p>
        </w:tc>
        <w:tc>
          <w:tcPr>
            <w:tcW w:w="2790" w:type="dxa"/>
          </w:tcPr>
          <w:p w14:paraId="468CAE1F" w14:textId="11D74B6C" w:rsidR="006F1404" w:rsidRPr="00C0646F" w:rsidDel="00442A10" w:rsidRDefault="006F1404" w:rsidP="006F1404">
            <w:pPr>
              <w:rPr>
                <w:del w:id="1154" w:author="Marie Christa Ermite Joseph Fevry" w:date="2018-10-18T15:43:00Z"/>
                <w:rFonts w:ascii="Calibri" w:hAnsi="Calibri" w:cs="Calibri"/>
                <w:bCs/>
                <w:sz w:val="20"/>
                <w:szCs w:val="20"/>
                <w:lang w:val="fr-FR"/>
              </w:rPr>
            </w:pPr>
            <w:del w:id="1155" w:author="Marie Christa Ermite Joseph Fevry" w:date="2018-10-18T15:43:00Z">
              <w:r w:rsidRPr="00C0646F" w:rsidDel="00442A10">
                <w:rPr>
                  <w:rFonts w:ascii="Calibri" w:hAnsi="Calibri" w:cs="Calibri"/>
                  <w:bCs/>
                  <w:sz w:val="20"/>
                  <w:szCs w:val="20"/>
                  <w:lang w:val="fr-FR"/>
                </w:rPr>
                <w:delText xml:space="preserve">Date-limite de dépôt </w:delText>
              </w:r>
            </w:del>
          </w:p>
        </w:tc>
        <w:tc>
          <w:tcPr>
            <w:tcW w:w="5220" w:type="dxa"/>
            <w:tcMar>
              <w:top w:w="85" w:type="dxa"/>
              <w:bottom w:w="142" w:type="dxa"/>
            </w:tcMar>
          </w:tcPr>
          <w:p w14:paraId="1E00C55D" w14:textId="61190862" w:rsidR="006F1404" w:rsidRPr="0076055D" w:rsidDel="00442A10" w:rsidRDefault="006F1404" w:rsidP="006F1404">
            <w:pPr>
              <w:pStyle w:val="BankNormal"/>
              <w:tabs>
                <w:tab w:val="right" w:pos="7218"/>
              </w:tabs>
              <w:spacing w:after="0"/>
              <w:rPr>
                <w:del w:id="1156" w:author="Marie Christa Ermite Joseph Fevry" w:date="2018-10-18T15:43:00Z"/>
                <w:rFonts w:asciiTheme="minorHAnsi" w:hAnsiTheme="minorHAnsi" w:cstheme="minorHAnsi"/>
                <w:b/>
                <w:sz w:val="20"/>
                <w:lang w:val="fr-FR"/>
              </w:rPr>
            </w:pPr>
            <w:del w:id="1157" w:author="Marie Christa Ermite Joseph Fevry" w:date="2018-10-18T15:43:00Z">
              <w:r w:rsidRPr="0076055D" w:rsidDel="00442A10">
                <w:rPr>
                  <w:rFonts w:asciiTheme="minorHAnsi" w:hAnsiTheme="minorHAnsi" w:cstheme="minorHAnsi"/>
                  <w:b/>
                  <w:sz w:val="20"/>
                  <w:lang w:val="fr-FR"/>
                </w:rPr>
                <w:delText>Date </w:delText>
              </w:r>
              <w:r w:rsidDel="00442A10">
                <w:rPr>
                  <w:rFonts w:asciiTheme="minorHAnsi" w:hAnsiTheme="minorHAnsi" w:cstheme="minorHAnsi"/>
                  <w:b/>
                  <w:sz w:val="20"/>
                  <w:lang w:val="fr-FR"/>
                </w:rPr>
                <w:delText xml:space="preserve">: </w:delText>
              </w:r>
            </w:del>
            <w:del w:id="1158" w:author="Marie Christa Ermite Joseph Fevry" w:date="2018-10-16T11:27:00Z">
              <w:r w:rsidDel="00E07BEE">
                <w:rPr>
                  <w:rFonts w:asciiTheme="minorHAnsi" w:hAnsiTheme="minorHAnsi" w:cstheme="minorHAnsi"/>
                  <w:b/>
                  <w:sz w:val="20"/>
                  <w:lang w:val="fr-FR"/>
                </w:rPr>
                <w:delText>2</w:delText>
              </w:r>
            </w:del>
            <w:del w:id="1159" w:author="Marie Christa Ermite Joseph Fevry" w:date="2018-06-21T13:00:00Z">
              <w:r w:rsidR="005649DE" w:rsidDel="007D47DD">
                <w:rPr>
                  <w:rFonts w:asciiTheme="minorHAnsi" w:hAnsiTheme="minorHAnsi" w:cstheme="minorHAnsi"/>
                  <w:b/>
                  <w:sz w:val="20"/>
                  <w:lang w:val="fr-FR"/>
                </w:rPr>
                <w:delText>2</w:delText>
              </w:r>
            </w:del>
            <w:del w:id="1160" w:author="Marie Christa Ermite Joseph Fevry" w:date="2018-10-18T15:43:00Z">
              <w:r w:rsidDel="00442A10">
                <w:rPr>
                  <w:rFonts w:asciiTheme="minorHAnsi" w:hAnsiTheme="minorHAnsi" w:cstheme="minorHAnsi"/>
                  <w:b/>
                  <w:sz w:val="20"/>
                  <w:lang w:val="fr-FR"/>
                </w:rPr>
                <w:delText xml:space="preserve"> </w:delText>
              </w:r>
            </w:del>
            <w:del w:id="1161" w:author="Marie Christa Ermite Joseph Fevry" w:date="2018-10-16T11:27:00Z">
              <w:r w:rsidDel="00E07BEE">
                <w:rPr>
                  <w:rFonts w:asciiTheme="minorHAnsi" w:hAnsiTheme="minorHAnsi" w:cstheme="minorHAnsi"/>
                  <w:b/>
                  <w:sz w:val="20"/>
                  <w:lang w:val="fr-FR"/>
                </w:rPr>
                <w:delText xml:space="preserve">juin </w:delText>
              </w:r>
            </w:del>
            <w:del w:id="1162" w:author="Marie Christa Ermite Joseph Fevry" w:date="2018-10-18T15:43:00Z">
              <w:r w:rsidR="00D00119" w:rsidDel="00442A10">
                <w:rPr>
                  <w:rFonts w:asciiTheme="minorHAnsi" w:hAnsiTheme="minorHAnsi" w:cstheme="minorHAnsi"/>
                  <w:b/>
                  <w:sz w:val="20"/>
                  <w:lang w:val="fr-FR"/>
                </w:rPr>
                <w:delText>2</w:delText>
              </w:r>
              <w:r w:rsidRPr="0076055D" w:rsidDel="00442A10">
                <w:rPr>
                  <w:rFonts w:asciiTheme="minorHAnsi" w:hAnsiTheme="minorHAnsi" w:cstheme="minorHAnsi"/>
                  <w:b/>
                  <w:sz w:val="20"/>
                  <w:lang w:val="fr-FR"/>
                </w:rPr>
                <w:delText>018</w:delText>
              </w:r>
            </w:del>
          </w:p>
          <w:p w14:paraId="1EA03C0E" w14:textId="69A35F9C" w:rsidR="006F1404" w:rsidRPr="00C0646F" w:rsidDel="00442A10" w:rsidRDefault="006F1404" w:rsidP="006F1404">
            <w:pPr>
              <w:pStyle w:val="BankNormal"/>
              <w:tabs>
                <w:tab w:val="right" w:pos="7218"/>
              </w:tabs>
              <w:spacing w:after="0"/>
              <w:rPr>
                <w:del w:id="1163" w:author="Marie Christa Ermite Joseph Fevry" w:date="2018-10-18T15:43:00Z"/>
                <w:rFonts w:ascii="Calibri" w:hAnsi="Calibri" w:cs="Calibri"/>
                <w:sz w:val="20"/>
                <w:lang w:val="fr-FR"/>
              </w:rPr>
            </w:pPr>
            <w:del w:id="1164" w:author="Marie Christa Ermite Joseph Fevry" w:date="2018-10-18T15:43:00Z">
              <w:r w:rsidRPr="0076055D" w:rsidDel="00442A10">
                <w:rPr>
                  <w:rFonts w:asciiTheme="minorHAnsi" w:hAnsiTheme="minorHAnsi" w:cstheme="minorHAnsi"/>
                  <w:b/>
                  <w:sz w:val="20"/>
                  <w:lang w:val="fr-FR"/>
                </w:rPr>
                <w:delText xml:space="preserve">Heure : </w:delText>
              </w:r>
              <w:r w:rsidDel="00442A10">
                <w:rPr>
                  <w:rFonts w:asciiTheme="minorHAnsi" w:hAnsiTheme="minorHAnsi" w:cstheme="minorHAnsi"/>
                  <w:b/>
                  <w:sz w:val="20"/>
                  <w:lang w:val="fr-FR"/>
                </w:rPr>
                <w:delText>1</w:delText>
              </w:r>
            </w:del>
            <w:del w:id="1165" w:author="Marie Christa Ermite Joseph Fevry" w:date="2018-10-16T11:28:00Z">
              <w:r w:rsidR="005649DE" w:rsidDel="00E07BEE">
                <w:rPr>
                  <w:rFonts w:asciiTheme="minorHAnsi" w:hAnsiTheme="minorHAnsi" w:cstheme="minorHAnsi"/>
                  <w:b/>
                  <w:sz w:val="20"/>
                  <w:lang w:val="fr-FR"/>
                </w:rPr>
                <w:delText>3</w:delText>
              </w:r>
            </w:del>
            <w:del w:id="1166" w:author="Marie Christa Ermite Joseph Fevry" w:date="2018-10-18T15:43:00Z">
              <w:r w:rsidRPr="0076055D" w:rsidDel="00442A10">
                <w:rPr>
                  <w:rFonts w:asciiTheme="minorHAnsi" w:hAnsiTheme="minorHAnsi" w:cstheme="minorHAnsi"/>
                  <w:b/>
                  <w:sz w:val="20"/>
                  <w:lang w:val="fr-FR"/>
                </w:rPr>
                <w:delText>h</w:delText>
              </w:r>
              <w:r w:rsidR="00D00119" w:rsidDel="00442A10">
                <w:rPr>
                  <w:rFonts w:asciiTheme="minorHAnsi" w:hAnsiTheme="minorHAnsi" w:cstheme="minorHAnsi"/>
                  <w:b/>
                  <w:sz w:val="20"/>
                  <w:lang w:val="fr-FR"/>
                </w:rPr>
                <w:delText>0</w:delText>
              </w:r>
              <w:r w:rsidRPr="0076055D" w:rsidDel="00442A10">
                <w:rPr>
                  <w:rFonts w:asciiTheme="minorHAnsi" w:hAnsiTheme="minorHAnsi" w:cstheme="minorHAnsi"/>
                  <w:b/>
                  <w:sz w:val="20"/>
                  <w:lang w:val="fr-FR"/>
                </w:rPr>
                <w:delText xml:space="preserve">0 </w:delText>
              </w:r>
            </w:del>
          </w:p>
        </w:tc>
      </w:tr>
      <w:tr w:rsidR="006F1404" w:rsidRPr="00C0646F" w:rsidDel="00442A10" w14:paraId="281363E8" w14:textId="7AB6660A" w:rsidTr="004F6F3D">
        <w:tblPrEx>
          <w:tblBorders>
            <w:top w:val="single" w:sz="6" w:space="0" w:color="auto"/>
          </w:tblBorders>
        </w:tblPrEx>
        <w:trPr>
          <w:trHeight w:val="665"/>
          <w:del w:id="1167" w:author="Marie Christa Ermite Joseph Fevry" w:date="2018-10-18T15:43:00Z"/>
        </w:trPr>
        <w:tc>
          <w:tcPr>
            <w:tcW w:w="612" w:type="dxa"/>
          </w:tcPr>
          <w:p w14:paraId="41CB111C" w14:textId="6C724C1F" w:rsidR="006F1404" w:rsidRPr="00C0646F" w:rsidDel="00442A10" w:rsidRDefault="006F1404" w:rsidP="006F1404">
            <w:pPr>
              <w:jc w:val="center"/>
              <w:rPr>
                <w:del w:id="1168" w:author="Marie Christa Ermite Joseph Fevry" w:date="2018-10-18T15:43:00Z"/>
                <w:rFonts w:ascii="Calibri" w:hAnsi="Calibri" w:cs="Calibri"/>
                <w:sz w:val="20"/>
                <w:szCs w:val="20"/>
                <w:lang w:val="fr-FR"/>
              </w:rPr>
            </w:pPr>
            <w:del w:id="1169" w:author="Marie Christa Ermite Joseph Fevry" w:date="2018-10-18T15:43:00Z">
              <w:r w:rsidRPr="00C0646F" w:rsidDel="00442A10">
                <w:rPr>
                  <w:rFonts w:ascii="Calibri" w:hAnsi="Calibri" w:cs="Calibri"/>
                  <w:sz w:val="20"/>
                  <w:szCs w:val="20"/>
                  <w:lang w:val="fr-FR"/>
                </w:rPr>
                <w:delText>22</w:delText>
              </w:r>
            </w:del>
          </w:p>
        </w:tc>
        <w:tc>
          <w:tcPr>
            <w:tcW w:w="1080" w:type="dxa"/>
          </w:tcPr>
          <w:p w14:paraId="265C2E00" w14:textId="46E2D1D0" w:rsidR="006F1404" w:rsidRPr="00C0646F" w:rsidDel="00442A10" w:rsidRDefault="006F1404" w:rsidP="006F1404">
            <w:pPr>
              <w:jc w:val="center"/>
              <w:rPr>
                <w:del w:id="1170" w:author="Marie Christa Ermite Joseph Fevry" w:date="2018-10-18T15:43:00Z"/>
                <w:rFonts w:ascii="Calibri" w:hAnsi="Calibri" w:cs="Calibri"/>
                <w:sz w:val="20"/>
                <w:szCs w:val="20"/>
                <w:lang w:val="fr-FR"/>
              </w:rPr>
            </w:pPr>
            <w:del w:id="1171" w:author="Marie Christa Ermite Joseph Fevry" w:date="2018-10-18T15:43:00Z">
              <w:r w:rsidRPr="00C0646F" w:rsidDel="00442A10">
                <w:rPr>
                  <w:rFonts w:ascii="Calibri" w:hAnsi="Calibri" w:cs="Calibri"/>
                  <w:sz w:val="20"/>
                  <w:szCs w:val="20"/>
                  <w:lang w:val="fr-FR"/>
                </w:rPr>
                <w:delText>D.23.2</w:delText>
              </w:r>
            </w:del>
          </w:p>
        </w:tc>
        <w:tc>
          <w:tcPr>
            <w:tcW w:w="2790" w:type="dxa"/>
          </w:tcPr>
          <w:p w14:paraId="395D6CC6" w14:textId="208B63C0" w:rsidR="006F1404" w:rsidRPr="00C0646F" w:rsidDel="00442A10" w:rsidRDefault="006F1404" w:rsidP="006F1404">
            <w:pPr>
              <w:rPr>
                <w:del w:id="1172" w:author="Marie Christa Ermite Joseph Fevry" w:date="2018-10-18T15:43:00Z"/>
                <w:rFonts w:ascii="Calibri" w:hAnsi="Calibri" w:cs="Calibri"/>
                <w:sz w:val="20"/>
                <w:szCs w:val="20"/>
                <w:lang w:val="fr-FR"/>
              </w:rPr>
            </w:pPr>
            <w:del w:id="1173" w:author="Marie Christa Ermite Joseph Fevry" w:date="2018-10-18T15:43:00Z">
              <w:r w:rsidRPr="00C0646F" w:rsidDel="00442A10">
                <w:rPr>
                  <w:rFonts w:ascii="Calibri" w:hAnsi="Calibri" w:cs="Calibri"/>
                  <w:sz w:val="20"/>
                  <w:szCs w:val="20"/>
                  <w:lang w:val="fr-FR"/>
                </w:rPr>
                <w:delText>Modalités autorisées de dépôt des soumissions</w:delText>
              </w:r>
            </w:del>
          </w:p>
        </w:tc>
        <w:tc>
          <w:tcPr>
            <w:tcW w:w="5220" w:type="dxa"/>
            <w:tcMar>
              <w:top w:w="85" w:type="dxa"/>
              <w:bottom w:w="142" w:type="dxa"/>
            </w:tcMar>
          </w:tcPr>
          <w:p w14:paraId="5022B94D" w14:textId="757E7D67" w:rsidR="006F1404" w:rsidRPr="00C0646F" w:rsidDel="00442A10" w:rsidRDefault="006F1404" w:rsidP="00B3375A">
            <w:pPr>
              <w:pStyle w:val="BankNormal"/>
              <w:numPr>
                <w:ilvl w:val="2"/>
                <w:numId w:val="11"/>
              </w:numPr>
              <w:tabs>
                <w:tab w:val="left" w:pos="378"/>
                <w:tab w:val="right" w:pos="7218"/>
              </w:tabs>
              <w:spacing w:after="0"/>
              <w:ind w:left="378"/>
              <w:rPr>
                <w:del w:id="1174" w:author="Marie Christa Ermite Joseph Fevry" w:date="2018-10-18T15:43:00Z"/>
                <w:rFonts w:ascii="Calibri" w:hAnsi="Calibri" w:cs="Calibri"/>
                <w:snapToGrid w:val="0"/>
                <w:sz w:val="20"/>
                <w:lang w:val="fr-FR"/>
              </w:rPr>
            </w:pPr>
            <w:del w:id="1175" w:author="Marie Christa Ermite Joseph Fevry" w:date="2018-10-18T15:43:00Z">
              <w:r w:rsidRPr="00C0646F" w:rsidDel="00442A10">
                <w:rPr>
                  <w:rFonts w:ascii="Calibri" w:hAnsi="Calibri" w:cs="Calibri"/>
                  <w:snapToGrid w:val="0"/>
                  <w:sz w:val="20"/>
                  <w:lang w:val="fr-FR"/>
                </w:rPr>
                <w:delText>Messager/remise en main propre</w:delText>
              </w:r>
            </w:del>
          </w:p>
          <w:p w14:paraId="5F2BA2DA" w14:textId="3EA5D3AD" w:rsidR="006F1404" w:rsidRPr="00C0646F" w:rsidDel="00442A10" w:rsidRDefault="006F1404" w:rsidP="00B3375A">
            <w:pPr>
              <w:pStyle w:val="BankNormal"/>
              <w:numPr>
                <w:ilvl w:val="2"/>
                <w:numId w:val="11"/>
              </w:numPr>
              <w:tabs>
                <w:tab w:val="left" w:pos="378"/>
                <w:tab w:val="right" w:pos="7218"/>
              </w:tabs>
              <w:spacing w:after="0"/>
              <w:ind w:left="378"/>
              <w:rPr>
                <w:del w:id="1176" w:author="Marie Christa Ermite Joseph Fevry" w:date="2018-10-18T15:43:00Z"/>
                <w:rFonts w:ascii="Calibri" w:hAnsi="Calibri" w:cs="Calibri"/>
                <w:snapToGrid w:val="0"/>
                <w:sz w:val="20"/>
                <w:lang w:val="fr-FR"/>
              </w:rPr>
            </w:pPr>
            <w:del w:id="1177" w:author="Marie Christa Ermite Joseph Fevry" w:date="2018-10-18T15:43:00Z">
              <w:r w:rsidRPr="00C0646F" w:rsidDel="00442A10">
                <w:rPr>
                  <w:rFonts w:ascii="Calibri" w:hAnsi="Calibri" w:cs="Calibri"/>
                  <w:sz w:val="20"/>
                  <w:lang w:val="fr-FR"/>
                </w:rPr>
                <w:delText>Dépôt électronique des soumissions</w:delText>
              </w:r>
              <w:r w:rsidRPr="00C0646F" w:rsidDel="00442A10">
                <w:rPr>
                  <w:rStyle w:val="FootnoteReference"/>
                  <w:rFonts w:ascii="Calibri" w:hAnsi="Calibri" w:cs="Calibri"/>
                  <w:sz w:val="20"/>
                  <w:lang w:val="fr-FR"/>
                </w:rPr>
                <w:footnoteReference w:id="5"/>
              </w:r>
            </w:del>
          </w:p>
        </w:tc>
      </w:tr>
      <w:tr w:rsidR="002D6EC7" w:rsidRPr="00C0646F" w:rsidDel="00442A10" w14:paraId="0AFDF562" w14:textId="6A0E8F89" w:rsidTr="004F6F3D">
        <w:tblPrEx>
          <w:tblBorders>
            <w:top w:val="single" w:sz="6" w:space="0" w:color="auto"/>
          </w:tblBorders>
        </w:tblPrEx>
        <w:trPr>
          <w:del w:id="1180" w:author="Marie Christa Ermite Joseph Fevry" w:date="2018-10-18T15:43:00Z"/>
        </w:trPr>
        <w:tc>
          <w:tcPr>
            <w:tcW w:w="612" w:type="dxa"/>
          </w:tcPr>
          <w:p w14:paraId="0AEC858A" w14:textId="344D6B37" w:rsidR="002D6EC7" w:rsidRPr="00C0646F" w:rsidDel="00442A10" w:rsidRDefault="002D6EC7" w:rsidP="002D6EC7">
            <w:pPr>
              <w:jc w:val="center"/>
              <w:rPr>
                <w:del w:id="1181" w:author="Marie Christa Ermite Joseph Fevry" w:date="2018-10-18T15:43:00Z"/>
                <w:rFonts w:ascii="Calibri" w:hAnsi="Calibri" w:cs="Calibri"/>
                <w:sz w:val="20"/>
                <w:szCs w:val="20"/>
                <w:lang w:val="fr-FR"/>
              </w:rPr>
            </w:pPr>
            <w:del w:id="1182" w:author="Marie Christa Ermite Joseph Fevry" w:date="2018-10-18T15:43:00Z">
              <w:r w:rsidRPr="00C0646F" w:rsidDel="00442A10">
                <w:rPr>
                  <w:rFonts w:ascii="Calibri" w:hAnsi="Calibri" w:cs="Calibri"/>
                  <w:sz w:val="20"/>
                  <w:szCs w:val="20"/>
                  <w:lang w:val="fr-FR"/>
                </w:rPr>
                <w:delText>23</w:delText>
              </w:r>
            </w:del>
          </w:p>
        </w:tc>
        <w:tc>
          <w:tcPr>
            <w:tcW w:w="1080" w:type="dxa"/>
          </w:tcPr>
          <w:p w14:paraId="2ECBB2D6" w14:textId="1F4FDBC0" w:rsidR="002D6EC7" w:rsidRPr="00C0646F" w:rsidDel="00442A10" w:rsidRDefault="002D6EC7" w:rsidP="002D6EC7">
            <w:pPr>
              <w:jc w:val="center"/>
              <w:rPr>
                <w:del w:id="1183" w:author="Marie Christa Ermite Joseph Fevry" w:date="2018-10-18T15:43:00Z"/>
                <w:rFonts w:ascii="Calibri" w:hAnsi="Calibri" w:cs="Calibri"/>
                <w:sz w:val="20"/>
                <w:szCs w:val="20"/>
                <w:lang w:val="fr-FR"/>
              </w:rPr>
            </w:pPr>
            <w:del w:id="1184" w:author="Marie Christa Ermite Joseph Fevry" w:date="2018-10-18T15:43:00Z">
              <w:r w:rsidRPr="00C0646F" w:rsidDel="00442A10">
                <w:rPr>
                  <w:rFonts w:ascii="Calibri" w:hAnsi="Calibri" w:cs="Calibri"/>
                  <w:sz w:val="20"/>
                  <w:szCs w:val="20"/>
                  <w:lang w:val="fr-FR"/>
                </w:rPr>
                <w:delText>D.23.2</w:delText>
              </w:r>
            </w:del>
          </w:p>
          <w:p w14:paraId="57987BF4" w14:textId="12EE2EAE" w:rsidR="002D6EC7" w:rsidRPr="00C0646F" w:rsidDel="00442A10" w:rsidRDefault="002D6EC7" w:rsidP="002D6EC7">
            <w:pPr>
              <w:jc w:val="center"/>
              <w:rPr>
                <w:del w:id="1185" w:author="Marie Christa Ermite Joseph Fevry" w:date="2018-10-18T15:43:00Z"/>
                <w:rFonts w:ascii="Calibri" w:hAnsi="Calibri" w:cs="Calibri"/>
                <w:sz w:val="20"/>
                <w:szCs w:val="20"/>
                <w:lang w:val="fr-FR"/>
              </w:rPr>
            </w:pPr>
            <w:del w:id="1186" w:author="Marie Christa Ermite Joseph Fevry" w:date="2018-10-18T15:43:00Z">
              <w:r w:rsidRPr="00C0646F" w:rsidDel="00442A10">
                <w:rPr>
                  <w:rFonts w:ascii="Calibri" w:hAnsi="Calibri" w:cs="Calibri"/>
                  <w:sz w:val="20"/>
                  <w:szCs w:val="20"/>
                  <w:lang w:val="fr-FR"/>
                </w:rPr>
                <w:delText>D.26</w:delText>
              </w:r>
            </w:del>
          </w:p>
        </w:tc>
        <w:tc>
          <w:tcPr>
            <w:tcW w:w="2790" w:type="dxa"/>
          </w:tcPr>
          <w:p w14:paraId="0FD83309" w14:textId="447EB0BC" w:rsidR="002D6EC7" w:rsidRPr="00C0646F" w:rsidDel="00442A10" w:rsidRDefault="002D6EC7" w:rsidP="002D6EC7">
            <w:pPr>
              <w:rPr>
                <w:del w:id="1187" w:author="Marie Christa Ermite Joseph Fevry" w:date="2018-10-18T15:43:00Z"/>
                <w:rFonts w:ascii="Calibri" w:hAnsi="Calibri" w:cs="Calibri"/>
                <w:sz w:val="20"/>
                <w:szCs w:val="20"/>
                <w:lang w:val="fr-FR"/>
              </w:rPr>
            </w:pPr>
            <w:del w:id="1188" w:author="Marie Christa Ermite Joseph Fevry" w:date="2018-10-18T15:43:00Z">
              <w:r w:rsidRPr="00C0646F" w:rsidDel="00442A10">
                <w:rPr>
                  <w:rFonts w:ascii="Calibri" w:hAnsi="Calibri" w:cs="Calibri"/>
                  <w:sz w:val="20"/>
                  <w:szCs w:val="20"/>
                  <w:lang w:val="fr-FR"/>
                </w:rPr>
                <w:delText>Conditions et procédures applicables au dépôt et à l’ouverture électroniques des soumissions, si cela est autorisé</w:delText>
              </w:r>
            </w:del>
          </w:p>
        </w:tc>
        <w:tc>
          <w:tcPr>
            <w:tcW w:w="5220" w:type="dxa"/>
            <w:tcMar>
              <w:top w:w="85" w:type="dxa"/>
              <w:bottom w:w="142" w:type="dxa"/>
            </w:tcMar>
          </w:tcPr>
          <w:p w14:paraId="742A8941" w14:textId="45CA2AF5" w:rsidR="002D6EC7" w:rsidRPr="00E21E95" w:rsidDel="00442A10" w:rsidRDefault="002D6EC7" w:rsidP="00B3375A">
            <w:pPr>
              <w:pStyle w:val="BankNormal"/>
              <w:numPr>
                <w:ilvl w:val="0"/>
                <w:numId w:val="17"/>
              </w:numPr>
              <w:tabs>
                <w:tab w:val="right" w:pos="7218"/>
              </w:tabs>
              <w:spacing w:after="0"/>
              <w:ind w:left="378"/>
              <w:rPr>
                <w:del w:id="1189" w:author="Marie Christa Ermite Joseph Fevry" w:date="2018-10-18T15:43:00Z"/>
                <w:rFonts w:asciiTheme="minorHAnsi" w:hAnsiTheme="minorHAnsi" w:cstheme="minorHAnsi"/>
                <w:sz w:val="20"/>
                <w:lang w:val="fr-FR"/>
              </w:rPr>
            </w:pPr>
            <w:del w:id="1190" w:author="Marie Christa Ermite Joseph Fevry" w:date="2018-10-18T15:43:00Z">
              <w:r w:rsidRPr="00E21E95" w:rsidDel="00442A10">
                <w:rPr>
                  <w:rFonts w:asciiTheme="minorHAnsi" w:hAnsiTheme="minorHAnsi" w:cstheme="minorHAnsi"/>
                  <w:sz w:val="20"/>
                  <w:lang w:val="fr-FR"/>
                </w:rPr>
                <w:delText xml:space="preserve">Adresse officielle aux fins de dépôt électronique : </w:delText>
              </w:r>
              <w:r w:rsidR="00B17660" w:rsidDel="00442A10">
                <w:fldChar w:fldCharType="begin"/>
              </w:r>
              <w:r w:rsidR="00B17660" w:rsidDel="00442A10">
                <w:delInstrText xml:space="preserve"> HYPERLINK "mailto:soumissions.haiti@undp.org" </w:delInstrText>
              </w:r>
              <w:r w:rsidR="00B17660" w:rsidDel="00442A10">
                <w:fldChar w:fldCharType="separate"/>
              </w:r>
              <w:r w:rsidRPr="00C977D0" w:rsidDel="00442A10">
                <w:rPr>
                  <w:rStyle w:val="Hyperlink"/>
                  <w:rFonts w:asciiTheme="minorHAnsi" w:hAnsiTheme="minorHAnsi" w:cstheme="minorHAnsi"/>
                  <w:sz w:val="20"/>
                  <w:lang w:val="fr-FR"/>
                </w:rPr>
                <w:delText>soumissions.haiti@undp.org</w:delText>
              </w:r>
              <w:r w:rsidR="00B17660" w:rsidDel="00442A10">
                <w:rPr>
                  <w:rStyle w:val="Hyperlink"/>
                  <w:rFonts w:asciiTheme="minorHAnsi" w:hAnsiTheme="minorHAnsi" w:cstheme="minorHAnsi"/>
                  <w:sz w:val="20"/>
                  <w:lang w:val="fr-FR"/>
                </w:rPr>
                <w:fldChar w:fldCharType="end"/>
              </w:r>
            </w:del>
          </w:p>
          <w:p w14:paraId="1EE06A2B" w14:textId="3C342428" w:rsidR="002D6EC7" w:rsidRPr="002D6EC7" w:rsidDel="00442A10" w:rsidRDefault="002D6EC7" w:rsidP="00B3375A">
            <w:pPr>
              <w:pStyle w:val="BankNormal"/>
              <w:numPr>
                <w:ilvl w:val="0"/>
                <w:numId w:val="17"/>
              </w:numPr>
              <w:tabs>
                <w:tab w:val="right" w:pos="7218"/>
              </w:tabs>
              <w:spacing w:after="0"/>
              <w:ind w:left="378"/>
              <w:rPr>
                <w:del w:id="1191" w:author="Marie Christa Ermite Joseph Fevry" w:date="2018-10-18T15:43:00Z"/>
                <w:rFonts w:asciiTheme="minorHAnsi" w:hAnsiTheme="minorHAnsi" w:cstheme="minorHAnsi"/>
                <w:b/>
                <w:sz w:val="20"/>
                <w:lang w:val="fr-FR"/>
              </w:rPr>
            </w:pPr>
            <w:del w:id="1192" w:author="Marie Christa Ermite Joseph Fevry" w:date="2018-10-18T15:43:00Z">
              <w:r w:rsidRPr="002D6EC7" w:rsidDel="00442A10">
                <w:rPr>
                  <w:rFonts w:asciiTheme="minorHAnsi" w:hAnsiTheme="minorHAnsi" w:cstheme="minorHAnsi"/>
                  <w:b/>
                  <w:sz w:val="20"/>
                  <w:lang w:val="fr-FR"/>
                </w:rPr>
                <w:delText>Format : fichiers PDF uniquement, protégés par un mot de passe</w:delText>
              </w:r>
            </w:del>
          </w:p>
          <w:p w14:paraId="2255A84C" w14:textId="34343512" w:rsidR="002D6EC7" w:rsidRPr="002D6EC7" w:rsidDel="00442A10" w:rsidRDefault="002D6EC7" w:rsidP="00B3375A">
            <w:pPr>
              <w:pStyle w:val="BankNormal"/>
              <w:numPr>
                <w:ilvl w:val="0"/>
                <w:numId w:val="17"/>
              </w:numPr>
              <w:tabs>
                <w:tab w:val="right" w:pos="7218"/>
              </w:tabs>
              <w:spacing w:after="0"/>
              <w:ind w:left="378"/>
              <w:rPr>
                <w:del w:id="1193" w:author="Marie Christa Ermite Joseph Fevry" w:date="2018-10-18T15:43:00Z"/>
                <w:rFonts w:asciiTheme="minorHAnsi" w:hAnsiTheme="minorHAnsi" w:cstheme="minorHAnsi"/>
                <w:b/>
                <w:sz w:val="20"/>
                <w:lang w:val="fr-FR"/>
              </w:rPr>
            </w:pPr>
            <w:del w:id="1194" w:author="Marie Christa Ermite Joseph Fevry" w:date="2018-10-18T15:43:00Z">
              <w:r w:rsidRPr="002D6EC7" w:rsidDel="00442A10">
                <w:rPr>
                  <w:rFonts w:asciiTheme="minorHAnsi" w:hAnsiTheme="minorHAnsi" w:cstheme="minorHAnsi"/>
                  <w:b/>
                  <w:sz w:val="20"/>
                  <w:lang w:val="fr-FR"/>
                </w:rPr>
                <w:delText xml:space="preserve">Le mot de passe </w:delText>
              </w:r>
              <w:r w:rsidRPr="002D6EC7" w:rsidDel="00442A10">
                <w:rPr>
                  <w:rFonts w:asciiTheme="minorHAnsi" w:hAnsiTheme="minorHAnsi" w:cstheme="minorHAnsi"/>
                  <w:b/>
                  <w:sz w:val="20"/>
                  <w:u w:val="single"/>
                  <w:lang w:val="fr-FR"/>
                </w:rPr>
                <w:delText>ne doit pas</w:delText>
              </w:r>
              <w:r w:rsidRPr="002D6EC7" w:rsidDel="00442A10">
                <w:rPr>
                  <w:rFonts w:asciiTheme="minorHAnsi" w:hAnsiTheme="minorHAnsi" w:cstheme="minorHAnsi"/>
                  <w:b/>
                  <w:sz w:val="20"/>
                  <w:lang w:val="fr-FR"/>
                </w:rPr>
                <w:delText xml:space="preserve"> être fourni au PNUD avant la date et l’heure d’ouverture des soumissions indiquées au n° 24.</w:delText>
              </w:r>
            </w:del>
          </w:p>
          <w:p w14:paraId="4B2639AF" w14:textId="1C5950F8" w:rsidR="002D6EC7" w:rsidRPr="0072303F" w:rsidDel="00442A10" w:rsidRDefault="002D6EC7" w:rsidP="00B3375A">
            <w:pPr>
              <w:pStyle w:val="BankNormal"/>
              <w:numPr>
                <w:ilvl w:val="0"/>
                <w:numId w:val="17"/>
              </w:numPr>
              <w:tabs>
                <w:tab w:val="right" w:pos="7218"/>
              </w:tabs>
              <w:spacing w:after="0"/>
              <w:ind w:left="378"/>
              <w:rPr>
                <w:del w:id="1195" w:author="Marie Christa Ermite Joseph Fevry" w:date="2018-10-18T15:43:00Z"/>
                <w:rFonts w:asciiTheme="minorHAnsi" w:hAnsiTheme="minorHAnsi" w:cstheme="minorHAnsi"/>
                <w:sz w:val="20"/>
                <w:lang w:val="fr-FR"/>
              </w:rPr>
            </w:pPr>
            <w:del w:id="1196" w:author="Marie Christa Ermite Joseph Fevry" w:date="2018-10-18T15:43:00Z">
              <w:r w:rsidRPr="0072303F" w:rsidDel="00442A10">
                <w:rPr>
                  <w:rFonts w:asciiTheme="minorHAnsi" w:hAnsiTheme="minorHAnsi" w:cstheme="minorHAnsi"/>
                  <w:sz w:val="20"/>
                  <w:lang w:val="fr-FR"/>
                </w:rPr>
                <w:delText xml:space="preserve">Taille maximum des fichiers par transmission : </w:delText>
              </w:r>
              <w:r w:rsidR="00525207" w:rsidRPr="00562066" w:rsidDel="00442A10">
                <w:rPr>
                  <w:rFonts w:asciiTheme="minorHAnsi" w:hAnsiTheme="minorHAnsi" w:cstheme="minorHAnsi"/>
                  <w:i/>
                  <w:sz w:val="20"/>
                  <w:lang w:val="fr-FR"/>
                  <w:rPrChange w:id="1197" w:author="Marie Christa Ermite Joseph Fevry" w:date="2018-06-07T14:12:00Z">
                    <w:rPr>
                      <w:rFonts w:asciiTheme="minorHAnsi" w:hAnsiTheme="minorHAnsi" w:cstheme="minorHAnsi"/>
                      <w:i/>
                      <w:color w:val="FF0000"/>
                      <w:sz w:val="20"/>
                      <w:lang w:val="fr-FR"/>
                    </w:rPr>
                  </w:rPrChange>
                </w:rPr>
                <w:delText>8</w:delText>
              </w:r>
              <w:r w:rsidRPr="00562066" w:rsidDel="00442A10">
                <w:rPr>
                  <w:rFonts w:asciiTheme="minorHAnsi" w:hAnsiTheme="minorHAnsi" w:cstheme="minorHAnsi"/>
                  <w:i/>
                  <w:sz w:val="20"/>
                  <w:lang w:val="fr-FR"/>
                  <w:rPrChange w:id="1198" w:author="Marie Christa Ermite Joseph Fevry" w:date="2018-06-07T14:12:00Z">
                    <w:rPr>
                      <w:rFonts w:asciiTheme="minorHAnsi" w:hAnsiTheme="minorHAnsi" w:cstheme="minorHAnsi"/>
                      <w:i/>
                      <w:color w:val="FF0000"/>
                      <w:sz w:val="20"/>
                      <w:lang w:val="fr-FR"/>
                    </w:rPr>
                  </w:rPrChange>
                </w:rPr>
                <w:delText>MB</w:delText>
              </w:r>
            </w:del>
          </w:p>
          <w:p w14:paraId="147FD2C2" w14:textId="2408BDF2" w:rsidR="002D6EC7" w:rsidRPr="0072303F" w:rsidDel="00442A10" w:rsidRDefault="002D6EC7" w:rsidP="00B3375A">
            <w:pPr>
              <w:pStyle w:val="BankNormal"/>
              <w:numPr>
                <w:ilvl w:val="0"/>
                <w:numId w:val="17"/>
              </w:numPr>
              <w:tabs>
                <w:tab w:val="right" w:pos="7218"/>
              </w:tabs>
              <w:spacing w:after="0"/>
              <w:ind w:left="378"/>
              <w:rPr>
                <w:del w:id="1199" w:author="Marie Christa Ermite Joseph Fevry" w:date="2018-10-18T15:43:00Z"/>
                <w:rFonts w:asciiTheme="minorHAnsi" w:hAnsiTheme="minorHAnsi" w:cstheme="minorHAnsi"/>
                <w:sz w:val="20"/>
                <w:lang w:val="fr-FR"/>
              </w:rPr>
            </w:pPr>
            <w:del w:id="1200" w:author="Marie Christa Ermite Joseph Fevry" w:date="2018-10-18T15:43:00Z">
              <w:r w:rsidRPr="0072303F" w:rsidDel="00442A10">
                <w:rPr>
                  <w:rFonts w:asciiTheme="minorHAnsi" w:hAnsiTheme="minorHAnsi" w:cstheme="minorHAnsi"/>
                  <w:sz w:val="20"/>
                  <w:lang w:val="fr-FR"/>
                </w:rPr>
                <w:delText xml:space="preserve">Nombre maximum de transmissions : </w:delText>
              </w:r>
              <w:r w:rsidRPr="0072303F" w:rsidDel="00442A10">
                <w:rPr>
                  <w:rFonts w:asciiTheme="minorHAnsi" w:hAnsiTheme="minorHAnsi" w:cstheme="minorHAnsi"/>
                  <w:i/>
                  <w:sz w:val="20"/>
                  <w:lang w:val="fr-FR"/>
                </w:rPr>
                <w:delText>2</w:delText>
              </w:r>
            </w:del>
          </w:p>
          <w:p w14:paraId="06C50A56" w14:textId="7F08579A" w:rsidR="002D6EC7" w:rsidRPr="0072303F" w:rsidDel="00442A10" w:rsidRDefault="002D6EC7" w:rsidP="00B3375A">
            <w:pPr>
              <w:pStyle w:val="BankNormal"/>
              <w:numPr>
                <w:ilvl w:val="0"/>
                <w:numId w:val="17"/>
              </w:numPr>
              <w:tabs>
                <w:tab w:val="right" w:pos="7218"/>
              </w:tabs>
              <w:spacing w:after="0"/>
              <w:ind w:left="378"/>
              <w:rPr>
                <w:del w:id="1201" w:author="Marie Christa Ermite Joseph Fevry" w:date="2018-10-18T15:43:00Z"/>
                <w:rFonts w:asciiTheme="minorHAnsi" w:hAnsiTheme="minorHAnsi" w:cstheme="minorHAnsi"/>
                <w:sz w:val="20"/>
                <w:lang w:val="fr-FR"/>
              </w:rPr>
            </w:pPr>
            <w:del w:id="1202" w:author="Marie Christa Ermite Joseph Fevry" w:date="2018-10-18T15:43:00Z">
              <w:r w:rsidRPr="0072303F" w:rsidDel="00442A10">
                <w:rPr>
                  <w:rFonts w:asciiTheme="minorHAnsi" w:hAnsiTheme="minorHAnsi" w:cstheme="minorHAnsi"/>
                  <w:sz w:val="20"/>
                  <w:lang w:val="fr-FR"/>
                </w:rPr>
                <w:delText xml:space="preserve">Nombre de copies à transmettre : </w:delText>
              </w:r>
              <w:r w:rsidRPr="0072303F" w:rsidDel="00442A10">
                <w:rPr>
                  <w:rFonts w:asciiTheme="minorHAnsi" w:hAnsiTheme="minorHAnsi" w:cstheme="minorHAnsi"/>
                  <w:i/>
                  <w:sz w:val="20"/>
                  <w:lang w:val="fr-FR"/>
                </w:rPr>
                <w:delText>2</w:delText>
              </w:r>
            </w:del>
          </w:p>
          <w:p w14:paraId="502A3F03" w14:textId="33E273E3" w:rsidR="002D6EC7" w:rsidRPr="0072303F" w:rsidDel="00442A10" w:rsidRDefault="002D6EC7" w:rsidP="00B3375A">
            <w:pPr>
              <w:pStyle w:val="BankNormal"/>
              <w:numPr>
                <w:ilvl w:val="0"/>
                <w:numId w:val="17"/>
              </w:numPr>
              <w:tabs>
                <w:tab w:val="right" w:pos="7218"/>
              </w:tabs>
              <w:spacing w:after="0"/>
              <w:ind w:left="378"/>
              <w:rPr>
                <w:del w:id="1203" w:author="Marie Christa Ermite Joseph Fevry" w:date="2018-10-18T15:43:00Z"/>
                <w:rFonts w:asciiTheme="minorHAnsi" w:hAnsiTheme="minorHAnsi" w:cstheme="minorHAnsi"/>
                <w:sz w:val="20"/>
                <w:lang w:val="fr-FR"/>
              </w:rPr>
            </w:pPr>
            <w:del w:id="1204" w:author="Marie Christa Ermite Joseph Fevry" w:date="2018-10-18T15:43:00Z">
              <w:r w:rsidRPr="0072303F" w:rsidDel="00442A10">
                <w:rPr>
                  <w:rFonts w:asciiTheme="minorHAnsi" w:hAnsiTheme="minorHAnsi" w:cstheme="minorHAnsi"/>
                  <w:sz w:val="20"/>
                  <w:lang w:val="fr-FR"/>
                </w:rPr>
                <w:delText xml:space="preserve">Objet obligatoire du courrier électronique : </w:delText>
              </w:r>
              <w:r w:rsidDel="00442A10">
                <w:rPr>
                  <w:rFonts w:asciiTheme="minorHAnsi" w:hAnsiTheme="minorHAnsi" w:cstheme="minorHAnsi"/>
                  <w:b/>
                  <w:bCs/>
                  <w:sz w:val="20"/>
                </w:rPr>
                <w:delText>RFP/UNDP/HAI/18.</w:delText>
              </w:r>
            </w:del>
            <w:del w:id="1205" w:author="Marie Christa Ermite Joseph Fevry" w:date="2018-10-16T11:28:00Z">
              <w:r w:rsidDel="00E07BEE">
                <w:rPr>
                  <w:rFonts w:asciiTheme="minorHAnsi" w:hAnsiTheme="minorHAnsi" w:cstheme="minorHAnsi"/>
                  <w:b/>
                  <w:bCs/>
                  <w:sz w:val="20"/>
                </w:rPr>
                <w:delText>21</w:delText>
              </w:r>
            </w:del>
            <w:del w:id="1206" w:author="Marie Christa Ermite Joseph Fevry" w:date="2018-10-18T15:43:00Z">
              <w:r w:rsidDel="00442A10">
                <w:rPr>
                  <w:rFonts w:asciiTheme="minorHAnsi" w:hAnsiTheme="minorHAnsi" w:cstheme="minorHAnsi"/>
                  <w:b/>
                  <w:bCs/>
                  <w:sz w:val="20"/>
                </w:rPr>
                <w:delText>7</w:delText>
              </w:r>
            </w:del>
          </w:p>
          <w:p w14:paraId="7FC031A6" w14:textId="7DF56D24" w:rsidR="002D6EC7" w:rsidRPr="0072303F" w:rsidDel="00442A10" w:rsidRDefault="002D6EC7" w:rsidP="00B3375A">
            <w:pPr>
              <w:pStyle w:val="BankNormal"/>
              <w:numPr>
                <w:ilvl w:val="0"/>
                <w:numId w:val="17"/>
              </w:numPr>
              <w:tabs>
                <w:tab w:val="right" w:pos="7218"/>
              </w:tabs>
              <w:spacing w:after="0"/>
              <w:ind w:left="378"/>
              <w:rPr>
                <w:del w:id="1207" w:author="Marie Christa Ermite Joseph Fevry" w:date="2018-10-18T15:43:00Z"/>
                <w:rFonts w:asciiTheme="minorHAnsi" w:hAnsiTheme="minorHAnsi" w:cstheme="minorHAnsi"/>
                <w:sz w:val="20"/>
                <w:lang w:val="fr-FR"/>
              </w:rPr>
            </w:pPr>
            <w:del w:id="1208" w:author="Marie Christa Ermite Joseph Fevry" w:date="2018-10-18T15:43:00Z">
              <w:r w:rsidRPr="0072303F" w:rsidDel="00442A10">
                <w:rPr>
                  <w:rFonts w:asciiTheme="minorHAnsi" w:hAnsiTheme="minorHAnsi" w:cstheme="minorHAnsi"/>
                  <w:sz w:val="20"/>
                  <w:lang w:val="fr-FR"/>
                </w:rPr>
                <w:delText xml:space="preserve">Logiciel de détection de virus devant être utilisé avant toute transmission: </w:delText>
              </w:r>
              <w:r w:rsidRPr="008A20C8" w:rsidDel="00442A10">
                <w:rPr>
                  <w:rFonts w:asciiTheme="minorHAnsi" w:hAnsiTheme="minorHAnsi" w:cstheme="minorHAnsi"/>
                  <w:b/>
                  <w:i/>
                  <w:sz w:val="20"/>
                  <w:lang w:val="fr-FR"/>
                </w:rPr>
                <w:delText>Norton antivirus</w:delText>
              </w:r>
            </w:del>
          </w:p>
          <w:p w14:paraId="0B3DAC29" w14:textId="0BA74641" w:rsidR="002D6EC7" w:rsidRPr="0072303F" w:rsidDel="00442A10" w:rsidRDefault="002D6EC7" w:rsidP="00B3375A">
            <w:pPr>
              <w:pStyle w:val="BankNormal"/>
              <w:numPr>
                <w:ilvl w:val="0"/>
                <w:numId w:val="17"/>
              </w:numPr>
              <w:tabs>
                <w:tab w:val="right" w:pos="7218"/>
              </w:tabs>
              <w:spacing w:after="0"/>
              <w:ind w:left="378"/>
              <w:rPr>
                <w:del w:id="1209" w:author="Marie Christa Ermite Joseph Fevry" w:date="2018-10-18T15:43:00Z"/>
                <w:rFonts w:asciiTheme="minorHAnsi" w:hAnsiTheme="minorHAnsi" w:cstheme="minorHAnsi"/>
                <w:sz w:val="20"/>
                <w:lang w:val="fr-FR"/>
              </w:rPr>
            </w:pPr>
            <w:del w:id="1210" w:author="Marie Christa Ermite Joseph Fevry" w:date="2018-10-18T15:43:00Z">
              <w:r w:rsidRPr="0072303F" w:rsidDel="00442A10">
                <w:rPr>
                  <w:rFonts w:asciiTheme="minorHAnsi" w:hAnsiTheme="minorHAnsi" w:cstheme="minorHAnsi"/>
                  <w:sz w:val="20"/>
                  <w:lang w:val="fr-FR"/>
                </w:rPr>
                <w:delText xml:space="preserve">Certification/signature numérique : </w:delText>
              </w:r>
              <w:r w:rsidRPr="0072303F" w:rsidDel="00442A10">
                <w:rPr>
                  <w:rFonts w:asciiTheme="minorHAnsi" w:hAnsiTheme="minorHAnsi" w:cstheme="minorHAnsi"/>
                  <w:i/>
                  <w:sz w:val="20"/>
                  <w:lang w:val="fr-FR"/>
                </w:rPr>
                <w:delText>n/a</w:delText>
              </w:r>
            </w:del>
          </w:p>
          <w:p w14:paraId="5802684D" w14:textId="7B5D6375" w:rsidR="002D6EC7" w:rsidRPr="0072303F" w:rsidDel="00442A10" w:rsidRDefault="002D6EC7" w:rsidP="002D6EC7">
            <w:pPr>
              <w:pStyle w:val="BankNormal"/>
              <w:tabs>
                <w:tab w:val="left" w:pos="378"/>
                <w:tab w:val="right" w:pos="7218"/>
              </w:tabs>
              <w:spacing w:after="0"/>
              <w:rPr>
                <w:del w:id="1211" w:author="Marie Christa Ermite Joseph Fevry" w:date="2018-10-18T15:43:00Z"/>
                <w:rFonts w:ascii="Calibri" w:hAnsi="Calibri" w:cs="Calibri"/>
                <w:sz w:val="20"/>
              </w:rPr>
            </w:pPr>
            <w:del w:id="1212" w:author="Marie Christa Ermite Joseph Fevry" w:date="2018-10-18T15:43:00Z">
              <w:r w:rsidRPr="0072303F" w:rsidDel="00442A10">
                <w:rPr>
                  <w:rFonts w:asciiTheme="minorHAnsi" w:hAnsiTheme="minorHAnsi" w:cstheme="minorHAnsi"/>
                  <w:sz w:val="20"/>
                  <w:lang w:val="fr-FR"/>
                </w:rPr>
                <w:delText xml:space="preserve">Fuseau horaire à retenir : </w:delText>
              </w:r>
              <w:r w:rsidRPr="008A20C8" w:rsidDel="00442A10">
                <w:rPr>
                  <w:rFonts w:ascii="Calibri" w:hAnsi="Calibri" w:cs="Calibri"/>
                  <w:b/>
                  <w:i/>
                  <w:sz w:val="20"/>
                </w:rPr>
                <w:delText xml:space="preserve">(GMT – </w:delText>
              </w:r>
            </w:del>
            <w:del w:id="1213" w:author="Marie Christa Ermite Joseph Fevry" w:date="2018-10-16T11:28:00Z">
              <w:r w:rsidRPr="008A20C8" w:rsidDel="00E07BEE">
                <w:rPr>
                  <w:rFonts w:ascii="Calibri" w:hAnsi="Calibri" w:cs="Calibri"/>
                  <w:b/>
                  <w:i/>
                  <w:sz w:val="20"/>
                </w:rPr>
                <w:delText>5</w:delText>
              </w:r>
            </w:del>
            <w:del w:id="1214" w:author="Marie Christa Ermite Joseph Fevry" w:date="2018-10-18T15:43:00Z">
              <w:r w:rsidRPr="008A20C8" w:rsidDel="00442A10">
                <w:rPr>
                  <w:rFonts w:ascii="Calibri" w:hAnsi="Calibri" w:cs="Calibri"/>
                  <w:b/>
                  <w:i/>
                  <w:sz w:val="20"/>
                </w:rPr>
                <w:delText>)</w:delText>
              </w:r>
            </w:del>
          </w:p>
          <w:p w14:paraId="6F682FC8" w14:textId="20D36D23" w:rsidR="002D6EC7" w:rsidRPr="00C0646F" w:rsidDel="00442A10" w:rsidRDefault="002D6EC7" w:rsidP="00B3375A">
            <w:pPr>
              <w:pStyle w:val="BankNormal"/>
              <w:numPr>
                <w:ilvl w:val="0"/>
                <w:numId w:val="17"/>
              </w:numPr>
              <w:tabs>
                <w:tab w:val="right" w:pos="7218"/>
              </w:tabs>
              <w:spacing w:after="0"/>
              <w:ind w:left="378"/>
              <w:rPr>
                <w:del w:id="1215" w:author="Marie Christa Ermite Joseph Fevry" w:date="2018-10-18T15:43:00Z"/>
                <w:rFonts w:ascii="Calibri" w:hAnsi="Calibri" w:cs="Calibri"/>
                <w:sz w:val="20"/>
                <w:lang w:val="fr-FR"/>
              </w:rPr>
            </w:pPr>
            <w:del w:id="1216" w:author="Marie Christa Ermite Joseph Fevry" w:date="2018-10-18T15:43:00Z">
              <w:r w:rsidRPr="0072303F" w:rsidDel="00442A10">
                <w:rPr>
                  <w:rFonts w:asciiTheme="minorHAnsi" w:hAnsiTheme="minorHAnsi" w:cstheme="minorHAnsi"/>
                  <w:sz w:val="20"/>
                  <w:lang w:val="fr-FR"/>
                </w:rPr>
                <w:delText xml:space="preserve">Autres conditions : </w:delText>
              </w:r>
              <w:r w:rsidRPr="0072303F" w:rsidDel="00442A10">
                <w:rPr>
                  <w:rFonts w:asciiTheme="minorHAnsi" w:hAnsiTheme="minorHAnsi" w:cstheme="minorHAnsi"/>
                  <w:i/>
                  <w:snapToGrid w:val="0"/>
                  <w:sz w:val="20"/>
                  <w:lang w:val="fr-FR"/>
                </w:rPr>
                <w:delText>n/a</w:delText>
              </w:r>
            </w:del>
          </w:p>
        </w:tc>
      </w:tr>
      <w:tr w:rsidR="006F1404" w:rsidRPr="00C0646F" w:rsidDel="00442A10" w14:paraId="3A2112BA" w14:textId="19B2DA3E" w:rsidTr="004F6F3D">
        <w:tblPrEx>
          <w:tblBorders>
            <w:top w:val="single" w:sz="6" w:space="0" w:color="auto"/>
          </w:tblBorders>
        </w:tblPrEx>
        <w:trPr>
          <w:del w:id="1217" w:author="Marie Christa Ermite Joseph Fevry" w:date="2018-10-18T15:43:00Z"/>
        </w:trPr>
        <w:tc>
          <w:tcPr>
            <w:tcW w:w="612" w:type="dxa"/>
          </w:tcPr>
          <w:p w14:paraId="4BBB6F77" w14:textId="22860102" w:rsidR="006F1404" w:rsidRPr="00C0646F" w:rsidDel="00442A10" w:rsidRDefault="006F1404" w:rsidP="006F1404">
            <w:pPr>
              <w:jc w:val="center"/>
              <w:rPr>
                <w:del w:id="1218" w:author="Marie Christa Ermite Joseph Fevry" w:date="2018-10-18T15:43:00Z"/>
                <w:rFonts w:ascii="Calibri" w:hAnsi="Calibri" w:cs="Calibri"/>
                <w:sz w:val="20"/>
                <w:szCs w:val="20"/>
                <w:lang w:val="fr-FR"/>
              </w:rPr>
            </w:pPr>
            <w:del w:id="1219" w:author="Marie Christa Ermite Joseph Fevry" w:date="2018-10-18T15:43:00Z">
              <w:r w:rsidRPr="00C0646F" w:rsidDel="00442A10">
                <w:rPr>
                  <w:rFonts w:ascii="Calibri" w:hAnsi="Calibri" w:cs="Calibri"/>
                  <w:sz w:val="20"/>
                  <w:szCs w:val="20"/>
                  <w:lang w:val="fr-FR"/>
                </w:rPr>
                <w:delText>24</w:delText>
              </w:r>
            </w:del>
          </w:p>
        </w:tc>
        <w:tc>
          <w:tcPr>
            <w:tcW w:w="1080" w:type="dxa"/>
          </w:tcPr>
          <w:p w14:paraId="70B01147" w14:textId="2745741B" w:rsidR="006F1404" w:rsidRPr="00C0646F" w:rsidDel="00442A10" w:rsidRDefault="006F1404" w:rsidP="006F1404">
            <w:pPr>
              <w:jc w:val="center"/>
              <w:rPr>
                <w:del w:id="1220" w:author="Marie Christa Ermite Joseph Fevry" w:date="2018-10-18T15:43:00Z"/>
                <w:rFonts w:ascii="Calibri" w:hAnsi="Calibri" w:cs="Calibri"/>
                <w:sz w:val="20"/>
                <w:szCs w:val="20"/>
                <w:lang w:val="fr-FR"/>
              </w:rPr>
            </w:pPr>
            <w:del w:id="1221" w:author="Marie Christa Ermite Joseph Fevry" w:date="2018-10-18T15:43:00Z">
              <w:r w:rsidRPr="00C0646F" w:rsidDel="00442A10">
                <w:rPr>
                  <w:rFonts w:ascii="Calibri" w:hAnsi="Calibri" w:cs="Calibri"/>
                  <w:sz w:val="20"/>
                  <w:szCs w:val="20"/>
                  <w:lang w:val="fr-FR"/>
                </w:rPr>
                <w:delText>D.23.1</w:delText>
              </w:r>
            </w:del>
          </w:p>
        </w:tc>
        <w:tc>
          <w:tcPr>
            <w:tcW w:w="2790" w:type="dxa"/>
          </w:tcPr>
          <w:p w14:paraId="2D93C3F6" w14:textId="7D22E4F6" w:rsidR="006F1404" w:rsidRPr="00C0646F" w:rsidDel="00442A10" w:rsidRDefault="006F1404" w:rsidP="006F1404">
            <w:pPr>
              <w:rPr>
                <w:del w:id="1222" w:author="Marie Christa Ermite Joseph Fevry" w:date="2018-10-18T15:43:00Z"/>
                <w:rFonts w:ascii="Calibri" w:hAnsi="Calibri" w:cs="Calibri"/>
                <w:b/>
                <w:bCs/>
                <w:sz w:val="20"/>
                <w:szCs w:val="20"/>
                <w:lang w:val="fr-FR"/>
              </w:rPr>
            </w:pPr>
            <w:del w:id="1223" w:author="Marie Christa Ermite Joseph Fevry" w:date="2018-10-18T15:43:00Z">
              <w:r w:rsidRPr="00C0646F" w:rsidDel="00442A10">
                <w:rPr>
                  <w:rFonts w:ascii="Calibri" w:hAnsi="Calibri" w:cs="Calibri"/>
                  <w:sz w:val="20"/>
                  <w:szCs w:val="20"/>
                  <w:lang w:val="fr-FR"/>
                </w:rPr>
                <w:delText>Date, heure et lieu d’ouverture des soumissions</w:delText>
              </w:r>
            </w:del>
          </w:p>
        </w:tc>
        <w:tc>
          <w:tcPr>
            <w:tcW w:w="5220" w:type="dxa"/>
            <w:tcMar>
              <w:top w:w="85" w:type="dxa"/>
              <w:bottom w:w="142" w:type="dxa"/>
            </w:tcMar>
          </w:tcPr>
          <w:p w14:paraId="18D16EE4" w14:textId="3876EF29" w:rsidR="002D6EC7" w:rsidRPr="002D6EC7" w:rsidDel="00442A10" w:rsidRDefault="002D6EC7" w:rsidP="002D6EC7">
            <w:pPr>
              <w:widowControl/>
              <w:tabs>
                <w:tab w:val="right" w:pos="7218"/>
              </w:tabs>
              <w:overflowPunct/>
              <w:adjustRightInd/>
              <w:rPr>
                <w:del w:id="1224" w:author="Marie Christa Ermite Joseph Fevry" w:date="2018-10-18T15:43:00Z"/>
                <w:rFonts w:ascii="Calibri" w:hAnsi="Calibri" w:cs="Calibri"/>
                <w:i/>
                <w:kern w:val="0"/>
                <w:sz w:val="20"/>
                <w:szCs w:val="20"/>
                <w:lang w:val="fr-FR"/>
              </w:rPr>
            </w:pPr>
            <w:del w:id="1225" w:author="Marie Christa Ermite Joseph Fevry" w:date="2018-10-18T15:43:00Z">
              <w:r w:rsidRPr="002D6EC7" w:rsidDel="00442A10">
                <w:rPr>
                  <w:rFonts w:ascii="Calibri" w:hAnsi="Calibri" w:cs="Calibri"/>
                  <w:i/>
                  <w:kern w:val="0"/>
                  <w:sz w:val="20"/>
                  <w:szCs w:val="20"/>
                  <w:lang w:val="fr-FR"/>
                </w:rPr>
                <w:delText xml:space="preserve">Date : </w:delText>
              </w:r>
            </w:del>
            <w:del w:id="1226" w:author="Marie Christa Ermite Joseph Fevry" w:date="2018-10-16T11:28:00Z">
              <w:r w:rsidDel="00E07BEE">
                <w:rPr>
                  <w:rFonts w:ascii="Calibri" w:hAnsi="Calibri" w:cs="Calibri"/>
                  <w:i/>
                  <w:kern w:val="0"/>
                  <w:sz w:val="20"/>
                  <w:szCs w:val="20"/>
                  <w:lang w:val="fr-FR"/>
                </w:rPr>
                <w:delText>2</w:delText>
              </w:r>
            </w:del>
            <w:del w:id="1227" w:author="Marie Christa Ermite Joseph Fevry" w:date="2018-06-21T12:59:00Z">
              <w:r w:rsidR="001E580E" w:rsidDel="007D47DD">
                <w:rPr>
                  <w:rFonts w:ascii="Calibri" w:hAnsi="Calibri" w:cs="Calibri"/>
                  <w:i/>
                  <w:kern w:val="0"/>
                  <w:sz w:val="20"/>
                  <w:szCs w:val="20"/>
                  <w:lang w:val="fr-FR"/>
                </w:rPr>
                <w:delText>5</w:delText>
              </w:r>
              <w:r w:rsidDel="007D47DD">
                <w:rPr>
                  <w:rFonts w:ascii="Calibri" w:hAnsi="Calibri" w:cs="Calibri"/>
                  <w:i/>
                  <w:kern w:val="0"/>
                  <w:sz w:val="20"/>
                  <w:szCs w:val="20"/>
                  <w:lang w:val="fr-FR"/>
                </w:rPr>
                <w:delText xml:space="preserve"> </w:delText>
              </w:r>
            </w:del>
            <w:del w:id="1228" w:author="Marie Christa Ermite Joseph Fevry" w:date="2018-10-16T11:28:00Z">
              <w:r w:rsidDel="00E07BEE">
                <w:rPr>
                  <w:rFonts w:ascii="Calibri" w:hAnsi="Calibri" w:cs="Calibri"/>
                  <w:i/>
                  <w:kern w:val="0"/>
                  <w:sz w:val="20"/>
                  <w:szCs w:val="20"/>
                  <w:lang w:val="fr-FR"/>
                </w:rPr>
                <w:delText>jui</w:delText>
              </w:r>
            </w:del>
            <w:del w:id="1229" w:author="Marie Christa Ermite Joseph Fevry" w:date="2018-06-21T12:59:00Z">
              <w:r w:rsidDel="007D47DD">
                <w:rPr>
                  <w:rFonts w:ascii="Calibri" w:hAnsi="Calibri" w:cs="Calibri"/>
                  <w:i/>
                  <w:kern w:val="0"/>
                  <w:sz w:val="20"/>
                  <w:szCs w:val="20"/>
                  <w:lang w:val="fr-FR"/>
                </w:rPr>
                <w:delText xml:space="preserve">n </w:delText>
              </w:r>
            </w:del>
            <w:del w:id="1230" w:author="Marie Christa Ermite Joseph Fevry" w:date="2018-10-16T11:28:00Z">
              <w:r w:rsidRPr="002D6EC7" w:rsidDel="00E07BEE">
                <w:rPr>
                  <w:rFonts w:ascii="Calibri" w:hAnsi="Calibri" w:cs="Calibri"/>
                  <w:i/>
                  <w:kern w:val="0"/>
                  <w:sz w:val="20"/>
                  <w:szCs w:val="20"/>
                  <w:lang w:val="fr-FR"/>
                </w:rPr>
                <w:delText>2018</w:delText>
              </w:r>
            </w:del>
          </w:p>
          <w:p w14:paraId="3597CEFC" w14:textId="746AD31A" w:rsidR="002D6EC7" w:rsidRPr="002D6EC7" w:rsidDel="00442A10" w:rsidRDefault="002D6EC7" w:rsidP="002D6EC7">
            <w:pPr>
              <w:widowControl/>
              <w:tabs>
                <w:tab w:val="right" w:pos="7218"/>
              </w:tabs>
              <w:overflowPunct/>
              <w:adjustRightInd/>
              <w:rPr>
                <w:del w:id="1231" w:author="Marie Christa Ermite Joseph Fevry" w:date="2018-10-18T15:43:00Z"/>
                <w:rFonts w:ascii="Calibri" w:hAnsi="Calibri" w:cs="Calibri"/>
                <w:i/>
                <w:kern w:val="0"/>
                <w:sz w:val="20"/>
                <w:szCs w:val="20"/>
                <w:lang w:val="fr-FR"/>
              </w:rPr>
            </w:pPr>
            <w:del w:id="1232" w:author="Marie Christa Ermite Joseph Fevry" w:date="2018-10-18T15:43:00Z">
              <w:r w:rsidRPr="002D6EC7" w:rsidDel="00442A10">
                <w:rPr>
                  <w:rFonts w:ascii="Calibri" w:hAnsi="Calibri" w:cs="Calibri"/>
                  <w:i/>
                  <w:kern w:val="0"/>
                  <w:sz w:val="20"/>
                  <w:szCs w:val="20"/>
                  <w:lang w:val="fr-FR"/>
                </w:rPr>
                <w:delText>Heure :</w:delText>
              </w:r>
              <w:r w:rsidDel="00442A10">
                <w:rPr>
                  <w:rFonts w:ascii="Calibri" w:hAnsi="Calibri" w:cs="Calibri"/>
                  <w:i/>
                  <w:kern w:val="0"/>
                  <w:sz w:val="20"/>
                  <w:szCs w:val="20"/>
                  <w:lang w:val="fr-FR"/>
                </w:rPr>
                <w:delText xml:space="preserve"> 1</w:delText>
              </w:r>
            </w:del>
            <w:del w:id="1233" w:author="Marie Christa Ermite Joseph Fevry" w:date="2018-10-16T11:28:00Z">
              <w:r w:rsidDel="00E07BEE">
                <w:rPr>
                  <w:rFonts w:ascii="Calibri" w:hAnsi="Calibri" w:cs="Calibri"/>
                  <w:i/>
                  <w:kern w:val="0"/>
                  <w:sz w:val="20"/>
                  <w:szCs w:val="20"/>
                  <w:lang w:val="fr-FR"/>
                </w:rPr>
                <w:delText>0</w:delText>
              </w:r>
            </w:del>
            <w:del w:id="1234" w:author="Marie Christa Ermite Joseph Fevry" w:date="2018-10-18T15:43:00Z">
              <w:r w:rsidDel="00442A10">
                <w:rPr>
                  <w:rFonts w:ascii="Calibri" w:hAnsi="Calibri" w:cs="Calibri"/>
                  <w:i/>
                  <w:kern w:val="0"/>
                  <w:sz w:val="20"/>
                  <w:szCs w:val="20"/>
                  <w:lang w:val="fr-FR"/>
                </w:rPr>
                <w:delText>h</w:delText>
              </w:r>
            </w:del>
            <w:del w:id="1235" w:author="Marie Christa Ermite Joseph Fevry" w:date="2018-10-16T11:29:00Z">
              <w:r w:rsidDel="00E07BEE">
                <w:rPr>
                  <w:rFonts w:ascii="Calibri" w:hAnsi="Calibri" w:cs="Calibri"/>
                  <w:i/>
                  <w:kern w:val="0"/>
                  <w:sz w:val="20"/>
                  <w:szCs w:val="20"/>
                  <w:lang w:val="fr-FR"/>
                </w:rPr>
                <w:delText xml:space="preserve"> am</w:delText>
              </w:r>
            </w:del>
          </w:p>
          <w:p w14:paraId="1BEC6F31" w14:textId="25CAE405" w:rsidR="002D6EC7" w:rsidRPr="002D6EC7" w:rsidDel="00442A10" w:rsidRDefault="002D6EC7" w:rsidP="002D6EC7">
            <w:pPr>
              <w:widowControl/>
              <w:tabs>
                <w:tab w:val="right" w:pos="7218"/>
              </w:tabs>
              <w:overflowPunct/>
              <w:adjustRightInd/>
              <w:rPr>
                <w:del w:id="1236" w:author="Marie Christa Ermite Joseph Fevry" w:date="2018-10-18T15:43:00Z"/>
                <w:rFonts w:ascii="Calibri" w:hAnsi="Calibri" w:cs="Calibri"/>
                <w:i/>
                <w:kern w:val="0"/>
                <w:sz w:val="20"/>
                <w:szCs w:val="20"/>
                <w:lang w:val="fr-FR"/>
              </w:rPr>
            </w:pPr>
            <w:del w:id="1237" w:author="Marie Christa Ermite Joseph Fevry" w:date="2018-10-18T15:43:00Z">
              <w:r w:rsidRPr="002D6EC7" w:rsidDel="00442A10">
                <w:rPr>
                  <w:rFonts w:ascii="Calibri" w:hAnsi="Calibri" w:cs="Calibri"/>
                  <w:i/>
                  <w:kern w:val="0"/>
                  <w:sz w:val="20"/>
                  <w:szCs w:val="20"/>
                  <w:lang w:val="fr-FR"/>
                </w:rPr>
                <w:delText xml:space="preserve">Lieu : PNUD HAITI / #14 Rue Reimbold, Bourdon </w:delText>
              </w:r>
            </w:del>
          </w:p>
          <w:p w14:paraId="587275E1" w14:textId="211E125A" w:rsidR="006F1404" w:rsidRPr="00C0646F" w:rsidDel="00442A10" w:rsidRDefault="002D6EC7" w:rsidP="002D6EC7">
            <w:pPr>
              <w:pStyle w:val="BankNormal"/>
              <w:tabs>
                <w:tab w:val="right" w:pos="7218"/>
              </w:tabs>
              <w:spacing w:after="0"/>
              <w:rPr>
                <w:del w:id="1238" w:author="Marie Christa Ermite Joseph Fevry" w:date="2018-10-18T15:43:00Z"/>
                <w:rFonts w:ascii="Calibri" w:hAnsi="Calibri" w:cs="Calibri"/>
                <w:sz w:val="20"/>
                <w:lang w:val="fr-FR"/>
              </w:rPr>
            </w:pPr>
            <w:del w:id="1239" w:author="Marie Christa Ermite Joseph Fevry" w:date="2018-10-18T15:43:00Z">
              <w:r w:rsidRPr="002D6EC7" w:rsidDel="00442A10">
                <w:rPr>
                  <w:rFonts w:ascii="Calibri" w:hAnsi="Calibri" w:cs="Calibri"/>
                  <w:b/>
                  <w:i/>
                  <w:kern w:val="28"/>
                  <w:sz w:val="20"/>
                  <w:szCs w:val="24"/>
                  <w:lang w:val="fr-FR"/>
                </w:rPr>
                <w:delText>NB </w:delText>
              </w:r>
              <w:r w:rsidRPr="002D6EC7" w:rsidDel="00442A10">
                <w:rPr>
                  <w:rFonts w:ascii="Calibri" w:hAnsi="Calibri" w:cs="Calibri"/>
                  <w:i/>
                  <w:kern w:val="28"/>
                  <w:sz w:val="20"/>
                  <w:szCs w:val="24"/>
                  <w:lang w:val="fr-FR"/>
                </w:rPr>
                <w:delText xml:space="preserve">: </w:delText>
              </w:r>
              <w:r w:rsidRPr="002D6EC7" w:rsidDel="00442A10">
                <w:rPr>
                  <w:rFonts w:ascii="Calibri" w:hAnsi="Calibri" w:cs="Calibri"/>
                  <w:b/>
                  <w:i/>
                  <w:kern w:val="28"/>
                  <w:sz w:val="20"/>
                  <w:szCs w:val="24"/>
                  <w:lang w:val="fr-FR"/>
                </w:rPr>
                <w:delText>Ouverture des soumissions non publique</w:delText>
              </w:r>
            </w:del>
          </w:p>
        </w:tc>
      </w:tr>
      <w:tr w:rsidR="006F1404" w:rsidRPr="00C0646F" w:rsidDel="00442A10" w14:paraId="68176B2A" w14:textId="2E2F1E73" w:rsidTr="004F6F3D">
        <w:tblPrEx>
          <w:tblBorders>
            <w:top w:val="single" w:sz="6" w:space="0" w:color="auto"/>
          </w:tblBorders>
        </w:tblPrEx>
        <w:trPr>
          <w:del w:id="1240" w:author="Marie Christa Ermite Joseph Fevry" w:date="2018-10-18T15:43:00Z"/>
        </w:trPr>
        <w:tc>
          <w:tcPr>
            <w:tcW w:w="612" w:type="dxa"/>
          </w:tcPr>
          <w:p w14:paraId="21D8492E" w14:textId="17283EA1" w:rsidR="006F1404" w:rsidRPr="00C0646F" w:rsidDel="00442A10" w:rsidRDefault="006F1404" w:rsidP="006F1404">
            <w:pPr>
              <w:jc w:val="center"/>
              <w:rPr>
                <w:del w:id="1241" w:author="Marie Christa Ermite Joseph Fevry" w:date="2018-10-18T15:43:00Z"/>
                <w:rFonts w:ascii="Calibri" w:hAnsi="Calibri" w:cs="Calibri"/>
                <w:sz w:val="20"/>
                <w:szCs w:val="20"/>
                <w:lang w:val="fr-FR"/>
              </w:rPr>
            </w:pPr>
            <w:del w:id="1242" w:author="Marie Christa Ermite Joseph Fevry" w:date="2018-10-18T15:43:00Z">
              <w:r w:rsidRPr="00C0646F" w:rsidDel="00442A10">
                <w:rPr>
                  <w:rFonts w:ascii="Calibri" w:hAnsi="Calibri" w:cs="Calibri"/>
                  <w:sz w:val="20"/>
                  <w:szCs w:val="20"/>
                  <w:lang w:val="fr-FR"/>
                </w:rPr>
                <w:delText>25</w:delText>
              </w:r>
            </w:del>
          </w:p>
        </w:tc>
        <w:tc>
          <w:tcPr>
            <w:tcW w:w="1080" w:type="dxa"/>
          </w:tcPr>
          <w:p w14:paraId="017C3ADD" w14:textId="1490F26C" w:rsidR="006F1404" w:rsidRPr="00C0646F" w:rsidDel="00442A10" w:rsidRDefault="006F1404" w:rsidP="006F1404">
            <w:pPr>
              <w:jc w:val="center"/>
              <w:rPr>
                <w:del w:id="1243" w:author="Marie Christa Ermite Joseph Fevry" w:date="2018-10-18T15:43:00Z"/>
                <w:rFonts w:ascii="Calibri" w:hAnsi="Calibri" w:cs="Calibri"/>
                <w:sz w:val="20"/>
                <w:szCs w:val="20"/>
                <w:lang w:val="fr-FR"/>
              </w:rPr>
            </w:pPr>
            <w:del w:id="1244" w:author="Marie Christa Ermite Joseph Fevry" w:date="2018-10-18T15:43:00Z">
              <w:r w:rsidRPr="00C0646F" w:rsidDel="00442A10">
                <w:rPr>
                  <w:rFonts w:ascii="Calibri" w:hAnsi="Calibri" w:cs="Calibri"/>
                  <w:sz w:val="20"/>
                  <w:szCs w:val="20"/>
                  <w:lang w:val="fr-FR"/>
                </w:rPr>
                <w:delText>E.29.2</w:delText>
              </w:r>
            </w:del>
          </w:p>
          <w:p w14:paraId="15EAD8E6" w14:textId="786488DA" w:rsidR="006F1404" w:rsidRPr="00C0646F" w:rsidDel="00442A10" w:rsidRDefault="006F1404" w:rsidP="006F1404">
            <w:pPr>
              <w:jc w:val="center"/>
              <w:rPr>
                <w:del w:id="1245" w:author="Marie Christa Ermite Joseph Fevry" w:date="2018-10-18T15:43:00Z"/>
                <w:rFonts w:ascii="Calibri" w:hAnsi="Calibri" w:cs="Calibri"/>
                <w:sz w:val="20"/>
                <w:szCs w:val="20"/>
                <w:lang w:val="fr-FR"/>
              </w:rPr>
            </w:pPr>
            <w:del w:id="1246" w:author="Marie Christa Ermite Joseph Fevry" w:date="2018-10-18T15:43:00Z">
              <w:r w:rsidRPr="00C0646F" w:rsidDel="00442A10">
                <w:rPr>
                  <w:rFonts w:ascii="Calibri" w:hAnsi="Calibri" w:cs="Calibri"/>
                  <w:sz w:val="20"/>
                  <w:szCs w:val="20"/>
                  <w:lang w:val="fr-FR"/>
                </w:rPr>
                <w:delText>E.29.3</w:delText>
              </w:r>
            </w:del>
          </w:p>
          <w:p w14:paraId="6D8FB443" w14:textId="75896E8C" w:rsidR="006F1404" w:rsidRPr="00C0646F" w:rsidDel="00442A10" w:rsidRDefault="006F1404" w:rsidP="006F1404">
            <w:pPr>
              <w:jc w:val="center"/>
              <w:rPr>
                <w:del w:id="1247" w:author="Marie Christa Ermite Joseph Fevry" w:date="2018-10-18T15:43:00Z"/>
                <w:rFonts w:ascii="Calibri" w:hAnsi="Calibri" w:cs="Calibri"/>
                <w:sz w:val="20"/>
                <w:szCs w:val="20"/>
                <w:lang w:val="fr-FR"/>
              </w:rPr>
            </w:pPr>
            <w:del w:id="1248" w:author="Marie Christa Ermite Joseph Fevry" w:date="2018-10-18T15:43:00Z">
              <w:r w:rsidRPr="00C0646F" w:rsidDel="00442A10">
                <w:rPr>
                  <w:rFonts w:ascii="Calibri" w:hAnsi="Calibri" w:cs="Calibri"/>
                  <w:sz w:val="20"/>
                  <w:szCs w:val="20"/>
                  <w:lang w:val="fr-FR"/>
                </w:rPr>
                <w:delText>F.34</w:delText>
              </w:r>
            </w:del>
          </w:p>
        </w:tc>
        <w:tc>
          <w:tcPr>
            <w:tcW w:w="2790" w:type="dxa"/>
          </w:tcPr>
          <w:p w14:paraId="3D036956" w14:textId="272E6981" w:rsidR="006F1404" w:rsidRPr="00C0646F" w:rsidDel="00442A10" w:rsidRDefault="006F1404" w:rsidP="006F1404">
            <w:pPr>
              <w:rPr>
                <w:del w:id="1249" w:author="Marie Christa Ermite Joseph Fevry" w:date="2018-10-18T15:43:00Z"/>
                <w:rFonts w:ascii="Calibri" w:hAnsi="Calibri" w:cs="Calibri"/>
                <w:b/>
                <w:bCs/>
                <w:sz w:val="20"/>
                <w:szCs w:val="20"/>
                <w:lang w:val="fr-FR"/>
              </w:rPr>
            </w:pPr>
            <w:del w:id="1250" w:author="Marie Christa Ermite Joseph Fevry" w:date="2018-10-18T15:43:00Z">
              <w:r w:rsidRPr="00B3375A" w:rsidDel="00442A10">
                <w:rPr>
                  <w:rFonts w:ascii="Calibri" w:hAnsi="Calibri" w:cs="Calibri"/>
                  <w:sz w:val="20"/>
                  <w:szCs w:val="20"/>
                  <w:lang w:val="fr-FR"/>
                </w:rPr>
                <w:delText>Méthode d’évaluation devant être utilisée pour la sélection de la soumission la plus conforme aux exigences</w:delText>
              </w:r>
            </w:del>
          </w:p>
        </w:tc>
        <w:tc>
          <w:tcPr>
            <w:tcW w:w="5220" w:type="dxa"/>
            <w:tcMar>
              <w:top w:w="85" w:type="dxa"/>
              <w:bottom w:w="142" w:type="dxa"/>
            </w:tcMar>
          </w:tcPr>
          <w:p w14:paraId="46ECD532" w14:textId="171B5AAC" w:rsidR="006F1404" w:rsidRPr="008A20C8" w:rsidDel="00442A10" w:rsidRDefault="006F1404" w:rsidP="00B3375A">
            <w:pPr>
              <w:pStyle w:val="BankNormal"/>
              <w:numPr>
                <w:ilvl w:val="0"/>
                <w:numId w:val="43"/>
              </w:numPr>
              <w:tabs>
                <w:tab w:val="left" w:pos="378"/>
                <w:tab w:val="right" w:pos="7218"/>
              </w:tabs>
              <w:spacing w:after="0"/>
              <w:rPr>
                <w:del w:id="1251" w:author="Marie Christa Ermite Joseph Fevry" w:date="2018-10-18T15:43:00Z"/>
                <w:rFonts w:ascii="Calibri" w:hAnsi="Calibri" w:cs="Calibri"/>
                <w:b/>
                <w:snapToGrid w:val="0"/>
                <w:sz w:val="20"/>
                <w:lang w:val="fr-FR"/>
              </w:rPr>
            </w:pPr>
            <w:del w:id="1252" w:author="Marie Christa Ermite Joseph Fevry" w:date="2018-10-18T15:43:00Z">
              <w:r w:rsidRPr="008A20C8" w:rsidDel="00442A10">
                <w:rPr>
                  <w:rFonts w:ascii="Calibri" w:hAnsi="Calibri" w:cs="Calibri"/>
                  <w:b/>
                  <w:snapToGrid w:val="0"/>
                  <w:sz w:val="20"/>
                  <w:lang w:val="fr-FR"/>
                </w:rPr>
                <w:delText>Méthode de notation combinée, en utilisant une répartition 70 %-30 % entre la soumission technique et la soumission financière, respectivement</w:delText>
              </w:r>
            </w:del>
          </w:p>
          <w:p w14:paraId="06BBA78C" w14:textId="0F724789" w:rsidR="006F1404" w:rsidRPr="00C0646F" w:rsidDel="00442A10" w:rsidRDefault="006F1404" w:rsidP="006F1404">
            <w:pPr>
              <w:pStyle w:val="BankNormal"/>
              <w:tabs>
                <w:tab w:val="left" w:pos="378"/>
                <w:tab w:val="right" w:pos="7218"/>
              </w:tabs>
              <w:spacing w:after="0"/>
              <w:ind w:left="360"/>
              <w:rPr>
                <w:del w:id="1253" w:author="Marie Christa Ermite Joseph Fevry" w:date="2018-10-18T15:43:00Z"/>
                <w:rFonts w:ascii="Calibri" w:hAnsi="Calibri" w:cs="Calibri"/>
                <w:snapToGrid w:val="0"/>
                <w:sz w:val="20"/>
                <w:lang w:val="fr-FR"/>
              </w:rPr>
            </w:pPr>
          </w:p>
        </w:tc>
      </w:tr>
      <w:tr w:rsidR="006F1404" w:rsidRPr="00C0646F" w:rsidDel="00442A10" w14:paraId="2686CB8F" w14:textId="5E698190" w:rsidTr="004F6F3D">
        <w:tblPrEx>
          <w:tblBorders>
            <w:top w:val="single" w:sz="6" w:space="0" w:color="auto"/>
          </w:tblBorders>
        </w:tblPrEx>
        <w:trPr>
          <w:del w:id="1254" w:author="Marie Christa Ermite Joseph Fevry" w:date="2018-10-18T15:43:00Z"/>
        </w:trPr>
        <w:tc>
          <w:tcPr>
            <w:tcW w:w="612" w:type="dxa"/>
          </w:tcPr>
          <w:p w14:paraId="65772B22" w14:textId="3D2FC453" w:rsidR="006F1404" w:rsidRPr="00C0646F" w:rsidDel="00442A10" w:rsidRDefault="006F1404" w:rsidP="006F1404">
            <w:pPr>
              <w:pStyle w:val="BankNormal"/>
              <w:tabs>
                <w:tab w:val="right" w:pos="7218"/>
              </w:tabs>
              <w:spacing w:after="0"/>
              <w:jc w:val="center"/>
              <w:rPr>
                <w:del w:id="1255" w:author="Marie Christa Ermite Joseph Fevry" w:date="2018-10-18T15:43:00Z"/>
                <w:rFonts w:ascii="Calibri" w:hAnsi="Calibri" w:cs="Calibri"/>
                <w:bCs/>
                <w:sz w:val="20"/>
                <w:lang w:val="fr-FR"/>
              </w:rPr>
            </w:pPr>
            <w:del w:id="1256" w:author="Marie Christa Ermite Joseph Fevry" w:date="2018-10-18T15:43:00Z">
              <w:r w:rsidRPr="00C0646F" w:rsidDel="00442A10">
                <w:rPr>
                  <w:kern w:val="28"/>
                  <w:sz w:val="20"/>
                  <w:lang w:val="fr-FR"/>
                </w:rPr>
                <w:br w:type="page"/>
              </w:r>
              <w:r w:rsidRPr="00C0646F" w:rsidDel="00442A10">
                <w:rPr>
                  <w:kern w:val="28"/>
                  <w:sz w:val="20"/>
                  <w:lang w:val="fr-FR"/>
                </w:rPr>
                <w:br w:type="page"/>
              </w:r>
              <w:r w:rsidRPr="00C0646F" w:rsidDel="00442A10">
                <w:rPr>
                  <w:rFonts w:ascii="Calibri" w:hAnsi="Calibri" w:cs="Calibri"/>
                  <w:bCs/>
                  <w:sz w:val="20"/>
                  <w:lang w:val="fr-FR"/>
                </w:rPr>
                <w:delText>26</w:delText>
              </w:r>
            </w:del>
          </w:p>
        </w:tc>
        <w:tc>
          <w:tcPr>
            <w:tcW w:w="1080" w:type="dxa"/>
          </w:tcPr>
          <w:p w14:paraId="27BEA160" w14:textId="3E536C1C" w:rsidR="006F1404" w:rsidRPr="00C0646F" w:rsidDel="00442A10" w:rsidRDefault="006F1404" w:rsidP="006F1404">
            <w:pPr>
              <w:pStyle w:val="BankNormal"/>
              <w:tabs>
                <w:tab w:val="right" w:pos="7218"/>
              </w:tabs>
              <w:spacing w:after="0"/>
              <w:jc w:val="center"/>
              <w:rPr>
                <w:del w:id="1257" w:author="Marie Christa Ermite Joseph Fevry" w:date="2018-10-18T15:43:00Z"/>
                <w:rFonts w:ascii="Calibri" w:hAnsi="Calibri" w:cs="Calibri"/>
                <w:bCs/>
                <w:sz w:val="20"/>
                <w:lang w:val="fr-FR"/>
              </w:rPr>
            </w:pPr>
            <w:del w:id="1258" w:author="Marie Christa Ermite Joseph Fevry" w:date="2018-10-18T15:43:00Z">
              <w:r w:rsidRPr="00C0646F" w:rsidDel="00442A10">
                <w:rPr>
                  <w:rFonts w:ascii="Calibri" w:hAnsi="Calibri" w:cs="Calibri"/>
                  <w:bCs/>
                  <w:sz w:val="20"/>
                  <w:lang w:val="fr-FR"/>
                </w:rPr>
                <w:delText>C.15.1</w:delText>
              </w:r>
            </w:del>
          </w:p>
        </w:tc>
        <w:tc>
          <w:tcPr>
            <w:tcW w:w="2790" w:type="dxa"/>
          </w:tcPr>
          <w:p w14:paraId="5741BA8A" w14:textId="1F4634A3" w:rsidR="006F1404" w:rsidRPr="00C0646F" w:rsidDel="00442A10" w:rsidRDefault="006F1404" w:rsidP="006F1404">
            <w:pPr>
              <w:pStyle w:val="BankNormal"/>
              <w:tabs>
                <w:tab w:val="right" w:pos="7218"/>
              </w:tabs>
              <w:spacing w:after="0"/>
              <w:rPr>
                <w:del w:id="1259" w:author="Marie Christa Ermite Joseph Fevry" w:date="2018-10-18T15:43:00Z"/>
                <w:rFonts w:ascii="Calibri" w:hAnsi="Calibri" w:cs="Calibri"/>
                <w:bCs/>
                <w:sz w:val="20"/>
                <w:lang w:val="fr-FR"/>
              </w:rPr>
            </w:pPr>
            <w:del w:id="1260" w:author="Marie Christa Ermite Joseph Fevry" w:date="2018-10-18T15:43:00Z">
              <w:r w:rsidRPr="00C0646F" w:rsidDel="00442A10">
                <w:rPr>
                  <w:rFonts w:ascii="Calibri" w:hAnsi="Calibri" w:cs="Calibri"/>
                  <w:bCs/>
                  <w:sz w:val="20"/>
                  <w:lang w:val="fr-FR"/>
                </w:rPr>
                <w:delText>Documents requis qui doivent être fournis pour établir l’admissibilité des soumissionnaires (sous la forme de « copies certifiées conformes » uniquement)</w:delText>
              </w:r>
            </w:del>
          </w:p>
          <w:p w14:paraId="0F9E11BC" w14:textId="635E1732" w:rsidR="006F1404" w:rsidRPr="00C0646F" w:rsidDel="00442A10" w:rsidRDefault="006F1404" w:rsidP="006F1404">
            <w:pPr>
              <w:pStyle w:val="BankNormal"/>
              <w:tabs>
                <w:tab w:val="right" w:pos="7218"/>
              </w:tabs>
              <w:spacing w:after="0"/>
              <w:rPr>
                <w:del w:id="1261" w:author="Marie Christa Ermite Joseph Fevry" w:date="2018-10-18T15:43:00Z"/>
                <w:rFonts w:ascii="Calibri" w:hAnsi="Calibri" w:cs="Calibri"/>
                <w:bCs/>
                <w:sz w:val="20"/>
                <w:lang w:val="fr-FR"/>
              </w:rPr>
            </w:pPr>
          </w:p>
          <w:p w14:paraId="3E1B055B" w14:textId="2BACCC08" w:rsidR="006F1404" w:rsidRPr="00C0646F" w:rsidDel="00442A10" w:rsidRDefault="006F1404" w:rsidP="006F1404">
            <w:pPr>
              <w:pStyle w:val="BankNormal"/>
              <w:tabs>
                <w:tab w:val="right" w:pos="7218"/>
              </w:tabs>
              <w:spacing w:after="0"/>
              <w:rPr>
                <w:del w:id="1262" w:author="Marie Christa Ermite Joseph Fevry" w:date="2018-10-18T15:43:00Z"/>
                <w:rFonts w:ascii="Calibri" w:hAnsi="Calibri" w:cs="Calibri"/>
                <w:bCs/>
                <w:i/>
                <w:color w:val="FF0000"/>
                <w:sz w:val="20"/>
                <w:lang w:val="fr-FR"/>
              </w:rPr>
            </w:pPr>
          </w:p>
        </w:tc>
        <w:tc>
          <w:tcPr>
            <w:tcW w:w="5220" w:type="dxa"/>
            <w:tcMar>
              <w:top w:w="85" w:type="dxa"/>
              <w:bottom w:w="142" w:type="dxa"/>
            </w:tcMar>
          </w:tcPr>
          <w:p w14:paraId="2DA94668" w14:textId="0849FB60" w:rsidR="006F1404" w:rsidRPr="00E07BEE" w:rsidDel="00E07BEE" w:rsidRDefault="006F1404">
            <w:pPr>
              <w:widowControl/>
              <w:numPr>
                <w:ilvl w:val="0"/>
                <w:numId w:val="15"/>
              </w:numPr>
              <w:overflowPunct/>
              <w:adjustRightInd/>
              <w:jc w:val="both"/>
              <w:rPr>
                <w:del w:id="1263" w:author="Marie Christa Ermite Joseph Fevry" w:date="2018-10-16T11:31:00Z"/>
                <w:rFonts w:ascii="Calibri" w:hAnsi="Calibri" w:cs="Calibri"/>
                <w:sz w:val="20"/>
                <w:szCs w:val="20"/>
                <w:lang w:val="fr-FR"/>
              </w:rPr>
              <w:pPrChange w:id="1264" w:author="Marie Christa Ermite Joseph Fevry" w:date="2018-10-16T11:32:00Z">
                <w:pPr>
                  <w:widowControl/>
                  <w:numPr>
                    <w:numId w:val="15"/>
                  </w:numPr>
                  <w:overflowPunct/>
                  <w:adjustRightInd/>
                  <w:ind w:left="468" w:hanging="360"/>
                  <w:jc w:val="both"/>
                </w:pPr>
              </w:pPrChange>
            </w:pPr>
            <w:del w:id="1265" w:author="Marie Christa Ermite Joseph Fevry" w:date="2018-10-16T11:31:00Z">
              <w:r w:rsidRPr="00E07BEE" w:rsidDel="00E07BEE">
                <w:rPr>
                  <w:rFonts w:ascii="Calibri" w:hAnsi="Calibri" w:cs="Calibri"/>
                  <w:sz w:val="20"/>
                  <w:szCs w:val="20"/>
                  <w:lang w:val="fr-FR"/>
                </w:rPr>
                <w:delText>Un profil d’entreprise de 15 pages maximum, ainsi que des brochures se rapportan</w:delText>
              </w:r>
              <w:r w:rsidR="002727EB" w:rsidRPr="00E07BEE" w:rsidDel="00E07BEE">
                <w:rPr>
                  <w:rFonts w:ascii="Calibri" w:hAnsi="Calibri" w:cs="Calibri"/>
                  <w:sz w:val="20"/>
                  <w:szCs w:val="20"/>
                  <w:lang w:val="fr-FR"/>
                </w:rPr>
                <w:delText xml:space="preserve">t aux </w:delText>
              </w:r>
              <w:r w:rsidRPr="00E07BEE" w:rsidDel="00E07BEE">
                <w:rPr>
                  <w:rFonts w:ascii="Calibri" w:hAnsi="Calibri" w:cs="Calibri"/>
                  <w:sz w:val="20"/>
                  <w:szCs w:val="20"/>
                  <w:lang w:val="fr-FR"/>
                </w:rPr>
                <w:delText>services achetés</w:delText>
              </w:r>
            </w:del>
          </w:p>
          <w:p w14:paraId="51FECF29" w14:textId="2FB4BC2D" w:rsidR="006F1404" w:rsidRPr="00C0646F" w:rsidDel="00E07BEE" w:rsidRDefault="006F1404">
            <w:pPr>
              <w:widowControl/>
              <w:overflowPunct/>
              <w:adjustRightInd/>
              <w:jc w:val="both"/>
              <w:rPr>
                <w:del w:id="1266" w:author="Marie Christa Ermite Joseph Fevry" w:date="2018-10-16T11:31:00Z"/>
                <w:rFonts w:ascii="Calibri" w:hAnsi="Calibri" w:cs="Calibri"/>
                <w:sz w:val="20"/>
                <w:szCs w:val="20"/>
                <w:lang w:val="fr-FR"/>
              </w:rPr>
              <w:pPrChange w:id="1267" w:author="Marie Christa Ermite Joseph Fevry" w:date="2018-10-16T11:31:00Z">
                <w:pPr>
                  <w:widowControl/>
                  <w:numPr>
                    <w:numId w:val="15"/>
                  </w:numPr>
                  <w:overflowPunct/>
                  <w:adjustRightInd/>
                  <w:ind w:left="468" w:hanging="360"/>
                  <w:jc w:val="both"/>
                </w:pPr>
              </w:pPrChange>
            </w:pPr>
            <w:del w:id="1268" w:author="Marie Christa Ermite Joseph Fevry" w:date="2018-10-16T11:31:00Z">
              <w:r w:rsidRPr="00C0646F" w:rsidDel="00E07BEE">
                <w:rPr>
                  <w:rFonts w:ascii="Calibri" w:hAnsi="Calibri" w:cs="Calibri"/>
                  <w:sz w:val="20"/>
                  <w:szCs w:val="20"/>
                  <w:lang w:val="fr-FR"/>
                </w:rPr>
                <w:delText xml:space="preserve">La certification en bonne et due forme par le secrétaire général des membres de l’organe de direction et leurs fonctions, </w:delText>
              </w:r>
              <w:r w:rsidR="001E580E" w:rsidDel="00E07BEE">
                <w:rPr>
                  <w:rFonts w:ascii="Calibri" w:hAnsi="Calibri" w:cs="Calibri"/>
                  <w:sz w:val="20"/>
                  <w:szCs w:val="20"/>
                  <w:lang w:val="fr-FR"/>
                </w:rPr>
                <w:delText xml:space="preserve">le mandat signé autorisant le signataire de la soumission à engager la compagnie </w:delText>
              </w:r>
              <w:r w:rsidRPr="00C0646F" w:rsidDel="00E07BEE">
                <w:rPr>
                  <w:rFonts w:ascii="Calibri" w:hAnsi="Calibri" w:cs="Calibri"/>
                  <w:sz w:val="20"/>
                  <w:szCs w:val="20"/>
                  <w:lang w:val="fr-FR"/>
                </w:rPr>
                <w:delText>ou tout document équivalent si le soumissionnaire n’est pas une société</w:delText>
              </w:r>
            </w:del>
          </w:p>
          <w:p w14:paraId="375E2765" w14:textId="356A0BC7" w:rsidR="006F1404" w:rsidRPr="00C0646F" w:rsidDel="00E07BEE" w:rsidRDefault="006F1404">
            <w:pPr>
              <w:widowControl/>
              <w:overflowPunct/>
              <w:adjustRightInd/>
              <w:jc w:val="both"/>
              <w:rPr>
                <w:del w:id="1269" w:author="Marie Christa Ermite Joseph Fevry" w:date="2018-10-16T11:31:00Z"/>
                <w:rFonts w:ascii="Calibri" w:hAnsi="Calibri" w:cs="Calibri"/>
                <w:sz w:val="20"/>
                <w:szCs w:val="20"/>
                <w:lang w:val="fr-FR"/>
              </w:rPr>
              <w:pPrChange w:id="1270" w:author="Marie Christa Ermite Joseph Fevry" w:date="2018-10-16T11:31:00Z">
                <w:pPr>
                  <w:widowControl/>
                  <w:numPr>
                    <w:numId w:val="15"/>
                  </w:numPr>
                  <w:overflowPunct/>
                  <w:adjustRightInd/>
                  <w:ind w:left="468" w:hanging="360"/>
                  <w:jc w:val="both"/>
                </w:pPr>
              </w:pPrChange>
            </w:pPr>
            <w:del w:id="1271" w:author="Marie Christa Ermite Joseph Fevry" w:date="2018-10-16T11:31:00Z">
              <w:r w:rsidRPr="00C0646F" w:rsidDel="00E07BEE">
                <w:rPr>
                  <w:rFonts w:ascii="Calibri" w:hAnsi="Calibri" w:cs="Calibri"/>
                  <w:sz w:val="20"/>
                  <w:szCs w:val="20"/>
                  <w:lang w:val="fr-FR"/>
                </w:rPr>
                <w:delText>Une attestation d’immatriculation/de paiement délivrée par l’administration fiscale attestant que le soumissionnaire est à jour de ses obligations fiscales ou une attestation d’exonération fiscale</w:delText>
              </w:r>
              <w:r w:rsidR="001E580E" w:rsidDel="00E07BEE">
                <w:rPr>
                  <w:rFonts w:ascii="Calibri" w:hAnsi="Calibri" w:cs="Calibri"/>
                  <w:sz w:val="20"/>
                  <w:szCs w:val="20"/>
                  <w:lang w:val="fr-FR"/>
                </w:rPr>
                <w:delText xml:space="preserve"> ou preuve de demande en cours</w:delText>
              </w:r>
              <w:r w:rsidRPr="00C0646F" w:rsidDel="00E07BEE">
                <w:rPr>
                  <w:rFonts w:ascii="Calibri" w:hAnsi="Calibri" w:cs="Calibri"/>
                  <w:sz w:val="20"/>
                  <w:szCs w:val="20"/>
                  <w:lang w:val="fr-FR"/>
                </w:rPr>
                <w:delText>, si le soumissionnaire jouit d’un tel privilège</w:delText>
              </w:r>
            </w:del>
          </w:p>
          <w:p w14:paraId="321A1CD1" w14:textId="3BC74831" w:rsidR="006F1404" w:rsidRPr="00C0646F" w:rsidDel="00E07BEE" w:rsidRDefault="006F1404">
            <w:pPr>
              <w:widowControl/>
              <w:overflowPunct/>
              <w:adjustRightInd/>
              <w:jc w:val="both"/>
              <w:rPr>
                <w:del w:id="1272" w:author="Marie Christa Ermite Joseph Fevry" w:date="2018-10-16T11:31:00Z"/>
                <w:rFonts w:ascii="Calibri" w:hAnsi="Calibri" w:cs="Calibri"/>
                <w:sz w:val="20"/>
                <w:szCs w:val="20"/>
                <w:lang w:val="fr-FR"/>
              </w:rPr>
              <w:pPrChange w:id="1273" w:author="Marie Christa Ermite Joseph Fevry" w:date="2018-10-16T11:31:00Z">
                <w:pPr>
                  <w:widowControl/>
                  <w:numPr>
                    <w:numId w:val="15"/>
                  </w:numPr>
                  <w:overflowPunct/>
                  <w:adjustRightInd/>
                  <w:ind w:left="468" w:hanging="360"/>
                  <w:jc w:val="both"/>
                </w:pPr>
              </w:pPrChange>
            </w:pPr>
            <w:del w:id="1274" w:author="Marie Christa Ermite Joseph Fevry" w:date="2018-10-16T11:31:00Z">
              <w:r w:rsidRPr="00C0646F" w:rsidDel="00E07BEE">
                <w:rPr>
                  <w:rFonts w:ascii="Calibri" w:hAnsi="Calibri" w:cs="Calibri"/>
                  <w:sz w:val="20"/>
                  <w:szCs w:val="20"/>
                  <w:lang w:val="fr-FR"/>
                </w:rPr>
                <w:delText>Un certificat d’immatriculation de l’entreprise, ainsi que les statuts ou tout document équivalent si le soumissionnaire n’est pas une société</w:delText>
              </w:r>
            </w:del>
          </w:p>
          <w:p w14:paraId="2ED05093" w14:textId="672954EB" w:rsidR="006F1404" w:rsidRPr="00C0646F" w:rsidDel="00E07BEE" w:rsidRDefault="006F1404">
            <w:pPr>
              <w:widowControl/>
              <w:overflowPunct/>
              <w:adjustRightInd/>
              <w:jc w:val="both"/>
              <w:rPr>
                <w:del w:id="1275" w:author="Marie Christa Ermite Joseph Fevry" w:date="2018-10-16T11:31:00Z"/>
                <w:rFonts w:ascii="Calibri" w:hAnsi="Calibri" w:cs="Calibri"/>
                <w:sz w:val="20"/>
                <w:szCs w:val="20"/>
                <w:lang w:val="fr-FR"/>
              </w:rPr>
              <w:pPrChange w:id="1276" w:author="Marie Christa Ermite Joseph Fevry" w:date="2018-10-16T11:31:00Z">
                <w:pPr>
                  <w:widowControl/>
                  <w:numPr>
                    <w:numId w:val="15"/>
                  </w:numPr>
                  <w:overflowPunct/>
                  <w:adjustRightInd/>
                  <w:ind w:left="468" w:hanging="360"/>
                  <w:jc w:val="both"/>
                </w:pPr>
              </w:pPrChange>
            </w:pPr>
            <w:del w:id="1277" w:author="Marie Christa Ermite Joseph Fevry" w:date="2018-10-16T11:31:00Z">
              <w:r w:rsidRPr="00C0646F" w:rsidDel="00E07BEE">
                <w:rPr>
                  <w:rFonts w:ascii="Calibri" w:hAnsi="Calibri" w:cs="Calibri"/>
                  <w:sz w:val="20"/>
                  <w:szCs w:val="20"/>
                  <w:lang w:val="fr-FR"/>
                </w:rPr>
                <w:delText>Les documents d’enregistrement de la raison sociale, le cas échéant</w:delText>
              </w:r>
            </w:del>
          </w:p>
          <w:p w14:paraId="08AFD84B" w14:textId="37ABA266" w:rsidR="006F1404" w:rsidRPr="00C0646F" w:rsidDel="00E07BEE" w:rsidRDefault="006F1404">
            <w:pPr>
              <w:widowControl/>
              <w:overflowPunct/>
              <w:adjustRightInd/>
              <w:jc w:val="both"/>
              <w:rPr>
                <w:del w:id="1278" w:author="Marie Christa Ermite Joseph Fevry" w:date="2018-10-16T11:31:00Z"/>
                <w:rFonts w:ascii="Calibri" w:hAnsi="Calibri" w:cs="Calibri"/>
                <w:sz w:val="20"/>
                <w:szCs w:val="20"/>
                <w:lang w:val="fr-FR"/>
              </w:rPr>
              <w:pPrChange w:id="1279" w:author="Marie Christa Ermite Joseph Fevry" w:date="2018-10-16T11:31:00Z">
                <w:pPr>
                  <w:widowControl/>
                  <w:numPr>
                    <w:numId w:val="15"/>
                  </w:numPr>
                  <w:overflowPunct/>
                  <w:adjustRightInd/>
                  <w:ind w:left="468" w:hanging="360"/>
                  <w:jc w:val="both"/>
                </w:pPr>
              </w:pPrChange>
            </w:pPr>
            <w:del w:id="1280" w:author="Marie Christa Ermite Joseph Fevry" w:date="2018-10-16T11:31:00Z">
              <w:r w:rsidRPr="00C0646F" w:rsidDel="00E07BEE">
                <w:rPr>
                  <w:rFonts w:ascii="Calibri" w:hAnsi="Calibri" w:cs="Calibri"/>
                  <w:sz w:val="20"/>
                  <w:szCs w:val="20"/>
                  <w:lang w:val="fr-FR"/>
                </w:rPr>
                <w:delText>Un certificat de qualité (par ex., ISO, etc.) et/ou autres certificats, accréditations, prix, distinctions reçus par le soumissionnaire, le cas échéant</w:delText>
              </w:r>
            </w:del>
          </w:p>
          <w:p w14:paraId="5D097442" w14:textId="4FCABF88" w:rsidR="006F1404" w:rsidRPr="00C0646F" w:rsidDel="00E07BEE" w:rsidRDefault="006F1404">
            <w:pPr>
              <w:widowControl/>
              <w:overflowPunct/>
              <w:adjustRightInd/>
              <w:jc w:val="both"/>
              <w:rPr>
                <w:del w:id="1281" w:author="Marie Christa Ermite Joseph Fevry" w:date="2018-10-16T11:31:00Z"/>
                <w:rFonts w:ascii="Calibri" w:hAnsi="Calibri" w:cs="Calibri"/>
                <w:sz w:val="20"/>
                <w:szCs w:val="20"/>
                <w:lang w:val="fr-FR"/>
              </w:rPr>
              <w:pPrChange w:id="1282" w:author="Marie Christa Ermite Joseph Fevry" w:date="2018-10-16T11:31:00Z">
                <w:pPr>
                  <w:widowControl/>
                  <w:numPr>
                    <w:numId w:val="15"/>
                  </w:numPr>
                  <w:overflowPunct/>
                  <w:adjustRightInd/>
                  <w:ind w:left="468" w:hanging="360"/>
                  <w:jc w:val="both"/>
                </w:pPr>
              </w:pPrChange>
            </w:pPr>
            <w:del w:id="1283" w:author="Marie Christa Ermite Joseph Fevry" w:date="2018-10-16T11:31:00Z">
              <w:r w:rsidRPr="00C0646F" w:rsidDel="00E07BEE">
                <w:rPr>
                  <w:rFonts w:ascii="Calibri" w:hAnsi="Calibri" w:cs="Calibri"/>
                  <w:sz w:val="20"/>
                  <w:szCs w:val="20"/>
                  <w:lang w:val="fr-FR"/>
                </w:rPr>
                <w:delText>Les certificats, accréditations, mentions/étiquettes de conformité environnementale et autres preuves des pratiques du soumissionnaire qui contribuent à la viabilité de l’environnement et à la réduction des effets néfastes sur l’environnement</w:delText>
              </w:r>
              <w:r w:rsidR="00234561" w:rsidDel="00E07BEE">
                <w:rPr>
                  <w:rFonts w:ascii="Calibri" w:hAnsi="Calibri" w:cs="Calibri"/>
                  <w:sz w:val="20"/>
                  <w:szCs w:val="20"/>
                  <w:lang w:val="fr-FR"/>
                </w:rPr>
                <w:delText xml:space="preserve">, </w:delText>
              </w:r>
              <w:r w:rsidR="00234561" w:rsidRPr="00234561" w:rsidDel="00E07BEE">
                <w:rPr>
                  <w:rFonts w:ascii="Calibri" w:hAnsi="Calibri" w:cs="Calibri"/>
                  <w:sz w:val="20"/>
                  <w:szCs w:val="20"/>
                  <w:lang w:val="fr-FR"/>
                </w:rPr>
                <w:delText>le cas échéant</w:delText>
              </w:r>
            </w:del>
          </w:p>
          <w:p w14:paraId="4EBDFEF6" w14:textId="3D09FB96" w:rsidR="006F1404" w:rsidRPr="00C0646F" w:rsidDel="00E07BEE" w:rsidRDefault="006F1404">
            <w:pPr>
              <w:widowControl/>
              <w:tabs>
                <w:tab w:val="left" w:pos="5686"/>
                <w:tab w:val="right" w:pos="7218"/>
              </w:tabs>
              <w:overflowPunct/>
              <w:adjustRightInd/>
              <w:jc w:val="both"/>
              <w:rPr>
                <w:del w:id="1284" w:author="Marie Christa Ermite Joseph Fevry" w:date="2018-10-16T11:31:00Z"/>
                <w:rFonts w:ascii="Calibri" w:hAnsi="Calibri" w:cs="Calibri"/>
                <w:i/>
                <w:sz w:val="20"/>
                <w:szCs w:val="20"/>
                <w:lang w:val="fr-FR"/>
              </w:rPr>
              <w:pPrChange w:id="1285" w:author="Marie Christa Ermite Joseph Fevry" w:date="2018-10-16T11:31:00Z">
                <w:pPr>
                  <w:widowControl/>
                  <w:numPr>
                    <w:numId w:val="15"/>
                  </w:numPr>
                  <w:tabs>
                    <w:tab w:val="left" w:pos="5686"/>
                    <w:tab w:val="right" w:pos="7218"/>
                  </w:tabs>
                  <w:overflowPunct/>
                  <w:adjustRightInd/>
                  <w:ind w:left="468" w:hanging="360"/>
                  <w:jc w:val="both"/>
                </w:pPr>
              </w:pPrChange>
            </w:pPr>
            <w:del w:id="1286" w:author="Marie Christa Ermite Joseph Fevry" w:date="2018-10-16T11:31:00Z">
              <w:r w:rsidRPr="00C0646F" w:rsidDel="00E07BEE">
                <w:rPr>
                  <w:rFonts w:ascii="Calibri" w:hAnsi="Calibri" w:cs="Calibri"/>
                  <w:sz w:val="20"/>
                  <w:szCs w:val="20"/>
                  <w:lang w:val="fr-FR"/>
                </w:rPr>
                <w:delText>Les états financiers vérifiés les plus récents (état des résultats et bilan), y compris le rapport des commissaires aux comptes</w:delText>
              </w:r>
            </w:del>
          </w:p>
          <w:p w14:paraId="69EB0E4A" w14:textId="4B38923B" w:rsidR="006F1404" w:rsidRPr="00C0646F" w:rsidDel="00E07BEE" w:rsidRDefault="006F1404">
            <w:pPr>
              <w:widowControl/>
              <w:tabs>
                <w:tab w:val="left" w:pos="5686"/>
                <w:tab w:val="right" w:pos="7218"/>
              </w:tabs>
              <w:overflowPunct/>
              <w:adjustRightInd/>
              <w:jc w:val="both"/>
              <w:rPr>
                <w:del w:id="1287" w:author="Marie Christa Ermite Joseph Fevry" w:date="2018-10-16T11:31:00Z"/>
                <w:rFonts w:ascii="Calibri" w:hAnsi="Calibri" w:cs="Calibri"/>
                <w:i/>
                <w:sz w:val="20"/>
                <w:szCs w:val="20"/>
                <w:lang w:val="fr-FR"/>
              </w:rPr>
              <w:pPrChange w:id="1288" w:author="Marie Christa Ermite Joseph Fevry" w:date="2018-10-16T11:31:00Z">
                <w:pPr>
                  <w:widowControl/>
                  <w:numPr>
                    <w:numId w:val="15"/>
                  </w:numPr>
                  <w:tabs>
                    <w:tab w:val="left" w:pos="5686"/>
                    <w:tab w:val="right" w:pos="7218"/>
                  </w:tabs>
                  <w:overflowPunct/>
                  <w:adjustRightInd/>
                  <w:ind w:left="468" w:hanging="360"/>
                  <w:jc w:val="both"/>
                </w:pPr>
              </w:pPrChange>
            </w:pPr>
            <w:del w:id="1289" w:author="Marie Christa Ermite Joseph Fevry" w:date="2018-10-16T11:31:00Z">
              <w:r w:rsidRPr="00C0646F" w:rsidDel="00E07BEE">
                <w:rPr>
                  <w:rFonts w:ascii="Calibri" w:hAnsi="Calibri" w:cs="Calibri"/>
                  <w:sz w:val="20"/>
                  <w:szCs w:val="20"/>
                  <w:lang w:val="fr-FR"/>
                </w:rPr>
                <w:delText>Une attestation de bonne exécution d</w:delText>
              </w:r>
              <w:r w:rsidR="00D416FA" w:rsidDel="00E07BEE">
                <w:rPr>
                  <w:rFonts w:ascii="Calibri" w:hAnsi="Calibri" w:cs="Calibri"/>
                  <w:sz w:val="20"/>
                  <w:szCs w:val="20"/>
                  <w:lang w:val="fr-FR"/>
                </w:rPr>
                <w:delText>’au moin</w:delText>
              </w:r>
              <w:r w:rsidR="00525207" w:rsidDel="00E07BEE">
                <w:rPr>
                  <w:rFonts w:ascii="Calibri" w:hAnsi="Calibri" w:cs="Calibri"/>
                  <w:sz w:val="20"/>
                  <w:szCs w:val="20"/>
                  <w:lang w:val="fr-FR"/>
                </w:rPr>
                <w:delText>s</w:delText>
              </w:r>
              <w:r w:rsidR="00D416FA" w:rsidDel="00E07BEE">
                <w:rPr>
                  <w:rFonts w:ascii="Calibri" w:hAnsi="Calibri" w:cs="Calibri"/>
                  <w:sz w:val="20"/>
                  <w:szCs w:val="20"/>
                  <w:lang w:val="fr-FR"/>
                </w:rPr>
                <w:delText xml:space="preserve"> </w:delText>
              </w:r>
              <w:r w:rsidR="004508B7" w:rsidDel="00E07BEE">
                <w:rPr>
                  <w:rFonts w:ascii="Calibri" w:hAnsi="Calibri" w:cs="Calibri"/>
                  <w:sz w:val="20"/>
                  <w:szCs w:val="20"/>
                  <w:lang w:val="fr-FR"/>
                </w:rPr>
                <w:delText>trois (3</w:delText>
              </w:r>
              <w:r w:rsidR="00525207" w:rsidDel="00E07BEE">
                <w:rPr>
                  <w:rFonts w:ascii="Calibri" w:hAnsi="Calibri" w:cs="Calibri"/>
                  <w:sz w:val="20"/>
                  <w:szCs w:val="20"/>
                  <w:lang w:val="fr-FR"/>
                </w:rPr>
                <w:delText>)</w:delText>
              </w:r>
              <w:r w:rsidRPr="00C0646F" w:rsidDel="00E07BEE">
                <w:rPr>
                  <w:rFonts w:ascii="Calibri" w:hAnsi="Calibri" w:cs="Calibri"/>
                  <w:i/>
                  <w:color w:val="FF0000"/>
                  <w:sz w:val="20"/>
                  <w:szCs w:val="20"/>
                  <w:lang w:val="fr-FR"/>
                </w:rPr>
                <w:delText xml:space="preserve"> </w:delText>
              </w:r>
              <w:r w:rsidRPr="00C0646F" w:rsidDel="00E07BEE">
                <w:rPr>
                  <w:rFonts w:ascii="Calibri" w:hAnsi="Calibri" w:cs="Calibri"/>
                  <w:sz w:val="20"/>
                  <w:szCs w:val="20"/>
                  <w:lang w:val="fr-FR"/>
                </w:rPr>
                <w:delText xml:space="preserve">clients les plus importants du point de vue de la valeur des contrats, au cours des </w:delText>
              </w:r>
              <w:r w:rsidR="00D416FA" w:rsidRPr="00D416FA" w:rsidDel="00E07BEE">
                <w:rPr>
                  <w:rFonts w:ascii="Calibri" w:hAnsi="Calibri" w:cs="Calibri"/>
                  <w:i/>
                  <w:sz w:val="20"/>
                  <w:szCs w:val="20"/>
                  <w:lang w:val="fr-FR"/>
                </w:rPr>
                <w:delText xml:space="preserve">10 </w:delText>
              </w:r>
              <w:r w:rsidRPr="00D416FA" w:rsidDel="00E07BEE">
                <w:rPr>
                  <w:rFonts w:ascii="Calibri" w:hAnsi="Calibri" w:cs="Calibri"/>
                  <w:sz w:val="20"/>
                  <w:szCs w:val="20"/>
                  <w:lang w:val="fr-FR"/>
                </w:rPr>
                <w:delText>dernières années</w:delText>
              </w:r>
            </w:del>
          </w:p>
          <w:p w14:paraId="79900E70" w14:textId="193D4414" w:rsidR="006F1404" w:rsidRPr="00C0646F" w:rsidDel="00442A10" w:rsidRDefault="006F1404">
            <w:pPr>
              <w:widowControl/>
              <w:overflowPunct/>
              <w:adjustRightInd/>
              <w:jc w:val="both"/>
              <w:rPr>
                <w:del w:id="1290" w:author="Marie Christa Ermite Joseph Fevry" w:date="2018-10-18T15:43:00Z"/>
                <w:rFonts w:ascii="Calibri" w:hAnsi="Calibri" w:cs="Calibri"/>
                <w:sz w:val="20"/>
                <w:szCs w:val="20"/>
                <w:lang w:val="fr-FR"/>
              </w:rPr>
              <w:pPrChange w:id="1291" w:author="Marie Christa Ermite Joseph Fevry" w:date="2018-10-16T11:31:00Z">
                <w:pPr>
                  <w:widowControl/>
                  <w:numPr>
                    <w:numId w:val="15"/>
                  </w:numPr>
                  <w:overflowPunct/>
                  <w:adjustRightInd/>
                  <w:ind w:left="468" w:hanging="360"/>
                  <w:jc w:val="both"/>
                </w:pPr>
              </w:pPrChange>
            </w:pPr>
            <w:del w:id="1292" w:author="Marie Christa Ermite Joseph Fevry" w:date="2018-10-16T11:31:00Z">
              <w:r w:rsidRPr="00C0646F" w:rsidDel="00E07BEE">
                <w:rPr>
                  <w:rFonts w:ascii="Calibri" w:hAnsi="Calibri" w:cs="Calibri"/>
                  <w:sz w:val="20"/>
                  <w:szCs w:val="20"/>
                  <w:lang w:val="fr-FR"/>
                </w:rPr>
                <w:delText>Toutes informations concernant les contentieux antérieurs ou actuels au cours des cinq (5) dernières années, dans lesquels le soumissionnaire est impliqué, en indiquant le nom des parties concernées, l’objet du contentieux, le montant en jeu et la décision finale éventuellement rendue.</w:delText>
              </w:r>
            </w:del>
          </w:p>
        </w:tc>
      </w:tr>
      <w:tr w:rsidR="003146ED" w:rsidRPr="00C0646F" w:rsidDel="00442A10" w14:paraId="17370BE3" w14:textId="6CCD45F7" w:rsidTr="00E07BEE">
        <w:tblPrEx>
          <w:tblW w:w="9702" w:type="dxa"/>
          <w:tblBorders>
            <w:top w:val="single" w:sz="6"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ExChange w:id="1293" w:author="Marie Christa Ermite Joseph Fevry" w:date="2018-10-16T11:35:00Z">
            <w:tblPrEx>
              <w:tblW w:w="9702" w:type="dxa"/>
              <w:tblBorders>
                <w:top w:val="single" w:sz="6"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Ex>
          </w:tblPrExChange>
        </w:tblPrEx>
        <w:trPr>
          <w:trHeight w:val="1601"/>
          <w:del w:id="1294" w:author="Marie Christa Ermite Joseph Fevry" w:date="2018-10-18T15:43:00Z"/>
          <w:trPrChange w:id="1295" w:author="Marie Christa Ermite Joseph Fevry" w:date="2018-10-16T11:35:00Z">
            <w:trPr>
              <w:trHeight w:val="3491"/>
            </w:trPr>
          </w:trPrChange>
        </w:trPr>
        <w:tc>
          <w:tcPr>
            <w:tcW w:w="612" w:type="dxa"/>
            <w:tcPrChange w:id="1296" w:author="Marie Christa Ermite Joseph Fevry" w:date="2018-10-16T11:35:00Z">
              <w:tcPr>
                <w:tcW w:w="612" w:type="dxa"/>
              </w:tcPr>
            </w:tcPrChange>
          </w:tcPr>
          <w:p w14:paraId="1C3C03F2" w14:textId="5BAA92E9" w:rsidR="003146ED" w:rsidRPr="00C0646F" w:rsidDel="00442A10" w:rsidRDefault="003146ED" w:rsidP="003146ED">
            <w:pPr>
              <w:pStyle w:val="BankNormal"/>
              <w:tabs>
                <w:tab w:val="right" w:pos="7218"/>
              </w:tabs>
              <w:spacing w:after="0"/>
              <w:jc w:val="center"/>
              <w:rPr>
                <w:del w:id="1297" w:author="Marie Christa Ermite Joseph Fevry" w:date="2018-10-18T15:43:00Z"/>
                <w:rFonts w:ascii="Calibri" w:hAnsi="Calibri" w:cs="Calibri"/>
                <w:bCs/>
                <w:sz w:val="20"/>
                <w:lang w:val="fr-FR"/>
              </w:rPr>
            </w:pPr>
            <w:del w:id="1298" w:author="Marie Christa Ermite Joseph Fevry" w:date="2018-10-18T15:43:00Z">
              <w:r w:rsidRPr="00C0646F" w:rsidDel="00442A10">
                <w:rPr>
                  <w:rFonts w:ascii="Calibri" w:hAnsi="Calibri" w:cs="Calibri"/>
                  <w:bCs/>
                  <w:sz w:val="20"/>
                  <w:lang w:val="fr-FR"/>
                </w:rPr>
                <w:delText>27</w:delText>
              </w:r>
            </w:del>
          </w:p>
        </w:tc>
        <w:tc>
          <w:tcPr>
            <w:tcW w:w="1080" w:type="dxa"/>
            <w:tcPrChange w:id="1299" w:author="Marie Christa Ermite Joseph Fevry" w:date="2018-10-16T11:35:00Z">
              <w:tcPr>
                <w:tcW w:w="1080" w:type="dxa"/>
              </w:tcPr>
            </w:tcPrChange>
          </w:tcPr>
          <w:p w14:paraId="457009F8" w14:textId="39D2D5E7" w:rsidR="003146ED" w:rsidRPr="00C0646F" w:rsidDel="00442A10" w:rsidRDefault="003146ED" w:rsidP="003146ED">
            <w:pPr>
              <w:pStyle w:val="BankNormal"/>
              <w:tabs>
                <w:tab w:val="right" w:pos="7218"/>
              </w:tabs>
              <w:spacing w:after="0"/>
              <w:jc w:val="center"/>
              <w:rPr>
                <w:del w:id="1300" w:author="Marie Christa Ermite Joseph Fevry" w:date="2018-10-18T15:43:00Z"/>
                <w:rFonts w:ascii="Calibri" w:hAnsi="Calibri" w:cs="Calibri"/>
                <w:bCs/>
                <w:sz w:val="20"/>
                <w:lang w:val="fr-FR"/>
              </w:rPr>
            </w:pPr>
          </w:p>
        </w:tc>
        <w:tc>
          <w:tcPr>
            <w:tcW w:w="2790" w:type="dxa"/>
            <w:tcPrChange w:id="1301" w:author="Marie Christa Ermite Joseph Fevry" w:date="2018-10-16T11:35:00Z">
              <w:tcPr>
                <w:tcW w:w="2790" w:type="dxa"/>
              </w:tcPr>
            </w:tcPrChange>
          </w:tcPr>
          <w:p w14:paraId="763B4BA1" w14:textId="6F532818" w:rsidR="003146ED" w:rsidRPr="00C0646F" w:rsidDel="00442A10" w:rsidRDefault="003146ED" w:rsidP="003146ED">
            <w:pPr>
              <w:pStyle w:val="BankNormal"/>
              <w:tabs>
                <w:tab w:val="right" w:pos="7218"/>
              </w:tabs>
              <w:spacing w:after="0"/>
              <w:rPr>
                <w:del w:id="1302" w:author="Marie Christa Ermite Joseph Fevry" w:date="2018-10-18T15:43:00Z"/>
                <w:rFonts w:ascii="Calibri" w:hAnsi="Calibri" w:cs="Calibri"/>
                <w:bCs/>
                <w:sz w:val="20"/>
                <w:lang w:val="fr-FR"/>
              </w:rPr>
            </w:pPr>
            <w:del w:id="1303" w:author="Marie Christa Ermite Joseph Fevry" w:date="2018-10-18T15:43:00Z">
              <w:r w:rsidRPr="00C0646F" w:rsidDel="00442A10">
                <w:rPr>
                  <w:rFonts w:ascii="Calibri" w:hAnsi="Calibri" w:cs="Calibri"/>
                  <w:bCs/>
                  <w:sz w:val="20"/>
                  <w:lang w:val="fr-FR"/>
                </w:rPr>
                <w:delText>Autres documents pouvant être fournis pour établir l’admissibilité du soumissionnaire</w:delText>
              </w:r>
            </w:del>
          </w:p>
        </w:tc>
        <w:tc>
          <w:tcPr>
            <w:tcW w:w="5220" w:type="dxa"/>
            <w:tcMar>
              <w:top w:w="85" w:type="dxa"/>
              <w:bottom w:w="142" w:type="dxa"/>
            </w:tcMar>
            <w:tcPrChange w:id="1304" w:author="Marie Christa Ermite Joseph Fevry" w:date="2018-10-16T11:35:00Z">
              <w:tcPr>
                <w:tcW w:w="5220" w:type="dxa"/>
                <w:tcMar>
                  <w:top w:w="85" w:type="dxa"/>
                  <w:bottom w:w="142" w:type="dxa"/>
                </w:tcMar>
              </w:tcPr>
            </w:tcPrChange>
          </w:tcPr>
          <w:p w14:paraId="5BD145D7" w14:textId="54B030BF" w:rsidR="003146ED" w:rsidDel="00995DC3" w:rsidRDefault="003146ED">
            <w:pPr>
              <w:jc w:val="both"/>
              <w:rPr>
                <w:del w:id="1305" w:author="Marie Christa Ermite Joseph Fevry" w:date="2018-06-07T15:11:00Z"/>
                <w:rFonts w:ascii="Calibri" w:hAnsi="Calibri" w:cs="Calibri"/>
                <w:sz w:val="20"/>
                <w:lang w:val="fr-FR"/>
              </w:rPr>
              <w:pPrChange w:id="1306" w:author="Marie Christa Ermite Joseph Fevry" w:date="2018-10-16T11:35:00Z">
                <w:pPr>
                  <w:pStyle w:val="BankNormal"/>
                  <w:numPr>
                    <w:numId w:val="45"/>
                  </w:numPr>
                  <w:tabs>
                    <w:tab w:val="left" w:pos="5686"/>
                    <w:tab w:val="right" w:pos="7218"/>
                  </w:tabs>
                  <w:ind w:left="720" w:hanging="360"/>
                </w:pPr>
              </w:pPrChange>
            </w:pPr>
            <w:del w:id="1307" w:author="Marie Christa Ermite Joseph Fevry" w:date="2018-10-16T11:35:00Z">
              <w:r w:rsidRPr="00995DC3" w:rsidDel="00E07BEE">
                <w:rPr>
                  <w:rFonts w:ascii="Calibri" w:hAnsi="Calibri" w:cs="Calibri"/>
                  <w:sz w:val="20"/>
                  <w:szCs w:val="20"/>
                  <w:lang w:val="fr-FR"/>
                  <w:rPrChange w:id="1308" w:author="Marie Christa Ermite Joseph Fevry" w:date="2018-06-07T15:10:00Z">
                    <w:rPr>
                      <w:rFonts w:ascii="Calibri" w:hAnsi="Calibri" w:cs="Calibri"/>
                      <w:bCs/>
                      <w:i/>
                      <w:sz w:val="20"/>
                      <w:lang w:val="fr-FR"/>
                    </w:rPr>
                  </w:rPrChange>
                </w:rPr>
                <w:delText>La firme d’exécution devra remplir adéquatement les critères suivants :</w:delText>
              </w:r>
            </w:del>
          </w:p>
          <w:p w14:paraId="067127BE" w14:textId="1526282C" w:rsidR="003146ED" w:rsidRPr="00995DC3" w:rsidDel="00995DC3" w:rsidRDefault="00525207">
            <w:pPr>
              <w:pStyle w:val="ListParagraph"/>
              <w:numPr>
                <w:ilvl w:val="0"/>
                <w:numId w:val="68"/>
              </w:numPr>
              <w:jc w:val="both"/>
              <w:rPr>
                <w:del w:id="1309" w:author="Marie Christa Ermite Joseph Fevry" w:date="2018-06-07T15:09:00Z"/>
                <w:rFonts w:ascii="Calibri" w:hAnsi="Calibri" w:cs="Calibri"/>
                <w:sz w:val="20"/>
                <w:lang w:val="fr-FR"/>
                <w:rPrChange w:id="1310" w:author="Marie Christa Ermite Joseph Fevry" w:date="2018-06-07T15:13:00Z">
                  <w:rPr>
                    <w:del w:id="1311" w:author="Marie Christa Ermite Joseph Fevry" w:date="2018-06-07T15:09:00Z"/>
                    <w:rFonts w:ascii="Calibri" w:hAnsi="Calibri" w:cs="Calibri"/>
                    <w:bCs/>
                    <w:i/>
                    <w:sz w:val="20"/>
                    <w:lang w:val="fr-FR"/>
                  </w:rPr>
                </w:rPrChange>
              </w:rPr>
              <w:pPrChange w:id="1312" w:author="Marie Christa Ermite Joseph Fevry" w:date="2018-10-16T11:35:00Z">
                <w:pPr>
                  <w:pStyle w:val="BankNormal"/>
                  <w:numPr>
                    <w:numId w:val="45"/>
                  </w:numPr>
                  <w:tabs>
                    <w:tab w:val="left" w:pos="5686"/>
                    <w:tab w:val="right" w:pos="7218"/>
                  </w:tabs>
                  <w:spacing w:after="0"/>
                  <w:ind w:left="720" w:hanging="360"/>
                </w:pPr>
              </w:pPrChange>
            </w:pPr>
            <w:del w:id="1313" w:author="Marie Christa Ermite Joseph Fevry" w:date="2018-06-07T15:13:00Z">
              <w:r w:rsidRPr="00995DC3" w:rsidDel="00995DC3">
                <w:rPr>
                  <w:rFonts w:ascii="Calibri" w:hAnsi="Calibri" w:cs="Calibri"/>
                  <w:sz w:val="20"/>
                  <w:szCs w:val="20"/>
                  <w:lang w:val="fr-FR"/>
                  <w:rPrChange w:id="1314" w:author="Marie Christa Ermite Joseph Fevry" w:date="2018-06-07T15:13:00Z">
                    <w:rPr>
                      <w:rFonts w:ascii="Calibri" w:hAnsi="Calibri" w:cs="Calibri"/>
                      <w:bCs/>
                      <w:i/>
                      <w:sz w:val="20"/>
                      <w:lang w:val="fr-FR"/>
                    </w:rPr>
                  </w:rPrChange>
                </w:rPr>
                <w:delText xml:space="preserve">Document légal de constitution prouvant que la firme </w:delText>
              </w:r>
            </w:del>
            <w:del w:id="1315" w:author="Marie Christa Ermite Joseph Fevry" w:date="2018-06-07T14:13:00Z">
              <w:r w:rsidRPr="00995DC3" w:rsidDel="00562066">
                <w:rPr>
                  <w:rFonts w:ascii="Calibri" w:hAnsi="Calibri" w:cs="Calibri"/>
                  <w:sz w:val="20"/>
                  <w:szCs w:val="20"/>
                  <w:lang w:val="fr-FR"/>
                  <w:rPrChange w:id="1316" w:author="Marie Christa Ermite Joseph Fevry" w:date="2018-06-07T15:13:00Z">
                    <w:rPr>
                      <w:rFonts w:ascii="Calibri" w:hAnsi="Calibri" w:cs="Calibri"/>
                      <w:bCs/>
                      <w:i/>
                      <w:sz w:val="20"/>
                      <w:lang w:val="fr-FR"/>
                    </w:rPr>
                  </w:rPrChange>
                </w:rPr>
                <w:delText xml:space="preserve">est </w:delText>
              </w:r>
              <w:r w:rsidR="003146ED" w:rsidRPr="00995DC3" w:rsidDel="00562066">
                <w:rPr>
                  <w:rFonts w:ascii="Calibri" w:hAnsi="Calibri" w:cs="Calibri"/>
                  <w:sz w:val="20"/>
                  <w:szCs w:val="20"/>
                  <w:lang w:val="fr-FR"/>
                  <w:rPrChange w:id="1317" w:author="Marie Christa Ermite Joseph Fevry" w:date="2018-06-07T15:13:00Z">
                    <w:rPr>
                      <w:rFonts w:ascii="Calibri" w:hAnsi="Calibri" w:cs="Calibri"/>
                      <w:bCs/>
                      <w:i/>
                      <w:sz w:val="20"/>
                      <w:lang w:val="fr-FR"/>
                    </w:rPr>
                  </w:rPrChange>
                </w:rPr>
                <w:delText xml:space="preserve"> légalement</w:delText>
              </w:r>
            </w:del>
            <w:del w:id="1318" w:author="Marie Christa Ermite Joseph Fevry" w:date="2018-06-07T15:13:00Z">
              <w:r w:rsidR="003146ED" w:rsidRPr="00995DC3" w:rsidDel="00995DC3">
                <w:rPr>
                  <w:rFonts w:ascii="Calibri" w:hAnsi="Calibri" w:cs="Calibri"/>
                  <w:sz w:val="20"/>
                  <w:szCs w:val="20"/>
                  <w:lang w:val="fr-FR"/>
                  <w:rPrChange w:id="1319" w:author="Marie Christa Ermite Joseph Fevry" w:date="2018-06-07T15:13:00Z">
                    <w:rPr>
                      <w:rFonts w:ascii="Calibri" w:hAnsi="Calibri" w:cs="Calibri"/>
                      <w:bCs/>
                      <w:i/>
                      <w:sz w:val="20"/>
                      <w:lang w:val="fr-FR"/>
                    </w:rPr>
                  </w:rPrChange>
                </w:rPr>
                <w:delText xml:space="preserve"> constituée ;</w:delText>
              </w:r>
            </w:del>
          </w:p>
          <w:p w14:paraId="3E0E674F" w14:textId="04B91DA9" w:rsidR="003146ED" w:rsidRPr="00995DC3" w:rsidDel="00995DC3" w:rsidRDefault="00525207">
            <w:pPr>
              <w:pStyle w:val="ListParagraph"/>
              <w:numPr>
                <w:ilvl w:val="0"/>
                <w:numId w:val="68"/>
              </w:numPr>
              <w:jc w:val="both"/>
              <w:rPr>
                <w:del w:id="1320" w:author="Marie Christa Ermite Joseph Fevry" w:date="2018-06-07T15:13:00Z"/>
                <w:rFonts w:ascii="Calibri" w:hAnsi="Calibri" w:cs="Calibri"/>
                <w:sz w:val="20"/>
                <w:szCs w:val="20"/>
                <w:lang w:val="fr-FR"/>
                <w:rPrChange w:id="1321" w:author="Marie Christa Ermite Joseph Fevry" w:date="2018-06-07T15:13:00Z">
                  <w:rPr>
                    <w:del w:id="1322" w:author="Marie Christa Ermite Joseph Fevry" w:date="2018-06-07T15:13:00Z"/>
                    <w:lang w:val="fr-FR"/>
                  </w:rPr>
                </w:rPrChange>
              </w:rPr>
              <w:pPrChange w:id="1323" w:author="Marie Christa Ermite Joseph Fevry" w:date="2018-10-16T11:35:00Z">
                <w:pPr>
                  <w:tabs>
                    <w:tab w:val="center" w:pos="6804"/>
                  </w:tabs>
                  <w:ind w:left="-72"/>
                </w:pPr>
              </w:pPrChange>
            </w:pPr>
            <w:del w:id="1324" w:author="Marie Christa Ermite Joseph Fevry" w:date="2018-10-16T11:35:00Z">
              <w:r w:rsidRPr="00995DC3" w:rsidDel="00E07BEE">
                <w:rPr>
                  <w:rFonts w:ascii="Calibri" w:hAnsi="Calibri" w:cs="Calibri"/>
                  <w:sz w:val="20"/>
                  <w:szCs w:val="20"/>
                  <w:lang w:val="fr-FR"/>
                  <w:rPrChange w:id="1325" w:author="Marie Christa Ermite Joseph Fevry" w:date="2018-06-07T15:13:00Z">
                    <w:rPr>
                      <w:rFonts w:ascii="Calibri" w:hAnsi="Calibri" w:cs="Calibri"/>
                      <w:bCs/>
                      <w:i/>
                      <w:sz w:val="20"/>
                      <w:lang w:val="fr-FR"/>
                    </w:rPr>
                  </w:rPrChange>
                </w:rPr>
                <w:delText xml:space="preserve">Liste des contrats similaires déjà exécutés : </w:delText>
              </w:r>
              <w:r w:rsidR="003146ED" w:rsidRPr="00995DC3" w:rsidDel="00E07BEE">
                <w:rPr>
                  <w:rFonts w:ascii="Calibri" w:hAnsi="Calibri" w:cs="Calibri"/>
                  <w:sz w:val="20"/>
                  <w:szCs w:val="20"/>
                  <w:lang w:val="fr-FR"/>
                  <w:rPrChange w:id="1326" w:author="Marie Christa Ermite Joseph Fevry" w:date="2018-06-07T15:13:00Z">
                    <w:rPr>
                      <w:rFonts w:ascii="Calibri" w:hAnsi="Calibri" w:cs="Calibri"/>
                      <w:bCs/>
                      <w:i/>
                      <w:sz w:val="20"/>
                      <w:lang w:val="fr-FR"/>
                    </w:rPr>
                  </w:rPrChange>
                </w:rPr>
                <w:delText xml:space="preserve">La firme consultante </w:delText>
              </w:r>
              <w:r w:rsidR="003146ED" w:rsidRPr="00995DC3" w:rsidDel="00E07BEE">
                <w:rPr>
                  <w:rFonts w:ascii="Calibri" w:hAnsi="Calibri" w:cs="Calibri"/>
                  <w:sz w:val="20"/>
                  <w:szCs w:val="20"/>
                  <w:lang w:val="fr-FR"/>
                  <w:rPrChange w:id="1327" w:author="Marie Christa Ermite Joseph Fevry" w:date="2018-06-07T15:13:00Z">
                    <w:rPr>
                      <w:rFonts w:ascii="Calibri" w:hAnsi="Calibri" w:cs="Calibri"/>
                      <w:bCs/>
                      <w:i/>
                      <w:sz w:val="20"/>
                      <w:lang w:val="fr-CA"/>
                    </w:rPr>
                  </w:rPrChange>
                </w:rPr>
                <w:delText xml:space="preserve">devra avoir une expérience avérée dans le domaine des sciences de l’environnement, en particulier la biodiversité et la gestion des bassins versants.  Elle devra </w:delText>
              </w:r>
              <w:r w:rsidR="003146ED" w:rsidRPr="00995DC3" w:rsidDel="00E07BEE">
                <w:rPr>
                  <w:rFonts w:ascii="Calibri" w:hAnsi="Calibri" w:cs="Calibri"/>
                  <w:sz w:val="20"/>
                  <w:szCs w:val="20"/>
                  <w:lang w:val="fr-FR"/>
                  <w:rPrChange w:id="1328" w:author="Marie Christa Ermite Joseph Fevry" w:date="2018-06-07T15:13:00Z">
                    <w:rPr>
                      <w:rFonts w:ascii="Calibri" w:hAnsi="Calibri" w:cs="Calibri"/>
                      <w:bCs/>
                      <w:i/>
                      <w:sz w:val="20"/>
                      <w:lang w:val="fr-FR"/>
                    </w:rPr>
                  </w:rPrChange>
                </w:rPr>
                <w:delText xml:space="preserve">avoir aussi de meilleures connaissances du monde rural haïtien et avoir déjà réalisé </w:delText>
              </w:r>
              <w:r w:rsidRPr="00995DC3" w:rsidDel="00E07BEE">
                <w:rPr>
                  <w:rFonts w:ascii="Calibri" w:hAnsi="Calibri" w:cs="Calibri"/>
                  <w:sz w:val="20"/>
                  <w:szCs w:val="20"/>
                  <w:lang w:val="fr-FR"/>
                  <w:rPrChange w:id="1329" w:author="Marie Christa Ermite Joseph Fevry" w:date="2018-06-07T15:13:00Z">
                    <w:rPr>
                      <w:rFonts w:ascii="Calibri" w:hAnsi="Calibri" w:cs="Calibri"/>
                      <w:bCs/>
                      <w:i/>
                      <w:sz w:val="20"/>
                      <w:lang w:val="fr-FR"/>
                    </w:rPr>
                  </w:rPrChange>
                </w:rPr>
                <w:delText>au moi</w:delText>
              </w:r>
              <w:r w:rsidR="00743371" w:rsidRPr="00995DC3" w:rsidDel="00E07BEE">
                <w:rPr>
                  <w:rFonts w:ascii="Calibri" w:hAnsi="Calibri" w:cs="Calibri"/>
                  <w:sz w:val="20"/>
                  <w:szCs w:val="20"/>
                  <w:lang w:val="fr-FR"/>
                  <w:rPrChange w:id="1330" w:author="Marie Christa Ermite Joseph Fevry" w:date="2018-06-07T15:13:00Z">
                    <w:rPr>
                      <w:rFonts w:ascii="Calibri" w:hAnsi="Calibri" w:cs="Calibri"/>
                      <w:bCs/>
                      <w:i/>
                      <w:sz w:val="20"/>
                      <w:lang w:val="fr-FR"/>
                    </w:rPr>
                  </w:rPrChange>
                </w:rPr>
                <w:delText>n</w:delText>
              </w:r>
              <w:r w:rsidR="004508B7" w:rsidRPr="00995DC3" w:rsidDel="00E07BEE">
                <w:rPr>
                  <w:rFonts w:ascii="Calibri" w:hAnsi="Calibri" w:cs="Calibri"/>
                  <w:sz w:val="20"/>
                  <w:szCs w:val="20"/>
                  <w:lang w:val="fr-FR"/>
                  <w:rPrChange w:id="1331" w:author="Marie Christa Ermite Joseph Fevry" w:date="2018-06-07T15:13:00Z">
                    <w:rPr>
                      <w:rFonts w:ascii="Calibri" w:hAnsi="Calibri" w:cs="Calibri"/>
                      <w:bCs/>
                      <w:i/>
                      <w:sz w:val="20"/>
                      <w:lang w:val="fr-FR"/>
                    </w:rPr>
                  </w:rPrChange>
                </w:rPr>
                <w:delText>s trois</w:delText>
              </w:r>
              <w:r w:rsidRPr="00995DC3" w:rsidDel="00E07BEE">
                <w:rPr>
                  <w:rFonts w:ascii="Calibri" w:hAnsi="Calibri" w:cs="Calibri"/>
                  <w:sz w:val="20"/>
                  <w:szCs w:val="20"/>
                  <w:lang w:val="fr-FR"/>
                  <w:rPrChange w:id="1332" w:author="Marie Christa Ermite Joseph Fevry" w:date="2018-06-07T15:13:00Z">
                    <w:rPr>
                      <w:rFonts w:ascii="Calibri" w:hAnsi="Calibri" w:cs="Calibri"/>
                      <w:bCs/>
                      <w:i/>
                      <w:sz w:val="20"/>
                      <w:lang w:val="fr-FR"/>
                    </w:rPr>
                  </w:rPrChange>
                </w:rPr>
                <w:delText xml:space="preserve"> (</w:delText>
              </w:r>
              <w:r w:rsidR="004508B7" w:rsidRPr="00995DC3" w:rsidDel="00E07BEE">
                <w:rPr>
                  <w:rFonts w:ascii="Calibri" w:hAnsi="Calibri" w:cs="Calibri"/>
                  <w:sz w:val="20"/>
                  <w:szCs w:val="20"/>
                  <w:lang w:val="fr-FR"/>
                  <w:rPrChange w:id="1333" w:author="Marie Christa Ermite Joseph Fevry" w:date="2018-06-07T15:13:00Z">
                    <w:rPr>
                      <w:rFonts w:ascii="Calibri" w:hAnsi="Calibri" w:cs="Calibri"/>
                      <w:bCs/>
                      <w:i/>
                      <w:sz w:val="20"/>
                      <w:lang w:val="fr-FR"/>
                    </w:rPr>
                  </w:rPrChange>
                </w:rPr>
                <w:delText>3</w:delText>
              </w:r>
              <w:r w:rsidRPr="00995DC3" w:rsidDel="00E07BEE">
                <w:rPr>
                  <w:rFonts w:ascii="Calibri" w:hAnsi="Calibri" w:cs="Calibri"/>
                  <w:sz w:val="20"/>
                  <w:szCs w:val="20"/>
                  <w:lang w:val="fr-FR"/>
                  <w:rPrChange w:id="1334" w:author="Marie Christa Ermite Joseph Fevry" w:date="2018-06-07T15:13:00Z">
                    <w:rPr>
                      <w:rFonts w:ascii="Calibri" w:hAnsi="Calibri" w:cs="Calibri"/>
                      <w:bCs/>
                      <w:i/>
                      <w:sz w:val="20"/>
                      <w:lang w:val="fr-FR"/>
                    </w:rPr>
                  </w:rPrChange>
                </w:rPr>
                <w:delText>)</w:delText>
              </w:r>
              <w:r w:rsidR="003146ED" w:rsidRPr="00995DC3" w:rsidDel="00E07BEE">
                <w:rPr>
                  <w:rFonts w:ascii="Calibri" w:hAnsi="Calibri" w:cs="Calibri"/>
                  <w:sz w:val="20"/>
                  <w:szCs w:val="20"/>
                  <w:lang w:val="fr-FR"/>
                  <w:rPrChange w:id="1335" w:author="Marie Christa Ermite Joseph Fevry" w:date="2018-06-07T15:13:00Z">
                    <w:rPr>
                      <w:rFonts w:ascii="Calibri" w:hAnsi="Calibri" w:cs="Calibri"/>
                      <w:bCs/>
                      <w:i/>
                      <w:sz w:val="20"/>
                      <w:lang w:val="fr-FR"/>
                    </w:rPr>
                  </w:rPrChange>
                </w:rPr>
                <w:delText xml:space="preserve"> missions similaires.</w:delText>
              </w:r>
            </w:del>
          </w:p>
          <w:p w14:paraId="499E1FE2" w14:textId="4422AFDC" w:rsidR="003146ED" w:rsidRPr="00995DC3" w:rsidDel="00995DC3" w:rsidRDefault="00525207">
            <w:pPr>
              <w:pStyle w:val="ListParagraph"/>
              <w:numPr>
                <w:ilvl w:val="0"/>
                <w:numId w:val="68"/>
              </w:numPr>
              <w:jc w:val="both"/>
              <w:rPr>
                <w:del w:id="1336" w:author="Marie Christa Ermite Joseph Fevry" w:date="2018-06-07T15:11:00Z"/>
                <w:rFonts w:ascii="Calibri" w:hAnsi="Calibri" w:cs="Calibri"/>
                <w:sz w:val="20"/>
                <w:lang w:val="fr-FR"/>
                <w:rPrChange w:id="1337" w:author="Marie Christa Ermite Joseph Fevry" w:date="2018-06-07T15:13:00Z">
                  <w:rPr>
                    <w:del w:id="1338" w:author="Marie Christa Ermite Joseph Fevry" w:date="2018-06-07T15:11:00Z"/>
                    <w:rFonts w:ascii="Calibri" w:hAnsi="Calibri" w:cs="Calibri"/>
                    <w:bCs/>
                    <w:i/>
                    <w:sz w:val="20"/>
                    <w:lang w:val="fr-FR"/>
                  </w:rPr>
                </w:rPrChange>
              </w:rPr>
              <w:pPrChange w:id="1339" w:author="Marie Christa Ermite Joseph Fevry" w:date="2018-10-16T11:35:00Z">
                <w:pPr>
                  <w:pStyle w:val="BankNormal"/>
                  <w:numPr>
                    <w:numId w:val="45"/>
                  </w:numPr>
                  <w:tabs>
                    <w:tab w:val="left" w:pos="5686"/>
                    <w:tab w:val="right" w:pos="7218"/>
                  </w:tabs>
                  <w:ind w:left="720" w:hanging="360"/>
                </w:pPr>
              </w:pPrChange>
            </w:pPr>
            <w:del w:id="1340" w:author="Marie Christa Ermite Joseph Fevry" w:date="2018-10-16T11:35:00Z">
              <w:r w:rsidRPr="00995DC3" w:rsidDel="00E07BEE">
                <w:rPr>
                  <w:rFonts w:ascii="Calibri" w:hAnsi="Calibri" w:cs="Calibri"/>
                  <w:sz w:val="20"/>
                  <w:szCs w:val="20"/>
                  <w:lang w:val="fr-FR"/>
                  <w:rPrChange w:id="1341" w:author="Marie Christa Ermite Joseph Fevry" w:date="2018-06-07T15:13:00Z">
                    <w:rPr>
                      <w:rFonts w:ascii="Calibri" w:hAnsi="Calibri" w:cs="Calibri"/>
                      <w:bCs/>
                      <w:i/>
                      <w:sz w:val="20"/>
                      <w:lang w:val="fr-FR"/>
                    </w:rPr>
                  </w:rPrChange>
                </w:rPr>
                <w:delText xml:space="preserve">Equipe de projet et CV : </w:delText>
              </w:r>
              <w:r w:rsidR="003146ED" w:rsidRPr="00995DC3" w:rsidDel="00E07BEE">
                <w:rPr>
                  <w:rFonts w:ascii="Calibri" w:hAnsi="Calibri" w:cs="Calibri"/>
                  <w:sz w:val="20"/>
                  <w:szCs w:val="20"/>
                  <w:lang w:val="fr-FR"/>
                  <w:rPrChange w:id="1342" w:author="Marie Christa Ermite Joseph Fevry" w:date="2018-06-07T15:13:00Z">
                    <w:rPr>
                      <w:rFonts w:ascii="Calibri" w:hAnsi="Calibri" w:cs="Calibri"/>
                      <w:bCs/>
                      <w:i/>
                      <w:sz w:val="20"/>
                      <w:lang w:val="fr-FR"/>
                    </w:rPr>
                  </w:rPrChange>
                </w:rPr>
                <w:delText>Présenter tout personnel de son équipe (voir TDRs) qui sera assigné la mise en œuvre de ce projet.</w:delText>
              </w:r>
              <w:r w:rsidRPr="00995DC3" w:rsidDel="00E07BEE">
                <w:rPr>
                  <w:rFonts w:ascii="Calibri" w:hAnsi="Calibri" w:cs="Calibri"/>
                  <w:sz w:val="20"/>
                  <w:szCs w:val="20"/>
                  <w:lang w:val="fr-FR"/>
                  <w:rPrChange w:id="1343" w:author="Marie Christa Ermite Joseph Fevry" w:date="2018-06-07T15:13:00Z">
                    <w:rPr>
                      <w:rFonts w:ascii="Calibri" w:hAnsi="Calibri" w:cs="Calibri"/>
                      <w:bCs/>
                      <w:i/>
                      <w:sz w:val="20"/>
                      <w:lang w:val="fr-FR"/>
                    </w:rPr>
                  </w:rPrChange>
                </w:rPr>
                <w:delText xml:space="preserve"> Joindre le CV de chaque profil requis. </w:delText>
              </w:r>
            </w:del>
          </w:p>
          <w:p w14:paraId="523A074E" w14:textId="3895FB0F" w:rsidR="003146ED" w:rsidRPr="00E07BEE" w:rsidDel="00442A10" w:rsidRDefault="003146ED">
            <w:pPr>
              <w:jc w:val="both"/>
              <w:rPr>
                <w:del w:id="1344" w:author="Marie Christa Ermite Joseph Fevry" w:date="2018-10-18T15:43:00Z"/>
                <w:lang w:val="fr-FR"/>
              </w:rPr>
              <w:pPrChange w:id="1345" w:author="Marie Christa Ermite Joseph Fevry" w:date="2018-10-16T11:35:00Z">
                <w:pPr>
                  <w:tabs>
                    <w:tab w:val="center" w:pos="6804"/>
                  </w:tabs>
                  <w:ind w:left="-72"/>
                </w:pPr>
              </w:pPrChange>
            </w:pPr>
          </w:p>
        </w:tc>
      </w:tr>
      <w:tr w:rsidR="003146ED" w:rsidRPr="00C0646F" w:rsidDel="00442A10" w14:paraId="306CB8D9" w14:textId="11150429" w:rsidTr="004F6F3D">
        <w:tblPrEx>
          <w:tblBorders>
            <w:top w:val="single" w:sz="6" w:space="0" w:color="auto"/>
          </w:tblBorders>
        </w:tblPrEx>
        <w:trPr>
          <w:del w:id="1346" w:author="Marie Christa Ermite Joseph Fevry" w:date="2018-10-18T15:43:00Z"/>
        </w:trPr>
        <w:tc>
          <w:tcPr>
            <w:tcW w:w="612" w:type="dxa"/>
          </w:tcPr>
          <w:p w14:paraId="35CFC10F" w14:textId="58101E70" w:rsidR="003146ED" w:rsidRPr="00C0646F" w:rsidDel="00442A10" w:rsidRDefault="003146ED" w:rsidP="003146ED">
            <w:pPr>
              <w:pStyle w:val="BankNormal"/>
              <w:tabs>
                <w:tab w:val="left" w:pos="5686"/>
                <w:tab w:val="right" w:pos="7218"/>
              </w:tabs>
              <w:spacing w:after="0"/>
              <w:jc w:val="center"/>
              <w:rPr>
                <w:del w:id="1347" w:author="Marie Christa Ermite Joseph Fevry" w:date="2018-10-18T15:43:00Z"/>
                <w:rFonts w:ascii="Calibri" w:hAnsi="Calibri" w:cs="Calibri"/>
                <w:bCs/>
                <w:sz w:val="20"/>
                <w:lang w:val="fr-FR"/>
              </w:rPr>
            </w:pPr>
            <w:del w:id="1348" w:author="Marie Christa Ermite Joseph Fevry" w:date="2018-10-18T15:43:00Z">
              <w:r w:rsidRPr="00C0646F" w:rsidDel="00442A10">
                <w:rPr>
                  <w:rFonts w:ascii="Calibri" w:hAnsi="Calibri" w:cs="Calibri"/>
                  <w:bCs/>
                  <w:sz w:val="20"/>
                  <w:lang w:val="fr-FR"/>
                </w:rPr>
                <w:delText>28</w:delText>
              </w:r>
            </w:del>
          </w:p>
        </w:tc>
        <w:tc>
          <w:tcPr>
            <w:tcW w:w="1080" w:type="dxa"/>
          </w:tcPr>
          <w:p w14:paraId="7E2E1BC3" w14:textId="4B0E6E90" w:rsidR="003146ED" w:rsidRPr="00C0646F" w:rsidDel="00442A10" w:rsidRDefault="003146ED" w:rsidP="003146ED">
            <w:pPr>
              <w:pStyle w:val="BankNormal"/>
              <w:tabs>
                <w:tab w:val="left" w:pos="5686"/>
                <w:tab w:val="right" w:pos="7218"/>
              </w:tabs>
              <w:spacing w:after="0"/>
              <w:jc w:val="center"/>
              <w:rPr>
                <w:del w:id="1349" w:author="Marie Christa Ermite Joseph Fevry" w:date="2018-10-18T15:43:00Z"/>
                <w:rFonts w:ascii="Calibri" w:hAnsi="Calibri" w:cs="Calibri"/>
                <w:bCs/>
                <w:sz w:val="20"/>
                <w:lang w:val="fr-FR"/>
              </w:rPr>
            </w:pPr>
            <w:del w:id="1350" w:author="Marie Christa Ermite Joseph Fevry" w:date="2018-10-18T15:43:00Z">
              <w:r w:rsidRPr="00C0646F" w:rsidDel="00442A10">
                <w:rPr>
                  <w:rFonts w:ascii="Calibri" w:hAnsi="Calibri" w:cs="Calibri"/>
                  <w:bCs/>
                  <w:sz w:val="20"/>
                  <w:lang w:val="fr-FR"/>
                </w:rPr>
                <w:delText>C.15</w:delText>
              </w:r>
            </w:del>
          </w:p>
        </w:tc>
        <w:tc>
          <w:tcPr>
            <w:tcW w:w="2790" w:type="dxa"/>
          </w:tcPr>
          <w:p w14:paraId="49EBF456" w14:textId="7807525C" w:rsidR="003146ED" w:rsidRPr="00C0646F" w:rsidDel="00442A10" w:rsidRDefault="003146ED" w:rsidP="003146ED">
            <w:pPr>
              <w:pStyle w:val="BankNormal"/>
              <w:tabs>
                <w:tab w:val="left" w:pos="5686"/>
                <w:tab w:val="right" w:pos="7218"/>
              </w:tabs>
              <w:spacing w:after="0"/>
              <w:rPr>
                <w:del w:id="1351" w:author="Marie Christa Ermite Joseph Fevry" w:date="2018-10-18T15:43:00Z"/>
                <w:rFonts w:ascii="Calibri" w:hAnsi="Calibri" w:cs="Calibri"/>
                <w:bCs/>
                <w:sz w:val="20"/>
                <w:lang w:val="fr-FR"/>
              </w:rPr>
            </w:pPr>
            <w:del w:id="1352" w:author="Marie Christa Ermite Joseph Fevry" w:date="2018-10-18T15:43:00Z">
              <w:r w:rsidRPr="00C0646F" w:rsidDel="00442A10">
                <w:rPr>
                  <w:rFonts w:ascii="Calibri" w:hAnsi="Calibri" w:cs="Calibri"/>
                  <w:bCs/>
                  <w:sz w:val="20"/>
                  <w:lang w:val="fr-FR"/>
                </w:rPr>
                <w:delText>Structure de la soumission technique (</w:delText>
              </w:r>
              <w:r w:rsidRPr="00C0646F" w:rsidDel="00442A10">
                <w:rPr>
                  <w:rFonts w:ascii="Calibri" w:hAnsi="Calibri" w:cs="Calibri"/>
                  <w:bCs/>
                  <w:i/>
                  <w:sz w:val="20"/>
                  <w:lang w:val="fr-FR"/>
                </w:rPr>
                <w:delText>uniquement en cas de différence avec les dispositions de la section 12</w:delText>
              </w:r>
              <w:r w:rsidRPr="00C0646F" w:rsidDel="00442A10">
                <w:rPr>
                  <w:rFonts w:ascii="Calibri" w:hAnsi="Calibri" w:cs="Calibri"/>
                  <w:bCs/>
                  <w:sz w:val="20"/>
                  <w:lang w:val="fr-FR"/>
                </w:rPr>
                <w:delText>)</w:delText>
              </w:r>
            </w:del>
          </w:p>
        </w:tc>
        <w:tc>
          <w:tcPr>
            <w:tcW w:w="5220" w:type="dxa"/>
            <w:tcMar>
              <w:top w:w="85" w:type="dxa"/>
              <w:bottom w:w="142" w:type="dxa"/>
            </w:tcMar>
          </w:tcPr>
          <w:p w14:paraId="7C0961AD" w14:textId="408F17D7" w:rsidR="00FA4E09" w:rsidRPr="00707E2D" w:rsidDel="00442A10" w:rsidRDefault="00FA4E09" w:rsidP="00FA4E09">
            <w:pPr>
              <w:jc w:val="both"/>
              <w:rPr>
                <w:del w:id="1353" w:author="Marie Christa Ermite Joseph Fevry" w:date="2018-10-18T15:43:00Z"/>
                <w:rFonts w:asciiTheme="minorHAnsi" w:hAnsiTheme="minorHAnsi" w:cstheme="minorHAnsi"/>
                <w:bCs/>
                <w:kern w:val="0"/>
                <w:sz w:val="20"/>
                <w:szCs w:val="20"/>
                <w:lang w:val="fr-FR"/>
              </w:rPr>
            </w:pPr>
            <w:del w:id="1354" w:author="Marie Christa Ermite Joseph Fevry" w:date="2018-10-18T15:43:00Z">
              <w:r w:rsidRPr="00707E2D" w:rsidDel="00442A10">
                <w:rPr>
                  <w:rFonts w:asciiTheme="minorHAnsi" w:hAnsiTheme="minorHAnsi" w:cstheme="minorHAnsi"/>
                  <w:bCs/>
                  <w:kern w:val="0"/>
                  <w:sz w:val="20"/>
                  <w:szCs w:val="20"/>
                  <w:lang w:val="fr-FR"/>
                </w:rPr>
                <w:delText>La Firme soumettra une proposition technique présentée de manière concise et structurée :</w:delText>
              </w:r>
            </w:del>
          </w:p>
          <w:p w14:paraId="0EF53345" w14:textId="4C9273C3" w:rsidR="00FA4E09" w:rsidRPr="00707E2D" w:rsidDel="00442A10" w:rsidRDefault="00FA4E09" w:rsidP="00FA4E09">
            <w:pPr>
              <w:jc w:val="both"/>
              <w:rPr>
                <w:del w:id="1355" w:author="Marie Christa Ermite Joseph Fevry" w:date="2018-10-18T15:43:00Z"/>
                <w:rFonts w:asciiTheme="minorHAnsi" w:hAnsiTheme="minorHAnsi" w:cstheme="minorHAnsi"/>
                <w:bCs/>
                <w:kern w:val="0"/>
                <w:sz w:val="20"/>
                <w:szCs w:val="20"/>
                <w:lang w:val="fr-FR"/>
              </w:rPr>
            </w:pPr>
          </w:p>
          <w:p w14:paraId="1C1ABDBC" w14:textId="09BCEEC8" w:rsidR="00743371" w:rsidDel="00442A10" w:rsidRDefault="00743371" w:rsidP="00B3375A">
            <w:pPr>
              <w:pStyle w:val="ListParagraph"/>
              <w:widowControl/>
              <w:numPr>
                <w:ilvl w:val="0"/>
                <w:numId w:val="46"/>
              </w:numPr>
              <w:overflowPunct/>
              <w:adjustRightInd/>
              <w:spacing w:line="240" w:lineRule="auto"/>
              <w:jc w:val="both"/>
              <w:rPr>
                <w:del w:id="1356" w:author="Marie Christa Ermite Joseph Fevry" w:date="2018-10-18T15:43:00Z"/>
                <w:rFonts w:asciiTheme="minorHAnsi" w:hAnsiTheme="minorHAnsi" w:cstheme="minorHAnsi"/>
                <w:bCs/>
                <w:kern w:val="0"/>
                <w:sz w:val="20"/>
                <w:szCs w:val="20"/>
                <w:lang w:val="fr-FR"/>
              </w:rPr>
            </w:pPr>
            <w:del w:id="1357" w:author="Marie Christa Ermite Joseph Fevry" w:date="2018-10-18T15:43:00Z">
              <w:r w:rsidDel="00442A10">
                <w:rPr>
                  <w:rFonts w:asciiTheme="minorHAnsi" w:hAnsiTheme="minorHAnsi" w:cstheme="minorHAnsi"/>
                  <w:bCs/>
                  <w:kern w:val="0"/>
                  <w:sz w:val="20"/>
                  <w:szCs w:val="20"/>
                  <w:lang w:val="fr-FR"/>
                </w:rPr>
                <w:delText>Les documents légaux (constitution, autorisation de fonctionnement, règlement fiscal, carte professionnelle, etc.)</w:delText>
              </w:r>
            </w:del>
          </w:p>
          <w:p w14:paraId="6FBC96A2" w14:textId="0754E61B" w:rsidR="00FA4E09" w:rsidDel="00442A10" w:rsidRDefault="00FA4E09" w:rsidP="00B3375A">
            <w:pPr>
              <w:pStyle w:val="ListParagraph"/>
              <w:widowControl/>
              <w:numPr>
                <w:ilvl w:val="0"/>
                <w:numId w:val="46"/>
              </w:numPr>
              <w:overflowPunct/>
              <w:adjustRightInd/>
              <w:spacing w:line="240" w:lineRule="auto"/>
              <w:jc w:val="both"/>
              <w:rPr>
                <w:del w:id="1358" w:author="Marie Christa Ermite Joseph Fevry" w:date="2018-10-18T15:43:00Z"/>
                <w:rFonts w:asciiTheme="minorHAnsi" w:hAnsiTheme="minorHAnsi" w:cstheme="minorHAnsi"/>
                <w:bCs/>
                <w:kern w:val="0"/>
                <w:sz w:val="20"/>
                <w:szCs w:val="20"/>
                <w:lang w:val="fr-FR"/>
              </w:rPr>
            </w:pPr>
            <w:del w:id="1359" w:author="Marie Christa Ermite Joseph Fevry" w:date="2018-10-18T15:43:00Z">
              <w:r w:rsidRPr="00707E2D" w:rsidDel="00442A10">
                <w:rPr>
                  <w:rFonts w:asciiTheme="minorHAnsi" w:hAnsiTheme="minorHAnsi" w:cstheme="minorHAnsi"/>
                  <w:bCs/>
                  <w:kern w:val="0"/>
                  <w:sz w:val="20"/>
                  <w:szCs w:val="20"/>
                  <w:lang w:val="fr-FR"/>
                </w:rPr>
                <w:delText>Le profil expérientiel de la Firme</w:delText>
              </w:r>
              <w:r w:rsidR="00743371" w:rsidDel="00442A10">
                <w:rPr>
                  <w:rFonts w:asciiTheme="minorHAnsi" w:hAnsiTheme="minorHAnsi" w:cstheme="minorHAnsi"/>
                  <w:bCs/>
                  <w:kern w:val="0"/>
                  <w:sz w:val="20"/>
                  <w:szCs w:val="20"/>
                  <w:lang w:val="fr-FR"/>
                </w:rPr>
                <w:delText xml:space="preserve">, incluant la structure </w:delText>
              </w:r>
            </w:del>
            <w:del w:id="1360" w:author="Marie Christa Ermite Joseph Fevry" w:date="2018-06-07T15:15:00Z">
              <w:r w:rsidR="00743371" w:rsidDel="00B706E2">
                <w:rPr>
                  <w:rFonts w:asciiTheme="minorHAnsi" w:hAnsiTheme="minorHAnsi" w:cstheme="minorHAnsi"/>
                  <w:bCs/>
                  <w:kern w:val="0"/>
                  <w:sz w:val="20"/>
                  <w:szCs w:val="20"/>
                  <w:lang w:val="fr-FR"/>
                </w:rPr>
                <w:delText>organisationnelle</w:delText>
              </w:r>
              <w:r w:rsidRPr="00707E2D" w:rsidDel="00B706E2">
                <w:rPr>
                  <w:rFonts w:asciiTheme="minorHAnsi" w:hAnsiTheme="minorHAnsi" w:cstheme="minorHAnsi"/>
                  <w:bCs/>
                  <w:kern w:val="0"/>
                  <w:sz w:val="20"/>
                  <w:szCs w:val="20"/>
                  <w:lang w:val="fr-FR"/>
                </w:rPr>
                <w:delText>;</w:delText>
              </w:r>
            </w:del>
            <w:del w:id="1361" w:author="Marie Christa Ermite Joseph Fevry" w:date="2018-10-18T15:43:00Z">
              <w:r w:rsidRPr="00707E2D" w:rsidDel="00442A10">
                <w:rPr>
                  <w:rFonts w:asciiTheme="minorHAnsi" w:hAnsiTheme="minorHAnsi" w:cstheme="minorHAnsi"/>
                  <w:bCs/>
                  <w:kern w:val="0"/>
                  <w:sz w:val="20"/>
                  <w:szCs w:val="20"/>
                  <w:lang w:val="fr-FR"/>
                </w:rPr>
                <w:delText xml:space="preserve"> </w:delText>
              </w:r>
            </w:del>
          </w:p>
          <w:p w14:paraId="7083AEE8" w14:textId="76F4F011" w:rsidR="00982822" w:rsidDel="00442A10" w:rsidRDefault="00982822" w:rsidP="00B3375A">
            <w:pPr>
              <w:pStyle w:val="ListParagraph"/>
              <w:widowControl/>
              <w:numPr>
                <w:ilvl w:val="0"/>
                <w:numId w:val="46"/>
              </w:numPr>
              <w:overflowPunct/>
              <w:adjustRightInd/>
              <w:spacing w:line="240" w:lineRule="auto"/>
              <w:jc w:val="both"/>
              <w:rPr>
                <w:del w:id="1362" w:author="Marie Christa Ermite Joseph Fevry" w:date="2018-10-18T15:43:00Z"/>
                <w:rFonts w:asciiTheme="minorHAnsi" w:hAnsiTheme="minorHAnsi" w:cstheme="minorHAnsi"/>
                <w:bCs/>
                <w:kern w:val="0"/>
                <w:sz w:val="20"/>
                <w:szCs w:val="20"/>
                <w:lang w:val="fr-FR"/>
              </w:rPr>
            </w:pPr>
            <w:del w:id="1363" w:author="Marie Christa Ermite Joseph Fevry" w:date="2018-10-18T15:43:00Z">
              <w:r w:rsidDel="00442A10">
                <w:rPr>
                  <w:rFonts w:asciiTheme="minorHAnsi" w:hAnsiTheme="minorHAnsi" w:cstheme="minorHAnsi"/>
                  <w:bCs/>
                  <w:kern w:val="0"/>
                  <w:sz w:val="20"/>
                  <w:szCs w:val="20"/>
                  <w:lang w:val="fr-FR"/>
                </w:rPr>
                <w:delText>Certificats, accréditations, mentions ou reconnaissances en matière de gestion de la qualité ou gestion environnementale, le cas échéant ;</w:delText>
              </w:r>
            </w:del>
          </w:p>
          <w:p w14:paraId="47ECFC6F" w14:textId="6341ED4F" w:rsidR="00743371" w:rsidDel="00442A10" w:rsidRDefault="00743371" w:rsidP="00B3375A">
            <w:pPr>
              <w:pStyle w:val="ListParagraph"/>
              <w:widowControl/>
              <w:numPr>
                <w:ilvl w:val="0"/>
                <w:numId w:val="46"/>
              </w:numPr>
              <w:overflowPunct/>
              <w:adjustRightInd/>
              <w:spacing w:line="240" w:lineRule="auto"/>
              <w:jc w:val="both"/>
              <w:rPr>
                <w:del w:id="1364" w:author="Marie Christa Ermite Joseph Fevry" w:date="2018-10-18T15:43:00Z"/>
                <w:rFonts w:asciiTheme="minorHAnsi" w:hAnsiTheme="minorHAnsi" w:cstheme="minorHAnsi"/>
                <w:bCs/>
                <w:kern w:val="0"/>
                <w:sz w:val="20"/>
                <w:szCs w:val="20"/>
                <w:lang w:val="fr-FR"/>
              </w:rPr>
            </w:pPr>
            <w:del w:id="1365" w:author="Marie Christa Ermite Joseph Fevry" w:date="2018-10-18T15:43:00Z">
              <w:r w:rsidDel="00442A10">
                <w:rPr>
                  <w:rFonts w:asciiTheme="minorHAnsi" w:hAnsiTheme="minorHAnsi" w:cstheme="minorHAnsi"/>
                  <w:bCs/>
                  <w:kern w:val="0"/>
                  <w:sz w:val="20"/>
                  <w:szCs w:val="20"/>
                  <w:lang w:val="fr-FR"/>
                </w:rPr>
                <w:delText>L’équipe de projet proposé</w:delText>
              </w:r>
            </w:del>
            <w:del w:id="1366" w:author="Marie Christa Ermite Joseph Fevry" w:date="2018-06-07T15:15:00Z">
              <w:r w:rsidDel="00B706E2">
                <w:rPr>
                  <w:rFonts w:asciiTheme="minorHAnsi" w:hAnsiTheme="minorHAnsi" w:cstheme="minorHAnsi"/>
                  <w:bCs/>
                  <w:kern w:val="0"/>
                  <w:sz w:val="20"/>
                  <w:szCs w:val="20"/>
                  <w:lang w:val="fr-FR"/>
                </w:rPr>
                <w:delText xml:space="preserve"> </w:delText>
              </w:r>
            </w:del>
            <w:del w:id="1367" w:author="Marie Christa Ermite Joseph Fevry" w:date="2018-10-18T15:43:00Z">
              <w:r w:rsidDel="00442A10">
                <w:rPr>
                  <w:rFonts w:asciiTheme="minorHAnsi" w:hAnsiTheme="minorHAnsi" w:cstheme="minorHAnsi"/>
                  <w:bCs/>
                  <w:kern w:val="0"/>
                  <w:sz w:val="20"/>
                  <w:szCs w:val="20"/>
                  <w:lang w:val="fr-FR"/>
                </w:rPr>
                <w:delText>(incluant CV), la liste des contrats similaires et une attestation de service</w:delText>
              </w:r>
              <w:r w:rsidR="00982822" w:rsidDel="00442A10">
                <w:rPr>
                  <w:rFonts w:asciiTheme="minorHAnsi" w:hAnsiTheme="minorHAnsi" w:cstheme="minorHAnsi"/>
                  <w:bCs/>
                  <w:kern w:val="0"/>
                  <w:sz w:val="20"/>
                  <w:szCs w:val="20"/>
                  <w:lang w:val="fr-FR"/>
                </w:rPr>
                <w:delText>/certificat de performance</w:delText>
              </w:r>
              <w:r w:rsidDel="00442A10">
                <w:rPr>
                  <w:rFonts w:asciiTheme="minorHAnsi" w:hAnsiTheme="minorHAnsi" w:cstheme="minorHAnsi"/>
                  <w:bCs/>
                  <w:kern w:val="0"/>
                  <w:sz w:val="20"/>
                  <w:szCs w:val="20"/>
                  <w:lang w:val="fr-FR"/>
                </w:rPr>
                <w:delText xml:space="preserve"> d’au moins </w:delText>
              </w:r>
              <w:r w:rsidR="004508B7" w:rsidDel="00442A10">
                <w:rPr>
                  <w:rFonts w:asciiTheme="minorHAnsi" w:hAnsiTheme="minorHAnsi" w:cstheme="minorHAnsi"/>
                  <w:bCs/>
                  <w:kern w:val="0"/>
                  <w:sz w:val="20"/>
                  <w:szCs w:val="20"/>
                  <w:lang w:val="fr-FR"/>
                </w:rPr>
                <w:delText>trois (3</w:delText>
              </w:r>
              <w:r w:rsidDel="00442A10">
                <w:rPr>
                  <w:rFonts w:asciiTheme="minorHAnsi" w:hAnsiTheme="minorHAnsi" w:cstheme="minorHAnsi"/>
                  <w:bCs/>
                  <w:kern w:val="0"/>
                  <w:sz w:val="20"/>
                  <w:szCs w:val="20"/>
                  <w:lang w:val="fr-FR"/>
                </w:rPr>
                <w:delText>) clients</w:delText>
              </w:r>
              <w:r w:rsidR="00982822" w:rsidDel="00442A10">
                <w:rPr>
                  <w:rFonts w:asciiTheme="minorHAnsi" w:hAnsiTheme="minorHAnsi" w:cstheme="minorHAnsi"/>
                  <w:bCs/>
                  <w:kern w:val="0"/>
                  <w:sz w:val="20"/>
                  <w:szCs w:val="20"/>
                  <w:lang w:val="fr-FR"/>
                </w:rPr>
                <w:delText>, incluant leurs références</w:delText>
              </w:r>
              <w:r w:rsidDel="00442A10">
                <w:rPr>
                  <w:rFonts w:asciiTheme="minorHAnsi" w:hAnsiTheme="minorHAnsi" w:cstheme="minorHAnsi"/>
                  <w:bCs/>
                  <w:kern w:val="0"/>
                  <w:sz w:val="20"/>
                  <w:szCs w:val="20"/>
                  <w:lang w:val="fr-FR"/>
                </w:rPr>
                <w:delText xml:space="preserve">. </w:delText>
              </w:r>
            </w:del>
          </w:p>
          <w:p w14:paraId="30EBCA60" w14:textId="38DB12E1" w:rsidR="00FA4E09" w:rsidDel="00442A10" w:rsidRDefault="00743371" w:rsidP="00B3375A">
            <w:pPr>
              <w:pStyle w:val="ListParagraph"/>
              <w:widowControl/>
              <w:numPr>
                <w:ilvl w:val="0"/>
                <w:numId w:val="46"/>
              </w:numPr>
              <w:overflowPunct/>
              <w:adjustRightInd/>
              <w:spacing w:line="240" w:lineRule="auto"/>
              <w:jc w:val="both"/>
              <w:rPr>
                <w:del w:id="1368" w:author="Marie Christa Ermite Joseph Fevry" w:date="2018-10-18T15:43:00Z"/>
                <w:rFonts w:asciiTheme="minorHAnsi" w:hAnsiTheme="minorHAnsi" w:cstheme="minorHAnsi"/>
                <w:bCs/>
                <w:kern w:val="0"/>
                <w:sz w:val="20"/>
                <w:szCs w:val="20"/>
                <w:lang w:val="fr-FR"/>
              </w:rPr>
            </w:pPr>
            <w:del w:id="1369" w:author="Marie Christa Ermite Joseph Fevry" w:date="2018-10-18T15:43:00Z">
              <w:r w:rsidDel="00442A10">
                <w:rPr>
                  <w:rFonts w:asciiTheme="minorHAnsi" w:hAnsiTheme="minorHAnsi" w:cstheme="minorHAnsi"/>
                  <w:bCs/>
                  <w:kern w:val="0"/>
                  <w:sz w:val="20"/>
                  <w:szCs w:val="20"/>
                  <w:lang w:val="fr-FR"/>
                </w:rPr>
                <w:delText>D</w:delText>
              </w:r>
              <w:r w:rsidR="00FA4E09" w:rsidRPr="005B3FCE" w:rsidDel="00442A10">
                <w:rPr>
                  <w:rFonts w:asciiTheme="minorHAnsi" w:hAnsiTheme="minorHAnsi" w:cstheme="minorHAnsi"/>
                  <w:bCs/>
                  <w:kern w:val="0"/>
                  <w:sz w:val="20"/>
                  <w:szCs w:val="20"/>
                  <w:lang w:val="fr-FR"/>
                </w:rPr>
                <w:delText>escription sommaire</w:delText>
              </w:r>
            </w:del>
            <w:del w:id="1370" w:author="Marie Christa Ermite Joseph Fevry" w:date="2018-06-07T15:14:00Z">
              <w:r w:rsidR="00FA4E09" w:rsidRPr="005B3FCE" w:rsidDel="00995DC3">
                <w:rPr>
                  <w:rFonts w:asciiTheme="minorHAnsi" w:hAnsiTheme="minorHAnsi" w:cstheme="minorHAnsi"/>
                  <w:bCs/>
                  <w:kern w:val="0"/>
                  <w:sz w:val="20"/>
                  <w:szCs w:val="20"/>
                  <w:lang w:val="fr-FR"/>
                </w:rPr>
                <w:delText xml:space="preserve"> </w:delText>
              </w:r>
              <w:r w:rsidR="00FA4E09" w:rsidRPr="005B3FCE" w:rsidDel="00B706E2">
                <w:rPr>
                  <w:rFonts w:asciiTheme="minorHAnsi" w:hAnsiTheme="minorHAnsi" w:cstheme="minorHAnsi"/>
                  <w:bCs/>
                  <w:kern w:val="0"/>
                  <w:sz w:val="20"/>
                  <w:szCs w:val="20"/>
                  <w:lang w:val="fr-FR"/>
                </w:rPr>
                <w:delText>(</w:delText>
              </w:r>
            </w:del>
            <w:del w:id="1371" w:author="Marie Christa Ermite Joseph Fevry" w:date="2018-10-18T15:43:00Z">
              <w:r w:rsidR="00FA4E09" w:rsidRPr="005B3FCE" w:rsidDel="00442A10">
                <w:rPr>
                  <w:rFonts w:asciiTheme="minorHAnsi" w:hAnsiTheme="minorHAnsi" w:cstheme="minorHAnsi"/>
                  <w:bCs/>
                  <w:kern w:val="0"/>
                  <w:sz w:val="20"/>
                  <w:szCs w:val="20"/>
                  <w:lang w:val="fr-FR"/>
                </w:rPr>
                <w:delText>technique</w:delText>
              </w:r>
            </w:del>
            <w:del w:id="1372" w:author="Marie Christa Ermite Joseph Fevry" w:date="2018-06-07T15:14:00Z">
              <w:r w:rsidR="00FA4E09" w:rsidRPr="005B3FCE" w:rsidDel="00B706E2">
                <w:rPr>
                  <w:rFonts w:asciiTheme="minorHAnsi" w:hAnsiTheme="minorHAnsi" w:cstheme="minorHAnsi"/>
                  <w:bCs/>
                  <w:kern w:val="0"/>
                  <w:sz w:val="20"/>
                  <w:szCs w:val="20"/>
                  <w:lang w:val="fr-FR"/>
                </w:rPr>
                <w:delText xml:space="preserve">) </w:delText>
              </w:r>
            </w:del>
            <w:del w:id="1373" w:author="Marie Christa Ermite Joseph Fevry" w:date="2018-10-18T15:43:00Z">
              <w:r w:rsidR="00FA4E09" w:rsidRPr="005B3FCE" w:rsidDel="00442A10">
                <w:rPr>
                  <w:rFonts w:asciiTheme="minorHAnsi" w:hAnsiTheme="minorHAnsi" w:cstheme="minorHAnsi"/>
                  <w:bCs/>
                  <w:kern w:val="0"/>
                  <w:sz w:val="20"/>
                  <w:szCs w:val="20"/>
                  <w:lang w:val="fr-FR"/>
                </w:rPr>
                <w:delText>de la firme</w:delText>
              </w:r>
            </w:del>
            <w:del w:id="1374" w:author="Marie Christa Ermite Joseph Fevry" w:date="2018-10-16T11:41:00Z">
              <w:r w:rsidR="00FA4E09" w:rsidRPr="005B3FCE" w:rsidDel="006D5DD5">
                <w:rPr>
                  <w:rFonts w:asciiTheme="minorHAnsi" w:hAnsiTheme="minorHAnsi" w:cstheme="minorHAnsi"/>
                  <w:bCs/>
                  <w:kern w:val="0"/>
                  <w:sz w:val="20"/>
                  <w:szCs w:val="20"/>
                  <w:lang w:val="fr-FR"/>
                </w:rPr>
                <w:delText>;</w:delText>
              </w:r>
            </w:del>
          </w:p>
          <w:p w14:paraId="5A222DE7" w14:textId="4A69262F" w:rsidR="00743371" w:rsidDel="00442A10" w:rsidRDefault="00982822" w:rsidP="00B3375A">
            <w:pPr>
              <w:pStyle w:val="ListParagraph"/>
              <w:widowControl/>
              <w:numPr>
                <w:ilvl w:val="0"/>
                <w:numId w:val="46"/>
              </w:numPr>
              <w:overflowPunct/>
              <w:adjustRightInd/>
              <w:spacing w:line="240" w:lineRule="auto"/>
              <w:jc w:val="both"/>
              <w:rPr>
                <w:del w:id="1375" w:author="Marie Christa Ermite Joseph Fevry" w:date="2018-10-18T15:43:00Z"/>
                <w:rFonts w:asciiTheme="minorHAnsi" w:hAnsiTheme="minorHAnsi" w:cstheme="minorHAnsi"/>
                <w:bCs/>
                <w:kern w:val="0"/>
                <w:sz w:val="20"/>
                <w:szCs w:val="20"/>
                <w:lang w:val="fr-FR"/>
              </w:rPr>
            </w:pPr>
            <w:del w:id="1376" w:author="Marie Christa Ermite Joseph Fevry" w:date="2018-10-18T15:43:00Z">
              <w:r w:rsidDel="00442A10">
                <w:rPr>
                  <w:rFonts w:asciiTheme="minorHAnsi" w:hAnsiTheme="minorHAnsi" w:cstheme="minorHAnsi"/>
                  <w:bCs/>
                  <w:kern w:val="0"/>
                  <w:sz w:val="20"/>
                  <w:szCs w:val="20"/>
                  <w:lang w:val="fr-FR"/>
                </w:rPr>
                <w:delText>L</w:delText>
              </w:r>
              <w:r w:rsidR="00743371" w:rsidDel="00442A10">
                <w:rPr>
                  <w:rFonts w:asciiTheme="minorHAnsi" w:hAnsiTheme="minorHAnsi" w:cstheme="minorHAnsi"/>
                  <w:bCs/>
                  <w:kern w:val="0"/>
                  <w:sz w:val="20"/>
                  <w:szCs w:val="20"/>
                  <w:lang w:val="fr-FR"/>
                </w:rPr>
                <w:delText>es formu</w:delText>
              </w:r>
              <w:r w:rsidDel="00442A10">
                <w:rPr>
                  <w:rFonts w:asciiTheme="minorHAnsi" w:hAnsiTheme="minorHAnsi" w:cstheme="minorHAnsi"/>
                  <w:bCs/>
                  <w:kern w:val="0"/>
                  <w:sz w:val="20"/>
                  <w:szCs w:val="20"/>
                  <w:lang w:val="fr-FR"/>
                </w:rPr>
                <w:delText>laires du présent document (Section 4 à Section 8</w:delText>
              </w:r>
            </w:del>
            <w:del w:id="1377" w:author="Marie Christa Ermite Joseph Fevry" w:date="2018-10-16T11:43:00Z">
              <w:r w:rsidDel="006D5DD5">
                <w:rPr>
                  <w:rFonts w:asciiTheme="minorHAnsi" w:hAnsiTheme="minorHAnsi" w:cstheme="minorHAnsi"/>
                  <w:bCs/>
                  <w:kern w:val="0"/>
                  <w:sz w:val="20"/>
                  <w:szCs w:val="20"/>
                  <w:lang w:val="fr-FR"/>
                </w:rPr>
                <w:delText>. Les Sections 9 et 10 pourront s’appliquer ultérieurement)</w:delText>
              </w:r>
            </w:del>
            <w:del w:id="1378" w:author="Marie Christa Ermite Joseph Fevry" w:date="2018-10-18T15:43:00Z">
              <w:r w:rsidDel="00442A10">
                <w:rPr>
                  <w:rFonts w:asciiTheme="minorHAnsi" w:hAnsiTheme="minorHAnsi" w:cstheme="minorHAnsi"/>
                  <w:bCs/>
                  <w:kern w:val="0"/>
                  <w:sz w:val="20"/>
                  <w:szCs w:val="20"/>
                  <w:lang w:val="fr-FR"/>
                </w:rPr>
                <w:delText> ;</w:delText>
              </w:r>
            </w:del>
          </w:p>
          <w:p w14:paraId="5E39F7FC" w14:textId="5937ADC8" w:rsidR="00982822" w:rsidDel="00442A10" w:rsidRDefault="00982822" w:rsidP="00B3375A">
            <w:pPr>
              <w:pStyle w:val="ListParagraph"/>
              <w:widowControl/>
              <w:numPr>
                <w:ilvl w:val="0"/>
                <w:numId w:val="46"/>
              </w:numPr>
              <w:overflowPunct/>
              <w:adjustRightInd/>
              <w:spacing w:line="240" w:lineRule="auto"/>
              <w:jc w:val="both"/>
              <w:rPr>
                <w:del w:id="1379" w:author="Marie Christa Ermite Joseph Fevry" w:date="2018-10-18T15:43:00Z"/>
                <w:rFonts w:asciiTheme="minorHAnsi" w:hAnsiTheme="minorHAnsi" w:cstheme="minorHAnsi"/>
                <w:bCs/>
                <w:kern w:val="0"/>
                <w:sz w:val="20"/>
                <w:szCs w:val="20"/>
                <w:lang w:val="fr-FR"/>
              </w:rPr>
            </w:pPr>
            <w:del w:id="1380" w:author="Marie Christa Ermite Joseph Fevry" w:date="2018-10-18T15:43:00Z">
              <w:r w:rsidDel="00442A10">
                <w:rPr>
                  <w:rFonts w:asciiTheme="minorHAnsi" w:hAnsiTheme="minorHAnsi" w:cstheme="minorHAnsi"/>
                  <w:bCs/>
                  <w:kern w:val="0"/>
                  <w:sz w:val="20"/>
                  <w:szCs w:val="20"/>
                  <w:lang w:val="fr-FR"/>
                </w:rPr>
                <w:delText>Tout autre document jugé utile (Rapport</w:delText>
              </w:r>
              <w:r w:rsidR="00FE46D2" w:rsidDel="00442A10">
                <w:rPr>
                  <w:rFonts w:asciiTheme="minorHAnsi" w:hAnsiTheme="minorHAnsi" w:cstheme="minorHAnsi"/>
                  <w:bCs/>
                  <w:kern w:val="0"/>
                  <w:sz w:val="20"/>
                  <w:szCs w:val="20"/>
                  <w:lang w:val="fr-FR"/>
                </w:rPr>
                <w:delText>, brochure des services offerts, publications, etc.).</w:delText>
              </w:r>
            </w:del>
          </w:p>
          <w:p w14:paraId="60BF92B9" w14:textId="2FC0C367" w:rsidR="003146ED" w:rsidRPr="00C0646F" w:rsidDel="00442A10" w:rsidRDefault="00982822" w:rsidP="00FA4E09">
            <w:pPr>
              <w:pStyle w:val="BankNormal"/>
              <w:tabs>
                <w:tab w:val="left" w:pos="5686"/>
                <w:tab w:val="right" w:pos="7218"/>
              </w:tabs>
              <w:spacing w:after="0"/>
              <w:rPr>
                <w:del w:id="1381" w:author="Marie Christa Ermite Joseph Fevry" w:date="2018-10-18T15:43:00Z"/>
                <w:rFonts w:ascii="Calibri" w:hAnsi="Calibri" w:cs="Calibri"/>
                <w:i/>
                <w:color w:val="FF0000"/>
                <w:sz w:val="20"/>
                <w:lang w:val="fr-FR"/>
              </w:rPr>
            </w:pPr>
            <w:del w:id="1382" w:author="Marie Christa Ermite Joseph Fevry" w:date="2018-10-18T15:43:00Z">
              <w:r w:rsidDel="00442A10">
                <w:rPr>
                  <w:rStyle w:val="CommentReference"/>
                  <w:kern w:val="28"/>
                </w:rPr>
                <w:commentReference w:id="1383"/>
              </w:r>
            </w:del>
          </w:p>
        </w:tc>
      </w:tr>
      <w:tr w:rsidR="003146ED" w:rsidRPr="00C0646F" w:rsidDel="00442A10" w14:paraId="2B991F8E" w14:textId="2DD0CDBE" w:rsidTr="004F6F3D">
        <w:tblPrEx>
          <w:tblBorders>
            <w:top w:val="single" w:sz="6" w:space="0" w:color="auto"/>
          </w:tblBorders>
        </w:tblPrEx>
        <w:trPr>
          <w:del w:id="1384" w:author="Marie Christa Ermite Joseph Fevry" w:date="2018-10-18T15:43:00Z"/>
        </w:trPr>
        <w:tc>
          <w:tcPr>
            <w:tcW w:w="612" w:type="dxa"/>
          </w:tcPr>
          <w:p w14:paraId="55FC170D" w14:textId="2A547DB2" w:rsidR="003146ED" w:rsidRPr="00C0646F" w:rsidDel="00442A10" w:rsidRDefault="003146ED" w:rsidP="003146ED">
            <w:pPr>
              <w:pStyle w:val="BankNormal"/>
              <w:tabs>
                <w:tab w:val="left" w:pos="5686"/>
                <w:tab w:val="right" w:pos="7218"/>
              </w:tabs>
              <w:spacing w:after="0"/>
              <w:jc w:val="center"/>
              <w:rPr>
                <w:del w:id="1385" w:author="Marie Christa Ermite Joseph Fevry" w:date="2018-10-18T15:43:00Z"/>
                <w:rFonts w:ascii="Calibri" w:hAnsi="Calibri" w:cs="Calibri"/>
                <w:bCs/>
                <w:sz w:val="20"/>
                <w:lang w:val="fr-FR"/>
              </w:rPr>
            </w:pPr>
            <w:del w:id="1386" w:author="Marie Christa Ermite Joseph Fevry" w:date="2018-10-18T15:43:00Z">
              <w:r w:rsidRPr="00C0646F" w:rsidDel="00442A10">
                <w:rPr>
                  <w:rFonts w:ascii="Calibri" w:hAnsi="Calibri" w:cs="Calibri"/>
                  <w:bCs/>
                  <w:sz w:val="20"/>
                  <w:lang w:val="fr-FR"/>
                </w:rPr>
                <w:delText>29</w:delText>
              </w:r>
            </w:del>
          </w:p>
        </w:tc>
        <w:tc>
          <w:tcPr>
            <w:tcW w:w="1080" w:type="dxa"/>
          </w:tcPr>
          <w:p w14:paraId="430D2CBB" w14:textId="363876F3" w:rsidR="003146ED" w:rsidRPr="00C0646F" w:rsidDel="00442A10" w:rsidRDefault="003146ED" w:rsidP="003146ED">
            <w:pPr>
              <w:pStyle w:val="BankNormal"/>
              <w:tabs>
                <w:tab w:val="left" w:pos="5686"/>
                <w:tab w:val="right" w:pos="7218"/>
              </w:tabs>
              <w:spacing w:after="0"/>
              <w:jc w:val="center"/>
              <w:rPr>
                <w:del w:id="1387" w:author="Marie Christa Ermite Joseph Fevry" w:date="2018-10-18T15:43:00Z"/>
                <w:rFonts w:ascii="Calibri" w:hAnsi="Calibri" w:cs="Calibri"/>
                <w:bCs/>
                <w:sz w:val="20"/>
                <w:lang w:val="fr-FR"/>
              </w:rPr>
            </w:pPr>
            <w:del w:id="1388" w:author="Marie Christa Ermite Joseph Fevry" w:date="2018-10-18T15:43:00Z">
              <w:r w:rsidRPr="00C0646F" w:rsidDel="00442A10">
                <w:rPr>
                  <w:rFonts w:ascii="Calibri" w:hAnsi="Calibri" w:cs="Calibri"/>
                  <w:bCs/>
                  <w:sz w:val="20"/>
                  <w:lang w:val="fr-FR"/>
                </w:rPr>
                <w:delText>C.15.2</w:delText>
              </w:r>
            </w:del>
          </w:p>
        </w:tc>
        <w:tc>
          <w:tcPr>
            <w:tcW w:w="2790" w:type="dxa"/>
          </w:tcPr>
          <w:p w14:paraId="6B79E80F" w14:textId="1695F52E" w:rsidR="003146ED" w:rsidRPr="00C0646F" w:rsidDel="00442A10" w:rsidRDefault="003146ED" w:rsidP="003146ED">
            <w:pPr>
              <w:pStyle w:val="BankNormal"/>
              <w:tabs>
                <w:tab w:val="left" w:pos="5686"/>
                <w:tab w:val="right" w:pos="7218"/>
              </w:tabs>
              <w:spacing w:after="0"/>
              <w:rPr>
                <w:del w:id="1389" w:author="Marie Christa Ermite Joseph Fevry" w:date="2018-10-18T15:43:00Z"/>
                <w:rFonts w:ascii="Calibri" w:hAnsi="Calibri" w:cs="Calibri"/>
                <w:sz w:val="20"/>
                <w:lang w:val="fr-FR"/>
              </w:rPr>
            </w:pPr>
            <w:del w:id="1390" w:author="Marie Christa Ermite Joseph Fevry" w:date="2018-10-18T15:43:00Z">
              <w:r w:rsidRPr="00C0646F" w:rsidDel="00442A10">
                <w:rPr>
                  <w:rFonts w:ascii="Calibri" w:hAnsi="Calibri" w:cs="Calibri"/>
                  <w:bCs/>
                  <w:sz w:val="20"/>
                  <w:lang w:val="fr-FR"/>
                </w:rPr>
                <w:delText>Date-limite prévue pour l’entrée en vigueur du contrat</w:delText>
              </w:r>
            </w:del>
          </w:p>
        </w:tc>
        <w:tc>
          <w:tcPr>
            <w:tcW w:w="5220" w:type="dxa"/>
            <w:tcMar>
              <w:top w:w="85" w:type="dxa"/>
              <w:bottom w:w="142" w:type="dxa"/>
            </w:tcMar>
          </w:tcPr>
          <w:p w14:paraId="3EC87764" w14:textId="5E0CD83F" w:rsidR="003146ED" w:rsidRPr="008A20C8" w:rsidDel="00442A10" w:rsidRDefault="00FA4E09" w:rsidP="003146ED">
            <w:pPr>
              <w:pStyle w:val="BankNormal"/>
              <w:tabs>
                <w:tab w:val="left" w:pos="5686"/>
                <w:tab w:val="right" w:pos="7218"/>
              </w:tabs>
              <w:spacing w:after="0"/>
              <w:rPr>
                <w:del w:id="1391" w:author="Marie Christa Ermite Joseph Fevry" w:date="2018-10-18T15:43:00Z"/>
                <w:rFonts w:ascii="Calibri" w:hAnsi="Calibri" w:cs="Calibri"/>
                <w:b/>
                <w:color w:val="FF0000"/>
                <w:sz w:val="20"/>
                <w:lang w:val="fr-FR"/>
              </w:rPr>
            </w:pPr>
            <w:del w:id="1392" w:author="Marie Christa Ermite Joseph Fevry" w:date="2018-10-18T15:43:00Z">
              <w:r w:rsidRPr="008A20C8" w:rsidDel="00442A10">
                <w:rPr>
                  <w:rFonts w:ascii="Calibri" w:hAnsi="Calibri" w:cs="Calibri"/>
                  <w:b/>
                  <w:sz w:val="20"/>
                  <w:lang w:val="fr-FR"/>
                </w:rPr>
                <w:delText>Mi-</w:delText>
              </w:r>
            </w:del>
            <w:del w:id="1393" w:author="Marie Christa Ermite Joseph Fevry" w:date="2018-10-16T11:37:00Z">
              <w:r w:rsidRPr="008A20C8" w:rsidDel="006D5DD5">
                <w:rPr>
                  <w:rFonts w:ascii="Calibri" w:hAnsi="Calibri" w:cs="Calibri"/>
                  <w:b/>
                  <w:sz w:val="20"/>
                  <w:lang w:val="fr-FR"/>
                </w:rPr>
                <w:delText xml:space="preserve">Juillet </w:delText>
              </w:r>
            </w:del>
            <w:del w:id="1394" w:author="Marie Christa Ermite Joseph Fevry" w:date="2018-10-18T15:43:00Z">
              <w:r w:rsidRPr="008A20C8" w:rsidDel="00442A10">
                <w:rPr>
                  <w:rFonts w:ascii="Calibri" w:hAnsi="Calibri" w:cs="Calibri"/>
                  <w:b/>
                  <w:sz w:val="20"/>
                  <w:lang w:val="fr-FR"/>
                </w:rPr>
                <w:delText>2018</w:delText>
              </w:r>
            </w:del>
          </w:p>
        </w:tc>
      </w:tr>
      <w:tr w:rsidR="003146ED" w:rsidRPr="00C0646F" w:rsidDel="00442A10" w14:paraId="05989BDB" w14:textId="7E733035" w:rsidTr="004F6F3D">
        <w:tblPrEx>
          <w:tblBorders>
            <w:top w:val="single" w:sz="6" w:space="0" w:color="auto"/>
          </w:tblBorders>
        </w:tblPrEx>
        <w:trPr>
          <w:del w:id="1395" w:author="Marie Christa Ermite Joseph Fevry" w:date="2018-10-18T15:43:00Z"/>
        </w:trPr>
        <w:tc>
          <w:tcPr>
            <w:tcW w:w="612" w:type="dxa"/>
          </w:tcPr>
          <w:p w14:paraId="2C5C5777" w14:textId="2BB590D8" w:rsidR="003146ED" w:rsidRPr="00C0646F" w:rsidDel="00442A10" w:rsidRDefault="003146ED" w:rsidP="003146ED">
            <w:pPr>
              <w:pStyle w:val="BankNormal"/>
              <w:tabs>
                <w:tab w:val="left" w:pos="5686"/>
                <w:tab w:val="right" w:pos="7218"/>
              </w:tabs>
              <w:spacing w:after="0"/>
              <w:jc w:val="center"/>
              <w:rPr>
                <w:del w:id="1396" w:author="Marie Christa Ermite Joseph Fevry" w:date="2018-10-18T15:43:00Z"/>
                <w:rFonts w:ascii="Calibri" w:hAnsi="Calibri" w:cs="Calibri"/>
                <w:bCs/>
                <w:sz w:val="20"/>
                <w:lang w:val="fr-FR"/>
              </w:rPr>
            </w:pPr>
            <w:del w:id="1397" w:author="Marie Christa Ermite Joseph Fevry" w:date="2018-10-18T15:43:00Z">
              <w:r w:rsidRPr="00C0646F" w:rsidDel="00442A10">
                <w:rPr>
                  <w:rFonts w:ascii="Calibri" w:hAnsi="Calibri" w:cs="Calibri"/>
                  <w:bCs/>
                  <w:sz w:val="20"/>
                  <w:lang w:val="fr-FR"/>
                </w:rPr>
                <w:delText>30</w:delText>
              </w:r>
            </w:del>
          </w:p>
        </w:tc>
        <w:tc>
          <w:tcPr>
            <w:tcW w:w="1080" w:type="dxa"/>
          </w:tcPr>
          <w:p w14:paraId="6D9431A4" w14:textId="78B7C9CA" w:rsidR="003146ED" w:rsidRPr="00C0646F" w:rsidDel="00442A10" w:rsidRDefault="003146ED" w:rsidP="003146ED">
            <w:pPr>
              <w:pStyle w:val="BankNormal"/>
              <w:tabs>
                <w:tab w:val="left" w:pos="5686"/>
                <w:tab w:val="right" w:pos="7218"/>
              </w:tabs>
              <w:spacing w:after="0"/>
              <w:jc w:val="center"/>
              <w:rPr>
                <w:del w:id="1398" w:author="Marie Christa Ermite Joseph Fevry" w:date="2018-10-18T15:43:00Z"/>
                <w:rFonts w:ascii="Calibri" w:hAnsi="Calibri" w:cs="Calibri"/>
                <w:bCs/>
                <w:sz w:val="20"/>
                <w:lang w:val="fr-FR"/>
              </w:rPr>
            </w:pPr>
            <w:del w:id="1399" w:author="Marie Christa Ermite Joseph Fevry" w:date="2018-10-18T15:43:00Z">
              <w:r w:rsidRPr="00C0646F" w:rsidDel="00442A10">
                <w:rPr>
                  <w:rFonts w:ascii="Calibri" w:hAnsi="Calibri" w:cs="Calibri"/>
                  <w:bCs/>
                  <w:sz w:val="20"/>
                  <w:lang w:val="fr-FR"/>
                </w:rPr>
                <w:delText>C.15.2</w:delText>
              </w:r>
            </w:del>
          </w:p>
        </w:tc>
        <w:tc>
          <w:tcPr>
            <w:tcW w:w="2790" w:type="dxa"/>
          </w:tcPr>
          <w:p w14:paraId="6941505E" w14:textId="52FF42EE" w:rsidR="003146ED" w:rsidRPr="00C0646F" w:rsidDel="00442A10" w:rsidRDefault="003146ED" w:rsidP="003146ED">
            <w:pPr>
              <w:pStyle w:val="BankNormal"/>
              <w:tabs>
                <w:tab w:val="left" w:pos="5686"/>
                <w:tab w:val="right" w:pos="7218"/>
              </w:tabs>
              <w:spacing w:after="0"/>
              <w:rPr>
                <w:del w:id="1400" w:author="Marie Christa Ermite Joseph Fevry" w:date="2018-10-18T15:43:00Z"/>
                <w:rFonts w:ascii="Calibri" w:hAnsi="Calibri" w:cs="Calibri"/>
                <w:bCs/>
                <w:sz w:val="20"/>
                <w:lang w:val="fr-FR"/>
              </w:rPr>
            </w:pPr>
            <w:del w:id="1401" w:author="Marie Christa Ermite Joseph Fevry" w:date="2018-10-18T15:43:00Z">
              <w:r w:rsidRPr="00C0646F" w:rsidDel="00442A10">
                <w:rPr>
                  <w:rFonts w:ascii="Calibri" w:hAnsi="Calibri" w:cs="Calibri"/>
                  <w:bCs/>
                  <w:sz w:val="20"/>
                  <w:lang w:val="fr-FR"/>
                </w:rPr>
                <w:delText>Durée prévue du contrat (dates prévues de commencement et d’achèvement)</w:delText>
              </w:r>
            </w:del>
          </w:p>
        </w:tc>
        <w:tc>
          <w:tcPr>
            <w:tcW w:w="5220" w:type="dxa"/>
            <w:tcMar>
              <w:top w:w="85" w:type="dxa"/>
              <w:bottom w:w="142" w:type="dxa"/>
            </w:tcMar>
          </w:tcPr>
          <w:p w14:paraId="09B526A7" w14:textId="7BEE4252" w:rsidR="003146ED" w:rsidRPr="00B3375A" w:rsidDel="00442A10" w:rsidRDefault="00FA4E09" w:rsidP="003146ED">
            <w:pPr>
              <w:pStyle w:val="BankNormal"/>
              <w:tabs>
                <w:tab w:val="left" w:pos="5686"/>
                <w:tab w:val="right" w:pos="7218"/>
              </w:tabs>
              <w:spacing w:after="0"/>
              <w:rPr>
                <w:del w:id="1402" w:author="Marie Christa Ermite Joseph Fevry" w:date="2018-10-18T15:43:00Z"/>
                <w:rFonts w:ascii="Calibri" w:hAnsi="Calibri" w:cs="Calibri"/>
                <w:b/>
                <w:bCs/>
                <w:sz w:val="20"/>
                <w:lang w:val="fr-FR"/>
              </w:rPr>
            </w:pPr>
            <w:del w:id="1403" w:author="Marie Christa Ermite Joseph Fevry" w:date="2018-10-16T11:37:00Z">
              <w:r w:rsidRPr="00B3375A" w:rsidDel="006D5DD5">
                <w:rPr>
                  <w:rFonts w:ascii="Calibri" w:hAnsi="Calibri" w:cs="Calibri"/>
                  <w:b/>
                  <w:bCs/>
                  <w:sz w:val="20"/>
                  <w:lang w:val="fr-FR"/>
                </w:rPr>
                <w:delText>9</w:delText>
              </w:r>
            </w:del>
            <w:del w:id="1404" w:author="Marie Christa Ermite Joseph Fevry" w:date="2018-10-18T15:43:00Z">
              <w:r w:rsidRPr="00B3375A" w:rsidDel="00442A10">
                <w:rPr>
                  <w:rFonts w:ascii="Calibri" w:hAnsi="Calibri" w:cs="Calibri"/>
                  <w:b/>
                  <w:bCs/>
                  <w:sz w:val="20"/>
                  <w:lang w:val="fr-FR"/>
                </w:rPr>
                <w:delText xml:space="preserve"> mois</w:delText>
              </w:r>
            </w:del>
          </w:p>
        </w:tc>
      </w:tr>
      <w:tr w:rsidR="003146ED" w:rsidRPr="00C0646F" w:rsidDel="00442A10" w14:paraId="3E2A1651" w14:textId="3DF10CEA" w:rsidTr="004F6F3D">
        <w:tblPrEx>
          <w:tblBorders>
            <w:top w:val="single" w:sz="6" w:space="0" w:color="auto"/>
          </w:tblBorders>
        </w:tblPrEx>
        <w:trPr>
          <w:del w:id="1405" w:author="Marie Christa Ermite Joseph Fevry" w:date="2018-10-18T15:43:00Z"/>
        </w:trPr>
        <w:tc>
          <w:tcPr>
            <w:tcW w:w="612" w:type="dxa"/>
          </w:tcPr>
          <w:p w14:paraId="4A9FC31A" w14:textId="2F6F221E" w:rsidR="003146ED" w:rsidRPr="00C0646F" w:rsidDel="00442A10" w:rsidRDefault="003146ED" w:rsidP="003146ED">
            <w:pPr>
              <w:pStyle w:val="BankNormal"/>
              <w:tabs>
                <w:tab w:val="left" w:pos="5686"/>
                <w:tab w:val="right" w:pos="7218"/>
              </w:tabs>
              <w:spacing w:after="0"/>
              <w:jc w:val="center"/>
              <w:rPr>
                <w:del w:id="1406" w:author="Marie Christa Ermite Joseph Fevry" w:date="2018-10-18T15:43:00Z"/>
                <w:rFonts w:ascii="Calibri" w:hAnsi="Calibri" w:cs="Calibri"/>
                <w:bCs/>
                <w:sz w:val="20"/>
                <w:lang w:val="fr-FR"/>
              </w:rPr>
            </w:pPr>
            <w:del w:id="1407" w:author="Marie Christa Ermite Joseph Fevry" w:date="2018-10-18T15:43:00Z">
              <w:r w:rsidRPr="00C0646F" w:rsidDel="00442A10">
                <w:rPr>
                  <w:rFonts w:ascii="Calibri" w:hAnsi="Calibri" w:cs="Calibri"/>
                  <w:bCs/>
                  <w:sz w:val="20"/>
                  <w:lang w:val="fr-FR"/>
                </w:rPr>
                <w:delText>31</w:delText>
              </w:r>
            </w:del>
          </w:p>
        </w:tc>
        <w:tc>
          <w:tcPr>
            <w:tcW w:w="1080" w:type="dxa"/>
          </w:tcPr>
          <w:p w14:paraId="6E0C8C2B" w14:textId="557C93CB" w:rsidR="003146ED" w:rsidRPr="00C0646F" w:rsidDel="00442A10" w:rsidRDefault="003146ED" w:rsidP="003146ED">
            <w:pPr>
              <w:pStyle w:val="BankNormal"/>
              <w:tabs>
                <w:tab w:val="left" w:pos="5686"/>
                <w:tab w:val="right" w:pos="7218"/>
              </w:tabs>
              <w:spacing w:after="0"/>
              <w:jc w:val="center"/>
              <w:rPr>
                <w:del w:id="1408" w:author="Marie Christa Ermite Joseph Fevry" w:date="2018-10-18T15:43:00Z"/>
                <w:rFonts w:ascii="Calibri" w:hAnsi="Calibri" w:cs="Calibri"/>
                <w:bCs/>
                <w:sz w:val="20"/>
                <w:lang w:val="fr-FR"/>
              </w:rPr>
            </w:pPr>
          </w:p>
        </w:tc>
        <w:tc>
          <w:tcPr>
            <w:tcW w:w="2790" w:type="dxa"/>
          </w:tcPr>
          <w:p w14:paraId="726A31A6" w14:textId="291C976D" w:rsidR="003146ED" w:rsidRPr="00C0646F" w:rsidDel="00442A10" w:rsidRDefault="003146ED" w:rsidP="003146ED">
            <w:pPr>
              <w:pStyle w:val="BankNormal"/>
              <w:tabs>
                <w:tab w:val="left" w:pos="5686"/>
                <w:tab w:val="right" w:pos="7218"/>
              </w:tabs>
              <w:spacing w:after="0"/>
              <w:rPr>
                <w:del w:id="1409" w:author="Marie Christa Ermite Joseph Fevry" w:date="2018-10-18T15:43:00Z"/>
                <w:rFonts w:ascii="Calibri" w:hAnsi="Calibri" w:cs="Calibri"/>
                <w:bCs/>
                <w:sz w:val="20"/>
                <w:lang w:val="fr-FR"/>
              </w:rPr>
            </w:pPr>
            <w:del w:id="1410" w:author="Marie Christa Ermite Joseph Fevry" w:date="2018-10-18T15:43:00Z">
              <w:r w:rsidRPr="00C0646F" w:rsidDel="00442A10">
                <w:rPr>
                  <w:rFonts w:ascii="Calibri" w:hAnsi="Calibri" w:cs="Calibri"/>
                  <w:bCs/>
                  <w:sz w:val="20"/>
                  <w:lang w:val="fr-FR"/>
                </w:rPr>
                <w:delText>Le PNUD attribuera le contrat à :</w:delText>
              </w:r>
            </w:del>
          </w:p>
        </w:tc>
        <w:tc>
          <w:tcPr>
            <w:tcW w:w="5220" w:type="dxa"/>
            <w:tcMar>
              <w:top w:w="85" w:type="dxa"/>
              <w:bottom w:w="142" w:type="dxa"/>
            </w:tcMar>
          </w:tcPr>
          <w:p w14:paraId="6EFF9A06" w14:textId="53B0D29A" w:rsidR="003146ED" w:rsidRPr="00B3375A" w:rsidDel="00442A10" w:rsidRDefault="003146ED" w:rsidP="00B3375A">
            <w:pPr>
              <w:pStyle w:val="BankNormal"/>
              <w:numPr>
                <w:ilvl w:val="0"/>
                <w:numId w:val="16"/>
              </w:numPr>
              <w:tabs>
                <w:tab w:val="left" w:pos="5686"/>
                <w:tab w:val="right" w:pos="7218"/>
              </w:tabs>
              <w:spacing w:after="0"/>
              <w:ind w:left="378"/>
              <w:rPr>
                <w:del w:id="1411" w:author="Marie Christa Ermite Joseph Fevry" w:date="2018-10-18T15:43:00Z"/>
                <w:rFonts w:ascii="Calibri" w:hAnsi="Calibri" w:cs="Calibri"/>
                <w:b/>
                <w:sz w:val="20"/>
                <w:lang w:val="fr-FR"/>
              </w:rPr>
            </w:pPr>
            <w:del w:id="1412" w:author="Marie Christa Ermite Joseph Fevry" w:date="2018-10-18T15:43:00Z">
              <w:r w:rsidRPr="00B3375A" w:rsidDel="00442A10">
                <w:rPr>
                  <w:rFonts w:ascii="Calibri" w:hAnsi="Calibri" w:cs="Calibri"/>
                  <w:b/>
                  <w:sz w:val="20"/>
                  <w:lang w:val="fr-FR"/>
                </w:rPr>
                <w:delText>Un seul soumissionnaire</w:delText>
              </w:r>
            </w:del>
          </w:p>
          <w:p w14:paraId="5EC4C799" w14:textId="418C499E" w:rsidR="003146ED" w:rsidRPr="00C0646F" w:rsidDel="00442A10" w:rsidRDefault="003146ED" w:rsidP="00FA4E09">
            <w:pPr>
              <w:pStyle w:val="BankNormal"/>
              <w:tabs>
                <w:tab w:val="left" w:pos="5686"/>
                <w:tab w:val="right" w:pos="7218"/>
              </w:tabs>
              <w:spacing w:after="0"/>
              <w:rPr>
                <w:del w:id="1413" w:author="Marie Christa Ermite Joseph Fevry" w:date="2018-10-18T15:43:00Z"/>
                <w:rFonts w:ascii="Calibri" w:hAnsi="Calibri" w:cs="Calibri"/>
                <w:sz w:val="20"/>
                <w:lang w:val="fr-FR"/>
              </w:rPr>
            </w:pPr>
          </w:p>
        </w:tc>
      </w:tr>
      <w:tr w:rsidR="003146ED" w:rsidRPr="00C0646F" w:rsidDel="00442A10" w14:paraId="437D421C" w14:textId="4DF7C465" w:rsidTr="004F6F3D">
        <w:tblPrEx>
          <w:tblBorders>
            <w:top w:val="single" w:sz="6" w:space="0" w:color="auto"/>
          </w:tblBorders>
        </w:tblPrEx>
        <w:trPr>
          <w:del w:id="1414" w:author="Marie Christa Ermite Joseph Fevry" w:date="2018-10-18T15:43:00Z"/>
        </w:trPr>
        <w:tc>
          <w:tcPr>
            <w:tcW w:w="612" w:type="dxa"/>
          </w:tcPr>
          <w:p w14:paraId="6FA7042E" w14:textId="211CEAC9" w:rsidR="003146ED" w:rsidRPr="00C0646F" w:rsidDel="00442A10" w:rsidRDefault="003146ED" w:rsidP="003146ED">
            <w:pPr>
              <w:pStyle w:val="BankNormal"/>
              <w:tabs>
                <w:tab w:val="left" w:pos="5686"/>
                <w:tab w:val="right" w:pos="7218"/>
              </w:tabs>
              <w:spacing w:after="0"/>
              <w:jc w:val="center"/>
              <w:rPr>
                <w:del w:id="1415" w:author="Marie Christa Ermite Joseph Fevry" w:date="2018-10-18T15:43:00Z"/>
                <w:rFonts w:ascii="Calibri" w:hAnsi="Calibri" w:cs="Calibri"/>
                <w:bCs/>
                <w:sz w:val="20"/>
                <w:lang w:val="fr-FR"/>
              </w:rPr>
            </w:pPr>
            <w:del w:id="1416" w:author="Marie Christa Ermite Joseph Fevry" w:date="2018-10-18T15:43:00Z">
              <w:r w:rsidRPr="00C0646F" w:rsidDel="00442A10">
                <w:rPr>
                  <w:rFonts w:ascii="Calibri" w:hAnsi="Calibri" w:cs="Calibri"/>
                  <w:bCs/>
                  <w:sz w:val="20"/>
                  <w:lang w:val="fr-FR"/>
                </w:rPr>
                <w:delText>32</w:delText>
              </w:r>
            </w:del>
          </w:p>
        </w:tc>
        <w:tc>
          <w:tcPr>
            <w:tcW w:w="1080" w:type="dxa"/>
          </w:tcPr>
          <w:p w14:paraId="755841FB" w14:textId="47D369D2" w:rsidR="003146ED" w:rsidRPr="00C0646F" w:rsidDel="00442A10" w:rsidRDefault="003146ED" w:rsidP="003146ED">
            <w:pPr>
              <w:pStyle w:val="BankNormal"/>
              <w:tabs>
                <w:tab w:val="left" w:pos="5686"/>
                <w:tab w:val="right" w:pos="7218"/>
              </w:tabs>
              <w:spacing w:after="0"/>
              <w:jc w:val="center"/>
              <w:rPr>
                <w:del w:id="1417" w:author="Marie Christa Ermite Joseph Fevry" w:date="2018-10-18T15:43:00Z"/>
                <w:rFonts w:ascii="Calibri" w:hAnsi="Calibri" w:cs="Calibri"/>
                <w:bCs/>
                <w:sz w:val="20"/>
                <w:lang w:val="fr-FR"/>
              </w:rPr>
            </w:pPr>
            <w:del w:id="1418" w:author="Marie Christa Ermite Joseph Fevry" w:date="2018-10-18T15:43:00Z">
              <w:r w:rsidRPr="00C0646F" w:rsidDel="00442A10">
                <w:rPr>
                  <w:rFonts w:ascii="Calibri" w:hAnsi="Calibri" w:cs="Calibri"/>
                  <w:bCs/>
                  <w:sz w:val="20"/>
                  <w:lang w:val="fr-FR"/>
                </w:rPr>
                <w:delText>E.29.2</w:delText>
              </w:r>
            </w:del>
          </w:p>
          <w:p w14:paraId="55E84254" w14:textId="5DBA8B97" w:rsidR="003146ED" w:rsidRPr="00C0646F" w:rsidDel="00442A10" w:rsidRDefault="003146ED" w:rsidP="003146ED">
            <w:pPr>
              <w:pStyle w:val="BankNormal"/>
              <w:tabs>
                <w:tab w:val="left" w:pos="5686"/>
                <w:tab w:val="right" w:pos="7218"/>
              </w:tabs>
              <w:spacing w:after="0"/>
              <w:jc w:val="center"/>
              <w:rPr>
                <w:del w:id="1419" w:author="Marie Christa Ermite Joseph Fevry" w:date="2018-10-18T15:43:00Z"/>
                <w:rFonts w:ascii="Calibri" w:hAnsi="Calibri" w:cs="Calibri"/>
                <w:bCs/>
                <w:sz w:val="20"/>
                <w:lang w:val="fr-FR"/>
              </w:rPr>
            </w:pPr>
            <w:del w:id="1420" w:author="Marie Christa Ermite Joseph Fevry" w:date="2018-10-18T15:43:00Z">
              <w:r w:rsidRPr="00C0646F" w:rsidDel="00442A10">
                <w:rPr>
                  <w:rFonts w:ascii="Calibri" w:hAnsi="Calibri" w:cs="Calibri"/>
                  <w:bCs/>
                  <w:sz w:val="20"/>
                  <w:lang w:val="fr-FR"/>
                </w:rPr>
                <w:delText>F.34</w:delText>
              </w:r>
            </w:del>
          </w:p>
        </w:tc>
        <w:tc>
          <w:tcPr>
            <w:tcW w:w="2790" w:type="dxa"/>
          </w:tcPr>
          <w:p w14:paraId="4A456C01" w14:textId="447002F8" w:rsidR="003146ED" w:rsidRPr="00FA4E09" w:rsidDel="00442A10" w:rsidRDefault="003146ED" w:rsidP="003146ED">
            <w:pPr>
              <w:pStyle w:val="BankNormal"/>
              <w:tabs>
                <w:tab w:val="left" w:pos="5686"/>
                <w:tab w:val="right" w:pos="7218"/>
              </w:tabs>
              <w:spacing w:after="0"/>
              <w:rPr>
                <w:del w:id="1421" w:author="Marie Christa Ermite Joseph Fevry" w:date="2018-10-18T15:43:00Z"/>
                <w:rFonts w:ascii="Calibri" w:hAnsi="Calibri" w:cs="Calibri"/>
                <w:b/>
                <w:bCs/>
                <w:sz w:val="20"/>
                <w:lang w:val="fr-FR"/>
              </w:rPr>
            </w:pPr>
            <w:del w:id="1422" w:author="Marie Christa Ermite Joseph Fevry" w:date="2018-10-18T15:43:00Z">
              <w:r w:rsidRPr="00FA4E09" w:rsidDel="00442A10">
                <w:rPr>
                  <w:rFonts w:ascii="Calibri" w:hAnsi="Calibri" w:cs="Calibri"/>
                  <w:bCs/>
                  <w:sz w:val="20"/>
                  <w:lang w:val="fr-FR"/>
                </w:rPr>
                <w:delText>Critères d’attribution du contrat et d’évaluation des soumissions</w:delText>
              </w:r>
            </w:del>
          </w:p>
        </w:tc>
        <w:tc>
          <w:tcPr>
            <w:tcW w:w="5220" w:type="dxa"/>
            <w:tcMar>
              <w:top w:w="85" w:type="dxa"/>
              <w:bottom w:w="142" w:type="dxa"/>
            </w:tcMar>
          </w:tcPr>
          <w:p w14:paraId="644D33E2" w14:textId="532557E9" w:rsidR="003146ED" w:rsidRPr="00B3375A" w:rsidDel="00442A10" w:rsidRDefault="003146ED" w:rsidP="003146ED">
            <w:pPr>
              <w:pStyle w:val="BankNormal"/>
              <w:tabs>
                <w:tab w:val="left" w:pos="5686"/>
                <w:tab w:val="right" w:pos="7218"/>
              </w:tabs>
              <w:spacing w:after="0"/>
              <w:rPr>
                <w:del w:id="1423" w:author="Marie Christa Ermite Joseph Fevry" w:date="2018-10-18T15:43:00Z"/>
                <w:rFonts w:ascii="Calibri" w:hAnsi="Calibri" w:cs="Calibri"/>
                <w:b/>
                <w:sz w:val="20"/>
                <w:lang w:val="fr-FR"/>
              </w:rPr>
            </w:pPr>
            <w:del w:id="1424" w:author="Marie Christa Ermite Joseph Fevry" w:date="2018-10-18T15:43:00Z">
              <w:r w:rsidRPr="00B3375A" w:rsidDel="00442A10">
                <w:rPr>
                  <w:rFonts w:ascii="Calibri" w:hAnsi="Calibri" w:cs="Calibri"/>
                  <w:b/>
                  <w:sz w:val="20"/>
                  <w:lang w:val="fr-FR"/>
                </w:rPr>
                <w:delText>(Voir les tableaux ci-dessous)</w:delText>
              </w:r>
            </w:del>
          </w:p>
          <w:p w14:paraId="00CC56EC" w14:textId="5AAA6B05" w:rsidR="003146ED" w:rsidRPr="00AB4423" w:rsidDel="00442A10" w:rsidRDefault="003146ED" w:rsidP="003146ED">
            <w:pPr>
              <w:pStyle w:val="BankNormal"/>
              <w:tabs>
                <w:tab w:val="left" w:pos="5686"/>
                <w:tab w:val="right" w:pos="7218"/>
              </w:tabs>
              <w:spacing w:after="0"/>
              <w:ind w:left="378"/>
              <w:rPr>
                <w:del w:id="1425" w:author="Marie Christa Ermite Joseph Fevry" w:date="2018-10-18T15:43:00Z"/>
                <w:rFonts w:ascii="Calibri" w:hAnsi="Calibri" w:cs="Calibri"/>
                <w:sz w:val="20"/>
                <w:lang w:val="fr-FR"/>
              </w:rPr>
            </w:pPr>
          </w:p>
          <w:p w14:paraId="3A2F4BD7" w14:textId="56D895CD" w:rsidR="003146ED" w:rsidRPr="00AB4423" w:rsidDel="00442A10" w:rsidRDefault="003146ED" w:rsidP="003146ED">
            <w:pPr>
              <w:pStyle w:val="BankNormal"/>
              <w:tabs>
                <w:tab w:val="left" w:pos="5686"/>
                <w:tab w:val="right" w:pos="7218"/>
              </w:tabs>
              <w:spacing w:after="0"/>
              <w:rPr>
                <w:del w:id="1426" w:author="Marie Christa Ermite Joseph Fevry" w:date="2018-10-18T15:43:00Z"/>
                <w:rFonts w:ascii="Calibri" w:hAnsi="Calibri" w:cs="Calibri"/>
                <w:i/>
                <w:sz w:val="20"/>
                <w:lang w:val="fr-FR"/>
              </w:rPr>
            </w:pPr>
          </w:p>
        </w:tc>
      </w:tr>
      <w:tr w:rsidR="003146ED" w:rsidRPr="00C0646F" w:rsidDel="00442A10" w14:paraId="19661A4B" w14:textId="0163A1A2" w:rsidTr="004F6F3D">
        <w:tblPrEx>
          <w:tblBorders>
            <w:top w:val="single" w:sz="6" w:space="0" w:color="auto"/>
          </w:tblBorders>
        </w:tblPrEx>
        <w:trPr>
          <w:del w:id="1427" w:author="Marie Christa Ermite Joseph Fevry" w:date="2018-10-18T15:43:00Z"/>
        </w:trPr>
        <w:tc>
          <w:tcPr>
            <w:tcW w:w="612" w:type="dxa"/>
            <w:tcBorders>
              <w:top w:val="single" w:sz="6" w:space="0" w:color="auto"/>
              <w:left w:val="single" w:sz="6" w:space="0" w:color="auto"/>
              <w:bottom w:val="single" w:sz="6" w:space="0" w:color="auto"/>
              <w:right w:val="single" w:sz="6" w:space="0" w:color="auto"/>
            </w:tcBorders>
          </w:tcPr>
          <w:p w14:paraId="375E0AA8" w14:textId="7C18B5C1" w:rsidR="003146ED" w:rsidRPr="00C0646F" w:rsidDel="00442A10" w:rsidRDefault="003146ED" w:rsidP="003146ED">
            <w:pPr>
              <w:pStyle w:val="BankNormal"/>
              <w:tabs>
                <w:tab w:val="left" w:pos="5686"/>
                <w:tab w:val="right" w:pos="7218"/>
              </w:tabs>
              <w:spacing w:after="0"/>
              <w:jc w:val="center"/>
              <w:rPr>
                <w:del w:id="1428" w:author="Marie Christa Ermite Joseph Fevry" w:date="2018-10-18T15:43:00Z"/>
                <w:rFonts w:ascii="Calibri" w:hAnsi="Calibri" w:cs="Calibri"/>
                <w:bCs/>
                <w:sz w:val="20"/>
                <w:lang w:val="fr-FR"/>
              </w:rPr>
            </w:pPr>
            <w:del w:id="1429" w:author="Marie Christa Ermite Joseph Fevry" w:date="2018-10-18T15:43:00Z">
              <w:r w:rsidRPr="00C0646F" w:rsidDel="00442A10">
                <w:rPr>
                  <w:rFonts w:ascii="Calibri" w:hAnsi="Calibri" w:cs="Calibri"/>
                  <w:bCs/>
                  <w:sz w:val="20"/>
                  <w:lang w:val="fr-FR"/>
                </w:rPr>
                <w:delText>33</w:delText>
              </w:r>
            </w:del>
          </w:p>
        </w:tc>
        <w:tc>
          <w:tcPr>
            <w:tcW w:w="1080" w:type="dxa"/>
            <w:tcBorders>
              <w:top w:val="single" w:sz="6" w:space="0" w:color="auto"/>
              <w:left w:val="single" w:sz="4" w:space="0" w:color="auto"/>
              <w:bottom w:val="single" w:sz="6" w:space="0" w:color="auto"/>
              <w:right w:val="single" w:sz="4" w:space="0" w:color="auto"/>
            </w:tcBorders>
          </w:tcPr>
          <w:p w14:paraId="2DCBAABF" w14:textId="69F2B324" w:rsidR="003146ED" w:rsidRPr="00C0646F" w:rsidDel="00442A10" w:rsidRDefault="003146ED" w:rsidP="003146ED">
            <w:pPr>
              <w:pStyle w:val="BankNormal"/>
              <w:tabs>
                <w:tab w:val="left" w:pos="5686"/>
                <w:tab w:val="right" w:pos="7218"/>
              </w:tabs>
              <w:spacing w:after="0"/>
              <w:jc w:val="center"/>
              <w:rPr>
                <w:del w:id="1430" w:author="Marie Christa Ermite Joseph Fevry" w:date="2018-10-18T15:43:00Z"/>
                <w:rFonts w:ascii="Calibri" w:hAnsi="Calibri" w:cs="Calibri"/>
                <w:bCs/>
                <w:sz w:val="20"/>
                <w:lang w:val="fr-FR"/>
              </w:rPr>
            </w:pPr>
            <w:del w:id="1431" w:author="Marie Christa Ermite Joseph Fevry" w:date="2018-10-18T15:43:00Z">
              <w:r w:rsidRPr="00C0646F" w:rsidDel="00442A10">
                <w:rPr>
                  <w:rFonts w:ascii="Calibri" w:hAnsi="Calibri" w:cs="Calibri"/>
                  <w:bCs/>
                  <w:sz w:val="20"/>
                  <w:lang w:val="fr-FR"/>
                </w:rPr>
                <w:delText>E.29</w:delText>
              </w:r>
            </w:del>
          </w:p>
        </w:tc>
        <w:tc>
          <w:tcPr>
            <w:tcW w:w="2790" w:type="dxa"/>
            <w:tcBorders>
              <w:top w:val="single" w:sz="6" w:space="0" w:color="auto"/>
              <w:left w:val="single" w:sz="4" w:space="0" w:color="auto"/>
              <w:bottom w:val="single" w:sz="6" w:space="0" w:color="auto"/>
              <w:right w:val="single" w:sz="6" w:space="0" w:color="auto"/>
            </w:tcBorders>
          </w:tcPr>
          <w:p w14:paraId="79622172" w14:textId="11BFAE47" w:rsidR="003146ED" w:rsidRPr="00C0646F" w:rsidDel="00442A10" w:rsidRDefault="003146ED" w:rsidP="003146ED">
            <w:pPr>
              <w:pStyle w:val="BankNormal"/>
              <w:tabs>
                <w:tab w:val="left" w:pos="5686"/>
                <w:tab w:val="right" w:pos="7218"/>
              </w:tabs>
              <w:spacing w:after="0"/>
              <w:rPr>
                <w:del w:id="1432" w:author="Marie Christa Ermite Joseph Fevry" w:date="2018-10-18T15:43:00Z"/>
                <w:rFonts w:ascii="Calibri" w:hAnsi="Calibri" w:cs="Calibri"/>
                <w:bCs/>
                <w:sz w:val="20"/>
                <w:lang w:val="fr-FR"/>
              </w:rPr>
            </w:pPr>
            <w:del w:id="1433" w:author="Marie Christa Ermite Joseph Fevry" w:date="2018-10-18T15:43:00Z">
              <w:r w:rsidRPr="00C0646F" w:rsidDel="00442A10">
                <w:rPr>
                  <w:rFonts w:ascii="Calibri" w:hAnsi="Calibri" w:cs="Calibri"/>
                  <w:bCs/>
                  <w:sz w:val="20"/>
                  <w:lang w:val="fr-FR"/>
                </w:rPr>
                <w:delText>Mesures de vérification</w:delText>
              </w:r>
            </w:del>
          </w:p>
        </w:tc>
        <w:tc>
          <w:tcPr>
            <w:tcW w:w="5220" w:type="dxa"/>
            <w:tcBorders>
              <w:top w:val="single" w:sz="6" w:space="0" w:color="auto"/>
              <w:left w:val="single" w:sz="4" w:space="0" w:color="auto"/>
              <w:bottom w:val="single" w:sz="6" w:space="0" w:color="auto"/>
              <w:right w:val="single" w:sz="6" w:space="0" w:color="auto"/>
            </w:tcBorders>
            <w:tcMar>
              <w:top w:w="85" w:type="dxa"/>
              <w:bottom w:w="142" w:type="dxa"/>
            </w:tcMar>
          </w:tcPr>
          <w:p w14:paraId="44AA1E3B" w14:textId="42BA7F22" w:rsidR="003146ED" w:rsidRPr="00C0646F" w:rsidDel="00442A10" w:rsidRDefault="003146ED">
            <w:pPr>
              <w:pStyle w:val="ListParagraph"/>
              <w:numPr>
                <w:ilvl w:val="2"/>
                <w:numId w:val="28"/>
              </w:numPr>
              <w:spacing w:line="240" w:lineRule="auto"/>
              <w:ind w:left="378" w:hanging="378"/>
              <w:jc w:val="both"/>
              <w:rPr>
                <w:del w:id="1434" w:author="Marie Christa Ermite Joseph Fevry" w:date="2018-10-18T15:43:00Z"/>
                <w:rFonts w:ascii="Calibri" w:hAnsi="Calibri" w:cs="Calibri"/>
                <w:bCs/>
                <w:sz w:val="20"/>
                <w:szCs w:val="20"/>
                <w:lang w:val="fr-FR"/>
              </w:rPr>
              <w:pPrChange w:id="1435" w:author="Marie Christa Ermite Joseph Fevry" w:date="2018-10-16T11:37:00Z">
                <w:pPr>
                  <w:pStyle w:val="ListParagraph"/>
                  <w:numPr>
                    <w:ilvl w:val="2"/>
                    <w:numId w:val="28"/>
                  </w:numPr>
                  <w:spacing w:line="240" w:lineRule="auto"/>
                  <w:ind w:left="378" w:hanging="378"/>
                </w:pPr>
              </w:pPrChange>
            </w:pPr>
            <w:del w:id="1436" w:author="Marie Christa Ermite Joseph Fevry" w:date="2018-10-18T15:43:00Z">
              <w:r w:rsidRPr="00C0646F" w:rsidDel="00442A10">
                <w:rPr>
                  <w:rFonts w:ascii="Calibri" w:hAnsi="Calibri" w:cs="Calibri"/>
                  <w:bCs/>
                  <w:sz w:val="20"/>
                  <w:szCs w:val="20"/>
                  <w:lang w:val="fr-FR"/>
                </w:rPr>
                <w:delText>Vérification de la précision, de l’exactitude et de l’authenticité des informations fournies par un soumissionnaire dans les documents juridiques, techniques et financiers soumis ;</w:delText>
              </w:r>
            </w:del>
          </w:p>
          <w:p w14:paraId="4D56952D" w14:textId="7010566F" w:rsidR="003146ED" w:rsidRPr="00C0646F" w:rsidDel="00442A10" w:rsidRDefault="003146ED">
            <w:pPr>
              <w:pStyle w:val="ListParagraph"/>
              <w:numPr>
                <w:ilvl w:val="2"/>
                <w:numId w:val="28"/>
              </w:numPr>
              <w:spacing w:line="240" w:lineRule="auto"/>
              <w:ind w:left="378" w:hanging="378"/>
              <w:jc w:val="both"/>
              <w:rPr>
                <w:del w:id="1437" w:author="Marie Christa Ermite Joseph Fevry" w:date="2018-10-18T15:43:00Z"/>
                <w:rFonts w:ascii="Calibri" w:hAnsi="Calibri" w:cs="Calibri"/>
                <w:bCs/>
                <w:sz w:val="20"/>
                <w:szCs w:val="20"/>
                <w:lang w:val="fr-FR"/>
              </w:rPr>
              <w:pPrChange w:id="1438" w:author="Marie Christa Ermite Joseph Fevry" w:date="2018-10-16T11:37:00Z">
                <w:pPr>
                  <w:pStyle w:val="ListParagraph"/>
                  <w:numPr>
                    <w:ilvl w:val="2"/>
                    <w:numId w:val="28"/>
                  </w:numPr>
                  <w:spacing w:line="240" w:lineRule="auto"/>
                  <w:ind w:left="378" w:hanging="378"/>
                </w:pPr>
              </w:pPrChange>
            </w:pPr>
            <w:del w:id="1439" w:author="Marie Christa Ermite Joseph Fevry" w:date="2018-10-18T15:43:00Z">
              <w:r w:rsidRPr="00C0646F" w:rsidDel="00442A10">
                <w:rPr>
                  <w:rFonts w:ascii="Calibri" w:hAnsi="Calibri" w:cs="Calibri"/>
                  <w:bCs/>
                  <w:sz w:val="20"/>
                  <w:szCs w:val="20"/>
                  <w:lang w:val="fr-FR"/>
                </w:rPr>
                <w:delText>Validation du degré de conformité aux exigences de la RFP et aux critères d’évaluation au regard de ce qui a été constaté à ce stade par l’équipe d’évaluation ;</w:delText>
              </w:r>
            </w:del>
          </w:p>
          <w:p w14:paraId="0DA5ADBA" w14:textId="096BDACD" w:rsidR="003146ED" w:rsidRPr="00C0646F" w:rsidDel="00442A10" w:rsidRDefault="003146ED">
            <w:pPr>
              <w:pStyle w:val="ListParagraph"/>
              <w:numPr>
                <w:ilvl w:val="2"/>
                <w:numId w:val="29"/>
              </w:numPr>
              <w:tabs>
                <w:tab w:val="left" w:pos="1440"/>
              </w:tabs>
              <w:spacing w:line="240" w:lineRule="auto"/>
              <w:ind w:left="378" w:hanging="378"/>
              <w:jc w:val="both"/>
              <w:rPr>
                <w:del w:id="1440" w:author="Marie Christa Ermite Joseph Fevry" w:date="2018-10-18T15:43:00Z"/>
                <w:rFonts w:ascii="Calibri" w:hAnsi="Calibri" w:cs="Calibri"/>
                <w:bCs/>
                <w:sz w:val="20"/>
                <w:szCs w:val="20"/>
                <w:lang w:val="fr-FR"/>
              </w:rPr>
              <w:pPrChange w:id="1441" w:author="Marie Christa Ermite Joseph Fevry" w:date="2018-10-16T11:37:00Z">
                <w:pPr>
                  <w:pStyle w:val="ListParagraph"/>
                  <w:numPr>
                    <w:ilvl w:val="2"/>
                    <w:numId w:val="29"/>
                  </w:numPr>
                  <w:tabs>
                    <w:tab w:val="left" w:pos="1440"/>
                  </w:tabs>
                  <w:spacing w:line="240" w:lineRule="auto"/>
                  <w:ind w:left="378" w:hanging="378"/>
                </w:pPr>
              </w:pPrChange>
            </w:pPr>
            <w:del w:id="1442" w:author="Marie Christa Ermite Joseph Fevry" w:date="2018-10-18T15:43:00Z">
              <w:r w:rsidRPr="00C0646F" w:rsidDel="00442A10">
                <w:rPr>
                  <w:rFonts w:ascii="Calibri" w:hAnsi="Calibri" w:cs="Calibri"/>
                  <w:bCs/>
                  <w:sz w:val="20"/>
                  <w:szCs w:val="20"/>
                  <w:lang w:val="fr-FR"/>
                </w:rPr>
                <w:delText>Demandes de renseignements et la vérification des références auprès d’organismes du gouvernement compétents vis-à-vis du soumissionnaire concerné, ou auprès de toute autre entité ayant pu avoir des relations d’affaires avec ledit soumissionnaire ;</w:delText>
              </w:r>
            </w:del>
          </w:p>
          <w:p w14:paraId="28066BE6" w14:textId="6D8AD03D" w:rsidR="003146ED" w:rsidRPr="00FA4E09" w:rsidDel="00442A10" w:rsidRDefault="003146ED">
            <w:pPr>
              <w:pStyle w:val="ListParagraph"/>
              <w:numPr>
                <w:ilvl w:val="2"/>
                <w:numId w:val="29"/>
              </w:numPr>
              <w:tabs>
                <w:tab w:val="left" w:pos="1440"/>
                <w:tab w:val="left" w:pos="1710"/>
              </w:tabs>
              <w:spacing w:line="240" w:lineRule="auto"/>
              <w:ind w:left="378" w:hanging="378"/>
              <w:jc w:val="both"/>
              <w:rPr>
                <w:del w:id="1443" w:author="Marie Christa Ermite Joseph Fevry" w:date="2018-10-18T15:43:00Z"/>
                <w:rFonts w:ascii="Calibri" w:hAnsi="Calibri" w:cs="Calibri"/>
                <w:bCs/>
                <w:sz w:val="20"/>
                <w:szCs w:val="20"/>
                <w:lang w:val="fr-FR"/>
              </w:rPr>
              <w:pPrChange w:id="1444" w:author="Marie Christa Ermite Joseph Fevry" w:date="2018-10-16T11:37:00Z">
                <w:pPr>
                  <w:pStyle w:val="ListParagraph"/>
                  <w:numPr>
                    <w:ilvl w:val="2"/>
                    <w:numId w:val="29"/>
                  </w:numPr>
                  <w:tabs>
                    <w:tab w:val="left" w:pos="1440"/>
                    <w:tab w:val="left" w:pos="1710"/>
                  </w:tabs>
                  <w:spacing w:line="240" w:lineRule="auto"/>
                  <w:ind w:left="378" w:hanging="378"/>
                </w:pPr>
              </w:pPrChange>
            </w:pPr>
            <w:del w:id="1445" w:author="Marie Christa Ermite Joseph Fevry" w:date="2018-10-18T15:43:00Z">
              <w:r w:rsidRPr="00C0646F" w:rsidDel="00442A10">
                <w:rPr>
                  <w:rFonts w:ascii="Calibri" w:hAnsi="Calibri" w:cs="Calibri"/>
                  <w:bCs/>
                  <w:sz w:val="20"/>
                  <w:szCs w:val="20"/>
                  <w:lang w:val="fr-FR"/>
                </w:rPr>
                <w:delText xml:space="preserve">Demandes de renseignements et la vérification des références auprès d’autres clients antérieurs s’agissant de la qualité des prestations fournies dans le cadre de contrats en cours ou </w:delText>
              </w:r>
              <w:r w:rsidR="00FA4E09" w:rsidRPr="00C0646F" w:rsidDel="00442A10">
                <w:rPr>
                  <w:rFonts w:ascii="Calibri" w:hAnsi="Calibri" w:cs="Calibri"/>
                  <w:bCs/>
                  <w:sz w:val="20"/>
                  <w:szCs w:val="20"/>
                  <w:lang w:val="fr-FR"/>
                </w:rPr>
                <w:delText>achevés.</w:delText>
              </w:r>
            </w:del>
          </w:p>
        </w:tc>
      </w:tr>
      <w:tr w:rsidR="003146ED" w:rsidRPr="00C0646F" w:rsidDel="00442A10" w14:paraId="64DCA90A" w14:textId="06C7C600" w:rsidTr="004F6F3D">
        <w:tblPrEx>
          <w:tblBorders>
            <w:top w:val="single" w:sz="6" w:space="0" w:color="auto"/>
          </w:tblBorders>
        </w:tblPrEx>
        <w:trPr>
          <w:del w:id="1446" w:author="Marie Christa Ermite Joseph Fevry" w:date="2018-10-18T15:43:00Z"/>
        </w:trPr>
        <w:tc>
          <w:tcPr>
            <w:tcW w:w="612" w:type="dxa"/>
            <w:tcBorders>
              <w:top w:val="single" w:sz="6" w:space="0" w:color="auto"/>
              <w:left w:val="single" w:sz="6" w:space="0" w:color="auto"/>
              <w:bottom w:val="single" w:sz="6" w:space="0" w:color="auto"/>
              <w:right w:val="single" w:sz="6" w:space="0" w:color="auto"/>
            </w:tcBorders>
          </w:tcPr>
          <w:p w14:paraId="7D0B6A83" w14:textId="3AE84A1A" w:rsidR="003146ED" w:rsidRPr="00C0646F" w:rsidDel="00442A10" w:rsidRDefault="003146ED" w:rsidP="003146ED">
            <w:pPr>
              <w:pStyle w:val="BankNormal"/>
              <w:tabs>
                <w:tab w:val="left" w:pos="5686"/>
                <w:tab w:val="right" w:pos="7218"/>
              </w:tabs>
              <w:spacing w:after="0"/>
              <w:jc w:val="center"/>
              <w:rPr>
                <w:del w:id="1447" w:author="Marie Christa Ermite Joseph Fevry" w:date="2018-10-18T15:43:00Z"/>
                <w:rFonts w:ascii="Calibri" w:hAnsi="Calibri" w:cs="Calibri"/>
                <w:bCs/>
                <w:sz w:val="20"/>
                <w:lang w:val="fr-FR"/>
              </w:rPr>
            </w:pPr>
            <w:del w:id="1448" w:author="Marie Christa Ermite Joseph Fevry" w:date="2018-10-18T15:43:00Z">
              <w:r w:rsidRPr="00C0646F" w:rsidDel="00442A10">
                <w:rPr>
                  <w:rFonts w:ascii="Calibri" w:hAnsi="Calibri" w:cs="Calibri"/>
                  <w:bCs/>
                  <w:sz w:val="20"/>
                  <w:lang w:val="fr-FR"/>
                </w:rPr>
                <w:delText>34</w:delText>
              </w:r>
            </w:del>
          </w:p>
        </w:tc>
        <w:tc>
          <w:tcPr>
            <w:tcW w:w="1080" w:type="dxa"/>
            <w:tcBorders>
              <w:top w:val="single" w:sz="6" w:space="0" w:color="auto"/>
              <w:left w:val="single" w:sz="4" w:space="0" w:color="auto"/>
              <w:bottom w:val="single" w:sz="6" w:space="0" w:color="auto"/>
              <w:right w:val="single" w:sz="4" w:space="0" w:color="auto"/>
            </w:tcBorders>
          </w:tcPr>
          <w:p w14:paraId="3A02176E" w14:textId="7C6F8C14" w:rsidR="003146ED" w:rsidRPr="00C0646F" w:rsidDel="00442A10" w:rsidRDefault="003146ED" w:rsidP="003146ED">
            <w:pPr>
              <w:pStyle w:val="BankNormal"/>
              <w:tabs>
                <w:tab w:val="left" w:pos="5686"/>
                <w:tab w:val="right" w:pos="7218"/>
              </w:tabs>
              <w:spacing w:after="0"/>
              <w:jc w:val="center"/>
              <w:rPr>
                <w:del w:id="1449" w:author="Marie Christa Ermite Joseph Fevry" w:date="2018-10-18T15:43:00Z"/>
                <w:rFonts w:ascii="Calibri" w:hAnsi="Calibri" w:cs="Calibri"/>
                <w:bCs/>
                <w:sz w:val="20"/>
                <w:lang w:val="fr-FR"/>
              </w:rPr>
            </w:pPr>
          </w:p>
        </w:tc>
        <w:tc>
          <w:tcPr>
            <w:tcW w:w="2790" w:type="dxa"/>
            <w:tcBorders>
              <w:top w:val="single" w:sz="6" w:space="0" w:color="auto"/>
              <w:left w:val="single" w:sz="4" w:space="0" w:color="auto"/>
              <w:bottom w:val="single" w:sz="6" w:space="0" w:color="auto"/>
              <w:right w:val="single" w:sz="6" w:space="0" w:color="auto"/>
            </w:tcBorders>
          </w:tcPr>
          <w:p w14:paraId="7D49A9E7" w14:textId="4E2D0535" w:rsidR="003146ED" w:rsidRPr="00C0646F" w:rsidDel="00442A10" w:rsidRDefault="003146ED" w:rsidP="003146ED">
            <w:pPr>
              <w:pStyle w:val="BankNormal"/>
              <w:tabs>
                <w:tab w:val="left" w:pos="5686"/>
                <w:tab w:val="right" w:pos="7218"/>
              </w:tabs>
              <w:spacing w:after="0"/>
              <w:rPr>
                <w:del w:id="1450" w:author="Marie Christa Ermite Joseph Fevry" w:date="2018-10-18T15:43:00Z"/>
                <w:rFonts w:ascii="Calibri" w:hAnsi="Calibri" w:cs="Calibri"/>
                <w:bCs/>
                <w:sz w:val="20"/>
                <w:lang w:val="fr-FR"/>
              </w:rPr>
            </w:pPr>
            <w:del w:id="1451" w:author="Marie Christa Ermite Joseph Fevry" w:date="2018-10-18T15:43:00Z">
              <w:r w:rsidRPr="00C0646F" w:rsidDel="00442A10">
                <w:rPr>
                  <w:rFonts w:ascii="Calibri" w:hAnsi="Calibri" w:cs="Calibri"/>
                  <w:bCs/>
                  <w:sz w:val="20"/>
                  <w:lang w:val="fr-FR"/>
                </w:rPr>
                <w:delText>Conditions d’entrée en vigueur du contrat</w:delText>
              </w:r>
            </w:del>
          </w:p>
        </w:tc>
        <w:tc>
          <w:tcPr>
            <w:tcW w:w="5220" w:type="dxa"/>
            <w:tcBorders>
              <w:top w:val="single" w:sz="6" w:space="0" w:color="auto"/>
              <w:left w:val="single" w:sz="4" w:space="0" w:color="auto"/>
              <w:bottom w:val="single" w:sz="6" w:space="0" w:color="auto"/>
              <w:right w:val="single" w:sz="6" w:space="0" w:color="auto"/>
            </w:tcBorders>
            <w:tcMar>
              <w:top w:w="85" w:type="dxa"/>
              <w:bottom w:w="142" w:type="dxa"/>
            </w:tcMar>
          </w:tcPr>
          <w:p w14:paraId="0E08060C" w14:textId="6E03119E" w:rsidR="003146ED" w:rsidRPr="006D5DD5" w:rsidDel="00442A10" w:rsidRDefault="003146ED">
            <w:pPr>
              <w:pStyle w:val="BankNormal"/>
              <w:numPr>
                <w:ilvl w:val="0"/>
                <w:numId w:val="16"/>
              </w:numPr>
              <w:tabs>
                <w:tab w:val="left" w:pos="5686"/>
                <w:tab w:val="right" w:pos="7218"/>
              </w:tabs>
              <w:spacing w:after="0"/>
              <w:ind w:left="378"/>
              <w:jc w:val="both"/>
              <w:rPr>
                <w:del w:id="1452" w:author="Marie Christa Ermite Joseph Fevry" w:date="2018-10-18T15:43:00Z"/>
                <w:rFonts w:ascii="Calibri" w:hAnsi="Calibri" w:cs="Calibri"/>
                <w:sz w:val="20"/>
                <w:lang w:val="fr-FR"/>
              </w:rPr>
              <w:pPrChange w:id="1453" w:author="Marie Christa Ermite Joseph Fevry" w:date="2018-10-16T11:39:00Z">
                <w:pPr>
                  <w:pStyle w:val="BankNormal"/>
                  <w:numPr>
                    <w:numId w:val="16"/>
                  </w:numPr>
                  <w:tabs>
                    <w:tab w:val="left" w:pos="5686"/>
                    <w:tab w:val="right" w:pos="7218"/>
                  </w:tabs>
                  <w:spacing w:after="0"/>
                  <w:ind w:left="378" w:hanging="360"/>
                </w:pPr>
              </w:pPrChange>
            </w:pPr>
            <w:del w:id="1454" w:author="Marie Christa Ermite Joseph Fevry" w:date="2018-10-16T11:39:00Z">
              <w:r w:rsidRPr="006D5DD5" w:rsidDel="006D5DD5">
                <w:rPr>
                  <w:rFonts w:ascii="Calibri" w:hAnsi="Calibri" w:cs="Calibri"/>
                  <w:sz w:val="20"/>
                  <w:lang w:val="fr-FR"/>
                  <w:rPrChange w:id="1455" w:author="Marie Christa Ermite Joseph Fevry" w:date="2018-10-16T11:39:00Z">
                    <w:rPr>
                      <w:rFonts w:ascii="Calibri" w:hAnsi="Calibri" w:cs="Calibri"/>
                      <w:b/>
                      <w:sz w:val="20"/>
                      <w:lang w:val="fr-FR"/>
                    </w:rPr>
                  </w:rPrChange>
                </w:rPr>
                <w:delText>Réception par le PNUD de la garantie de bonne exécution</w:delText>
              </w:r>
              <w:r w:rsidR="00247138" w:rsidRPr="006D5DD5" w:rsidDel="006D5DD5">
                <w:rPr>
                  <w:rFonts w:ascii="Calibri" w:hAnsi="Calibri" w:cs="Calibri"/>
                  <w:sz w:val="20"/>
                  <w:lang w:val="fr-FR"/>
                  <w:rPrChange w:id="1456" w:author="Marie Christa Ermite Joseph Fevry" w:date="2018-10-16T11:39:00Z">
                    <w:rPr>
                      <w:rFonts w:ascii="Calibri" w:hAnsi="Calibri" w:cs="Calibri"/>
                      <w:b/>
                      <w:sz w:val="20"/>
                      <w:lang w:val="fr-FR"/>
                    </w:rPr>
                  </w:rPrChange>
                </w:rPr>
                <w:delText>, si applicable</w:delText>
              </w:r>
            </w:del>
          </w:p>
        </w:tc>
      </w:tr>
      <w:tr w:rsidR="003146ED" w:rsidRPr="00C0646F" w:rsidDel="00442A10" w14:paraId="335D3948" w14:textId="3205E956" w:rsidTr="004F6F3D">
        <w:tblPrEx>
          <w:tblBorders>
            <w:top w:val="single" w:sz="6" w:space="0" w:color="auto"/>
          </w:tblBorders>
        </w:tblPrEx>
        <w:trPr>
          <w:del w:id="1457" w:author="Marie Christa Ermite Joseph Fevry" w:date="2018-10-18T15:43:00Z"/>
        </w:trPr>
        <w:tc>
          <w:tcPr>
            <w:tcW w:w="612" w:type="dxa"/>
            <w:tcBorders>
              <w:top w:val="single" w:sz="6" w:space="0" w:color="auto"/>
              <w:left w:val="single" w:sz="6" w:space="0" w:color="auto"/>
              <w:bottom w:val="single" w:sz="6" w:space="0" w:color="auto"/>
              <w:right w:val="single" w:sz="6" w:space="0" w:color="auto"/>
            </w:tcBorders>
          </w:tcPr>
          <w:p w14:paraId="004DC4B2" w14:textId="5A6521DB" w:rsidR="003146ED" w:rsidRPr="00C0646F" w:rsidDel="00442A10" w:rsidRDefault="003146ED" w:rsidP="003146ED">
            <w:pPr>
              <w:pStyle w:val="BankNormal"/>
              <w:tabs>
                <w:tab w:val="left" w:pos="5686"/>
                <w:tab w:val="right" w:pos="7218"/>
              </w:tabs>
              <w:spacing w:after="0"/>
              <w:jc w:val="center"/>
              <w:rPr>
                <w:del w:id="1458" w:author="Marie Christa Ermite Joseph Fevry" w:date="2018-10-18T15:43:00Z"/>
                <w:rFonts w:ascii="Calibri" w:hAnsi="Calibri" w:cs="Calibri"/>
                <w:bCs/>
                <w:sz w:val="20"/>
                <w:lang w:val="fr-FR"/>
              </w:rPr>
            </w:pPr>
            <w:del w:id="1459" w:author="Marie Christa Ermite Joseph Fevry" w:date="2018-10-18T15:43:00Z">
              <w:r w:rsidRPr="00C0646F" w:rsidDel="00442A10">
                <w:rPr>
                  <w:rFonts w:ascii="Calibri" w:hAnsi="Calibri" w:cs="Calibri"/>
                  <w:bCs/>
                  <w:sz w:val="20"/>
                  <w:lang w:val="fr-FR"/>
                </w:rPr>
                <w:delText>35</w:delText>
              </w:r>
            </w:del>
          </w:p>
        </w:tc>
        <w:tc>
          <w:tcPr>
            <w:tcW w:w="1080" w:type="dxa"/>
            <w:tcBorders>
              <w:top w:val="single" w:sz="6" w:space="0" w:color="auto"/>
              <w:left w:val="single" w:sz="4" w:space="0" w:color="auto"/>
              <w:bottom w:val="single" w:sz="6" w:space="0" w:color="auto"/>
              <w:right w:val="single" w:sz="4" w:space="0" w:color="auto"/>
            </w:tcBorders>
          </w:tcPr>
          <w:p w14:paraId="427F8EE5" w14:textId="74D0A8D8" w:rsidR="003146ED" w:rsidRPr="00C0646F" w:rsidDel="00442A10" w:rsidRDefault="003146ED" w:rsidP="003146ED">
            <w:pPr>
              <w:pStyle w:val="BankNormal"/>
              <w:tabs>
                <w:tab w:val="left" w:pos="5686"/>
                <w:tab w:val="right" w:pos="7218"/>
              </w:tabs>
              <w:spacing w:after="0"/>
              <w:jc w:val="center"/>
              <w:rPr>
                <w:del w:id="1460" w:author="Marie Christa Ermite Joseph Fevry" w:date="2018-10-18T15:43:00Z"/>
                <w:rFonts w:ascii="Calibri" w:hAnsi="Calibri" w:cs="Calibri"/>
                <w:bCs/>
                <w:sz w:val="20"/>
                <w:lang w:val="fr-FR"/>
              </w:rPr>
            </w:pPr>
          </w:p>
        </w:tc>
        <w:tc>
          <w:tcPr>
            <w:tcW w:w="2790" w:type="dxa"/>
            <w:tcBorders>
              <w:top w:val="single" w:sz="6" w:space="0" w:color="auto"/>
              <w:left w:val="single" w:sz="4" w:space="0" w:color="auto"/>
              <w:bottom w:val="single" w:sz="6" w:space="0" w:color="auto"/>
              <w:right w:val="single" w:sz="6" w:space="0" w:color="auto"/>
            </w:tcBorders>
          </w:tcPr>
          <w:p w14:paraId="3299C3CE" w14:textId="49AC16CF" w:rsidR="003146ED" w:rsidRPr="00C0646F" w:rsidDel="00442A10" w:rsidRDefault="003146ED" w:rsidP="003146ED">
            <w:pPr>
              <w:pStyle w:val="BankNormal"/>
              <w:tabs>
                <w:tab w:val="left" w:pos="5686"/>
                <w:tab w:val="right" w:pos="7218"/>
              </w:tabs>
              <w:spacing w:after="0"/>
              <w:rPr>
                <w:del w:id="1461" w:author="Marie Christa Ermite Joseph Fevry" w:date="2018-10-18T15:43:00Z"/>
                <w:rFonts w:ascii="Calibri" w:hAnsi="Calibri" w:cs="Calibri"/>
                <w:bCs/>
                <w:sz w:val="20"/>
                <w:lang w:val="fr-FR"/>
              </w:rPr>
            </w:pPr>
            <w:del w:id="1462" w:author="Marie Christa Ermite Joseph Fevry" w:date="2018-10-18T15:43:00Z">
              <w:r w:rsidRPr="00C0646F" w:rsidDel="00442A10">
                <w:rPr>
                  <w:rFonts w:ascii="Calibri" w:hAnsi="Calibri" w:cs="Calibri"/>
                  <w:bCs/>
                  <w:sz w:val="20"/>
                  <w:lang w:val="fr-FR"/>
                </w:rPr>
                <w:delText>Autres informations relatives à la RFP</w:delText>
              </w:r>
              <w:r w:rsidRPr="00C0646F" w:rsidDel="00442A10">
                <w:rPr>
                  <w:rStyle w:val="FootnoteReference"/>
                  <w:rFonts w:ascii="Calibri" w:hAnsi="Calibri" w:cs="Calibri"/>
                  <w:bCs/>
                  <w:sz w:val="20"/>
                  <w:lang w:val="fr-FR"/>
                </w:rPr>
                <w:footnoteReference w:id="6"/>
              </w:r>
            </w:del>
          </w:p>
        </w:tc>
        <w:tc>
          <w:tcPr>
            <w:tcW w:w="5220" w:type="dxa"/>
            <w:tcBorders>
              <w:top w:val="single" w:sz="6" w:space="0" w:color="auto"/>
              <w:left w:val="single" w:sz="4" w:space="0" w:color="auto"/>
              <w:bottom w:val="single" w:sz="6" w:space="0" w:color="auto"/>
              <w:right w:val="single" w:sz="6" w:space="0" w:color="auto"/>
            </w:tcBorders>
            <w:tcMar>
              <w:top w:w="85" w:type="dxa"/>
              <w:bottom w:w="142" w:type="dxa"/>
            </w:tcMar>
          </w:tcPr>
          <w:p w14:paraId="3778366B" w14:textId="4BEC54DF" w:rsidR="003146ED" w:rsidRPr="006D5DD5" w:rsidDel="00442A10" w:rsidRDefault="00247138">
            <w:pPr>
              <w:pStyle w:val="BankNormal"/>
              <w:tabs>
                <w:tab w:val="left" w:pos="5686"/>
                <w:tab w:val="right" w:pos="7218"/>
              </w:tabs>
              <w:spacing w:after="0"/>
              <w:jc w:val="both"/>
              <w:rPr>
                <w:del w:id="1466" w:author="Marie Christa Ermite Joseph Fevry" w:date="2018-10-18T15:43:00Z"/>
                <w:rFonts w:ascii="Calibri" w:hAnsi="Calibri" w:cs="Calibri"/>
                <w:bCs/>
                <w:sz w:val="20"/>
                <w:lang w:val="fr-FR"/>
                <w:rPrChange w:id="1467" w:author="Marie Christa Ermite Joseph Fevry" w:date="2018-10-16T11:40:00Z">
                  <w:rPr>
                    <w:del w:id="1468" w:author="Marie Christa Ermite Joseph Fevry" w:date="2018-10-18T15:43:00Z"/>
                    <w:rFonts w:ascii="Calibri" w:hAnsi="Calibri" w:cs="Calibri"/>
                    <w:bCs/>
                    <w:i/>
                    <w:sz w:val="20"/>
                    <w:lang w:val="fr-FR"/>
                  </w:rPr>
                </w:rPrChange>
              </w:rPr>
              <w:pPrChange w:id="1469" w:author="Marie Christa Ermite Joseph Fevry" w:date="2018-10-16T11:40:00Z">
                <w:pPr>
                  <w:pStyle w:val="BankNormal"/>
                  <w:tabs>
                    <w:tab w:val="left" w:pos="5686"/>
                    <w:tab w:val="right" w:pos="7218"/>
                  </w:tabs>
                  <w:spacing w:after="0"/>
                </w:pPr>
              </w:pPrChange>
            </w:pPr>
            <w:del w:id="1470" w:author="Marie Christa Ermite Joseph Fevry" w:date="2018-10-18T15:43:00Z">
              <w:r w:rsidRPr="006D5DD5" w:rsidDel="00442A10">
                <w:rPr>
                  <w:rFonts w:ascii="Calibri" w:hAnsi="Calibri" w:cs="Calibri"/>
                  <w:bCs/>
                  <w:sz w:val="20"/>
                  <w:lang w:val="fr-FR"/>
                  <w:rPrChange w:id="1471" w:author="Marie Christa Ermite Joseph Fevry" w:date="2018-10-16T11:40:00Z">
                    <w:rPr>
                      <w:rFonts w:ascii="Calibri" w:hAnsi="Calibri" w:cs="Calibri"/>
                      <w:bCs/>
                      <w:i/>
                      <w:sz w:val="20"/>
                      <w:lang w:val="fr-FR"/>
                    </w:rPr>
                  </w:rPrChange>
                </w:rPr>
                <w:delText xml:space="preserve">Il est recommandé à chaque soumissionnaire de suivre les instructions du présent document (particulièrement le point 28 – C15) lors de la préparation et la soumission de son offre. </w:delText>
              </w:r>
            </w:del>
          </w:p>
          <w:p w14:paraId="1039C86E" w14:textId="4480DB22" w:rsidR="00247138" w:rsidRPr="006D5DD5" w:rsidDel="00442A10" w:rsidRDefault="00247138">
            <w:pPr>
              <w:pStyle w:val="BankNormal"/>
              <w:tabs>
                <w:tab w:val="left" w:pos="5686"/>
                <w:tab w:val="right" w:pos="7218"/>
              </w:tabs>
              <w:spacing w:after="0"/>
              <w:jc w:val="both"/>
              <w:rPr>
                <w:del w:id="1472" w:author="Marie Christa Ermite Joseph Fevry" w:date="2018-10-18T15:43:00Z"/>
                <w:rFonts w:ascii="Calibri" w:hAnsi="Calibri" w:cs="Calibri"/>
                <w:bCs/>
                <w:sz w:val="20"/>
                <w:lang w:val="fr-FR"/>
                <w:rPrChange w:id="1473" w:author="Marie Christa Ermite Joseph Fevry" w:date="2018-10-16T11:40:00Z">
                  <w:rPr>
                    <w:del w:id="1474" w:author="Marie Christa Ermite Joseph Fevry" w:date="2018-10-18T15:43:00Z"/>
                    <w:rFonts w:ascii="Calibri" w:hAnsi="Calibri" w:cs="Calibri"/>
                    <w:bCs/>
                    <w:i/>
                    <w:sz w:val="20"/>
                    <w:lang w:val="fr-FR"/>
                  </w:rPr>
                </w:rPrChange>
              </w:rPr>
              <w:pPrChange w:id="1475" w:author="Marie Christa Ermite Joseph Fevry" w:date="2018-10-16T11:40:00Z">
                <w:pPr>
                  <w:pStyle w:val="BankNormal"/>
                  <w:tabs>
                    <w:tab w:val="left" w:pos="5686"/>
                    <w:tab w:val="right" w:pos="7218"/>
                  </w:tabs>
                  <w:spacing w:after="0"/>
                </w:pPr>
              </w:pPrChange>
            </w:pPr>
          </w:p>
          <w:p w14:paraId="4FF98B2E" w14:textId="6AFE1F5B" w:rsidR="00247138" w:rsidRPr="006D5DD5" w:rsidDel="00442A10" w:rsidRDefault="00247138">
            <w:pPr>
              <w:pStyle w:val="BankNormal"/>
              <w:tabs>
                <w:tab w:val="left" w:pos="5686"/>
                <w:tab w:val="right" w:pos="7218"/>
              </w:tabs>
              <w:spacing w:after="0"/>
              <w:jc w:val="both"/>
              <w:rPr>
                <w:del w:id="1476" w:author="Marie Christa Ermite Joseph Fevry" w:date="2018-10-18T15:43:00Z"/>
                <w:rFonts w:ascii="Calibri" w:hAnsi="Calibri" w:cs="Calibri"/>
                <w:bCs/>
                <w:sz w:val="20"/>
                <w:lang w:val="fr-FR"/>
                <w:rPrChange w:id="1477" w:author="Marie Christa Ermite Joseph Fevry" w:date="2018-10-16T11:40:00Z">
                  <w:rPr>
                    <w:del w:id="1478" w:author="Marie Christa Ermite Joseph Fevry" w:date="2018-10-18T15:43:00Z"/>
                    <w:rFonts w:ascii="Calibri" w:hAnsi="Calibri" w:cs="Calibri"/>
                    <w:bCs/>
                    <w:i/>
                    <w:sz w:val="20"/>
                    <w:lang w:val="fr-FR"/>
                  </w:rPr>
                </w:rPrChange>
              </w:rPr>
              <w:pPrChange w:id="1479" w:author="Marie Christa Ermite Joseph Fevry" w:date="2018-10-16T11:40:00Z">
                <w:pPr>
                  <w:pStyle w:val="BankNormal"/>
                  <w:tabs>
                    <w:tab w:val="left" w:pos="5686"/>
                    <w:tab w:val="right" w:pos="7218"/>
                  </w:tabs>
                  <w:spacing w:after="0"/>
                </w:pPr>
              </w:pPrChange>
            </w:pPr>
            <w:del w:id="1480" w:author="Marie Christa Ermite Joseph Fevry" w:date="2018-10-18T15:43:00Z">
              <w:r w:rsidRPr="006D5DD5" w:rsidDel="00442A10">
                <w:rPr>
                  <w:rFonts w:ascii="Calibri" w:hAnsi="Calibri" w:cs="Calibri"/>
                  <w:bCs/>
                  <w:sz w:val="20"/>
                  <w:lang w:val="fr-FR"/>
                  <w:rPrChange w:id="1481" w:author="Marie Christa Ermite Joseph Fevry" w:date="2018-10-16T11:40:00Z">
                    <w:rPr>
                      <w:rFonts w:ascii="Calibri" w:hAnsi="Calibri" w:cs="Calibri"/>
                      <w:bCs/>
                      <w:i/>
                      <w:sz w:val="20"/>
                      <w:lang w:val="fr-FR"/>
                    </w:rPr>
                  </w:rPrChange>
                </w:rPr>
                <w:delText>Les offres technique et financière doivent être soumises SEPAREMENT (2 emails ou 2 enveloppes, selon le type de soumission)</w:delText>
              </w:r>
            </w:del>
          </w:p>
        </w:tc>
      </w:tr>
    </w:tbl>
    <w:p w14:paraId="1A6B4345" w14:textId="77777777" w:rsidR="00E42F83" w:rsidRPr="00C0646F" w:rsidDel="006D5DD5" w:rsidRDefault="00E42F83" w:rsidP="00E42F83">
      <w:pPr>
        <w:rPr>
          <w:del w:id="1482" w:author="Marie Christa Ermite Joseph Fevry" w:date="2018-10-16T11:40:00Z"/>
          <w:rFonts w:ascii="Calibri" w:hAnsi="Calibri" w:cs="Calibri"/>
          <w:b/>
          <w:bCs/>
          <w:sz w:val="22"/>
          <w:szCs w:val="22"/>
          <w:lang w:val="fr-FR"/>
        </w:rPr>
      </w:pPr>
    </w:p>
    <w:p w14:paraId="200065D1" w14:textId="77777777" w:rsidR="00E42F83" w:rsidDel="006D5DD5" w:rsidRDefault="00E42F83" w:rsidP="00E42F83">
      <w:pPr>
        <w:rPr>
          <w:del w:id="1483" w:author="Marie Christa Ermite Joseph Fevry" w:date="2018-10-16T11:40:00Z"/>
          <w:rFonts w:ascii="Calibri" w:hAnsi="Calibri" w:cs="Calibri"/>
          <w:b/>
          <w:bCs/>
          <w:sz w:val="22"/>
          <w:szCs w:val="22"/>
          <w:lang w:val="fr-FR"/>
        </w:rPr>
      </w:pPr>
    </w:p>
    <w:p w14:paraId="4A4EBBCC" w14:textId="317A3750" w:rsidR="00FA4E09" w:rsidDel="00B706E2" w:rsidRDefault="00FA4E09" w:rsidP="00E42F83">
      <w:pPr>
        <w:rPr>
          <w:del w:id="1484" w:author="Marie Christa Ermite Joseph Fevry" w:date="2018-06-07T15:16:00Z"/>
          <w:rFonts w:ascii="Calibri" w:hAnsi="Calibri" w:cs="Calibri"/>
          <w:b/>
          <w:bCs/>
          <w:sz w:val="22"/>
          <w:szCs w:val="22"/>
          <w:lang w:val="fr-FR"/>
        </w:rPr>
      </w:pPr>
    </w:p>
    <w:p w14:paraId="498755C7" w14:textId="4D684373" w:rsidR="00FA4E09" w:rsidDel="00B706E2" w:rsidRDefault="00FA4E09" w:rsidP="00E42F83">
      <w:pPr>
        <w:rPr>
          <w:del w:id="1485" w:author="Marie Christa Ermite Joseph Fevry" w:date="2018-06-07T15:16:00Z"/>
          <w:rFonts w:ascii="Calibri" w:hAnsi="Calibri" w:cs="Calibri"/>
          <w:b/>
          <w:bCs/>
          <w:sz w:val="22"/>
          <w:szCs w:val="22"/>
          <w:lang w:val="fr-FR"/>
        </w:rPr>
      </w:pPr>
    </w:p>
    <w:p w14:paraId="67F296DF" w14:textId="77777777" w:rsidR="00FA4E09" w:rsidDel="00B706E2" w:rsidRDefault="00FA4E09" w:rsidP="00E42F83">
      <w:pPr>
        <w:rPr>
          <w:del w:id="1486" w:author="Marie Christa Ermite Joseph Fevry" w:date="2018-06-07T15:16:00Z"/>
          <w:rFonts w:ascii="Calibri" w:hAnsi="Calibri" w:cs="Calibri"/>
          <w:b/>
          <w:bCs/>
          <w:sz w:val="22"/>
          <w:szCs w:val="22"/>
          <w:lang w:val="fr-FR"/>
        </w:rPr>
      </w:pPr>
    </w:p>
    <w:p w14:paraId="6092D236" w14:textId="77777777" w:rsidR="00FA4E09" w:rsidDel="00B706E2" w:rsidRDefault="00FA4E09" w:rsidP="00E42F83">
      <w:pPr>
        <w:rPr>
          <w:del w:id="1487" w:author="Marie Christa Ermite Joseph Fevry" w:date="2018-06-07T15:16:00Z"/>
          <w:rFonts w:ascii="Calibri" w:hAnsi="Calibri" w:cs="Calibri"/>
          <w:b/>
          <w:bCs/>
          <w:sz w:val="22"/>
          <w:szCs w:val="22"/>
          <w:lang w:val="fr-FR"/>
        </w:rPr>
      </w:pPr>
    </w:p>
    <w:p w14:paraId="7B973C5A" w14:textId="77777777" w:rsidR="00FA4E09" w:rsidDel="00562066" w:rsidRDefault="00FA4E09" w:rsidP="00E42F83">
      <w:pPr>
        <w:rPr>
          <w:del w:id="1488" w:author="Marie Christa Ermite Joseph Fevry" w:date="2018-06-07T14:13:00Z"/>
          <w:rFonts w:ascii="Calibri" w:hAnsi="Calibri" w:cs="Calibri"/>
          <w:b/>
          <w:bCs/>
          <w:sz w:val="22"/>
          <w:szCs w:val="22"/>
          <w:lang w:val="fr-FR"/>
        </w:rPr>
      </w:pPr>
    </w:p>
    <w:p w14:paraId="73F3479F" w14:textId="77777777" w:rsidR="00FA4E09" w:rsidDel="00562066" w:rsidRDefault="00FA4E09" w:rsidP="00E42F83">
      <w:pPr>
        <w:rPr>
          <w:del w:id="1489" w:author="Marie Christa Ermite Joseph Fevry" w:date="2018-06-07T14:13:00Z"/>
          <w:rFonts w:ascii="Calibri" w:hAnsi="Calibri" w:cs="Calibri"/>
          <w:b/>
          <w:bCs/>
          <w:sz w:val="22"/>
          <w:szCs w:val="22"/>
          <w:lang w:val="fr-FR"/>
        </w:rPr>
      </w:pPr>
    </w:p>
    <w:p w14:paraId="570F9393" w14:textId="77777777" w:rsidR="00FA4E09" w:rsidDel="00562066" w:rsidRDefault="00FA4E09" w:rsidP="00E42F83">
      <w:pPr>
        <w:rPr>
          <w:del w:id="1490" w:author="Marie Christa Ermite Joseph Fevry" w:date="2018-06-07T14:13:00Z"/>
          <w:rFonts w:ascii="Calibri" w:hAnsi="Calibri" w:cs="Calibri"/>
          <w:b/>
          <w:bCs/>
          <w:sz w:val="22"/>
          <w:szCs w:val="22"/>
          <w:lang w:val="fr-FR"/>
        </w:rPr>
      </w:pPr>
    </w:p>
    <w:p w14:paraId="0B9D4F23" w14:textId="77777777" w:rsidR="00FA4E09" w:rsidDel="00562066" w:rsidRDefault="00FA4E09" w:rsidP="00E42F83">
      <w:pPr>
        <w:rPr>
          <w:del w:id="1491" w:author="Marie Christa Ermite Joseph Fevry" w:date="2018-06-07T14:13:00Z"/>
          <w:rFonts w:ascii="Calibri" w:hAnsi="Calibri" w:cs="Calibri"/>
          <w:b/>
          <w:bCs/>
          <w:sz w:val="22"/>
          <w:szCs w:val="22"/>
          <w:lang w:val="fr-FR"/>
        </w:rPr>
      </w:pPr>
    </w:p>
    <w:p w14:paraId="2CF1B84C" w14:textId="77777777" w:rsidR="00FA4E09" w:rsidDel="00562066" w:rsidRDefault="00FA4E09" w:rsidP="00E42F83">
      <w:pPr>
        <w:rPr>
          <w:del w:id="1492" w:author="Marie Christa Ermite Joseph Fevry" w:date="2018-06-07T14:13:00Z"/>
          <w:rFonts w:ascii="Calibri" w:hAnsi="Calibri" w:cs="Calibri"/>
          <w:b/>
          <w:bCs/>
          <w:sz w:val="22"/>
          <w:szCs w:val="22"/>
          <w:lang w:val="fr-FR"/>
        </w:rPr>
      </w:pPr>
    </w:p>
    <w:p w14:paraId="5038197E" w14:textId="77777777" w:rsidR="00FA4E09" w:rsidDel="00562066" w:rsidRDefault="00FA4E09" w:rsidP="00E42F83">
      <w:pPr>
        <w:rPr>
          <w:del w:id="1493" w:author="Marie Christa Ermite Joseph Fevry" w:date="2018-06-07T14:13:00Z"/>
          <w:rFonts w:ascii="Calibri" w:hAnsi="Calibri" w:cs="Calibri"/>
          <w:b/>
          <w:bCs/>
          <w:sz w:val="22"/>
          <w:szCs w:val="22"/>
          <w:lang w:val="fr-FR"/>
        </w:rPr>
      </w:pPr>
    </w:p>
    <w:p w14:paraId="1336E778" w14:textId="77777777" w:rsidR="00FA4E09" w:rsidDel="00562066" w:rsidRDefault="00FA4E09" w:rsidP="00E42F83">
      <w:pPr>
        <w:rPr>
          <w:del w:id="1494" w:author="Marie Christa Ermite Joseph Fevry" w:date="2018-06-07T14:13:00Z"/>
          <w:rFonts w:ascii="Calibri" w:hAnsi="Calibri" w:cs="Calibri"/>
          <w:b/>
          <w:bCs/>
          <w:sz w:val="22"/>
          <w:szCs w:val="22"/>
          <w:lang w:val="fr-FR"/>
        </w:rPr>
      </w:pPr>
    </w:p>
    <w:p w14:paraId="3C5AA143" w14:textId="77777777" w:rsidR="00FA4E09" w:rsidDel="00562066" w:rsidRDefault="00FA4E09" w:rsidP="00E42F83">
      <w:pPr>
        <w:rPr>
          <w:del w:id="1495" w:author="Marie Christa Ermite Joseph Fevry" w:date="2018-06-07T14:13:00Z"/>
          <w:rFonts w:ascii="Calibri" w:hAnsi="Calibri" w:cs="Calibri"/>
          <w:b/>
          <w:bCs/>
          <w:sz w:val="22"/>
          <w:szCs w:val="22"/>
          <w:lang w:val="fr-FR"/>
        </w:rPr>
      </w:pPr>
    </w:p>
    <w:p w14:paraId="7BE969CB" w14:textId="77777777" w:rsidR="00FA4E09" w:rsidDel="00562066" w:rsidRDefault="00FA4E09" w:rsidP="00E42F83">
      <w:pPr>
        <w:rPr>
          <w:del w:id="1496" w:author="Marie Christa Ermite Joseph Fevry" w:date="2018-06-07T14:13:00Z"/>
          <w:rFonts w:ascii="Calibri" w:hAnsi="Calibri" w:cs="Calibri"/>
          <w:b/>
          <w:bCs/>
          <w:sz w:val="22"/>
          <w:szCs w:val="22"/>
          <w:lang w:val="fr-FR"/>
        </w:rPr>
      </w:pPr>
    </w:p>
    <w:p w14:paraId="448C8483" w14:textId="77777777" w:rsidR="00FA4E09" w:rsidDel="00562066" w:rsidRDefault="00FA4E09" w:rsidP="00E42F83">
      <w:pPr>
        <w:rPr>
          <w:del w:id="1497" w:author="Marie Christa Ermite Joseph Fevry" w:date="2018-06-07T14:13:00Z"/>
          <w:rFonts w:ascii="Calibri" w:hAnsi="Calibri" w:cs="Calibri"/>
          <w:b/>
          <w:bCs/>
          <w:sz w:val="22"/>
          <w:szCs w:val="22"/>
          <w:lang w:val="fr-FR"/>
        </w:rPr>
      </w:pPr>
    </w:p>
    <w:p w14:paraId="5DC4617E" w14:textId="77777777" w:rsidR="00FA4E09" w:rsidDel="00562066" w:rsidRDefault="00FA4E09" w:rsidP="00E42F83">
      <w:pPr>
        <w:rPr>
          <w:del w:id="1498" w:author="Marie Christa Ermite Joseph Fevry" w:date="2018-06-07T14:13:00Z"/>
          <w:rFonts w:ascii="Calibri" w:hAnsi="Calibri" w:cs="Calibri"/>
          <w:b/>
          <w:bCs/>
          <w:sz w:val="22"/>
          <w:szCs w:val="22"/>
          <w:lang w:val="fr-FR"/>
        </w:rPr>
      </w:pPr>
    </w:p>
    <w:p w14:paraId="51DCF8B0" w14:textId="77777777" w:rsidR="00FA4E09" w:rsidDel="006D5DD5" w:rsidRDefault="00FA4E09" w:rsidP="00E42F83">
      <w:pPr>
        <w:rPr>
          <w:del w:id="1499" w:author="Marie Christa Ermite Joseph Fevry" w:date="2018-10-16T11:40:00Z"/>
          <w:rFonts w:ascii="Calibri" w:hAnsi="Calibri" w:cs="Calibri"/>
          <w:b/>
          <w:bCs/>
          <w:sz w:val="22"/>
          <w:szCs w:val="22"/>
          <w:lang w:val="fr-FR"/>
        </w:rPr>
      </w:pPr>
    </w:p>
    <w:p w14:paraId="253D5094" w14:textId="49D1E6EE" w:rsidR="00FA4E09" w:rsidDel="006D5DD5" w:rsidRDefault="00FA4E09" w:rsidP="00FA4E09">
      <w:pPr>
        <w:widowControl/>
        <w:overflowPunct/>
        <w:adjustRightInd/>
        <w:rPr>
          <w:del w:id="1500" w:author="Marie Christa Ermite Joseph Fevry" w:date="2018-10-16T11:43:00Z"/>
          <w:rFonts w:asciiTheme="minorHAnsi" w:hAnsiTheme="minorHAnsi" w:cstheme="minorHAnsi"/>
          <w:b/>
          <w:sz w:val="20"/>
          <w:szCs w:val="20"/>
          <w:lang w:val="fr-FR"/>
        </w:rPr>
      </w:pPr>
    </w:p>
    <w:p w14:paraId="658C8D97" w14:textId="278ADC39" w:rsidR="006D5DD5" w:rsidDel="00442A10" w:rsidRDefault="00FA4E09" w:rsidP="00FA4E09">
      <w:pPr>
        <w:widowControl/>
        <w:overflowPunct/>
        <w:adjustRightInd/>
        <w:rPr>
          <w:del w:id="1501" w:author="Marie Christa Ermite Joseph Fevry" w:date="2018-10-18T15:43:00Z"/>
          <w:rFonts w:asciiTheme="minorHAnsi" w:hAnsiTheme="minorHAnsi" w:cstheme="minorHAnsi"/>
          <w:b/>
          <w:sz w:val="20"/>
          <w:szCs w:val="20"/>
          <w:lang w:val="fr-FR"/>
        </w:rPr>
      </w:pPr>
      <w:bookmarkStart w:id="1502" w:name="_Toc172357882"/>
      <w:del w:id="1503" w:author="Marie Christa Ermite Joseph Fevry" w:date="2018-10-18T15:43:00Z">
        <w:r w:rsidDel="00442A10">
          <w:rPr>
            <w:rFonts w:asciiTheme="minorHAnsi" w:hAnsiTheme="minorHAnsi" w:cstheme="minorHAnsi"/>
            <w:b/>
            <w:sz w:val="20"/>
            <w:szCs w:val="20"/>
            <w:lang w:val="fr-FR"/>
          </w:rPr>
          <w:delText>Critères d’évaluation :</w:delText>
        </w:r>
      </w:del>
    </w:p>
    <w:p w14:paraId="3E8AE4D5" w14:textId="20D5FFFB" w:rsidR="00FA4E09" w:rsidRPr="002B7678" w:rsidDel="00945F6F" w:rsidRDefault="00FA4E09" w:rsidP="00FA4E09">
      <w:pPr>
        <w:rPr>
          <w:del w:id="1504" w:author="Marie Christa Ermite Joseph Fevry" w:date="2018-10-16T12:08:00Z"/>
          <w:rFonts w:asciiTheme="minorHAnsi" w:hAnsiTheme="minorHAnsi" w:cstheme="minorHAnsi"/>
          <w:snapToGrid w:val="0"/>
          <w:sz w:val="20"/>
          <w:szCs w:val="20"/>
          <w:highlight w:val="yellow"/>
          <w:lang w:val="fr-FR"/>
        </w:rPr>
      </w:pPr>
    </w:p>
    <w:p w14:paraId="71798E80" w14:textId="77777777" w:rsidR="00FA4E09" w:rsidRPr="002B7678" w:rsidDel="00945F6F" w:rsidRDefault="00FA4E09" w:rsidP="00FA4E09">
      <w:pPr>
        <w:rPr>
          <w:del w:id="1505" w:author="Marie Christa Ermite Joseph Fevry" w:date="2018-10-16T12:08:00Z"/>
          <w:rFonts w:asciiTheme="minorHAnsi" w:hAnsiTheme="minorHAnsi" w:cstheme="minorHAnsi"/>
          <w:snapToGrid w:val="0"/>
          <w:sz w:val="20"/>
          <w:szCs w:val="20"/>
          <w:highlight w:val="yellow"/>
          <w:lang w:val="fr-FR"/>
        </w:rPr>
      </w:pPr>
    </w:p>
    <w:p w14:paraId="476BD59E" w14:textId="77777777" w:rsidR="00FA4E09" w:rsidRPr="002B7678" w:rsidDel="00945F6F" w:rsidRDefault="00FA4E09" w:rsidP="00FA4E09">
      <w:pPr>
        <w:rPr>
          <w:del w:id="1506" w:author="Marie Christa Ermite Joseph Fevry" w:date="2018-10-16T12:08:00Z"/>
          <w:rFonts w:asciiTheme="minorHAnsi" w:hAnsiTheme="minorHAnsi" w:cstheme="minorHAnsi"/>
          <w:snapToGrid w:val="0"/>
          <w:sz w:val="20"/>
          <w:szCs w:val="20"/>
          <w:highlight w:val="yellow"/>
          <w:lang w:val="fr-FR"/>
        </w:rPr>
      </w:pPr>
    </w:p>
    <w:p w14:paraId="0EEEF0B5" w14:textId="77777777" w:rsidR="00FA4E09" w:rsidRPr="002B7678" w:rsidDel="00945F6F" w:rsidRDefault="00FA4E09" w:rsidP="00FA4E09">
      <w:pPr>
        <w:rPr>
          <w:del w:id="1507" w:author="Marie Christa Ermite Joseph Fevry" w:date="2018-10-16T12:08:00Z"/>
          <w:rFonts w:asciiTheme="minorHAnsi" w:hAnsiTheme="minorHAnsi" w:cstheme="minorHAnsi"/>
          <w:snapToGrid w:val="0"/>
          <w:sz w:val="20"/>
          <w:szCs w:val="20"/>
          <w:highlight w:val="yellow"/>
          <w:lang w:val="fr-FR"/>
        </w:rPr>
      </w:pPr>
    </w:p>
    <w:p w14:paraId="1F58A49F" w14:textId="77777777" w:rsidR="00FA4E09" w:rsidRPr="002B7678" w:rsidDel="00945F6F" w:rsidRDefault="00FA4E09" w:rsidP="00FA4E09">
      <w:pPr>
        <w:rPr>
          <w:del w:id="1508" w:author="Marie Christa Ermite Joseph Fevry" w:date="2018-10-16T12:08:00Z"/>
          <w:rFonts w:asciiTheme="minorHAnsi" w:hAnsiTheme="minorHAnsi" w:cstheme="minorHAnsi"/>
          <w:snapToGrid w:val="0"/>
          <w:sz w:val="20"/>
          <w:szCs w:val="20"/>
          <w:highlight w:val="yellow"/>
          <w:lang w:val="fr-FR"/>
        </w:rPr>
      </w:pPr>
    </w:p>
    <w:p w14:paraId="26B024D5" w14:textId="77777777" w:rsidR="00FA4E09" w:rsidRPr="002B7678" w:rsidDel="00FF530F" w:rsidRDefault="00FA4E09" w:rsidP="00FA4E09">
      <w:pPr>
        <w:rPr>
          <w:del w:id="1509" w:author="Marie Christa Ermite Joseph Fevry" w:date="2018-10-16T11:53:00Z"/>
          <w:rFonts w:asciiTheme="minorHAnsi" w:hAnsiTheme="minorHAnsi" w:cstheme="minorHAnsi"/>
          <w:snapToGrid w:val="0"/>
          <w:sz w:val="20"/>
          <w:szCs w:val="20"/>
          <w:highlight w:val="yellow"/>
          <w:lang w:val="fr-FR"/>
        </w:rPr>
      </w:pPr>
    </w:p>
    <w:p w14:paraId="7D9F9078" w14:textId="523DD079" w:rsidR="006D5DD5" w:rsidDel="00FF530F" w:rsidRDefault="006D5DD5" w:rsidP="00FA4E09">
      <w:pPr>
        <w:widowControl/>
        <w:overflowPunct/>
        <w:adjustRightInd/>
        <w:rPr>
          <w:del w:id="1510" w:author="Marie Christa Ermite Joseph Fevry" w:date="2018-10-16T11:52:00Z"/>
          <w:rFonts w:asciiTheme="minorHAnsi" w:hAnsiTheme="minorHAnsi" w:cstheme="minorHAnsi"/>
          <w:b/>
          <w:sz w:val="20"/>
          <w:szCs w:val="20"/>
          <w:lang w:val="fr-FR"/>
        </w:rPr>
      </w:pPr>
    </w:p>
    <w:p w14:paraId="24E35492" w14:textId="77777777" w:rsidR="00FA4E09" w:rsidDel="00FF530F" w:rsidRDefault="00FA4E09" w:rsidP="00FA4E09">
      <w:pPr>
        <w:widowControl/>
        <w:overflowPunct/>
        <w:adjustRightInd/>
        <w:rPr>
          <w:del w:id="1511" w:author="Marie Christa Ermite Joseph Fevry" w:date="2018-10-16T11:52:00Z"/>
          <w:rFonts w:asciiTheme="minorHAnsi" w:hAnsiTheme="minorHAnsi" w:cstheme="minorHAnsi"/>
          <w:b/>
          <w:sz w:val="20"/>
          <w:szCs w:val="20"/>
          <w:lang w:val="fr-FR"/>
        </w:rPr>
      </w:pPr>
    </w:p>
    <w:p w14:paraId="3C474ABF" w14:textId="1FDE39A9" w:rsidR="006D5DD5" w:rsidDel="00FF530F" w:rsidRDefault="006D5DD5" w:rsidP="00FA4E09">
      <w:pPr>
        <w:widowControl/>
        <w:overflowPunct/>
        <w:adjustRightInd/>
        <w:rPr>
          <w:del w:id="1512" w:author="Marie Christa Ermite Joseph Fevry" w:date="2018-10-16T11:52:00Z"/>
          <w:rFonts w:asciiTheme="minorHAnsi" w:hAnsiTheme="minorHAnsi" w:cstheme="minorHAnsi"/>
          <w:b/>
          <w:sz w:val="20"/>
          <w:szCs w:val="20"/>
          <w:lang w:val="fr-FR"/>
        </w:rPr>
      </w:pPr>
    </w:p>
    <w:p w14:paraId="120C3BE7" w14:textId="735D9234" w:rsidR="00FA4E09" w:rsidDel="00442A10" w:rsidRDefault="00FA4E09" w:rsidP="00FA4E09">
      <w:pPr>
        <w:widowControl/>
        <w:overflowPunct/>
        <w:adjustRightInd/>
        <w:rPr>
          <w:del w:id="1513" w:author="Marie Christa Ermite Joseph Fevry" w:date="2018-10-18T15:43:00Z"/>
          <w:rFonts w:asciiTheme="minorHAnsi" w:hAnsiTheme="minorHAnsi" w:cstheme="minorHAnsi"/>
          <w:b/>
          <w:sz w:val="20"/>
          <w:szCs w:val="20"/>
          <w:lang w:val="fr-FR"/>
        </w:rPr>
      </w:pPr>
    </w:p>
    <w:p w14:paraId="7A62BE25" w14:textId="1886F218" w:rsidR="00FA4E09" w:rsidDel="006D5DD5" w:rsidRDefault="00FA4E09">
      <w:pPr>
        <w:widowControl/>
        <w:overflowPunct/>
        <w:adjustRightInd/>
        <w:rPr>
          <w:del w:id="1514" w:author="Marie Christa Ermite Joseph Fevry" w:date="2018-09-13T09:43:00Z"/>
          <w:rFonts w:asciiTheme="minorHAnsi" w:hAnsiTheme="minorHAnsi" w:cstheme="minorHAnsi"/>
          <w:sz w:val="20"/>
          <w:szCs w:val="20"/>
          <w:u w:val="single"/>
          <w:lang w:val="fr-FR"/>
        </w:rPr>
        <w:pPrChange w:id="1515" w:author="Marie Christa Ermite Joseph Fevry" w:date="2018-09-13T09:43:00Z">
          <w:pPr>
            <w:pStyle w:val="Section3-Heading1"/>
            <w:jc w:val="left"/>
          </w:pPr>
        </w:pPrChange>
      </w:pPr>
    </w:p>
    <w:p w14:paraId="3925783E" w14:textId="51054261" w:rsidR="00FA4E09" w:rsidDel="00206667" w:rsidRDefault="00FA4E09" w:rsidP="00FA4E09">
      <w:pPr>
        <w:widowControl/>
        <w:overflowPunct/>
        <w:adjustRightInd/>
        <w:rPr>
          <w:del w:id="1516" w:author="Marie Christa Ermite Joseph Fevry" w:date="2018-09-13T09:43:00Z"/>
          <w:rFonts w:asciiTheme="minorHAnsi" w:hAnsiTheme="minorHAnsi" w:cstheme="minorHAnsi"/>
          <w:b/>
          <w:sz w:val="20"/>
          <w:szCs w:val="20"/>
          <w:lang w:val="fr-FR"/>
        </w:rPr>
      </w:pPr>
    </w:p>
    <w:p w14:paraId="6D82C474" w14:textId="77777777" w:rsidR="00FA4E09" w:rsidDel="00206667" w:rsidRDefault="00FA4E09" w:rsidP="00FA4E09">
      <w:pPr>
        <w:widowControl/>
        <w:overflowPunct/>
        <w:adjustRightInd/>
        <w:rPr>
          <w:del w:id="1517" w:author="Marie Christa Ermite Joseph Fevry" w:date="2018-09-13T09:43:00Z"/>
          <w:rFonts w:asciiTheme="minorHAnsi" w:hAnsiTheme="minorHAnsi" w:cstheme="minorHAnsi"/>
          <w:b/>
          <w:sz w:val="20"/>
          <w:szCs w:val="20"/>
          <w:lang w:val="fr-FR"/>
        </w:rPr>
      </w:pPr>
    </w:p>
    <w:p w14:paraId="4CB77F7D" w14:textId="77777777" w:rsidR="00FA4E09" w:rsidDel="00562066" w:rsidRDefault="00FA4E09" w:rsidP="00FA4E09">
      <w:pPr>
        <w:widowControl/>
        <w:overflowPunct/>
        <w:adjustRightInd/>
        <w:rPr>
          <w:del w:id="1518" w:author="Marie Christa Ermite Joseph Fevry" w:date="2018-06-07T14:14:00Z"/>
          <w:rFonts w:asciiTheme="minorHAnsi" w:hAnsiTheme="minorHAnsi" w:cstheme="minorHAnsi"/>
          <w:b/>
          <w:sz w:val="20"/>
          <w:szCs w:val="20"/>
          <w:lang w:val="fr-FR"/>
        </w:rPr>
      </w:pPr>
    </w:p>
    <w:p w14:paraId="36A2C73C" w14:textId="77777777" w:rsidR="00FA4E09" w:rsidDel="00562066" w:rsidRDefault="00FA4E09" w:rsidP="00FA4E09">
      <w:pPr>
        <w:widowControl/>
        <w:overflowPunct/>
        <w:adjustRightInd/>
        <w:rPr>
          <w:del w:id="1519" w:author="Marie Christa Ermite Joseph Fevry" w:date="2018-06-07T14:14:00Z"/>
          <w:rFonts w:asciiTheme="minorHAnsi" w:hAnsiTheme="minorHAnsi" w:cstheme="minorHAnsi"/>
          <w:b/>
          <w:sz w:val="20"/>
          <w:szCs w:val="20"/>
          <w:lang w:val="fr-FR"/>
        </w:rPr>
      </w:pPr>
    </w:p>
    <w:p w14:paraId="1DC2270F" w14:textId="77777777" w:rsidR="00FA4E09" w:rsidDel="00562066" w:rsidRDefault="00FA4E09" w:rsidP="00FA4E09">
      <w:pPr>
        <w:widowControl/>
        <w:overflowPunct/>
        <w:adjustRightInd/>
        <w:rPr>
          <w:del w:id="1520" w:author="Marie Christa Ermite Joseph Fevry" w:date="2018-06-07T14:14:00Z"/>
          <w:rFonts w:asciiTheme="minorHAnsi" w:hAnsiTheme="minorHAnsi" w:cstheme="minorHAnsi"/>
          <w:b/>
          <w:sz w:val="20"/>
          <w:szCs w:val="20"/>
          <w:lang w:val="fr-FR"/>
        </w:rPr>
      </w:pPr>
    </w:p>
    <w:p w14:paraId="3C613142" w14:textId="77777777" w:rsidR="00A752C5" w:rsidDel="00562066" w:rsidRDefault="00A752C5" w:rsidP="00E42F83">
      <w:pPr>
        <w:pStyle w:val="Section3-Heading1"/>
        <w:rPr>
          <w:del w:id="1521" w:author="Marie Christa Ermite Joseph Fevry" w:date="2018-06-07T14:14:00Z"/>
          <w:rFonts w:ascii="Calibri" w:hAnsi="Calibri" w:cs="Calibri"/>
          <w:lang w:val="fr-FR"/>
        </w:rPr>
      </w:pPr>
    </w:p>
    <w:p w14:paraId="77AB7D66" w14:textId="08492090" w:rsidR="00A752C5" w:rsidDel="00562066" w:rsidRDefault="00A752C5" w:rsidP="009C11AE">
      <w:pPr>
        <w:pStyle w:val="Section3-Heading1"/>
        <w:jc w:val="left"/>
        <w:rPr>
          <w:del w:id="1522" w:author="Marie Christa Ermite Joseph Fevry" w:date="2018-06-07T14:14:00Z"/>
          <w:rFonts w:ascii="Calibri" w:hAnsi="Calibri" w:cs="Calibri"/>
          <w:lang w:val="fr-FR"/>
        </w:rPr>
      </w:pPr>
    </w:p>
    <w:p w14:paraId="7872DE45" w14:textId="12FC882A" w:rsidR="007F20BD" w:rsidDel="00562066" w:rsidRDefault="007F20BD" w:rsidP="009C11AE">
      <w:pPr>
        <w:pStyle w:val="Section3-Heading1"/>
        <w:jc w:val="left"/>
        <w:rPr>
          <w:del w:id="1523" w:author="Marie Christa Ermite Joseph Fevry" w:date="2018-06-07T14:14:00Z"/>
          <w:rFonts w:ascii="Calibri" w:hAnsi="Calibri" w:cs="Calibri"/>
          <w:lang w:val="fr-FR"/>
        </w:rPr>
      </w:pPr>
    </w:p>
    <w:p w14:paraId="7D00605C" w14:textId="013968DE" w:rsidR="007F20BD" w:rsidDel="00562066" w:rsidRDefault="007F20BD" w:rsidP="009C11AE">
      <w:pPr>
        <w:pStyle w:val="Section3-Heading1"/>
        <w:jc w:val="left"/>
        <w:rPr>
          <w:del w:id="1524" w:author="Marie Christa Ermite Joseph Fevry" w:date="2018-06-07T14:14:00Z"/>
          <w:rFonts w:ascii="Calibri" w:hAnsi="Calibri" w:cs="Calibri"/>
          <w:lang w:val="fr-FR"/>
        </w:rPr>
      </w:pPr>
    </w:p>
    <w:p w14:paraId="1278C320" w14:textId="15CF80C5" w:rsidR="007F20BD" w:rsidDel="00562066" w:rsidRDefault="007F20BD" w:rsidP="009C11AE">
      <w:pPr>
        <w:pStyle w:val="Section3-Heading1"/>
        <w:jc w:val="left"/>
        <w:rPr>
          <w:del w:id="1525" w:author="Marie Christa Ermite Joseph Fevry" w:date="2018-06-07T14:14:00Z"/>
          <w:rFonts w:ascii="Calibri" w:hAnsi="Calibri" w:cs="Calibri"/>
          <w:lang w:val="fr-FR"/>
        </w:rPr>
      </w:pPr>
    </w:p>
    <w:p w14:paraId="548BB239" w14:textId="011395AB" w:rsidR="007F20BD" w:rsidDel="00562066" w:rsidRDefault="007F20BD" w:rsidP="009C11AE">
      <w:pPr>
        <w:pStyle w:val="Section3-Heading1"/>
        <w:jc w:val="left"/>
        <w:rPr>
          <w:del w:id="1526" w:author="Marie Christa Ermite Joseph Fevry" w:date="2018-06-07T14:14:00Z"/>
          <w:rFonts w:ascii="Calibri" w:hAnsi="Calibri" w:cs="Calibri"/>
          <w:lang w:val="fr-FR"/>
        </w:rPr>
      </w:pPr>
    </w:p>
    <w:p w14:paraId="6761622A" w14:textId="046288B1" w:rsidR="007F20BD" w:rsidDel="00206667" w:rsidRDefault="007F20BD" w:rsidP="009C11AE">
      <w:pPr>
        <w:pStyle w:val="Section3-Heading1"/>
        <w:jc w:val="left"/>
        <w:rPr>
          <w:del w:id="1527" w:author="Marie Christa Ermite Joseph Fevry" w:date="2018-09-13T09:42:00Z"/>
          <w:rFonts w:ascii="Calibri" w:hAnsi="Calibri" w:cs="Calibri"/>
          <w:lang w:val="fr-FR"/>
        </w:rPr>
      </w:pPr>
    </w:p>
    <w:p w14:paraId="5322944A" w14:textId="7DDD51F7" w:rsidR="007F20BD" w:rsidDel="00206667" w:rsidRDefault="007F20BD" w:rsidP="009C11AE">
      <w:pPr>
        <w:pStyle w:val="Section3-Heading1"/>
        <w:jc w:val="left"/>
        <w:rPr>
          <w:del w:id="1528" w:author="Marie Christa Ermite Joseph Fevry" w:date="2018-09-13T09:43:00Z"/>
          <w:rFonts w:ascii="Calibri" w:hAnsi="Calibri" w:cs="Calibri"/>
          <w:lang w:val="fr-FR"/>
        </w:rPr>
      </w:pPr>
    </w:p>
    <w:p w14:paraId="2E9E7967" w14:textId="4E17BD51" w:rsidR="007F20BD" w:rsidDel="00442A10" w:rsidRDefault="007F20BD">
      <w:pPr>
        <w:widowControl/>
        <w:overflowPunct/>
        <w:adjustRightInd/>
        <w:rPr>
          <w:del w:id="1529" w:author="Marie Christa Ermite Joseph Fevry" w:date="2018-10-18T15:43:00Z"/>
          <w:lang w:val="fr-FR"/>
        </w:rPr>
        <w:pPrChange w:id="1530" w:author="Marie Christa Ermite Joseph Fevry" w:date="2018-09-13T09:43:00Z">
          <w:pPr>
            <w:pStyle w:val="Section3-Heading1"/>
            <w:jc w:val="left"/>
          </w:pPr>
        </w:pPrChange>
      </w:pPr>
    </w:p>
    <w:p w14:paraId="08F6BCC0" w14:textId="0DBF54F7" w:rsidR="00E42F83" w:rsidRPr="00C0646F" w:rsidDel="00442A10" w:rsidRDefault="00E42F83" w:rsidP="00E42F83">
      <w:pPr>
        <w:pStyle w:val="Section3-Heading1"/>
        <w:rPr>
          <w:del w:id="1531" w:author="Marie Christa Ermite Joseph Fevry" w:date="2018-10-18T15:43:00Z"/>
          <w:rFonts w:ascii="Calibri" w:hAnsi="Calibri" w:cs="Calibri"/>
          <w:lang w:val="fr-FR"/>
        </w:rPr>
      </w:pPr>
      <w:del w:id="1532" w:author="Marie Christa Ermite Joseph Fevry" w:date="2018-10-18T15:43:00Z">
        <w:r w:rsidRPr="00C0646F" w:rsidDel="00442A10">
          <w:rPr>
            <w:rFonts w:ascii="Calibri" w:hAnsi="Calibri" w:cs="Calibri"/>
            <w:lang w:val="fr-FR"/>
          </w:rPr>
          <w:delText>Section 3</w:delText>
        </w:r>
        <w:r w:rsidR="00C5255B" w:rsidRPr="00C0646F" w:rsidDel="00442A10">
          <w:rPr>
            <w:rFonts w:ascii="Calibri" w:hAnsi="Calibri" w:cs="Calibri"/>
            <w:lang w:val="fr-FR"/>
          </w:rPr>
          <w:delText> : termes de référence</w:delText>
        </w:r>
        <w:r w:rsidRPr="00C0646F" w:rsidDel="00442A10">
          <w:rPr>
            <w:rFonts w:ascii="Calibri" w:hAnsi="Calibri" w:cs="Calibri"/>
            <w:lang w:val="fr-FR"/>
          </w:rPr>
          <w:delText xml:space="preserve"> (TOR)</w:delText>
        </w:r>
        <w:r w:rsidRPr="00C0646F" w:rsidDel="00442A10">
          <w:rPr>
            <w:rStyle w:val="FootnoteReference"/>
            <w:rFonts w:ascii="Calibri" w:hAnsi="Calibri" w:cs="Calibri"/>
            <w:lang w:val="fr-FR"/>
          </w:rPr>
          <w:footnoteReference w:id="7"/>
        </w:r>
      </w:del>
    </w:p>
    <w:p w14:paraId="7CB3CD9D" w14:textId="77777777" w:rsidR="00E42F83" w:rsidRPr="00C0646F" w:rsidDel="00945F6F" w:rsidRDefault="00E42F83" w:rsidP="00E42F83">
      <w:pPr>
        <w:rPr>
          <w:del w:id="1535" w:author="Marie Christa Ermite Joseph Fevry" w:date="2018-10-16T12:13:00Z"/>
          <w:rFonts w:ascii="Calibri" w:hAnsi="Calibri" w:cs="Calibri"/>
          <w:b/>
          <w:sz w:val="28"/>
          <w:lang w:val="fr-FR"/>
        </w:rPr>
      </w:pPr>
    </w:p>
    <w:p w14:paraId="18E40543" w14:textId="77777777" w:rsidR="00E42F83" w:rsidRPr="00C0646F" w:rsidDel="00945F6F" w:rsidRDefault="00E42F83" w:rsidP="00E42F83">
      <w:pPr>
        <w:jc w:val="right"/>
        <w:rPr>
          <w:del w:id="1536" w:author="Marie Christa Ermite Joseph Fevry" w:date="2018-10-16T12:13:00Z"/>
          <w:rFonts w:ascii="Calibri" w:hAnsi="Calibri" w:cs="Calibri"/>
          <w:b/>
          <w:sz w:val="20"/>
          <w:szCs w:val="20"/>
          <w:lang w:val="fr-FR"/>
        </w:rPr>
      </w:pPr>
    </w:p>
    <w:p w14:paraId="7EAA8D50" w14:textId="77777777" w:rsidR="00E42F83" w:rsidRPr="00C0646F" w:rsidDel="00945F6F" w:rsidRDefault="00E42F83" w:rsidP="00E42F83">
      <w:pPr>
        <w:jc w:val="right"/>
        <w:rPr>
          <w:del w:id="1537" w:author="Marie Christa Ermite Joseph Fevry" w:date="2018-10-16T12:13:00Z"/>
          <w:rFonts w:ascii="Calibri" w:hAnsi="Calibri" w:cs="Calibri"/>
          <w:b/>
          <w:sz w:val="20"/>
          <w:szCs w:val="20"/>
          <w:lang w:val="fr-FR"/>
        </w:rPr>
      </w:pPr>
    </w:p>
    <w:p w14:paraId="6FFC3C2E" w14:textId="002B4780" w:rsidR="00B3375A" w:rsidRPr="00DA680E" w:rsidDel="00442A10" w:rsidRDefault="00B3375A">
      <w:pPr>
        <w:pStyle w:val="Section3-Heading1"/>
        <w:spacing w:after="0"/>
        <w:jc w:val="left"/>
        <w:rPr>
          <w:del w:id="1538" w:author="Marie Christa Ermite Joseph Fevry" w:date="2018-10-18T15:43:00Z"/>
          <w:rFonts w:asciiTheme="minorHAnsi" w:hAnsiTheme="minorHAnsi" w:cstheme="minorHAnsi"/>
          <w:lang w:val="fr-FR"/>
        </w:rPr>
        <w:pPrChange w:id="1539" w:author="Marie Christa Ermite Joseph Fevry" w:date="2018-10-16T12:13:00Z">
          <w:pPr>
            <w:pStyle w:val="Section3-Heading1"/>
            <w:spacing w:after="0"/>
          </w:pPr>
        </w:pPrChange>
      </w:pPr>
    </w:p>
    <w:p w14:paraId="3A9DB64F" w14:textId="17629CB8" w:rsidR="00B3375A" w:rsidRPr="00E21E95" w:rsidDel="00442A10" w:rsidRDefault="00B3375A" w:rsidP="00B3375A">
      <w:pPr>
        <w:widowControl/>
        <w:overflowPunct/>
        <w:adjustRightInd/>
        <w:rPr>
          <w:del w:id="1540" w:author="Marie Christa Ermite Joseph Fevry" w:date="2018-10-18T15:43:00Z"/>
          <w:rFonts w:asciiTheme="minorHAnsi" w:hAnsiTheme="minorHAnsi" w:cstheme="minorHAnsi"/>
          <w:b/>
          <w:kern w:val="0"/>
          <w:sz w:val="20"/>
          <w:szCs w:val="20"/>
          <w:lang w:val="fr-FR"/>
        </w:rPr>
      </w:pPr>
    </w:p>
    <w:p w14:paraId="4F67C971" w14:textId="519B6DEA" w:rsidR="00B3375A" w:rsidRPr="00944923" w:rsidDel="00442A10" w:rsidRDefault="00B3375A" w:rsidP="00B3375A">
      <w:pPr>
        <w:autoSpaceDE w:val="0"/>
        <w:autoSpaceDN w:val="0"/>
        <w:jc w:val="both"/>
        <w:rPr>
          <w:del w:id="1541" w:author="Marie Christa Ermite Joseph Fevry" w:date="2018-10-18T15:43:00Z"/>
          <w:rFonts w:cs="Calibri"/>
          <w:b/>
          <w:color w:val="000000"/>
        </w:rPr>
      </w:pPr>
      <w:del w:id="1542" w:author="Marie Christa Ermite Joseph Fevry" w:date="2018-10-18T15:43:00Z">
        <w:r w:rsidRPr="00944923" w:rsidDel="00442A10">
          <w:rPr>
            <w:rFonts w:ascii="Myriad Pro" w:hAnsi="Myriad Pro" w:cs="Myriad Pro"/>
            <w:noProof/>
            <w:color w:val="000000"/>
          </w:rPr>
          <w:drawing>
            <wp:anchor distT="0" distB="0" distL="114300" distR="114300" simplePos="0" relativeHeight="251662336" behindDoc="0" locked="0" layoutInCell="1" allowOverlap="1" wp14:anchorId="55D3AC79" wp14:editId="348C8390">
              <wp:simplePos x="0" y="0"/>
              <wp:positionH relativeFrom="margin">
                <wp:posOffset>1600200</wp:posOffset>
              </wp:positionH>
              <wp:positionV relativeFrom="paragraph">
                <wp:posOffset>635</wp:posOffset>
              </wp:positionV>
              <wp:extent cx="382270" cy="82296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227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4923" w:rsidDel="00442A10">
          <w:rPr>
            <w:rFonts w:ascii="Myriad Pro" w:hAnsi="Myriad Pro" w:cs="Myriad Pro"/>
            <w:noProof/>
            <w:color w:val="000000"/>
          </w:rPr>
          <w:drawing>
            <wp:anchor distT="0" distB="0" distL="114300" distR="114300" simplePos="0" relativeHeight="251660288" behindDoc="0" locked="0" layoutInCell="1" allowOverlap="1" wp14:anchorId="0D9FEA7B" wp14:editId="4AF328E1">
              <wp:simplePos x="0" y="0"/>
              <wp:positionH relativeFrom="margin">
                <wp:align>right</wp:align>
              </wp:positionH>
              <wp:positionV relativeFrom="paragraph">
                <wp:posOffset>-46990</wp:posOffset>
              </wp:positionV>
              <wp:extent cx="911225" cy="822960"/>
              <wp:effectExtent l="0" t="0" r="317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1225"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4923" w:rsidDel="00442A10">
          <w:rPr>
            <w:rFonts w:cs="Calibri"/>
            <w:noProof/>
            <w:color w:val="000000"/>
          </w:rPr>
          <w:drawing>
            <wp:inline distT="0" distB="0" distL="0" distR="0" wp14:anchorId="6D74226B" wp14:editId="1B59452E">
              <wp:extent cx="908685" cy="821055"/>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10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8685" cy="821055"/>
                      </a:xfrm>
                      <a:prstGeom prst="rect">
                        <a:avLst/>
                      </a:prstGeom>
                      <a:noFill/>
                      <a:ln>
                        <a:noFill/>
                      </a:ln>
                    </pic:spPr>
                  </pic:pic>
                </a:graphicData>
              </a:graphic>
            </wp:inline>
          </w:drawing>
        </w:r>
        <w:r w:rsidRPr="00944923" w:rsidDel="00442A10">
          <w:rPr>
            <w:rFonts w:cs="Calibri"/>
            <w:b/>
            <w:color w:val="000000"/>
          </w:rPr>
          <w:delText xml:space="preserve">                         </w:delText>
        </w:r>
        <w:r w:rsidR="00687880">
          <w:rPr>
            <w:rFonts w:cs="Calibri"/>
            <w:noProof/>
            <w:color w:val="000000"/>
          </w:rPr>
          <w:drawing>
            <wp:inline distT="0" distB="0" distL="0" distR="0" wp14:anchorId="4ABFB52D" wp14:editId="39FA47A6">
              <wp:extent cx="2105025" cy="733425"/>
              <wp:effectExtent l="0" t="0" r="9525" b="9525"/>
              <wp:docPr id="11" name="Picture 1" descr="cid:52b70be8-6d39-44c9-b441-09624984392a@eurprd01.prod.exchangelab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52b70be8-6d39-44c9-b441-09624984392a@eurprd01.prod.exchangelabs.com"/>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05025" cy="733425"/>
                      </a:xfrm>
                      <a:prstGeom prst="rect">
                        <a:avLst/>
                      </a:prstGeom>
                      <a:noFill/>
                      <a:ln>
                        <a:noFill/>
                      </a:ln>
                    </pic:spPr>
                  </pic:pic>
                </a:graphicData>
              </a:graphic>
            </wp:inline>
          </w:drawing>
        </w:r>
      </w:del>
    </w:p>
    <w:p w14:paraId="5BA7DE99" w14:textId="2AC97EC8" w:rsidR="00B3375A" w:rsidRPr="00944923" w:rsidDel="00442A10" w:rsidRDefault="00B3375A" w:rsidP="00B3375A">
      <w:pPr>
        <w:tabs>
          <w:tab w:val="left" w:pos="3709"/>
        </w:tabs>
        <w:autoSpaceDE w:val="0"/>
        <w:autoSpaceDN w:val="0"/>
        <w:jc w:val="both"/>
        <w:rPr>
          <w:del w:id="1543" w:author="Marie Christa Ermite Joseph Fevry" w:date="2018-10-18T15:43:00Z"/>
          <w:rFonts w:cs="Calibri"/>
          <w:b/>
          <w:color w:val="000000"/>
        </w:rPr>
      </w:pPr>
      <w:del w:id="1544" w:author="Marie Christa Ermite Joseph Fevry" w:date="2018-10-18T15:43:00Z">
        <w:r w:rsidRPr="00944923" w:rsidDel="00442A10">
          <w:rPr>
            <w:rFonts w:cs="Calibri"/>
            <w:b/>
            <w:color w:val="000000"/>
          </w:rPr>
          <w:tab/>
        </w:r>
      </w:del>
    </w:p>
    <w:p w14:paraId="521378A9" w14:textId="0F118B9C" w:rsidR="00B3375A" w:rsidRPr="00944923" w:rsidDel="00442A10" w:rsidRDefault="00B3375A" w:rsidP="00B3375A">
      <w:pPr>
        <w:autoSpaceDE w:val="0"/>
        <w:autoSpaceDN w:val="0"/>
        <w:jc w:val="both"/>
        <w:rPr>
          <w:del w:id="1545" w:author="Marie Christa Ermite Joseph Fevry" w:date="2018-10-18T15:43:00Z"/>
          <w:rFonts w:cs="Calibri"/>
          <w:b/>
          <w:bCs/>
          <w:color w:val="000000"/>
        </w:rPr>
      </w:pPr>
    </w:p>
    <w:p w14:paraId="5008C682" w14:textId="52ACE665" w:rsidR="00B3375A" w:rsidRPr="00DC17EE" w:rsidDel="00442A10" w:rsidRDefault="00B3375A" w:rsidP="00EF7036">
      <w:pPr>
        <w:autoSpaceDE w:val="0"/>
        <w:autoSpaceDN w:val="0"/>
        <w:jc w:val="center"/>
        <w:rPr>
          <w:del w:id="1546" w:author="Marie Christa Ermite Joseph Fevry" w:date="2018-10-18T15:43:00Z"/>
          <w:rFonts w:asciiTheme="minorHAnsi" w:hAnsiTheme="minorHAnsi" w:cstheme="minorHAnsi"/>
          <w:b/>
          <w:color w:val="000000"/>
          <w:sz w:val="20"/>
          <w:szCs w:val="20"/>
        </w:rPr>
      </w:pPr>
      <w:del w:id="1547" w:author="Marie Christa Ermite Joseph Fevry" w:date="2018-10-18T15:43:00Z">
        <w:r w:rsidRPr="00DC17EE" w:rsidDel="00442A10">
          <w:rPr>
            <w:rFonts w:asciiTheme="minorHAnsi" w:hAnsiTheme="minorHAnsi" w:cstheme="minorHAnsi"/>
            <w:b/>
            <w:bCs/>
            <w:color w:val="000000"/>
            <w:sz w:val="20"/>
            <w:szCs w:val="20"/>
          </w:rPr>
          <w:delText>PROJET « ADAPTATION BASEE SUR LES ECOSYSTEMES DE LA MONTAGNE A LA MER/ ABE »</w:delText>
        </w:r>
      </w:del>
    </w:p>
    <w:p w14:paraId="7BB43E44" w14:textId="4E0F8B34" w:rsidR="00B3375A" w:rsidRPr="00DC17EE" w:rsidDel="00442A10" w:rsidRDefault="00B3375A" w:rsidP="00B3375A">
      <w:pPr>
        <w:pStyle w:val="Default"/>
        <w:jc w:val="both"/>
        <w:rPr>
          <w:del w:id="1548" w:author="Marie Christa Ermite Joseph Fevry" w:date="2018-10-18T15:43:00Z"/>
          <w:rFonts w:asciiTheme="minorHAnsi" w:hAnsiTheme="minorHAnsi" w:cstheme="minorHAnsi"/>
          <w:b/>
          <w:sz w:val="20"/>
          <w:szCs w:val="20"/>
          <w:lang w:val="fr-FR"/>
        </w:rPr>
      </w:pPr>
    </w:p>
    <w:p w14:paraId="4CC5BD20" w14:textId="7D4072AB" w:rsidR="00B3375A" w:rsidRPr="00DC17EE" w:rsidDel="00442A10" w:rsidRDefault="00B3375A" w:rsidP="00B3375A">
      <w:pPr>
        <w:pStyle w:val="Default"/>
        <w:tabs>
          <w:tab w:val="left" w:pos="3709"/>
        </w:tabs>
        <w:jc w:val="both"/>
        <w:rPr>
          <w:del w:id="1549" w:author="Marie Christa Ermite Joseph Fevry" w:date="2018-10-18T15:43:00Z"/>
          <w:rFonts w:asciiTheme="minorHAnsi" w:hAnsiTheme="minorHAnsi" w:cstheme="minorHAnsi"/>
          <w:b/>
          <w:sz w:val="20"/>
          <w:szCs w:val="20"/>
          <w:lang w:val="fr-FR"/>
        </w:rPr>
      </w:pPr>
      <w:del w:id="1550" w:author="Marie Christa Ermite Joseph Fevry" w:date="2018-10-18T15:43:00Z">
        <w:r w:rsidRPr="00DC17EE" w:rsidDel="00442A10">
          <w:rPr>
            <w:rFonts w:asciiTheme="minorHAnsi" w:hAnsiTheme="minorHAnsi" w:cstheme="minorHAnsi"/>
            <w:b/>
            <w:sz w:val="20"/>
            <w:szCs w:val="20"/>
            <w:lang w:val="fr-FR"/>
          </w:rPr>
          <w:tab/>
        </w:r>
      </w:del>
    </w:p>
    <w:p w14:paraId="58F5495E" w14:textId="2C68B220" w:rsidR="00B3375A" w:rsidRPr="00DC17EE" w:rsidDel="00442A10" w:rsidRDefault="00B3375A" w:rsidP="00B3375A">
      <w:pPr>
        <w:pStyle w:val="Default"/>
        <w:jc w:val="center"/>
        <w:rPr>
          <w:del w:id="1551" w:author="Marie Christa Ermite Joseph Fevry" w:date="2018-10-18T15:43:00Z"/>
          <w:rFonts w:asciiTheme="minorHAnsi" w:hAnsiTheme="minorHAnsi" w:cstheme="minorHAnsi"/>
          <w:b/>
          <w:sz w:val="20"/>
          <w:szCs w:val="20"/>
          <w:lang w:val="fr-FR"/>
        </w:rPr>
      </w:pPr>
      <w:del w:id="1552" w:author="Marie Christa Ermite Joseph Fevry" w:date="2018-10-18T15:43:00Z">
        <w:r w:rsidRPr="00DC17EE" w:rsidDel="00442A10">
          <w:rPr>
            <w:rFonts w:asciiTheme="minorHAnsi" w:hAnsiTheme="minorHAnsi" w:cstheme="minorHAnsi"/>
            <w:b/>
            <w:sz w:val="20"/>
            <w:szCs w:val="20"/>
            <w:lang w:val="fr-FR"/>
          </w:rPr>
          <w:delText>TERMES DE RÉFÉRENCE</w:delText>
        </w:r>
      </w:del>
    </w:p>
    <w:p w14:paraId="550C85B2" w14:textId="47864EF0" w:rsidR="00B3375A" w:rsidRPr="00DC17EE" w:rsidDel="00442A10" w:rsidRDefault="00B3375A" w:rsidP="00B3375A">
      <w:pPr>
        <w:pStyle w:val="Default"/>
        <w:jc w:val="center"/>
        <w:rPr>
          <w:del w:id="1553" w:author="Marie Christa Ermite Joseph Fevry" w:date="2018-10-18T15:43:00Z"/>
          <w:rFonts w:asciiTheme="minorHAnsi" w:hAnsiTheme="minorHAnsi" w:cstheme="minorHAnsi"/>
          <w:b/>
          <w:sz w:val="20"/>
          <w:szCs w:val="20"/>
          <w:lang w:val="fr-FR"/>
        </w:rPr>
      </w:pPr>
    </w:p>
    <w:p w14:paraId="5C71E2BE" w14:textId="6C8652CF" w:rsidR="00B3375A" w:rsidRPr="00DC17EE" w:rsidDel="00945F6F" w:rsidRDefault="00B3375A" w:rsidP="00B3375A">
      <w:pPr>
        <w:jc w:val="center"/>
        <w:rPr>
          <w:del w:id="1554" w:author="Marie Christa Ermite Joseph Fevry" w:date="2018-10-16T12:14:00Z"/>
          <w:rFonts w:asciiTheme="minorHAnsi" w:hAnsiTheme="minorHAnsi" w:cstheme="minorHAnsi"/>
          <w:b/>
          <w:sz w:val="20"/>
          <w:szCs w:val="20"/>
          <w:u w:val="single"/>
        </w:rPr>
      </w:pPr>
      <w:del w:id="1555" w:author="Marie Christa Ermite Joseph Fevry" w:date="2018-10-16T12:14:00Z">
        <w:r w:rsidRPr="00DC17EE" w:rsidDel="00945F6F">
          <w:rPr>
            <w:rFonts w:asciiTheme="minorHAnsi" w:hAnsiTheme="minorHAnsi" w:cstheme="minorHAnsi"/>
            <w:b/>
            <w:sz w:val="20"/>
            <w:szCs w:val="20"/>
            <w:u w:val="single"/>
          </w:rPr>
          <w:delText xml:space="preserve">Étude de la situation de référence (ligne de base) environnementale des complexes (Baradères – Cayemites) </w:delText>
        </w:r>
        <w:r w:rsidRPr="00DC17EE" w:rsidDel="00945F6F">
          <w:rPr>
            <w:rFonts w:asciiTheme="minorHAnsi" w:hAnsiTheme="minorHAnsi" w:cstheme="minorHAnsi"/>
            <w:b/>
            <w:bCs/>
            <w:sz w:val="20"/>
            <w:szCs w:val="20"/>
            <w:u w:val="single"/>
          </w:rPr>
          <w:delText>logé dans la péninsule du Sud-ouest du pays (Nippes &amp; Grand’Anse) et (Marigot – Massif de la Selle – Anse-à-Pitres) dans le département du sud’ Est</w:delText>
        </w:r>
      </w:del>
    </w:p>
    <w:p w14:paraId="18146E24" w14:textId="7823CF40" w:rsidR="00B3375A" w:rsidRPr="00DC17EE" w:rsidDel="00945F6F" w:rsidRDefault="00B3375A" w:rsidP="00B3375A">
      <w:pPr>
        <w:pStyle w:val="ListParagraph"/>
        <w:spacing w:line="276" w:lineRule="auto"/>
        <w:ind w:left="0"/>
        <w:jc w:val="center"/>
        <w:rPr>
          <w:del w:id="1556" w:author="Marie Christa Ermite Joseph Fevry" w:date="2018-10-16T12:14:00Z"/>
          <w:rFonts w:asciiTheme="minorHAnsi" w:hAnsiTheme="minorHAnsi" w:cstheme="minorHAnsi"/>
          <w:b/>
          <w:bCs/>
          <w:sz w:val="20"/>
          <w:szCs w:val="20"/>
          <w:u w:val="single"/>
          <w:lang w:val="fr-FR"/>
        </w:rPr>
      </w:pPr>
    </w:p>
    <w:p w14:paraId="62D209C2" w14:textId="10D2B46D" w:rsidR="00B3375A" w:rsidRPr="00DC17EE" w:rsidDel="00945F6F" w:rsidRDefault="00B3375A" w:rsidP="00B3375A">
      <w:pPr>
        <w:pStyle w:val="Default"/>
        <w:jc w:val="center"/>
        <w:rPr>
          <w:del w:id="1557" w:author="Marie Christa Ermite Joseph Fevry" w:date="2018-10-16T12:14:00Z"/>
          <w:rFonts w:asciiTheme="minorHAnsi" w:hAnsiTheme="minorHAnsi" w:cstheme="minorHAnsi"/>
          <w:b/>
          <w:sz w:val="20"/>
          <w:szCs w:val="20"/>
          <w:u w:val="single"/>
          <w:lang w:val="fr-FR"/>
        </w:rPr>
      </w:pPr>
    </w:p>
    <w:p w14:paraId="2ECD3789" w14:textId="7E607BE8" w:rsidR="00B3375A" w:rsidRPr="00DC17EE" w:rsidDel="00945F6F" w:rsidRDefault="00B3375A" w:rsidP="00B3375A">
      <w:pPr>
        <w:pStyle w:val="Default"/>
        <w:jc w:val="center"/>
        <w:rPr>
          <w:del w:id="1558" w:author="Marie Christa Ermite Joseph Fevry" w:date="2018-10-16T12:14:00Z"/>
          <w:rFonts w:asciiTheme="minorHAnsi" w:hAnsiTheme="minorHAnsi" w:cstheme="minorHAnsi"/>
          <w:b/>
          <w:sz w:val="20"/>
          <w:szCs w:val="20"/>
          <w:lang w:val="fr-FR"/>
        </w:rPr>
      </w:pPr>
    </w:p>
    <w:p w14:paraId="11D8575E" w14:textId="4AB41E25" w:rsidR="00B3375A" w:rsidRPr="00DC17EE" w:rsidDel="00945F6F" w:rsidRDefault="00B3375A" w:rsidP="00B3375A">
      <w:pPr>
        <w:pStyle w:val="Default"/>
        <w:numPr>
          <w:ilvl w:val="0"/>
          <w:numId w:val="49"/>
        </w:numPr>
        <w:ind w:left="0"/>
        <w:jc w:val="both"/>
        <w:rPr>
          <w:del w:id="1559" w:author="Marie Christa Ermite Joseph Fevry" w:date="2018-10-16T12:14:00Z"/>
          <w:rFonts w:asciiTheme="minorHAnsi" w:hAnsiTheme="minorHAnsi" w:cstheme="minorHAnsi"/>
          <w:b/>
          <w:sz w:val="20"/>
          <w:szCs w:val="20"/>
          <w:lang w:val="fr-FR"/>
        </w:rPr>
      </w:pPr>
      <w:del w:id="1560" w:author="Marie Christa Ermite Joseph Fevry" w:date="2018-10-16T12:14:00Z">
        <w:r w:rsidRPr="00DC17EE" w:rsidDel="00945F6F">
          <w:rPr>
            <w:rFonts w:asciiTheme="minorHAnsi" w:hAnsiTheme="minorHAnsi" w:cstheme="minorHAnsi"/>
            <w:b/>
            <w:sz w:val="20"/>
            <w:szCs w:val="20"/>
            <w:lang w:val="fr-FR"/>
          </w:rPr>
          <w:delText>Contexte et justification de l’étude</w:delText>
        </w:r>
      </w:del>
    </w:p>
    <w:p w14:paraId="339C6766" w14:textId="7AF53D1E" w:rsidR="00B3375A" w:rsidRPr="00DC17EE" w:rsidDel="00945F6F" w:rsidRDefault="00B3375A" w:rsidP="00B3375A">
      <w:pPr>
        <w:pStyle w:val="Default"/>
        <w:jc w:val="both"/>
        <w:rPr>
          <w:del w:id="1561" w:author="Marie Christa Ermite Joseph Fevry" w:date="2018-10-16T12:14:00Z"/>
          <w:rFonts w:asciiTheme="minorHAnsi" w:hAnsiTheme="minorHAnsi" w:cstheme="minorHAnsi"/>
          <w:b/>
          <w:sz w:val="20"/>
          <w:szCs w:val="20"/>
          <w:lang w:val="fr-FR"/>
        </w:rPr>
      </w:pPr>
    </w:p>
    <w:p w14:paraId="12377B04" w14:textId="5083E826" w:rsidR="00B3375A" w:rsidRPr="00DC17EE" w:rsidDel="00945F6F" w:rsidRDefault="00B3375A" w:rsidP="00B3375A">
      <w:pPr>
        <w:jc w:val="both"/>
        <w:rPr>
          <w:del w:id="1562" w:author="Marie Christa Ermite Joseph Fevry" w:date="2018-10-16T12:14:00Z"/>
          <w:rFonts w:asciiTheme="minorHAnsi" w:hAnsiTheme="minorHAnsi" w:cstheme="minorHAnsi"/>
          <w:sz w:val="20"/>
          <w:szCs w:val="20"/>
        </w:rPr>
      </w:pPr>
      <w:del w:id="1563" w:author="Marie Christa Ermite Joseph Fevry" w:date="2018-10-16T12:14:00Z">
        <w:r w:rsidRPr="00DC17EE" w:rsidDel="00945F6F">
          <w:rPr>
            <w:rFonts w:asciiTheme="minorHAnsi" w:hAnsiTheme="minorHAnsi" w:cstheme="minorHAnsi"/>
            <w:color w:val="000000"/>
            <w:sz w:val="20"/>
            <w:szCs w:val="20"/>
          </w:rPr>
          <w:delText xml:space="preserve">À travers </w:delText>
        </w:r>
        <w:r w:rsidRPr="00DC17EE" w:rsidDel="00945F6F">
          <w:rPr>
            <w:rFonts w:asciiTheme="minorHAnsi" w:hAnsiTheme="minorHAnsi" w:cstheme="minorHAnsi"/>
            <w:color w:val="000000"/>
            <w:sz w:val="20"/>
            <w:szCs w:val="20"/>
            <w:lang w:val="fr-CH"/>
          </w:rPr>
          <w:delText xml:space="preserve">un financement du GEF (Fond Global pour l’Environnement), </w:delText>
        </w:r>
        <w:r w:rsidRPr="00DC17EE" w:rsidDel="00945F6F">
          <w:rPr>
            <w:rFonts w:asciiTheme="minorHAnsi" w:hAnsiTheme="minorHAnsi" w:cstheme="minorHAnsi"/>
            <w:bCs/>
            <w:sz w:val="20"/>
            <w:szCs w:val="20"/>
          </w:rPr>
          <w:delText>le MDE (Ministère de l’Environnement) et le PNUD (Programme des Nations Unies pour le Développement) en partenariat avec d’autres institutions étatiques et non étatiques exécutent le</w:delText>
        </w:r>
        <w:r w:rsidRPr="00DC17EE" w:rsidDel="00945F6F">
          <w:rPr>
            <w:rFonts w:asciiTheme="minorHAnsi" w:hAnsiTheme="minorHAnsi" w:cstheme="minorHAnsi"/>
            <w:color w:val="000000"/>
            <w:sz w:val="20"/>
            <w:szCs w:val="20"/>
            <w:lang w:val="fr-CH"/>
          </w:rPr>
          <w:delText xml:space="preserve"> projet</w:delText>
        </w:r>
        <w:r w:rsidRPr="00DC17EE" w:rsidDel="00945F6F">
          <w:rPr>
            <w:rFonts w:asciiTheme="minorHAnsi" w:hAnsiTheme="minorHAnsi" w:cstheme="minorHAnsi"/>
            <w:b/>
            <w:bCs/>
            <w:sz w:val="20"/>
            <w:szCs w:val="20"/>
          </w:rPr>
          <w:delText xml:space="preserve"> </w:delText>
        </w:r>
        <w:r w:rsidRPr="00DC17EE" w:rsidDel="00945F6F">
          <w:rPr>
            <w:rFonts w:asciiTheme="minorHAnsi" w:hAnsiTheme="minorHAnsi" w:cstheme="minorHAnsi"/>
            <w:bCs/>
            <w:sz w:val="20"/>
            <w:szCs w:val="20"/>
          </w:rPr>
          <w:delText>« </w:delText>
        </w:r>
        <w:r w:rsidRPr="00DC17EE" w:rsidDel="00945F6F">
          <w:rPr>
            <w:rFonts w:asciiTheme="minorHAnsi" w:hAnsiTheme="minorHAnsi" w:cstheme="minorHAnsi"/>
            <w:color w:val="000000"/>
            <w:sz w:val="20"/>
            <w:szCs w:val="20"/>
            <w:lang w:val="fr-CH"/>
          </w:rPr>
          <w:delText>Adaptation Basée sur les Ecosystèmes</w:delText>
        </w:r>
        <w:r w:rsidRPr="00DC17EE" w:rsidDel="00945F6F">
          <w:rPr>
            <w:rFonts w:asciiTheme="minorHAnsi" w:hAnsiTheme="minorHAnsi" w:cstheme="minorHAnsi"/>
            <w:bCs/>
            <w:sz w:val="20"/>
            <w:szCs w:val="20"/>
          </w:rPr>
          <w:delText xml:space="preserve"> (ABE) »</w:delText>
        </w:r>
        <w:r w:rsidRPr="00DC17EE" w:rsidDel="00945F6F">
          <w:rPr>
            <w:rFonts w:asciiTheme="minorHAnsi" w:hAnsiTheme="minorHAnsi" w:cstheme="minorHAnsi"/>
            <w:color w:val="000000"/>
            <w:sz w:val="20"/>
            <w:szCs w:val="20"/>
            <w:lang w:val="fr-CH"/>
          </w:rPr>
          <w:delText xml:space="preserve">. L’aire d’intervention du projet couvre </w:delText>
        </w:r>
        <w:r w:rsidRPr="00DC17EE" w:rsidDel="00945F6F">
          <w:rPr>
            <w:rFonts w:asciiTheme="minorHAnsi" w:hAnsiTheme="minorHAnsi" w:cstheme="minorHAnsi"/>
            <w:sz w:val="20"/>
            <w:szCs w:val="20"/>
          </w:rPr>
          <w:delText xml:space="preserve">trois régions du pays dénommé complexes réparties comme suit : 1) Le complexe du </w:delText>
        </w:r>
        <w:r w:rsidRPr="00DC17EE" w:rsidDel="00945F6F">
          <w:rPr>
            <w:rFonts w:asciiTheme="minorHAnsi" w:hAnsiTheme="minorHAnsi" w:cstheme="minorHAnsi"/>
            <w:bCs/>
            <w:sz w:val="20"/>
            <w:szCs w:val="20"/>
          </w:rPr>
          <w:delText>Parc Naturel des Trois Baies(PN3B) situé dans le Nord et le Nord-est du pays, 2) Le Complexe (Baradères-Cayemite) logé dans la péninsule du Sud-ouest du pays (Nippes &amp; Grand’ Anse) et le complexe du sud’ Est allant de Marigot – Massif de la Selle – Anse-à-Pitres.</w:delText>
        </w:r>
      </w:del>
    </w:p>
    <w:p w14:paraId="7576FC73" w14:textId="6F6DE7CC" w:rsidR="00B3375A" w:rsidRPr="00DC17EE" w:rsidDel="00945F6F" w:rsidRDefault="00B3375A" w:rsidP="00B3375A">
      <w:pPr>
        <w:jc w:val="both"/>
        <w:rPr>
          <w:del w:id="1564" w:author="Marie Christa Ermite Joseph Fevry" w:date="2018-10-16T12:14:00Z"/>
          <w:rFonts w:asciiTheme="minorHAnsi" w:hAnsiTheme="minorHAnsi" w:cstheme="minorHAnsi"/>
          <w:sz w:val="20"/>
          <w:szCs w:val="20"/>
        </w:rPr>
      </w:pPr>
    </w:p>
    <w:p w14:paraId="70BFCA3A" w14:textId="74DD6C3C" w:rsidR="00B3375A" w:rsidRPr="00DC17EE" w:rsidDel="00945F6F" w:rsidRDefault="00B3375A" w:rsidP="00B3375A">
      <w:pPr>
        <w:pStyle w:val="Default"/>
        <w:jc w:val="both"/>
        <w:rPr>
          <w:del w:id="1565" w:author="Marie Christa Ermite Joseph Fevry" w:date="2018-10-16T12:14:00Z"/>
          <w:rFonts w:asciiTheme="minorHAnsi" w:hAnsiTheme="minorHAnsi" w:cstheme="minorHAnsi"/>
          <w:sz w:val="20"/>
          <w:szCs w:val="20"/>
          <w:lang w:val="fr-FR"/>
        </w:rPr>
      </w:pPr>
      <w:del w:id="1566" w:author="Marie Christa Ermite Joseph Fevry" w:date="2018-10-16T12:14:00Z">
        <w:r w:rsidRPr="00DC17EE" w:rsidDel="00945F6F">
          <w:rPr>
            <w:rFonts w:asciiTheme="minorHAnsi" w:hAnsiTheme="minorHAnsi" w:cstheme="minorHAnsi"/>
            <w:iCs/>
            <w:sz w:val="20"/>
            <w:szCs w:val="20"/>
            <w:lang w:val="fr-FR"/>
          </w:rPr>
          <w:delText xml:space="preserve">L’objectif </w:delText>
        </w:r>
        <w:r w:rsidRPr="00DC17EE" w:rsidDel="00945F6F">
          <w:rPr>
            <w:rFonts w:asciiTheme="minorHAnsi" w:hAnsiTheme="minorHAnsi" w:cstheme="minorHAnsi"/>
            <w:sz w:val="20"/>
            <w:szCs w:val="20"/>
            <w:lang w:val="fr-FR"/>
          </w:rPr>
          <w:delText xml:space="preserve">du projet est que les bassins versants et les zones côtières d’Haïti soient configurés dans l’espace et gérés de manière à renforcer la résilience des écosystèmes et des communautés vulnérables au changement climatique et aux menaces anthropiques. </w:delText>
        </w:r>
      </w:del>
    </w:p>
    <w:p w14:paraId="08BDF60E" w14:textId="6D8E338E" w:rsidR="00B3375A" w:rsidRPr="00DC17EE" w:rsidDel="00945F6F" w:rsidRDefault="00B3375A" w:rsidP="00B3375A">
      <w:pPr>
        <w:jc w:val="both"/>
        <w:rPr>
          <w:del w:id="1567" w:author="Marie Christa Ermite Joseph Fevry" w:date="2018-10-16T12:14:00Z"/>
          <w:rFonts w:asciiTheme="minorHAnsi" w:hAnsiTheme="minorHAnsi" w:cstheme="minorHAnsi"/>
          <w:sz w:val="20"/>
          <w:szCs w:val="20"/>
        </w:rPr>
      </w:pPr>
    </w:p>
    <w:p w14:paraId="7A95289C" w14:textId="4252090F" w:rsidR="00B3375A" w:rsidRPr="00DC17EE" w:rsidDel="00945F6F" w:rsidRDefault="00B3375A" w:rsidP="00B3375A">
      <w:pPr>
        <w:jc w:val="both"/>
        <w:rPr>
          <w:del w:id="1568" w:author="Marie Christa Ermite Joseph Fevry" w:date="2018-10-16T12:14:00Z"/>
          <w:rFonts w:asciiTheme="minorHAnsi" w:hAnsiTheme="minorHAnsi" w:cstheme="minorHAnsi"/>
          <w:color w:val="000000"/>
          <w:sz w:val="20"/>
          <w:szCs w:val="20"/>
          <w:lang w:val="fr-CH"/>
        </w:rPr>
      </w:pPr>
      <w:del w:id="1569" w:author="Marie Christa Ermite Joseph Fevry" w:date="2018-10-16T12:14:00Z">
        <w:r w:rsidRPr="00DC17EE" w:rsidDel="00945F6F">
          <w:rPr>
            <w:rFonts w:asciiTheme="minorHAnsi" w:hAnsiTheme="minorHAnsi" w:cstheme="minorHAnsi"/>
            <w:color w:val="000000"/>
            <w:sz w:val="20"/>
            <w:szCs w:val="20"/>
            <w:lang w:val="fr-CH"/>
          </w:rPr>
          <w:delText>Ce projet a deux principales composantes</w:delText>
        </w:r>
        <w:r w:rsidRPr="00DC17EE" w:rsidDel="00945F6F">
          <w:rPr>
            <w:rFonts w:asciiTheme="minorHAnsi" w:hAnsiTheme="minorHAnsi" w:cstheme="minorHAnsi"/>
            <w:sz w:val="20"/>
            <w:szCs w:val="20"/>
            <w:lang w:val="fr-CH"/>
          </w:rPr>
          <w:delText xml:space="preserve"> qui sont étroitement interdépendantes</w:delText>
        </w:r>
        <w:r w:rsidRPr="00DC17EE" w:rsidDel="00945F6F">
          <w:rPr>
            <w:rFonts w:asciiTheme="minorHAnsi" w:hAnsiTheme="minorHAnsi" w:cstheme="minorHAnsi"/>
            <w:color w:val="000000"/>
            <w:sz w:val="20"/>
            <w:szCs w:val="20"/>
            <w:lang w:val="fr-CH"/>
          </w:rPr>
          <w:delText xml:space="preserve"> :</w:delText>
        </w:r>
      </w:del>
    </w:p>
    <w:p w14:paraId="4743EB59" w14:textId="6032549F" w:rsidR="00B3375A" w:rsidRPr="00DC17EE" w:rsidDel="00945F6F" w:rsidRDefault="00B3375A" w:rsidP="00B3375A">
      <w:pPr>
        <w:jc w:val="both"/>
        <w:rPr>
          <w:del w:id="1570" w:author="Marie Christa Ermite Joseph Fevry" w:date="2018-10-16T12:14:00Z"/>
          <w:rFonts w:asciiTheme="minorHAnsi" w:hAnsiTheme="minorHAnsi" w:cstheme="minorHAnsi"/>
          <w:sz w:val="20"/>
          <w:szCs w:val="20"/>
        </w:rPr>
      </w:pPr>
    </w:p>
    <w:p w14:paraId="13A886C8" w14:textId="165C78E4" w:rsidR="00B3375A" w:rsidRPr="00DC17EE" w:rsidDel="00945F6F" w:rsidRDefault="00B3375A" w:rsidP="00B3375A">
      <w:pPr>
        <w:widowControl/>
        <w:numPr>
          <w:ilvl w:val="0"/>
          <w:numId w:val="48"/>
        </w:numPr>
        <w:overflowPunct/>
        <w:adjustRightInd/>
        <w:jc w:val="both"/>
        <w:rPr>
          <w:del w:id="1571" w:author="Marie Christa Ermite Joseph Fevry" w:date="2018-10-16T12:14:00Z"/>
          <w:rFonts w:asciiTheme="minorHAnsi" w:hAnsiTheme="minorHAnsi" w:cstheme="minorHAnsi"/>
          <w:sz w:val="20"/>
          <w:szCs w:val="20"/>
          <w:lang w:val="fr-CH"/>
        </w:rPr>
      </w:pPr>
      <w:del w:id="1572" w:author="Marie Christa Ermite Joseph Fevry" w:date="2018-10-16T12:14:00Z">
        <w:r w:rsidRPr="00DC17EE" w:rsidDel="00945F6F">
          <w:rPr>
            <w:rFonts w:asciiTheme="minorHAnsi" w:hAnsiTheme="minorHAnsi" w:cstheme="minorHAnsi"/>
            <w:color w:val="000000"/>
            <w:sz w:val="20"/>
            <w:szCs w:val="20"/>
            <w:lang w:val="fr-CH"/>
          </w:rPr>
          <w:delText>Le renforcement de la résilience face aux menaces climatiques dans les principaux bassins versants et zones côtières en passant par l’aménagement des bassins versants et la conservation des sols, la gestion des zones côtières, et la valorisation et la conservation des ressources naturelles.</w:delText>
        </w:r>
      </w:del>
    </w:p>
    <w:p w14:paraId="43476B24" w14:textId="74968882" w:rsidR="00B3375A" w:rsidRPr="00DC17EE" w:rsidDel="00945F6F" w:rsidRDefault="00B3375A" w:rsidP="00B3375A">
      <w:pPr>
        <w:ind w:left="720"/>
        <w:jc w:val="both"/>
        <w:rPr>
          <w:del w:id="1573" w:author="Marie Christa Ermite Joseph Fevry" w:date="2018-10-16T12:14:00Z"/>
          <w:rFonts w:asciiTheme="minorHAnsi" w:hAnsiTheme="minorHAnsi" w:cstheme="minorHAnsi"/>
          <w:sz w:val="20"/>
          <w:szCs w:val="20"/>
          <w:lang w:val="fr-CH"/>
        </w:rPr>
      </w:pPr>
    </w:p>
    <w:p w14:paraId="25E61EAB" w14:textId="6C57899F" w:rsidR="00B3375A" w:rsidRPr="00DC17EE" w:rsidDel="00945F6F" w:rsidRDefault="00B3375A" w:rsidP="00B3375A">
      <w:pPr>
        <w:widowControl/>
        <w:numPr>
          <w:ilvl w:val="0"/>
          <w:numId w:val="48"/>
        </w:numPr>
        <w:overflowPunct/>
        <w:adjustRightInd/>
        <w:jc w:val="both"/>
        <w:rPr>
          <w:del w:id="1574" w:author="Marie Christa Ermite Joseph Fevry" w:date="2018-10-16T12:14:00Z"/>
          <w:rFonts w:asciiTheme="minorHAnsi" w:hAnsiTheme="minorHAnsi" w:cstheme="minorHAnsi"/>
          <w:sz w:val="20"/>
          <w:szCs w:val="20"/>
          <w:lang w:val="fr-CH"/>
        </w:rPr>
      </w:pPr>
      <w:del w:id="1575" w:author="Marie Christa Ermite Joseph Fevry" w:date="2018-10-16T12:14:00Z">
        <w:r w:rsidRPr="00DC17EE" w:rsidDel="00945F6F">
          <w:rPr>
            <w:rFonts w:asciiTheme="minorHAnsi" w:hAnsiTheme="minorHAnsi" w:cstheme="minorHAnsi"/>
            <w:color w:val="000000"/>
            <w:sz w:val="20"/>
            <w:szCs w:val="20"/>
            <w:lang w:val="fr-CH"/>
          </w:rPr>
          <w:delText xml:space="preserve">Le renforcement de la contribution des zones protégées à la conservation de biodiversité et au développement durable dans les zones côtières et marines axé sur une exploitation raisonnée.  </w:delText>
        </w:r>
      </w:del>
    </w:p>
    <w:p w14:paraId="083350C1" w14:textId="488012A3" w:rsidR="00B3375A" w:rsidRPr="00DC17EE" w:rsidDel="00945F6F" w:rsidRDefault="00B3375A" w:rsidP="00B3375A">
      <w:pPr>
        <w:jc w:val="both"/>
        <w:rPr>
          <w:del w:id="1576" w:author="Marie Christa Ermite Joseph Fevry" w:date="2018-10-16T12:14:00Z"/>
          <w:rFonts w:asciiTheme="minorHAnsi" w:hAnsiTheme="minorHAnsi" w:cstheme="minorHAnsi"/>
          <w:sz w:val="20"/>
          <w:szCs w:val="20"/>
        </w:rPr>
      </w:pPr>
      <w:del w:id="1577" w:author="Marie Christa Ermite Joseph Fevry" w:date="2018-10-16T12:14:00Z">
        <w:r w:rsidRPr="00DC17EE" w:rsidDel="00945F6F">
          <w:rPr>
            <w:rFonts w:asciiTheme="minorHAnsi" w:hAnsiTheme="minorHAnsi" w:cstheme="minorHAnsi"/>
            <w:sz w:val="20"/>
            <w:szCs w:val="20"/>
            <w:lang w:val="fr-CH"/>
          </w:rPr>
          <w:delText>S’appuyant sur ces deux composantes</w:delText>
        </w:r>
        <w:r w:rsidRPr="00DC17EE" w:rsidDel="00945F6F">
          <w:rPr>
            <w:rFonts w:asciiTheme="minorHAnsi" w:hAnsiTheme="minorHAnsi" w:cstheme="minorHAnsi"/>
            <w:sz w:val="20"/>
            <w:szCs w:val="20"/>
          </w:rPr>
          <w:delText>, le projet à travers ses différentes activités, cherche à réduire la vulnérabilité des populations pauvres d’Haiti aux effets du changement climatique, tout en conservant la biodiversité menacée dans les bassins versants, les zones côtières et marines à partir des investissements dans des stratégies socialement durables. Le projet dans son ensemble vise les résultats suivants :</w:delText>
        </w:r>
      </w:del>
    </w:p>
    <w:p w14:paraId="33ADAC4B" w14:textId="7457C4EA" w:rsidR="00B3375A" w:rsidRPr="00DC17EE" w:rsidDel="00945F6F" w:rsidRDefault="00B3375A" w:rsidP="00B3375A">
      <w:pPr>
        <w:jc w:val="both"/>
        <w:rPr>
          <w:del w:id="1578" w:author="Marie Christa Ermite Joseph Fevry" w:date="2018-10-16T12:14:00Z"/>
          <w:rFonts w:asciiTheme="minorHAnsi" w:hAnsiTheme="minorHAnsi" w:cstheme="minorHAnsi"/>
          <w:sz w:val="20"/>
          <w:szCs w:val="20"/>
        </w:rPr>
      </w:pPr>
    </w:p>
    <w:p w14:paraId="28B78B38" w14:textId="381A5380" w:rsidR="00B3375A" w:rsidRPr="00DC17EE" w:rsidDel="00945F6F" w:rsidRDefault="00B3375A" w:rsidP="00B3375A">
      <w:pPr>
        <w:widowControl/>
        <w:numPr>
          <w:ilvl w:val="3"/>
          <w:numId w:val="50"/>
        </w:numPr>
        <w:overflowPunct/>
        <w:adjustRightInd/>
        <w:ind w:left="720"/>
        <w:jc w:val="both"/>
        <w:rPr>
          <w:del w:id="1579" w:author="Marie Christa Ermite Joseph Fevry" w:date="2018-10-16T12:14:00Z"/>
          <w:rStyle w:val="bodytexte"/>
          <w:rFonts w:asciiTheme="minorHAnsi" w:hAnsiTheme="minorHAnsi" w:cstheme="minorHAnsi"/>
          <w:color w:val="auto"/>
          <w:sz w:val="20"/>
          <w:szCs w:val="20"/>
        </w:rPr>
      </w:pPr>
      <w:del w:id="1580" w:author="Marie Christa Ermite Joseph Fevry" w:date="2018-10-16T12:14:00Z">
        <w:r w:rsidRPr="00DC17EE" w:rsidDel="00945F6F">
          <w:rPr>
            <w:rFonts w:asciiTheme="minorHAnsi" w:hAnsiTheme="minorHAnsi" w:cstheme="minorHAnsi"/>
            <w:bCs/>
            <w:sz w:val="20"/>
            <w:szCs w:val="20"/>
          </w:rPr>
          <w:delText>Cadre de gouvernance – politiques, plans et décisions en faveur de l’adaptation basée sur les écosystèmes</w:delText>
        </w:r>
        <w:r w:rsidRPr="00DC17EE" w:rsidDel="00945F6F">
          <w:rPr>
            <w:rStyle w:val="bodytexte"/>
            <w:rFonts w:asciiTheme="minorHAnsi" w:hAnsiTheme="minorHAnsi" w:cstheme="minorHAnsi"/>
            <w:sz w:val="20"/>
            <w:szCs w:val="20"/>
          </w:rPr>
          <w:delText xml:space="preserve"> ; </w:delText>
        </w:r>
      </w:del>
    </w:p>
    <w:p w14:paraId="2464B23F" w14:textId="65022FDD" w:rsidR="00B3375A" w:rsidRPr="00DC17EE" w:rsidDel="00945F6F" w:rsidRDefault="00B3375A" w:rsidP="00B3375A">
      <w:pPr>
        <w:ind w:left="720"/>
        <w:jc w:val="both"/>
        <w:rPr>
          <w:del w:id="1581" w:author="Marie Christa Ermite Joseph Fevry" w:date="2018-10-16T12:14:00Z"/>
          <w:rStyle w:val="bodytexte"/>
          <w:rFonts w:asciiTheme="minorHAnsi" w:hAnsiTheme="minorHAnsi" w:cstheme="minorHAnsi"/>
          <w:color w:val="auto"/>
          <w:sz w:val="20"/>
          <w:szCs w:val="20"/>
        </w:rPr>
      </w:pPr>
    </w:p>
    <w:p w14:paraId="4616D8A1" w14:textId="4A54D86B" w:rsidR="00B3375A" w:rsidRPr="00DC17EE" w:rsidDel="00945F6F" w:rsidRDefault="00B3375A" w:rsidP="00B3375A">
      <w:pPr>
        <w:widowControl/>
        <w:numPr>
          <w:ilvl w:val="0"/>
          <w:numId w:val="50"/>
        </w:numPr>
        <w:overflowPunct/>
        <w:adjustRightInd/>
        <w:ind w:left="720"/>
        <w:jc w:val="both"/>
        <w:rPr>
          <w:del w:id="1582" w:author="Marie Christa Ermite Joseph Fevry" w:date="2018-10-16T12:14:00Z"/>
          <w:rFonts w:asciiTheme="minorHAnsi" w:hAnsiTheme="minorHAnsi" w:cstheme="minorHAnsi"/>
          <w:sz w:val="20"/>
          <w:szCs w:val="20"/>
        </w:rPr>
      </w:pPr>
      <w:del w:id="1583" w:author="Marie Christa Ermite Joseph Fevry" w:date="2018-10-16T12:14:00Z">
        <w:r w:rsidRPr="00DC17EE" w:rsidDel="00945F6F">
          <w:rPr>
            <w:rFonts w:asciiTheme="minorHAnsi" w:hAnsiTheme="minorHAnsi" w:cstheme="minorHAnsi"/>
            <w:bCs/>
            <w:sz w:val="20"/>
            <w:szCs w:val="20"/>
          </w:rPr>
          <w:delText>Conservation et gestion efficace des écosystèmes pour renforcer leur résilience et leur fonctionnalité</w:delText>
        </w:r>
        <w:r w:rsidRPr="00DC17EE" w:rsidDel="00945F6F">
          <w:rPr>
            <w:rFonts w:asciiTheme="minorHAnsi" w:hAnsiTheme="minorHAnsi" w:cstheme="minorHAnsi"/>
            <w:sz w:val="20"/>
            <w:szCs w:val="20"/>
          </w:rPr>
          <w:delText> ;</w:delText>
        </w:r>
      </w:del>
    </w:p>
    <w:p w14:paraId="758165BD" w14:textId="33FF51B8" w:rsidR="00B3375A" w:rsidRPr="00DC17EE" w:rsidDel="00945F6F" w:rsidRDefault="00B3375A" w:rsidP="00B3375A">
      <w:pPr>
        <w:ind w:left="720"/>
        <w:jc w:val="both"/>
        <w:rPr>
          <w:del w:id="1584" w:author="Marie Christa Ermite Joseph Fevry" w:date="2018-10-16T12:14:00Z"/>
          <w:rFonts w:asciiTheme="minorHAnsi" w:hAnsiTheme="minorHAnsi" w:cstheme="minorHAnsi"/>
          <w:sz w:val="20"/>
          <w:szCs w:val="20"/>
        </w:rPr>
      </w:pPr>
    </w:p>
    <w:p w14:paraId="0028E7EB" w14:textId="64EED94E" w:rsidR="00B3375A" w:rsidRPr="00DC17EE" w:rsidDel="00945F6F" w:rsidRDefault="00B3375A" w:rsidP="00B3375A">
      <w:pPr>
        <w:widowControl/>
        <w:numPr>
          <w:ilvl w:val="0"/>
          <w:numId w:val="50"/>
        </w:numPr>
        <w:overflowPunct/>
        <w:adjustRightInd/>
        <w:ind w:left="720"/>
        <w:jc w:val="both"/>
        <w:rPr>
          <w:del w:id="1585" w:author="Marie Christa Ermite Joseph Fevry" w:date="2018-10-16T12:14:00Z"/>
          <w:rFonts w:asciiTheme="minorHAnsi" w:hAnsiTheme="minorHAnsi" w:cstheme="minorHAnsi"/>
          <w:sz w:val="20"/>
          <w:szCs w:val="20"/>
        </w:rPr>
      </w:pPr>
      <w:del w:id="1586" w:author="Marie Christa Ermite Joseph Fevry" w:date="2018-10-16T12:14:00Z">
        <w:r w:rsidRPr="00DC17EE" w:rsidDel="00945F6F">
          <w:rPr>
            <w:rFonts w:asciiTheme="minorHAnsi" w:hAnsiTheme="minorHAnsi" w:cstheme="minorHAnsi"/>
            <w:sz w:val="20"/>
            <w:szCs w:val="20"/>
          </w:rPr>
          <w:delText xml:space="preserve">Réhabilitation assistée – recouvrement de la fonctionnalité des écosystèmes ; </w:delText>
        </w:r>
      </w:del>
    </w:p>
    <w:p w14:paraId="3C55D759" w14:textId="3A1380E5" w:rsidR="00B3375A" w:rsidRPr="00DC17EE" w:rsidDel="00945F6F" w:rsidRDefault="00B3375A" w:rsidP="00B3375A">
      <w:pPr>
        <w:jc w:val="both"/>
        <w:rPr>
          <w:del w:id="1587" w:author="Marie Christa Ermite Joseph Fevry" w:date="2018-10-16T12:14:00Z"/>
          <w:rFonts w:asciiTheme="minorHAnsi" w:hAnsiTheme="minorHAnsi" w:cstheme="minorHAnsi"/>
          <w:sz w:val="20"/>
          <w:szCs w:val="20"/>
        </w:rPr>
      </w:pPr>
    </w:p>
    <w:p w14:paraId="443334EB" w14:textId="77A7A300" w:rsidR="00B3375A" w:rsidRPr="00DC17EE" w:rsidDel="00945F6F" w:rsidRDefault="00B3375A" w:rsidP="00B3375A">
      <w:pPr>
        <w:widowControl/>
        <w:numPr>
          <w:ilvl w:val="0"/>
          <w:numId w:val="50"/>
        </w:numPr>
        <w:overflowPunct/>
        <w:adjustRightInd/>
        <w:ind w:left="720"/>
        <w:jc w:val="both"/>
        <w:rPr>
          <w:del w:id="1588" w:author="Marie Christa Ermite Joseph Fevry" w:date="2018-10-16T12:14:00Z"/>
          <w:rFonts w:asciiTheme="minorHAnsi" w:hAnsiTheme="minorHAnsi" w:cstheme="minorHAnsi"/>
          <w:sz w:val="20"/>
          <w:szCs w:val="20"/>
        </w:rPr>
      </w:pPr>
      <w:del w:id="1589" w:author="Marie Christa Ermite Joseph Fevry" w:date="2018-10-16T12:14:00Z">
        <w:r w:rsidRPr="00DC17EE" w:rsidDel="00945F6F">
          <w:rPr>
            <w:rFonts w:asciiTheme="minorHAnsi" w:hAnsiTheme="minorHAnsi" w:cstheme="minorHAnsi"/>
            <w:sz w:val="20"/>
            <w:szCs w:val="20"/>
          </w:rPr>
          <w:delText>Propositions affinées pour le patrimoine des aires protégées dans les zones côtières et marines ;</w:delText>
        </w:r>
      </w:del>
    </w:p>
    <w:p w14:paraId="7B81FD73" w14:textId="75253AB9" w:rsidR="00B3375A" w:rsidRPr="00DC17EE" w:rsidDel="00945F6F" w:rsidRDefault="00B3375A" w:rsidP="00B3375A">
      <w:pPr>
        <w:jc w:val="both"/>
        <w:rPr>
          <w:del w:id="1590" w:author="Marie Christa Ermite Joseph Fevry" w:date="2018-10-16T12:14:00Z"/>
          <w:rFonts w:asciiTheme="minorHAnsi" w:hAnsiTheme="minorHAnsi" w:cstheme="minorHAnsi"/>
          <w:sz w:val="20"/>
          <w:szCs w:val="20"/>
        </w:rPr>
      </w:pPr>
    </w:p>
    <w:p w14:paraId="44E51C10" w14:textId="304AB1A3" w:rsidR="00B3375A" w:rsidRPr="00DC17EE" w:rsidDel="00945F6F" w:rsidRDefault="00B3375A" w:rsidP="00B3375A">
      <w:pPr>
        <w:widowControl/>
        <w:numPr>
          <w:ilvl w:val="0"/>
          <w:numId w:val="50"/>
        </w:numPr>
        <w:overflowPunct/>
        <w:adjustRightInd/>
        <w:ind w:left="720"/>
        <w:jc w:val="both"/>
        <w:rPr>
          <w:del w:id="1591" w:author="Marie Christa Ermite Joseph Fevry" w:date="2018-10-16T12:14:00Z"/>
          <w:rFonts w:asciiTheme="minorHAnsi" w:hAnsiTheme="minorHAnsi" w:cstheme="minorHAnsi"/>
          <w:sz w:val="20"/>
          <w:szCs w:val="20"/>
        </w:rPr>
      </w:pPr>
      <w:del w:id="1592" w:author="Marie Christa Ermite Joseph Fevry" w:date="2018-10-16T12:14:00Z">
        <w:r w:rsidRPr="00DC17EE" w:rsidDel="00945F6F">
          <w:rPr>
            <w:rFonts w:asciiTheme="minorHAnsi" w:hAnsiTheme="minorHAnsi" w:cstheme="minorHAnsi"/>
            <w:sz w:val="20"/>
            <w:szCs w:val="20"/>
          </w:rPr>
          <w:delText>Renforcement des instruments et des capacités en vue de la gestion efficace des aires protégées ;</w:delText>
        </w:r>
      </w:del>
    </w:p>
    <w:p w14:paraId="2472723F" w14:textId="3C8D7961" w:rsidR="00B3375A" w:rsidRPr="00DC17EE" w:rsidDel="00945F6F" w:rsidRDefault="00B3375A" w:rsidP="00B3375A">
      <w:pPr>
        <w:pStyle w:val="ListParagraph"/>
        <w:rPr>
          <w:del w:id="1593" w:author="Marie Christa Ermite Joseph Fevry" w:date="2018-10-16T12:14:00Z"/>
          <w:rFonts w:asciiTheme="minorHAnsi" w:hAnsiTheme="minorHAnsi" w:cstheme="minorHAnsi"/>
          <w:sz w:val="20"/>
          <w:szCs w:val="20"/>
        </w:rPr>
      </w:pPr>
    </w:p>
    <w:p w14:paraId="5595ABF5" w14:textId="49D2E0CA" w:rsidR="00B3375A" w:rsidRPr="00DC17EE" w:rsidDel="00945F6F" w:rsidRDefault="00B3375A" w:rsidP="00B3375A">
      <w:pPr>
        <w:widowControl/>
        <w:numPr>
          <w:ilvl w:val="0"/>
          <w:numId w:val="50"/>
        </w:numPr>
        <w:overflowPunct/>
        <w:adjustRightInd/>
        <w:ind w:left="720"/>
        <w:jc w:val="both"/>
        <w:rPr>
          <w:del w:id="1594" w:author="Marie Christa Ermite Joseph Fevry" w:date="2018-10-16T12:14:00Z"/>
          <w:rFonts w:asciiTheme="minorHAnsi" w:hAnsiTheme="minorHAnsi" w:cstheme="minorHAnsi"/>
          <w:sz w:val="20"/>
          <w:szCs w:val="20"/>
        </w:rPr>
      </w:pPr>
      <w:del w:id="1595" w:author="Marie Christa Ermite Joseph Fevry" w:date="2018-10-16T12:14:00Z">
        <w:r w:rsidRPr="00DC17EE" w:rsidDel="00945F6F">
          <w:rPr>
            <w:rFonts w:asciiTheme="minorHAnsi" w:hAnsiTheme="minorHAnsi" w:cstheme="minorHAnsi"/>
            <w:bCs/>
            <w:sz w:val="20"/>
            <w:szCs w:val="20"/>
          </w:rPr>
          <w:delText>Nouveaux moyens de subsistance afin de réduire la pression sur la biodiversité côtière et marine</w:delText>
        </w:r>
        <w:r w:rsidRPr="00DC17EE" w:rsidDel="00945F6F">
          <w:rPr>
            <w:rFonts w:asciiTheme="minorHAnsi" w:hAnsiTheme="minorHAnsi" w:cstheme="minorHAnsi"/>
            <w:sz w:val="20"/>
            <w:szCs w:val="20"/>
          </w:rPr>
          <w:delText>.</w:delText>
        </w:r>
      </w:del>
    </w:p>
    <w:p w14:paraId="69F2C45F" w14:textId="3A0687B0" w:rsidR="00B3375A" w:rsidRPr="00DC17EE" w:rsidDel="00945F6F" w:rsidRDefault="00B3375A" w:rsidP="00B3375A">
      <w:pPr>
        <w:pStyle w:val="ListParagraph"/>
        <w:ind w:left="0"/>
        <w:jc w:val="both"/>
        <w:outlineLvl w:val="1"/>
        <w:rPr>
          <w:del w:id="1596" w:author="Marie Christa Ermite Joseph Fevry" w:date="2018-10-16T12:14:00Z"/>
          <w:rFonts w:asciiTheme="minorHAnsi" w:hAnsiTheme="minorHAnsi" w:cstheme="minorHAnsi"/>
          <w:sz w:val="20"/>
          <w:szCs w:val="20"/>
          <w:lang w:val="fr-FR"/>
        </w:rPr>
      </w:pPr>
    </w:p>
    <w:p w14:paraId="21645FB5" w14:textId="65712BED" w:rsidR="00B3375A" w:rsidRPr="00DC17EE" w:rsidDel="00945F6F" w:rsidRDefault="00B3375A" w:rsidP="00B3375A">
      <w:pPr>
        <w:pStyle w:val="ListParagraph"/>
        <w:spacing w:line="276" w:lineRule="auto"/>
        <w:ind w:left="0"/>
        <w:jc w:val="both"/>
        <w:rPr>
          <w:del w:id="1597" w:author="Marie Christa Ermite Joseph Fevry" w:date="2018-10-16T12:14:00Z"/>
          <w:rFonts w:asciiTheme="minorHAnsi" w:hAnsiTheme="minorHAnsi" w:cstheme="minorHAnsi"/>
          <w:color w:val="000000"/>
          <w:sz w:val="20"/>
          <w:szCs w:val="20"/>
          <w:lang w:val="fr-FR"/>
        </w:rPr>
      </w:pPr>
      <w:del w:id="1598" w:author="Marie Christa Ermite Joseph Fevry" w:date="2018-10-16T12:14:00Z">
        <w:r w:rsidRPr="00DC17EE" w:rsidDel="00945F6F">
          <w:rPr>
            <w:rFonts w:asciiTheme="minorHAnsi" w:hAnsiTheme="minorHAnsi" w:cstheme="minorHAnsi"/>
            <w:bCs/>
            <w:sz w:val="20"/>
            <w:szCs w:val="20"/>
            <w:lang w:val="fr-FR"/>
          </w:rPr>
          <w:delText xml:space="preserve">Obtenu de tels résultats, nécessite non seulement un diagnostic biophysique relevant les aspects biologiques et les caractéristiques physiques des zones d’intervention mais aussi et surtout un diagnostic de la situation environnementale et organisationnelle des zones d’interventions. </w:delText>
        </w:r>
      </w:del>
    </w:p>
    <w:p w14:paraId="22B86B83" w14:textId="41AF2134" w:rsidR="00B3375A" w:rsidRPr="00DC17EE" w:rsidDel="00945F6F" w:rsidRDefault="00B3375A" w:rsidP="00B3375A">
      <w:pPr>
        <w:pStyle w:val="ListParagraph"/>
        <w:spacing w:line="276" w:lineRule="auto"/>
        <w:ind w:left="0"/>
        <w:jc w:val="both"/>
        <w:rPr>
          <w:del w:id="1599" w:author="Marie Christa Ermite Joseph Fevry" w:date="2018-10-16T12:14:00Z"/>
          <w:rFonts w:asciiTheme="minorHAnsi" w:hAnsiTheme="minorHAnsi" w:cstheme="minorHAnsi"/>
          <w:color w:val="000000"/>
          <w:sz w:val="20"/>
          <w:szCs w:val="20"/>
          <w:lang w:val="fr-FR"/>
        </w:rPr>
      </w:pPr>
    </w:p>
    <w:p w14:paraId="18014261" w14:textId="7FEF8250" w:rsidR="00B3375A" w:rsidRPr="00DC17EE" w:rsidDel="00945F6F" w:rsidRDefault="00B3375A" w:rsidP="00B3375A">
      <w:pPr>
        <w:jc w:val="both"/>
        <w:rPr>
          <w:del w:id="1600" w:author="Marie Christa Ermite Joseph Fevry" w:date="2018-10-16T12:14:00Z"/>
          <w:rFonts w:asciiTheme="minorHAnsi" w:hAnsiTheme="minorHAnsi" w:cstheme="minorHAnsi"/>
          <w:b/>
          <w:sz w:val="20"/>
          <w:szCs w:val="20"/>
        </w:rPr>
      </w:pPr>
      <w:del w:id="1601" w:author="Marie Christa Ermite Joseph Fevry" w:date="2018-10-16T12:14:00Z">
        <w:r w:rsidRPr="00DC17EE" w:rsidDel="00945F6F">
          <w:rPr>
            <w:rFonts w:asciiTheme="minorHAnsi" w:hAnsiTheme="minorHAnsi" w:cstheme="minorHAnsi"/>
            <w:color w:val="000000"/>
            <w:sz w:val="20"/>
            <w:szCs w:val="20"/>
          </w:rPr>
          <w:delText xml:space="preserve">Dans l’idée d’arriver aux résultats escomptés par le projet (résultats précités) et de mettre à disposition d’autres acteurs intervenant dans la gestion des ressources naturelles, des données fiables et pertinentes, il s’avère nécessaire de réaliser une étude de la situation de référence environnementale des complexes </w:delText>
        </w:r>
        <w:r w:rsidRPr="00DC17EE" w:rsidDel="00945F6F">
          <w:rPr>
            <w:rFonts w:asciiTheme="minorHAnsi" w:hAnsiTheme="minorHAnsi" w:cstheme="minorHAnsi"/>
            <w:b/>
            <w:color w:val="000000"/>
            <w:sz w:val="20"/>
            <w:szCs w:val="20"/>
          </w:rPr>
          <w:delText>(Baradères-Cayemite)</w:delText>
        </w:r>
        <w:r w:rsidRPr="00DC17EE" w:rsidDel="00945F6F">
          <w:rPr>
            <w:rFonts w:asciiTheme="minorHAnsi" w:hAnsiTheme="minorHAnsi" w:cstheme="minorHAnsi"/>
            <w:color w:val="000000"/>
            <w:sz w:val="20"/>
            <w:szCs w:val="20"/>
          </w:rPr>
          <w:delText xml:space="preserve"> et </w:delText>
        </w:r>
        <w:r w:rsidRPr="00DC17EE" w:rsidDel="00945F6F">
          <w:rPr>
            <w:rFonts w:asciiTheme="minorHAnsi" w:hAnsiTheme="minorHAnsi" w:cstheme="minorHAnsi"/>
            <w:b/>
            <w:color w:val="000000"/>
            <w:sz w:val="20"/>
            <w:szCs w:val="20"/>
          </w:rPr>
          <w:delText>(</w:delText>
        </w:r>
        <w:r w:rsidRPr="00DC17EE" w:rsidDel="00945F6F">
          <w:rPr>
            <w:rFonts w:asciiTheme="minorHAnsi" w:hAnsiTheme="minorHAnsi" w:cstheme="minorHAnsi"/>
            <w:b/>
            <w:bCs/>
            <w:sz w:val="20"/>
            <w:szCs w:val="20"/>
          </w:rPr>
          <w:delText>Marigot – Massif de la Selle – Anse-à-Pitres</w:delText>
        </w:r>
        <w:r w:rsidRPr="00DC17EE" w:rsidDel="00945F6F">
          <w:rPr>
            <w:rFonts w:asciiTheme="minorHAnsi" w:hAnsiTheme="minorHAnsi" w:cstheme="minorHAnsi"/>
            <w:b/>
            <w:color w:val="000000"/>
            <w:sz w:val="20"/>
            <w:szCs w:val="20"/>
          </w:rPr>
          <w:delText>)</w:delText>
        </w:r>
        <w:r w:rsidRPr="00DC17EE" w:rsidDel="00945F6F">
          <w:rPr>
            <w:rFonts w:asciiTheme="minorHAnsi" w:hAnsiTheme="minorHAnsi" w:cstheme="minorHAnsi"/>
            <w:color w:val="000000"/>
            <w:sz w:val="20"/>
            <w:szCs w:val="20"/>
          </w:rPr>
          <w:delText xml:space="preserve"> afin de faciliter les orientations et les prises de décisions visant à réduire la vulnérabilité de la population pauvre aux effets du changement climatique et également à </w:delText>
        </w:r>
        <w:r w:rsidRPr="00DC17EE" w:rsidDel="00945F6F">
          <w:rPr>
            <w:rFonts w:asciiTheme="minorHAnsi" w:hAnsiTheme="minorHAnsi" w:cstheme="minorHAnsi"/>
            <w:sz w:val="20"/>
            <w:szCs w:val="20"/>
          </w:rPr>
          <w:delText xml:space="preserve">conserver la biodiversité menacée dans les bassins versants, et les zones côtières et marines. </w:delText>
        </w:r>
      </w:del>
    </w:p>
    <w:p w14:paraId="035C4927" w14:textId="22673D1D" w:rsidR="00B3375A" w:rsidRPr="00DC17EE" w:rsidDel="00945F6F" w:rsidRDefault="00B3375A" w:rsidP="00B3375A">
      <w:pPr>
        <w:pStyle w:val="ListParagraph"/>
        <w:spacing w:line="276" w:lineRule="auto"/>
        <w:ind w:left="0"/>
        <w:jc w:val="both"/>
        <w:rPr>
          <w:del w:id="1602" w:author="Marie Christa Ermite Joseph Fevry" w:date="2018-10-16T12:14:00Z"/>
          <w:rFonts w:asciiTheme="minorHAnsi" w:hAnsiTheme="minorHAnsi" w:cstheme="minorHAnsi"/>
          <w:bCs/>
          <w:sz w:val="20"/>
          <w:szCs w:val="20"/>
          <w:lang w:val="fr-FR"/>
        </w:rPr>
      </w:pPr>
    </w:p>
    <w:p w14:paraId="066EFC58" w14:textId="6DA0335C" w:rsidR="00B3375A" w:rsidRPr="00DC17EE" w:rsidDel="00945F6F" w:rsidRDefault="00B3375A" w:rsidP="00B3375A">
      <w:pPr>
        <w:pStyle w:val="ListParagraph"/>
        <w:widowControl/>
        <w:numPr>
          <w:ilvl w:val="0"/>
          <w:numId w:val="49"/>
        </w:numPr>
        <w:overflowPunct/>
        <w:adjustRightInd/>
        <w:spacing w:line="276" w:lineRule="auto"/>
        <w:ind w:left="0"/>
        <w:jc w:val="both"/>
        <w:rPr>
          <w:del w:id="1603" w:author="Marie Christa Ermite Joseph Fevry" w:date="2018-10-16T12:14:00Z"/>
          <w:rFonts w:asciiTheme="minorHAnsi" w:hAnsiTheme="minorHAnsi" w:cstheme="minorHAnsi"/>
          <w:b/>
          <w:color w:val="000000"/>
          <w:sz w:val="20"/>
          <w:szCs w:val="20"/>
          <w:lang w:val="fr-FR"/>
        </w:rPr>
      </w:pPr>
      <w:del w:id="1604" w:author="Marie Christa Ermite Joseph Fevry" w:date="2018-10-16T12:14:00Z">
        <w:r w:rsidRPr="00DC17EE" w:rsidDel="00945F6F">
          <w:rPr>
            <w:rFonts w:asciiTheme="minorHAnsi" w:hAnsiTheme="minorHAnsi" w:cstheme="minorHAnsi"/>
            <w:b/>
            <w:color w:val="000000"/>
            <w:sz w:val="20"/>
            <w:szCs w:val="20"/>
            <w:lang w:val="fr-FR"/>
          </w:rPr>
          <w:delText>Objectif de l’étude</w:delText>
        </w:r>
      </w:del>
    </w:p>
    <w:p w14:paraId="6AD35EA9" w14:textId="35DF489C" w:rsidR="00B3375A" w:rsidRPr="00DC17EE" w:rsidDel="00945F6F" w:rsidRDefault="00B3375A" w:rsidP="00B3375A">
      <w:pPr>
        <w:pStyle w:val="ListParagraph"/>
        <w:spacing w:line="276" w:lineRule="auto"/>
        <w:ind w:left="0"/>
        <w:jc w:val="both"/>
        <w:rPr>
          <w:del w:id="1605" w:author="Marie Christa Ermite Joseph Fevry" w:date="2018-10-16T12:14:00Z"/>
          <w:rFonts w:asciiTheme="minorHAnsi" w:hAnsiTheme="minorHAnsi" w:cstheme="minorHAnsi"/>
          <w:b/>
          <w:color w:val="000000"/>
          <w:sz w:val="20"/>
          <w:szCs w:val="20"/>
          <w:lang w:val="fr-FR"/>
        </w:rPr>
      </w:pPr>
    </w:p>
    <w:p w14:paraId="49E3570E" w14:textId="4B4D08E1" w:rsidR="00B3375A" w:rsidDel="00945F6F" w:rsidRDefault="00B3375A" w:rsidP="00B3375A">
      <w:pPr>
        <w:pStyle w:val="ListParagraph"/>
        <w:spacing w:line="276" w:lineRule="auto"/>
        <w:ind w:left="0"/>
        <w:jc w:val="both"/>
        <w:rPr>
          <w:del w:id="1606" w:author="Marie Christa Ermite Joseph Fevry" w:date="2018-10-16T12:14:00Z"/>
          <w:rFonts w:asciiTheme="minorHAnsi" w:hAnsiTheme="minorHAnsi" w:cstheme="minorHAnsi"/>
          <w:sz w:val="20"/>
          <w:szCs w:val="20"/>
          <w:lang w:val="fr-FR"/>
        </w:rPr>
      </w:pPr>
      <w:del w:id="1607" w:author="Marie Christa Ermite Joseph Fevry" w:date="2018-10-16T12:14:00Z">
        <w:r w:rsidRPr="00DC17EE" w:rsidDel="00945F6F">
          <w:rPr>
            <w:rFonts w:asciiTheme="minorHAnsi" w:hAnsiTheme="minorHAnsi" w:cstheme="minorHAnsi"/>
            <w:sz w:val="20"/>
            <w:szCs w:val="20"/>
            <w:lang w:val="fr-FR"/>
          </w:rPr>
          <w:delText xml:space="preserve">Cette étude vise principalement la réalisation d’une ligne de base environnementale du complexe </w:delText>
        </w:r>
        <w:r w:rsidRPr="00DC17EE" w:rsidDel="00945F6F">
          <w:rPr>
            <w:rFonts w:asciiTheme="minorHAnsi" w:hAnsiTheme="minorHAnsi" w:cstheme="minorHAnsi"/>
            <w:b/>
            <w:color w:val="000000"/>
            <w:sz w:val="20"/>
            <w:szCs w:val="20"/>
            <w:lang w:val="fr-FR"/>
          </w:rPr>
          <w:delText>(Baradères-Cayemite)</w:delText>
        </w:r>
        <w:r w:rsidRPr="00DC17EE" w:rsidDel="00945F6F">
          <w:rPr>
            <w:rFonts w:asciiTheme="minorHAnsi" w:hAnsiTheme="minorHAnsi" w:cstheme="minorHAnsi"/>
            <w:color w:val="000000"/>
            <w:sz w:val="20"/>
            <w:szCs w:val="20"/>
            <w:lang w:val="fr-FR"/>
          </w:rPr>
          <w:delText xml:space="preserve"> et celui de </w:delText>
        </w:r>
        <w:r w:rsidRPr="00DC17EE" w:rsidDel="00945F6F">
          <w:rPr>
            <w:rFonts w:asciiTheme="minorHAnsi" w:hAnsiTheme="minorHAnsi" w:cstheme="minorHAnsi"/>
            <w:b/>
            <w:color w:val="000000"/>
            <w:sz w:val="20"/>
            <w:szCs w:val="20"/>
            <w:lang w:val="fr-FR"/>
          </w:rPr>
          <w:delText>(</w:delText>
        </w:r>
        <w:r w:rsidRPr="00DC17EE" w:rsidDel="00945F6F">
          <w:rPr>
            <w:rFonts w:asciiTheme="minorHAnsi" w:hAnsiTheme="minorHAnsi" w:cstheme="minorHAnsi"/>
            <w:b/>
            <w:bCs/>
            <w:sz w:val="20"/>
            <w:szCs w:val="20"/>
            <w:lang w:val="fr-FR"/>
          </w:rPr>
          <w:delText>Marigot – Massif de la Selle – Anse-à-Pitres</w:delText>
        </w:r>
        <w:r w:rsidRPr="00DC17EE" w:rsidDel="00945F6F">
          <w:rPr>
            <w:rFonts w:asciiTheme="minorHAnsi" w:hAnsiTheme="minorHAnsi" w:cstheme="minorHAnsi"/>
            <w:b/>
            <w:color w:val="000000"/>
            <w:sz w:val="20"/>
            <w:szCs w:val="20"/>
            <w:lang w:val="fr-FR"/>
          </w:rPr>
          <w:delText>)</w:delText>
        </w:r>
        <w:r w:rsidRPr="00DC17EE" w:rsidDel="00945F6F">
          <w:rPr>
            <w:rFonts w:asciiTheme="minorHAnsi" w:hAnsiTheme="minorHAnsi" w:cstheme="minorHAnsi"/>
            <w:sz w:val="20"/>
            <w:szCs w:val="20"/>
            <w:lang w:val="fr-FR"/>
          </w:rPr>
          <w:delText>. Spécifiquement, il consiste à recueillir des informations, produire des données et les analyser afin de présenter en détails les caractéristiques environnementales des principales régions des deux complexes susmentionnés.</w:delText>
        </w:r>
      </w:del>
    </w:p>
    <w:p w14:paraId="318F9006" w14:textId="655A7D66" w:rsidR="00B3375A" w:rsidRPr="00DC17EE" w:rsidDel="00945F6F" w:rsidRDefault="00B3375A" w:rsidP="00B3375A">
      <w:pPr>
        <w:pStyle w:val="ListParagraph"/>
        <w:spacing w:line="276" w:lineRule="auto"/>
        <w:ind w:left="0"/>
        <w:jc w:val="both"/>
        <w:rPr>
          <w:del w:id="1608" w:author="Marie Christa Ermite Joseph Fevry" w:date="2018-10-16T12:14:00Z"/>
          <w:rFonts w:asciiTheme="minorHAnsi" w:hAnsiTheme="minorHAnsi" w:cstheme="minorHAnsi"/>
          <w:sz w:val="20"/>
          <w:szCs w:val="20"/>
          <w:lang w:val="fr-FR"/>
        </w:rPr>
      </w:pPr>
    </w:p>
    <w:p w14:paraId="6B950B25" w14:textId="47135E80" w:rsidR="00B3375A" w:rsidRPr="00DC17EE" w:rsidDel="00945F6F" w:rsidRDefault="00B3375A" w:rsidP="00B3375A">
      <w:pPr>
        <w:pStyle w:val="ListParagraph"/>
        <w:widowControl/>
        <w:numPr>
          <w:ilvl w:val="0"/>
          <w:numId w:val="49"/>
        </w:numPr>
        <w:overflowPunct/>
        <w:adjustRightInd/>
        <w:spacing w:line="276" w:lineRule="auto"/>
        <w:ind w:hanging="720"/>
        <w:jc w:val="both"/>
        <w:rPr>
          <w:del w:id="1609" w:author="Marie Christa Ermite Joseph Fevry" w:date="2018-10-16T12:14:00Z"/>
          <w:rFonts w:asciiTheme="minorHAnsi" w:hAnsiTheme="minorHAnsi" w:cstheme="minorHAnsi"/>
          <w:sz w:val="20"/>
          <w:szCs w:val="20"/>
          <w:lang w:val="fr-FR"/>
        </w:rPr>
      </w:pPr>
      <w:del w:id="1610" w:author="Marie Christa Ermite Joseph Fevry" w:date="2018-10-16T12:14:00Z">
        <w:r w:rsidRPr="00DC17EE" w:rsidDel="00945F6F">
          <w:rPr>
            <w:rFonts w:asciiTheme="minorHAnsi" w:hAnsiTheme="minorHAnsi" w:cstheme="minorHAnsi"/>
            <w:b/>
            <w:sz w:val="20"/>
            <w:szCs w:val="20"/>
          </w:rPr>
          <w:delText>Zone d’étude</w:delText>
        </w:r>
      </w:del>
    </w:p>
    <w:p w14:paraId="4FD989E5" w14:textId="4D1D35D5" w:rsidR="00B3375A" w:rsidRPr="00DC17EE" w:rsidDel="00945F6F" w:rsidRDefault="00B3375A" w:rsidP="00B3375A">
      <w:pPr>
        <w:pStyle w:val="ListParagraph"/>
        <w:spacing w:line="276" w:lineRule="auto"/>
        <w:jc w:val="both"/>
        <w:rPr>
          <w:del w:id="1611" w:author="Marie Christa Ermite Joseph Fevry" w:date="2018-10-16T12:14:00Z"/>
          <w:rFonts w:asciiTheme="minorHAnsi" w:hAnsiTheme="minorHAnsi" w:cstheme="minorHAnsi"/>
          <w:b/>
          <w:sz w:val="20"/>
          <w:szCs w:val="20"/>
        </w:rPr>
      </w:pPr>
    </w:p>
    <w:p w14:paraId="678BEEFB" w14:textId="0835EE5B" w:rsidR="00B3375A" w:rsidRPr="008B2817" w:rsidDel="00945F6F" w:rsidRDefault="00B3375A" w:rsidP="00B3375A">
      <w:pPr>
        <w:autoSpaceDE w:val="0"/>
        <w:autoSpaceDN w:val="0"/>
        <w:spacing w:line="360" w:lineRule="auto"/>
        <w:jc w:val="both"/>
        <w:rPr>
          <w:del w:id="1612" w:author="Marie Christa Ermite Joseph Fevry" w:date="2018-10-16T12:14:00Z"/>
          <w:rFonts w:asciiTheme="minorHAnsi" w:hAnsiTheme="minorHAnsi" w:cstheme="minorHAnsi"/>
          <w:bCs/>
          <w:color w:val="000000"/>
          <w:sz w:val="20"/>
          <w:szCs w:val="20"/>
        </w:rPr>
      </w:pPr>
      <w:del w:id="1613" w:author="Marie Christa Ermite Joseph Fevry" w:date="2018-10-16T12:14:00Z">
        <w:r w:rsidRPr="00DC17EE" w:rsidDel="00945F6F">
          <w:rPr>
            <w:rFonts w:asciiTheme="minorHAnsi" w:hAnsiTheme="minorHAnsi" w:cstheme="minorHAnsi"/>
            <w:color w:val="000000"/>
            <w:sz w:val="20"/>
            <w:szCs w:val="20"/>
          </w:rPr>
          <w:delText xml:space="preserve">Cette étude concerne 2/3 complexes du projet EBA, le complexe (Baradères-Cayemites) se trouvant à cheval sur deux départements Nippes et Grand’ Anse et, s’étend de Petit Trou de Nippes jusqu’à Corail en passant par Baradères, Grand Boucan et Pestel et celui de </w:delText>
        </w:r>
        <w:r w:rsidRPr="00DC17EE" w:rsidDel="00945F6F">
          <w:rPr>
            <w:rFonts w:asciiTheme="minorHAnsi" w:hAnsiTheme="minorHAnsi" w:cstheme="minorHAnsi"/>
            <w:b/>
            <w:color w:val="000000"/>
            <w:sz w:val="20"/>
            <w:szCs w:val="20"/>
          </w:rPr>
          <w:delText>(</w:delText>
        </w:r>
        <w:r w:rsidRPr="00DC17EE" w:rsidDel="00945F6F">
          <w:rPr>
            <w:rFonts w:asciiTheme="minorHAnsi" w:hAnsiTheme="minorHAnsi" w:cstheme="minorHAnsi"/>
            <w:b/>
            <w:bCs/>
            <w:sz w:val="20"/>
            <w:szCs w:val="20"/>
          </w:rPr>
          <w:delText>Marigot – Massif de la Selle – Anse-à-Pitres</w:delText>
        </w:r>
        <w:r w:rsidRPr="00DC17EE" w:rsidDel="00945F6F">
          <w:rPr>
            <w:rFonts w:asciiTheme="minorHAnsi" w:hAnsiTheme="minorHAnsi" w:cstheme="minorHAnsi"/>
            <w:b/>
            <w:color w:val="000000"/>
            <w:sz w:val="20"/>
            <w:szCs w:val="20"/>
          </w:rPr>
          <w:delText xml:space="preserve">) qui </w:delText>
        </w:r>
        <w:r w:rsidRPr="00DC17EE" w:rsidDel="00945F6F">
          <w:rPr>
            <w:rFonts w:asciiTheme="minorHAnsi" w:hAnsiTheme="minorHAnsi" w:cstheme="minorHAnsi"/>
            <w:sz w:val="20"/>
            <w:szCs w:val="20"/>
          </w:rPr>
          <w:delText xml:space="preserve">est situé à la limite de la frontière de la République Dominicaine. </w:delText>
        </w:r>
        <w:r w:rsidRPr="00DC17EE" w:rsidDel="00945F6F">
          <w:rPr>
            <w:rFonts w:asciiTheme="minorHAnsi" w:hAnsiTheme="minorHAnsi" w:cstheme="minorHAnsi"/>
            <w:color w:val="000000"/>
            <w:sz w:val="20"/>
            <w:szCs w:val="20"/>
          </w:rPr>
          <w:delText xml:space="preserve">Le complexe (Baradères-Cayemite, prend en compte l’espace marin et l’espace terrestre donc, suivant une approche de la montagne à la mer du projet ABE (adaptation basée sur les écosystèmes), tous les bassins versants qui se déversent sur la côte de Petit Trou de Nippes jusqu’à Corail font partie du complexe Baradères-Cayemite. L’ensemble des bassins versants et bassins côtiers que renferme ce complexe, occupent une superficie de </w:delText>
        </w:r>
        <w:r w:rsidRPr="00DC17EE" w:rsidDel="00945F6F">
          <w:rPr>
            <w:rFonts w:asciiTheme="minorHAnsi" w:hAnsiTheme="minorHAnsi" w:cstheme="minorHAnsi"/>
            <w:b/>
            <w:color w:val="000000"/>
            <w:sz w:val="20"/>
            <w:szCs w:val="20"/>
          </w:rPr>
          <w:delText>814,27 km</w:delText>
        </w:r>
        <w:r w:rsidRPr="00DC17EE" w:rsidDel="00945F6F">
          <w:rPr>
            <w:rFonts w:asciiTheme="minorHAnsi" w:hAnsiTheme="minorHAnsi" w:cstheme="minorHAnsi"/>
            <w:b/>
            <w:color w:val="000000"/>
            <w:sz w:val="20"/>
            <w:szCs w:val="20"/>
            <w:vertAlign w:val="superscript"/>
          </w:rPr>
          <w:delText>2</w:delText>
        </w:r>
        <w:r w:rsidRPr="00DC17EE" w:rsidDel="00945F6F">
          <w:rPr>
            <w:rFonts w:asciiTheme="minorHAnsi" w:hAnsiTheme="minorHAnsi" w:cstheme="minorHAnsi"/>
            <w:color w:val="000000"/>
            <w:sz w:val="20"/>
            <w:szCs w:val="20"/>
          </w:rPr>
          <w:delText>. Au regard de ce qui est susmentionné, l’aire d’étude proposée couvre, les sections communales des quatre communes suivantes : La commune de Corail, plus particulièrement les sections communales (3</w:delText>
        </w:r>
        <w:r w:rsidRPr="00DC17EE" w:rsidDel="00945F6F">
          <w:rPr>
            <w:rFonts w:asciiTheme="minorHAnsi" w:hAnsiTheme="minorHAnsi" w:cstheme="minorHAnsi"/>
            <w:color w:val="000000"/>
            <w:sz w:val="20"/>
            <w:szCs w:val="20"/>
            <w:vertAlign w:val="superscript"/>
          </w:rPr>
          <w:delText>ème</w:delText>
        </w:r>
        <w:r w:rsidRPr="00DC17EE" w:rsidDel="00945F6F">
          <w:rPr>
            <w:rFonts w:asciiTheme="minorHAnsi" w:hAnsiTheme="minorHAnsi" w:cstheme="minorHAnsi"/>
            <w:color w:val="000000"/>
            <w:sz w:val="20"/>
            <w:szCs w:val="20"/>
          </w:rPr>
          <w:delText xml:space="preserve"> Champy, 1</w:delText>
        </w:r>
        <w:r w:rsidRPr="00DC17EE" w:rsidDel="00945F6F">
          <w:rPr>
            <w:rFonts w:asciiTheme="minorHAnsi" w:hAnsiTheme="minorHAnsi" w:cstheme="minorHAnsi"/>
            <w:color w:val="000000"/>
            <w:sz w:val="20"/>
            <w:szCs w:val="20"/>
            <w:vertAlign w:val="superscript"/>
          </w:rPr>
          <w:delText>ère</w:delText>
        </w:r>
        <w:r w:rsidRPr="00DC17EE" w:rsidDel="00945F6F">
          <w:rPr>
            <w:rFonts w:asciiTheme="minorHAnsi" w:hAnsiTheme="minorHAnsi" w:cstheme="minorHAnsi"/>
            <w:color w:val="000000"/>
            <w:sz w:val="20"/>
            <w:szCs w:val="20"/>
          </w:rPr>
          <w:delText xml:space="preserve"> Duquillon) ;la commune de pestel plus précisément (1</w:delText>
        </w:r>
        <w:r w:rsidRPr="00DC17EE" w:rsidDel="00945F6F">
          <w:rPr>
            <w:rFonts w:asciiTheme="minorHAnsi" w:hAnsiTheme="minorHAnsi" w:cstheme="minorHAnsi"/>
            <w:color w:val="000000"/>
            <w:sz w:val="20"/>
            <w:szCs w:val="20"/>
            <w:vertAlign w:val="superscript"/>
          </w:rPr>
          <w:delText>ère</w:delText>
        </w:r>
        <w:r w:rsidRPr="00DC17EE" w:rsidDel="00945F6F">
          <w:rPr>
            <w:rFonts w:asciiTheme="minorHAnsi" w:hAnsiTheme="minorHAnsi" w:cstheme="minorHAnsi"/>
            <w:color w:val="000000"/>
            <w:sz w:val="20"/>
            <w:szCs w:val="20"/>
          </w:rPr>
          <w:delText xml:space="preserve"> Bernagousse, 2</w:delText>
        </w:r>
        <w:r w:rsidRPr="00DC17EE" w:rsidDel="00945F6F">
          <w:rPr>
            <w:rFonts w:asciiTheme="minorHAnsi" w:hAnsiTheme="minorHAnsi" w:cstheme="minorHAnsi"/>
            <w:color w:val="000000"/>
            <w:sz w:val="20"/>
            <w:szCs w:val="20"/>
            <w:vertAlign w:val="superscript"/>
          </w:rPr>
          <w:delText>ème</w:delText>
        </w:r>
        <w:r w:rsidRPr="00DC17EE" w:rsidDel="00945F6F">
          <w:rPr>
            <w:rFonts w:asciiTheme="minorHAnsi" w:hAnsiTheme="minorHAnsi" w:cstheme="minorHAnsi"/>
            <w:color w:val="000000"/>
            <w:sz w:val="20"/>
            <w:szCs w:val="20"/>
          </w:rPr>
          <w:delText xml:space="preserve"> Espere, 3</w:delText>
        </w:r>
        <w:r w:rsidRPr="00DC17EE" w:rsidDel="00945F6F">
          <w:rPr>
            <w:rFonts w:asciiTheme="minorHAnsi" w:hAnsiTheme="minorHAnsi" w:cstheme="minorHAnsi"/>
            <w:color w:val="000000"/>
            <w:sz w:val="20"/>
            <w:szCs w:val="20"/>
            <w:vertAlign w:val="superscript"/>
          </w:rPr>
          <w:delText>ème</w:delText>
        </w:r>
        <w:r w:rsidRPr="00DC17EE" w:rsidDel="00945F6F">
          <w:rPr>
            <w:rFonts w:asciiTheme="minorHAnsi" w:hAnsiTheme="minorHAnsi" w:cstheme="minorHAnsi"/>
            <w:color w:val="000000"/>
            <w:sz w:val="20"/>
            <w:szCs w:val="20"/>
          </w:rPr>
          <w:delText xml:space="preserve"> Jean Belune, 6</w:delText>
        </w:r>
        <w:r w:rsidRPr="00DC17EE" w:rsidDel="00945F6F">
          <w:rPr>
            <w:rFonts w:asciiTheme="minorHAnsi" w:hAnsiTheme="minorHAnsi" w:cstheme="minorHAnsi"/>
            <w:color w:val="000000"/>
            <w:sz w:val="20"/>
            <w:szCs w:val="20"/>
            <w:vertAlign w:val="superscript"/>
          </w:rPr>
          <w:delText>ème Les</w:delText>
        </w:r>
        <w:r w:rsidRPr="00DC17EE" w:rsidDel="00945F6F">
          <w:rPr>
            <w:rFonts w:asciiTheme="minorHAnsi" w:hAnsiTheme="minorHAnsi" w:cstheme="minorHAnsi"/>
            <w:color w:val="000000"/>
            <w:sz w:val="20"/>
            <w:szCs w:val="20"/>
          </w:rPr>
          <w:delText xml:space="preserve"> Cayemites) ; la commune de Baradères comprenant les sections communales ( 1</w:delText>
        </w:r>
        <w:r w:rsidRPr="00DC17EE" w:rsidDel="00945F6F">
          <w:rPr>
            <w:rFonts w:asciiTheme="minorHAnsi" w:hAnsiTheme="minorHAnsi" w:cstheme="minorHAnsi"/>
            <w:color w:val="000000"/>
            <w:sz w:val="20"/>
            <w:szCs w:val="20"/>
            <w:vertAlign w:val="superscript"/>
          </w:rPr>
          <w:delText>ère</w:delText>
        </w:r>
        <w:r w:rsidRPr="00DC17EE" w:rsidDel="00945F6F">
          <w:rPr>
            <w:rFonts w:asciiTheme="minorHAnsi" w:hAnsiTheme="minorHAnsi" w:cstheme="minorHAnsi"/>
            <w:color w:val="000000"/>
            <w:sz w:val="20"/>
            <w:szCs w:val="20"/>
          </w:rPr>
          <w:delText xml:space="preserve"> Gerin, 3</w:delText>
        </w:r>
        <w:r w:rsidRPr="00DC17EE" w:rsidDel="00945F6F">
          <w:rPr>
            <w:rFonts w:asciiTheme="minorHAnsi" w:hAnsiTheme="minorHAnsi" w:cstheme="minorHAnsi"/>
            <w:color w:val="000000"/>
            <w:sz w:val="20"/>
            <w:szCs w:val="20"/>
            <w:vertAlign w:val="superscript"/>
          </w:rPr>
          <w:delText>ème</w:delText>
        </w:r>
        <w:r w:rsidRPr="00DC17EE" w:rsidDel="00945F6F">
          <w:rPr>
            <w:rFonts w:asciiTheme="minorHAnsi" w:hAnsiTheme="minorHAnsi" w:cstheme="minorHAnsi"/>
            <w:color w:val="000000"/>
            <w:sz w:val="20"/>
            <w:szCs w:val="20"/>
          </w:rPr>
          <w:delText xml:space="preserve"> Fond Tortue, 4</w:delText>
        </w:r>
        <w:r w:rsidRPr="00DC17EE" w:rsidDel="00945F6F">
          <w:rPr>
            <w:rFonts w:asciiTheme="minorHAnsi" w:hAnsiTheme="minorHAnsi" w:cstheme="minorHAnsi"/>
            <w:color w:val="000000"/>
            <w:sz w:val="20"/>
            <w:szCs w:val="20"/>
            <w:vertAlign w:val="superscript"/>
          </w:rPr>
          <w:delText>ème</w:delText>
        </w:r>
        <w:r w:rsidRPr="00DC17EE" w:rsidDel="00945F6F">
          <w:rPr>
            <w:rFonts w:asciiTheme="minorHAnsi" w:hAnsiTheme="minorHAnsi" w:cstheme="minorHAnsi"/>
            <w:color w:val="000000"/>
            <w:sz w:val="20"/>
            <w:szCs w:val="20"/>
          </w:rPr>
          <w:delText xml:space="preserve"> La plaine, 5</w:delText>
        </w:r>
        <w:r w:rsidRPr="00DC17EE" w:rsidDel="00945F6F">
          <w:rPr>
            <w:rFonts w:asciiTheme="minorHAnsi" w:hAnsiTheme="minorHAnsi" w:cstheme="minorHAnsi"/>
            <w:color w:val="000000"/>
            <w:sz w:val="20"/>
            <w:szCs w:val="20"/>
            <w:vertAlign w:val="superscript"/>
          </w:rPr>
          <w:delText>ème</w:delText>
        </w:r>
        <w:r w:rsidRPr="00DC17EE" w:rsidDel="00945F6F">
          <w:rPr>
            <w:rFonts w:asciiTheme="minorHAnsi" w:hAnsiTheme="minorHAnsi" w:cstheme="minorHAnsi"/>
            <w:color w:val="000000"/>
            <w:sz w:val="20"/>
            <w:szCs w:val="20"/>
          </w:rPr>
          <w:delText xml:space="preserve"> Rivière salée ;la commune de Grand boucan plus particulièrement( la sections communales (1</w:delText>
        </w:r>
        <w:r w:rsidRPr="00DC17EE" w:rsidDel="00945F6F">
          <w:rPr>
            <w:rFonts w:asciiTheme="minorHAnsi" w:hAnsiTheme="minorHAnsi" w:cstheme="minorHAnsi"/>
            <w:color w:val="000000"/>
            <w:sz w:val="20"/>
            <w:szCs w:val="20"/>
            <w:vertAlign w:val="superscript"/>
          </w:rPr>
          <w:delText>ère</w:delText>
        </w:r>
        <w:r w:rsidRPr="00DC17EE" w:rsidDel="00945F6F">
          <w:rPr>
            <w:rFonts w:asciiTheme="minorHAnsi" w:hAnsiTheme="minorHAnsi" w:cstheme="minorHAnsi"/>
            <w:color w:val="000000"/>
            <w:sz w:val="20"/>
            <w:szCs w:val="20"/>
          </w:rPr>
          <w:delText xml:space="preserve"> grand boucan, 2</w:delText>
        </w:r>
        <w:r w:rsidRPr="00DC17EE" w:rsidDel="00945F6F">
          <w:rPr>
            <w:rFonts w:asciiTheme="minorHAnsi" w:hAnsiTheme="minorHAnsi" w:cstheme="minorHAnsi"/>
            <w:color w:val="000000"/>
            <w:sz w:val="20"/>
            <w:szCs w:val="20"/>
            <w:vertAlign w:val="superscript"/>
          </w:rPr>
          <w:delText>ème</w:delText>
        </w:r>
        <w:r w:rsidRPr="00DC17EE" w:rsidDel="00945F6F">
          <w:rPr>
            <w:rFonts w:asciiTheme="minorHAnsi" w:hAnsiTheme="minorHAnsi" w:cstheme="minorHAnsi"/>
            <w:color w:val="000000"/>
            <w:sz w:val="20"/>
            <w:szCs w:val="20"/>
          </w:rPr>
          <w:delText xml:space="preserve"> eaux basses).L’aire de l’étude est mentionnée au niveau de la carte ci-</w:delText>
        </w:r>
        <w:r w:rsidDel="00945F6F">
          <w:rPr>
            <w:rFonts w:asciiTheme="minorHAnsi" w:hAnsiTheme="minorHAnsi" w:cstheme="minorHAnsi"/>
            <w:color w:val="000000"/>
            <w:sz w:val="20"/>
            <w:szCs w:val="20"/>
          </w:rPr>
          <w:delText>dessous:</w:delText>
        </w:r>
      </w:del>
    </w:p>
    <w:p w14:paraId="7E5BF663" w14:textId="1805DD2C" w:rsidR="00B3375A" w:rsidRPr="00DC17EE" w:rsidDel="00945F6F" w:rsidRDefault="00B3375A" w:rsidP="00B3375A">
      <w:pPr>
        <w:autoSpaceDE w:val="0"/>
        <w:autoSpaceDN w:val="0"/>
        <w:spacing w:line="360" w:lineRule="auto"/>
        <w:jc w:val="both"/>
        <w:rPr>
          <w:del w:id="1614" w:author="Marie Christa Ermite Joseph Fevry" w:date="2018-10-16T12:14:00Z"/>
          <w:rFonts w:asciiTheme="minorHAnsi" w:hAnsiTheme="minorHAnsi" w:cstheme="minorHAnsi"/>
          <w:sz w:val="20"/>
          <w:szCs w:val="20"/>
        </w:rPr>
      </w:pPr>
    </w:p>
    <w:p w14:paraId="290820B0" w14:textId="340298BB" w:rsidR="00B3375A" w:rsidRPr="00DC17EE" w:rsidDel="00945F6F" w:rsidRDefault="00B3375A" w:rsidP="00B3375A">
      <w:pPr>
        <w:autoSpaceDE w:val="0"/>
        <w:autoSpaceDN w:val="0"/>
        <w:spacing w:line="360" w:lineRule="auto"/>
        <w:jc w:val="center"/>
        <w:rPr>
          <w:del w:id="1615" w:author="Marie Christa Ermite Joseph Fevry" w:date="2018-10-16T12:14:00Z"/>
          <w:rFonts w:asciiTheme="minorHAnsi" w:hAnsiTheme="minorHAnsi" w:cstheme="minorHAnsi"/>
          <w:b/>
          <w:sz w:val="20"/>
          <w:szCs w:val="20"/>
        </w:rPr>
      </w:pPr>
      <w:del w:id="1616" w:author="Marie Christa Ermite Joseph Fevry" w:date="2018-10-16T12:14:00Z">
        <w:r w:rsidRPr="00DC17EE" w:rsidDel="00945F6F">
          <w:rPr>
            <w:rFonts w:asciiTheme="minorHAnsi" w:hAnsiTheme="minorHAnsi" w:cstheme="minorHAnsi"/>
            <w:b/>
            <w:sz w:val="20"/>
            <w:szCs w:val="20"/>
          </w:rPr>
          <w:delText>Figure 1 : Zone proposée du complexe (Baradères-Cayemites)</w:delText>
        </w:r>
      </w:del>
    </w:p>
    <w:p w14:paraId="37DAC8FE" w14:textId="6477C3EA" w:rsidR="00B3375A" w:rsidRPr="00DC17EE" w:rsidDel="00945F6F" w:rsidRDefault="00B3375A" w:rsidP="00B3375A">
      <w:pPr>
        <w:pStyle w:val="ListParagraph"/>
        <w:tabs>
          <w:tab w:val="left" w:pos="3375"/>
          <w:tab w:val="center" w:pos="5040"/>
        </w:tabs>
        <w:spacing w:line="276" w:lineRule="auto"/>
        <w:ind w:left="0" w:right="90"/>
        <w:rPr>
          <w:del w:id="1617" w:author="Marie Christa Ermite Joseph Fevry" w:date="2018-10-16T12:14:00Z"/>
          <w:rFonts w:asciiTheme="minorHAnsi" w:hAnsiTheme="minorHAnsi" w:cstheme="minorHAnsi"/>
          <w:sz w:val="20"/>
          <w:szCs w:val="20"/>
          <w:lang w:val="fr-FR"/>
        </w:rPr>
      </w:pPr>
      <w:del w:id="1618" w:author="Marie Christa Ermite Joseph Fevry" w:date="2018-10-16T12:14:00Z">
        <w:r w:rsidRPr="00DC17EE" w:rsidDel="00945F6F">
          <w:rPr>
            <w:rFonts w:asciiTheme="minorHAnsi" w:hAnsiTheme="minorHAnsi" w:cstheme="minorHAnsi"/>
            <w:sz w:val="20"/>
            <w:szCs w:val="20"/>
            <w:lang w:val="fr-FR"/>
          </w:rPr>
          <w:tab/>
        </w:r>
        <w:r w:rsidDel="00945F6F">
          <w:rPr>
            <w:rFonts w:asciiTheme="minorHAnsi" w:hAnsiTheme="minorHAnsi" w:cstheme="minorHAnsi"/>
            <w:noProof/>
            <w:sz w:val="20"/>
            <w:szCs w:val="20"/>
          </w:rPr>
          <w:drawing>
            <wp:inline distT="0" distB="0" distL="0" distR="0" wp14:anchorId="3796536B" wp14:editId="1D0B0212">
              <wp:extent cx="5980430" cy="4352290"/>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80430" cy="4352290"/>
                      </a:xfrm>
                      <a:prstGeom prst="rect">
                        <a:avLst/>
                      </a:prstGeom>
                      <a:noFill/>
                      <a:ln>
                        <a:noFill/>
                      </a:ln>
                    </pic:spPr>
                  </pic:pic>
                </a:graphicData>
              </a:graphic>
            </wp:inline>
          </w:drawing>
        </w:r>
        <w:r w:rsidRPr="00DC17EE" w:rsidDel="00945F6F">
          <w:rPr>
            <w:rFonts w:asciiTheme="minorHAnsi" w:hAnsiTheme="minorHAnsi" w:cstheme="minorHAnsi"/>
            <w:sz w:val="20"/>
            <w:szCs w:val="20"/>
            <w:lang w:val="fr-FR"/>
          </w:rPr>
          <w:tab/>
        </w:r>
        <w:r w:rsidRPr="00DC17EE" w:rsidDel="00945F6F">
          <w:rPr>
            <w:rFonts w:asciiTheme="minorHAnsi" w:hAnsiTheme="minorHAnsi" w:cstheme="minorHAnsi"/>
            <w:b/>
            <w:noProof/>
            <w:sz w:val="20"/>
            <w:szCs w:val="20"/>
          </w:rPr>
          <mc:AlternateContent>
            <mc:Choice Requires="wps">
              <w:drawing>
                <wp:anchor distT="0" distB="0" distL="114300" distR="114300" simplePos="0" relativeHeight="251654144" behindDoc="0" locked="0" layoutInCell="1" allowOverlap="1" wp14:anchorId="4A5B29FB" wp14:editId="266659ED">
                  <wp:simplePos x="0" y="0"/>
                  <wp:positionH relativeFrom="column">
                    <wp:posOffset>5505450</wp:posOffset>
                  </wp:positionH>
                  <wp:positionV relativeFrom="paragraph">
                    <wp:posOffset>1167130</wp:posOffset>
                  </wp:positionV>
                  <wp:extent cx="428625" cy="314325"/>
                  <wp:effectExtent l="47625" t="9525" r="9525" b="571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862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EA0B49" id="_x0000_t32" coordsize="21600,21600" o:spt="32" o:oned="t" path="m,l21600,21600e" filled="f">
                  <v:path arrowok="t" fillok="f" o:connecttype="none"/>
                  <o:lock v:ext="edit" shapetype="t"/>
                </v:shapetype>
                <v:shape id="Straight Arrow Connector 6" o:spid="_x0000_s1026" type="#_x0000_t32" style="position:absolute;margin-left:433.5pt;margin-top:91.9pt;width:33.75pt;height:24.7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">
                  <v:stroke endarrow="block"/>
                </v:shape>
              </w:pict>
            </mc:Fallback>
          </mc:AlternateContent>
        </w:r>
        <w:r w:rsidRPr="00DC17EE" w:rsidDel="00945F6F">
          <w:rPr>
            <w:rFonts w:asciiTheme="minorHAnsi" w:hAnsiTheme="minorHAnsi" w:cstheme="minorHAnsi"/>
            <w:b/>
            <w:noProof/>
            <w:sz w:val="20"/>
            <w:szCs w:val="20"/>
          </w:rPr>
          <mc:AlternateContent>
            <mc:Choice Requires="wps">
              <w:drawing>
                <wp:anchor distT="0" distB="0" distL="114300" distR="114300" simplePos="0" relativeHeight="251658240" behindDoc="0" locked="0" layoutInCell="1" allowOverlap="1" wp14:anchorId="3F94A779" wp14:editId="44E9A6A5">
                  <wp:simplePos x="0" y="0"/>
                  <wp:positionH relativeFrom="column">
                    <wp:posOffset>5495925</wp:posOffset>
                  </wp:positionH>
                  <wp:positionV relativeFrom="paragraph">
                    <wp:posOffset>881380</wp:posOffset>
                  </wp:positionV>
                  <wp:extent cx="819150" cy="257175"/>
                  <wp:effectExtent l="9525" t="9525" r="9525" b="952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57175"/>
                          </a:xfrm>
                          <a:prstGeom prst="rect">
                            <a:avLst/>
                          </a:prstGeom>
                          <a:solidFill>
                            <a:srgbClr val="FFFFFF"/>
                          </a:solidFill>
                          <a:ln w="9525">
                            <a:solidFill>
                              <a:srgbClr val="000000"/>
                            </a:solidFill>
                            <a:miter lim="800000"/>
                            <a:headEnd/>
                            <a:tailEnd/>
                          </a:ln>
                        </wps:spPr>
                        <wps:txbx>
                          <w:txbxContent>
                            <w:p w14:paraId="4C05BF6C" w14:textId="77777777" w:rsidR="00945F6F" w:rsidRPr="000E5864" w:rsidRDefault="00945F6F" w:rsidP="00B3375A">
                              <w:pPr>
                                <w:rPr>
                                  <w:b/>
                                  <w:sz w:val="18"/>
                                  <w:szCs w:val="18"/>
                                </w:rPr>
                              </w:pPr>
                              <w:r w:rsidRPr="000E5864">
                                <w:rPr>
                                  <w:b/>
                                  <w:sz w:val="18"/>
                                  <w:szCs w:val="18"/>
                                </w:rPr>
                                <w:t>Aire d’étude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94A779" id="Rectangle 5" o:spid="_x0000_s1026" style="position:absolute;margin-left:432.75pt;margin-top:69.4pt;width:64.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">
                  <v:textbox>
                    <w:txbxContent>
                      <w:p w14:paraId="4C05BF6C" w14:textId="77777777" w:rsidR="00945F6F" w:rsidRPr="000E5864" w:rsidRDefault="00945F6F" w:rsidP="00B3375A">
                        <w:pPr>
                          <w:rPr>
                            <w:b/>
                            <w:sz w:val="18"/>
                            <w:szCs w:val="18"/>
                          </w:rPr>
                        </w:pPr>
                        <w:r w:rsidRPr="000E5864">
                          <w:rPr>
                            <w:b/>
                            <w:sz w:val="18"/>
                            <w:szCs w:val="18"/>
                          </w:rPr>
                          <w:t>Aire d’étude</w:t>
                        </w:r>
                      </w:p>
                    </w:txbxContent>
                  </v:textbox>
                </v:rect>
              </w:pict>
            </mc:Fallback>
          </mc:AlternateContent>
        </w:r>
      </w:del>
    </w:p>
    <w:p w14:paraId="5F5D95EF" w14:textId="5117BB8D" w:rsidR="00B3375A" w:rsidRPr="00DC17EE" w:rsidDel="00945F6F" w:rsidRDefault="00B3375A" w:rsidP="00B3375A">
      <w:pPr>
        <w:autoSpaceDE w:val="0"/>
        <w:autoSpaceDN w:val="0"/>
        <w:spacing w:line="360" w:lineRule="auto"/>
        <w:jc w:val="both"/>
        <w:rPr>
          <w:del w:id="1619" w:author="Marie Christa Ermite Joseph Fevry" w:date="2018-10-16T12:14:00Z"/>
          <w:rFonts w:asciiTheme="minorHAnsi" w:hAnsiTheme="minorHAnsi" w:cstheme="minorHAnsi"/>
          <w:bCs/>
          <w:color w:val="000000"/>
          <w:sz w:val="20"/>
          <w:szCs w:val="20"/>
        </w:rPr>
      </w:pPr>
      <w:del w:id="1620" w:author="Marie Christa Ermite Joseph Fevry" w:date="2018-10-16T12:14:00Z">
        <w:r w:rsidRPr="00DC17EE" w:rsidDel="00945F6F">
          <w:rPr>
            <w:rFonts w:asciiTheme="minorHAnsi" w:hAnsiTheme="minorHAnsi" w:cstheme="minorHAnsi"/>
            <w:sz w:val="20"/>
            <w:szCs w:val="20"/>
          </w:rPr>
          <w:delText xml:space="preserve">Le complexe </w:delText>
        </w:r>
        <w:r w:rsidRPr="00DC17EE" w:rsidDel="00945F6F">
          <w:rPr>
            <w:rFonts w:asciiTheme="minorHAnsi" w:hAnsiTheme="minorHAnsi" w:cstheme="minorHAnsi"/>
            <w:b/>
            <w:color w:val="000000"/>
            <w:sz w:val="20"/>
            <w:szCs w:val="20"/>
          </w:rPr>
          <w:delText>(</w:delText>
        </w:r>
        <w:r w:rsidRPr="00DC17EE" w:rsidDel="00945F6F">
          <w:rPr>
            <w:rFonts w:asciiTheme="minorHAnsi" w:hAnsiTheme="minorHAnsi" w:cstheme="minorHAnsi"/>
            <w:b/>
            <w:bCs/>
            <w:sz w:val="20"/>
            <w:szCs w:val="20"/>
          </w:rPr>
          <w:delText>Marigot – Massif de la Selle – Anse-à-Pitres</w:delText>
        </w:r>
        <w:r w:rsidRPr="00DC17EE" w:rsidDel="00945F6F">
          <w:rPr>
            <w:rFonts w:asciiTheme="minorHAnsi" w:hAnsiTheme="minorHAnsi" w:cstheme="minorHAnsi"/>
            <w:b/>
            <w:color w:val="000000"/>
            <w:sz w:val="20"/>
            <w:szCs w:val="20"/>
          </w:rPr>
          <w:delText>)</w:delText>
        </w:r>
        <w:r w:rsidRPr="00DC17EE" w:rsidDel="00945F6F">
          <w:rPr>
            <w:rFonts w:asciiTheme="minorHAnsi" w:hAnsiTheme="minorHAnsi" w:cstheme="minorHAnsi"/>
            <w:sz w:val="20"/>
            <w:szCs w:val="20"/>
          </w:rPr>
          <w:delText xml:space="preserve"> pour sa part, est limité à l’ouest par la section communale de Corail du département du Sud-est, et à l’est par la frontière dominicaine, au Sud par la mer de la Caraïbes et au Nord par le département de l’Ouest. La limite supérieure des bassins versants est parallèle à la frontière du département mais à une altitude légèrement supérieure. Orientée dans le sens est-ouest, cette frontière s’étend en dessous de la ligne de crête du haut plateau sur lequel poussent les forêts de pins abritées dans deux des parcs nationaux d’Haïti. En allant de la crête à la côte, la zone se compose d’une série de bassins versants contigus de grande superficie, orientés dans le sens nord-sud le long de la côte. Les rivières prennent leurs sources dans les hautes terres du Massif de la Selle et descendent presque directement vers la côte sud de l’île. La rivière la plus importante, la rivière des Pédernales, partage la frontière avec la République Dominicaine.</w:delText>
        </w:r>
        <w:r w:rsidRPr="00DC17EE" w:rsidDel="00945F6F">
          <w:rPr>
            <w:rFonts w:asciiTheme="minorHAnsi" w:hAnsiTheme="minorHAnsi" w:cstheme="minorHAnsi"/>
            <w:color w:val="FF0000"/>
            <w:sz w:val="20"/>
            <w:szCs w:val="20"/>
          </w:rPr>
          <w:delText xml:space="preserve"> </w:delText>
        </w:r>
        <w:r w:rsidRPr="00DC17EE" w:rsidDel="00945F6F">
          <w:rPr>
            <w:rFonts w:asciiTheme="minorHAnsi" w:hAnsiTheme="minorHAnsi" w:cstheme="minorHAnsi"/>
            <w:bCs/>
            <w:color w:val="000000"/>
            <w:sz w:val="20"/>
            <w:szCs w:val="20"/>
          </w:rPr>
          <w:delText xml:space="preserve">En effet, le complexe </w:delText>
        </w:r>
        <w:r w:rsidRPr="00DC17EE" w:rsidDel="00945F6F">
          <w:rPr>
            <w:rFonts w:asciiTheme="minorHAnsi" w:hAnsiTheme="minorHAnsi" w:cstheme="minorHAnsi"/>
            <w:b/>
            <w:bCs/>
            <w:color w:val="000000"/>
            <w:sz w:val="20"/>
            <w:szCs w:val="20"/>
          </w:rPr>
          <w:delText>(Marigot- Massif de la selle-Anse-à-Pitres)</w:delText>
        </w:r>
        <w:r w:rsidRPr="00DC17EE" w:rsidDel="00945F6F">
          <w:rPr>
            <w:rFonts w:asciiTheme="minorHAnsi" w:hAnsiTheme="minorHAnsi" w:cstheme="minorHAnsi"/>
            <w:bCs/>
            <w:color w:val="000000"/>
            <w:sz w:val="20"/>
            <w:szCs w:val="20"/>
          </w:rPr>
          <w:delText xml:space="preserve"> constitue une grande partie de la réserve naturelle nationale de biosphère composée d’espèces endémiques et exotiques de statut déférent (60 % d’espèces ayant un statut menacé). La plupart des espèces endémiques à la région du Sud-est sont des phanérogames et représentent 16 % du taux national (Arbre et arbustes d’Haïti, 2001).</w:delText>
        </w:r>
      </w:del>
    </w:p>
    <w:p w14:paraId="244DCD9D" w14:textId="3B646BFB" w:rsidR="00B3375A" w:rsidRPr="00DC17EE" w:rsidDel="00945F6F" w:rsidRDefault="00B3375A" w:rsidP="00B3375A">
      <w:pPr>
        <w:autoSpaceDE w:val="0"/>
        <w:autoSpaceDN w:val="0"/>
        <w:jc w:val="both"/>
        <w:rPr>
          <w:del w:id="1621" w:author="Marie Christa Ermite Joseph Fevry" w:date="2018-10-16T12:14:00Z"/>
          <w:rFonts w:asciiTheme="minorHAnsi" w:hAnsiTheme="minorHAnsi" w:cstheme="minorHAnsi"/>
          <w:color w:val="000000"/>
          <w:sz w:val="20"/>
          <w:szCs w:val="20"/>
        </w:rPr>
      </w:pPr>
      <w:del w:id="1622" w:author="Marie Christa Ermite Joseph Fevry" w:date="2018-10-16T12:14:00Z">
        <w:r w:rsidRPr="00DC17EE" w:rsidDel="00945F6F">
          <w:rPr>
            <w:rFonts w:asciiTheme="minorHAnsi" w:hAnsiTheme="minorHAnsi" w:cstheme="minorHAnsi"/>
            <w:color w:val="000000"/>
            <w:sz w:val="20"/>
            <w:szCs w:val="20"/>
          </w:rPr>
          <w:delText xml:space="preserve">Il est à noter toutefois que des études antérieures sont déjà réalisées au niveau de ce Complexe. Nous pouvons citer : l’inventaire biologique de l’aire protégée de la forêt sèche de Belle-Anse - Grand Gosier ; l’évaluation écologique rapide du Parc Naturel Lagons des Huitres. Ces études qui contiennent des renseignements biologique et écologique utiles, ont révélé que </w:delText>
        </w:r>
        <w:r w:rsidRPr="00DC17EE" w:rsidDel="00945F6F">
          <w:rPr>
            <w:rFonts w:asciiTheme="minorHAnsi" w:hAnsiTheme="minorHAnsi" w:cstheme="minorHAnsi"/>
            <w:bCs/>
            <w:color w:val="000000"/>
            <w:sz w:val="20"/>
            <w:szCs w:val="20"/>
          </w:rPr>
          <w:delText>la zone marine y compris les côtes est caractérisée par une composition très diversifiée de Belle-Anse à Anse-à-Pitres en termes de ressources halieutiques et écosystèmes marins côtiers tels que des mangroves, des lagons, des estuaires et des deltas. Toujours selon, ces études, cette zone contient 22 espèces d’amphibiens et 41 espèces de reptiles, dont deux sont endémiques au Massif de la Selle</w:delText>
        </w:r>
        <w:r w:rsidRPr="00DC17EE" w:rsidDel="00945F6F">
          <w:rPr>
            <w:rFonts w:asciiTheme="minorHAnsi" w:hAnsiTheme="minorHAnsi" w:cstheme="minorHAnsi"/>
            <w:color w:val="000000"/>
            <w:sz w:val="20"/>
            <w:szCs w:val="20"/>
          </w:rPr>
          <w:delText xml:space="preserve">. </w:delText>
        </w:r>
      </w:del>
    </w:p>
    <w:p w14:paraId="57D5C711" w14:textId="168F4FBB" w:rsidR="00B3375A" w:rsidRPr="00DC17EE" w:rsidDel="00945F6F" w:rsidRDefault="00B3375A" w:rsidP="00B3375A">
      <w:pPr>
        <w:autoSpaceDE w:val="0"/>
        <w:autoSpaceDN w:val="0"/>
        <w:jc w:val="both"/>
        <w:rPr>
          <w:del w:id="1623" w:author="Marie Christa Ermite Joseph Fevry" w:date="2018-10-16T12:14:00Z"/>
          <w:rFonts w:asciiTheme="minorHAnsi" w:hAnsiTheme="minorHAnsi" w:cstheme="minorHAnsi"/>
          <w:color w:val="000000"/>
          <w:sz w:val="20"/>
          <w:szCs w:val="20"/>
        </w:rPr>
      </w:pPr>
    </w:p>
    <w:p w14:paraId="3F42B882" w14:textId="1D2AB6E2" w:rsidR="00B3375A" w:rsidRPr="00DC17EE" w:rsidDel="00945F6F" w:rsidRDefault="00B3375A" w:rsidP="00B3375A">
      <w:pPr>
        <w:autoSpaceDE w:val="0"/>
        <w:autoSpaceDN w:val="0"/>
        <w:jc w:val="both"/>
        <w:rPr>
          <w:del w:id="1624" w:author="Marie Christa Ermite Joseph Fevry" w:date="2018-10-16T12:14:00Z"/>
          <w:rFonts w:asciiTheme="minorHAnsi" w:hAnsiTheme="minorHAnsi" w:cstheme="minorHAnsi"/>
          <w:bCs/>
          <w:color w:val="000000"/>
          <w:sz w:val="20"/>
          <w:szCs w:val="20"/>
        </w:rPr>
      </w:pPr>
      <w:del w:id="1625" w:author="Marie Christa Ermite Joseph Fevry" w:date="2018-10-16T12:14:00Z">
        <w:r w:rsidRPr="00DC17EE" w:rsidDel="00945F6F">
          <w:rPr>
            <w:rFonts w:asciiTheme="minorHAnsi" w:hAnsiTheme="minorHAnsi" w:cstheme="minorHAnsi"/>
            <w:color w:val="000000"/>
            <w:sz w:val="20"/>
            <w:szCs w:val="20"/>
          </w:rPr>
          <w:delText>Au regard de ce qui est susmentionné, l’aire d’étude proposée couvre, les zones suivantes : Le Parc Naturel National La visite, plus particulièrement les sections communales des communes de Marigot et de Belle Anse se trouvant à l’intérieur ( 2</w:delText>
        </w:r>
        <w:r w:rsidRPr="00DC17EE" w:rsidDel="00945F6F">
          <w:rPr>
            <w:rFonts w:asciiTheme="minorHAnsi" w:hAnsiTheme="minorHAnsi" w:cstheme="minorHAnsi"/>
            <w:color w:val="000000"/>
            <w:sz w:val="20"/>
            <w:szCs w:val="20"/>
            <w:vertAlign w:val="superscript"/>
          </w:rPr>
          <w:delText>ème</w:delText>
        </w:r>
        <w:r w:rsidRPr="00DC17EE" w:rsidDel="00945F6F">
          <w:rPr>
            <w:rFonts w:asciiTheme="minorHAnsi" w:hAnsiTheme="minorHAnsi" w:cstheme="minorHAnsi"/>
            <w:color w:val="000000"/>
            <w:sz w:val="20"/>
            <w:szCs w:val="20"/>
          </w:rPr>
          <w:delText xml:space="preserve"> Grande Rivière Fesnes, 3</w:delText>
        </w:r>
        <w:r w:rsidRPr="00DC17EE" w:rsidDel="00945F6F">
          <w:rPr>
            <w:rFonts w:asciiTheme="minorHAnsi" w:hAnsiTheme="minorHAnsi" w:cstheme="minorHAnsi"/>
            <w:color w:val="000000"/>
            <w:sz w:val="20"/>
            <w:szCs w:val="20"/>
            <w:vertAlign w:val="superscript"/>
          </w:rPr>
          <w:delText>ème</w:delText>
        </w:r>
        <w:r w:rsidRPr="00DC17EE" w:rsidDel="00945F6F">
          <w:rPr>
            <w:rFonts w:asciiTheme="minorHAnsi" w:hAnsiTheme="minorHAnsi" w:cstheme="minorHAnsi"/>
            <w:color w:val="000000"/>
            <w:sz w:val="20"/>
            <w:szCs w:val="20"/>
          </w:rPr>
          <w:delText xml:space="preserve"> Macary, 4</w:delText>
        </w:r>
        <w:r w:rsidRPr="00DC17EE" w:rsidDel="00945F6F">
          <w:rPr>
            <w:rFonts w:asciiTheme="minorHAnsi" w:hAnsiTheme="minorHAnsi" w:cstheme="minorHAnsi"/>
            <w:color w:val="000000"/>
            <w:sz w:val="20"/>
            <w:szCs w:val="20"/>
            <w:vertAlign w:val="superscript"/>
          </w:rPr>
          <w:delText>ème</w:delText>
        </w:r>
        <w:r w:rsidRPr="00DC17EE" w:rsidDel="00945F6F">
          <w:rPr>
            <w:rFonts w:asciiTheme="minorHAnsi" w:hAnsiTheme="minorHAnsi" w:cstheme="minorHAnsi"/>
            <w:color w:val="000000"/>
            <w:sz w:val="20"/>
            <w:szCs w:val="20"/>
          </w:rPr>
          <w:delText xml:space="preserve"> Fond Jean Noel, 1</w:delText>
        </w:r>
        <w:r w:rsidRPr="00DC17EE" w:rsidDel="00945F6F">
          <w:rPr>
            <w:rFonts w:asciiTheme="minorHAnsi" w:hAnsiTheme="minorHAnsi" w:cstheme="minorHAnsi"/>
            <w:color w:val="000000"/>
            <w:sz w:val="20"/>
            <w:szCs w:val="20"/>
            <w:vertAlign w:val="superscript"/>
          </w:rPr>
          <w:delText>ère</w:delText>
        </w:r>
        <w:r w:rsidRPr="00DC17EE" w:rsidDel="00945F6F">
          <w:rPr>
            <w:rFonts w:asciiTheme="minorHAnsi" w:hAnsiTheme="minorHAnsi" w:cstheme="minorHAnsi"/>
            <w:color w:val="000000"/>
            <w:sz w:val="20"/>
            <w:szCs w:val="20"/>
          </w:rPr>
          <w:delText xml:space="preserve"> Baie d’orange, 2</w:delText>
        </w:r>
        <w:r w:rsidRPr="00DC17EE" w:rsidDel="00945F6F">
          <w:rPr>
            <w:rFonts w:asciiTheme="minorHAnsi" w:hAnsiTheme="minorHAnsi" w:cstheme="minorHAnsi"/>
            <w:color w:val="000000"/>
            <w:sz w:val="20"/>
            <w:szCs w:val="20"/>
            <w:vertAlign w:val="superscript"/>
          </w:rPr>
          <w:delText>ème</w:delText>
        </w:r>
        <w:r w:rsidRPr="00DC17EE" w:rsidDel="00945F6F">
          <w:rPr>
            <w:rFonts w:asciiTheme="minorHAnsi" w:hAnsiTheme="minorHAnsi" w:cstheme="minorHAnsi"/>
            <w:color w:val="000000"/>
            <w:sz w:val="20"/>
            <w:szCs w:val="20"/>
          </w:rPr>
          <w:delText xml:space="preserve"> Marbriol totalisant une superficie de </w:delText>
        </w:r>
        <w:r w:rsidRPr="00DC17EE" w:rsidDel="00945F6F">
          <w:rPr>
            <w:rFonts w:asciiTheme="minorHAnsi" w:hAnsiTheme="minorHAnsi" w:cstheme="minorHAnsi"/>
            <w:b/>
            <w:color w:val="000000"/>
            <w:sz w:val="20"/>
            <w:szCs w:val="20"/>
          </w:rPr>
          <w:delText>75,44 km</w:delText>
        </w:r>
        <w:r w:rsidRPr="00DC17EE" w:rsidDel="00945F6F">
          <w:rPr>
            <w:rFonts w:asciiTheme="minorHAnsi" w:hAnsiTheme="minorHAnsi" w:cstheme="minorHAnsi"/>
            <w:b/>
            <w:color w:val="000000"/>
            <w:sz w:val="20"/>
            <w:szCs w:val="20"/>
            <w:vertAlign w:val="superscript"/>
          </w:rPr>
          <w:delText>2 </w:delText>
        </w:r>
        <w:r w:rsidRPr="00DC17EE" w:rsidDel="00945F6F">
          <w:rPr>
            <w:rFonts w:asciiTheme="minorHAnsi" w:hAnsiTheme="minorHAnsi" w:cstheme="minorHAnsi"/>
            <w:color w:val="000000"/>
            <w:sz w:val="20"/>
            <w:szCs w:val="20"/>
          </w:rPr>
          <w:delText>;</w:delText>
        </w:r>
        <w:r w:rsidRPr="00DC17EE" w:rsidDel="00945F6F">
          <w:rPr>
            <w:rFonts w:asciiTheme="minorHAnsi" w:hAnsiTheme="minorHAnsi" w:cstheme="minorHAnsi"/>
            <w:b/>
            <w:color w:val="000000"/>
            <w:sz w:val="20"/>
            <w:szCs w:val="20"/>
            <w:vertAlign w:val="subscript"/>
          </w:rPr>
          <w:delText xml:space="preserve"> </w:delText>
        </w:r>
        <w:r w:rsidRPr="00DC17EE" w:rsidDel="00945F6F">
          <w:rPr>
            <w:rFonts w:asciiTheme="minorHAnsi" w:hAnsiTheme="minorHAnsi" w:cstheme="minorHAnsi"/>
            <w:color w:val="000000"/>
            <w:sz w:val="20"/>
            <w:szCs w:val="20"/>
          </w:rPr>
          <w:delText xml:space="preserve">la partie marine y compris les côtes du parc naturel national Lagon des huitres(PNN-LH) qui totalisent une superficie de </w:delText>
        </w:r>
        <w:r w:rsidRPr="00DC17EE" w:rsidDel="00945F6F">
          <w:rPr>
            <w:rFonts w:asciiTheme="minorHAnsi" w:hAnsiTheme="minorHAnsi" w:cstheme="minorHAnsi"/>
            <w:b/>
            <w:color w:val="000000"/>
            <w:sz w:val="20"/>
            <w:szCs w:val="20"/>
          </w:rPr>
          <w:delText>13,7</w:delText>
        </w:r>
        <w:r w:rsidRPr="00DC17EE" w:rsidDel="00945F6F">
          <w:rPr>
            <w:rFonts w:asciiTheme="minorHAnsi" w:hAnsiTheme="minorHAnsi" w:cstheme="minorHAnsi"/>
            <w:color w:val="000000"/>
            <w:sz w:val="20"/>
            <w:szCs w:val="20"/>
          </w:rPr>
          <w:delText xml:space="preserve"> </w:delText>
        </w:r>
        <w:r w:rsidRPr="00DC17EE" w:rsidDel="00945F6F">
          <w:rPr>
            <w:rFonts w:asciiTheme="minorHAnsi" w:hAnsiTheme="minorHAnsi" w:cstheme="minorHAnsi"/>
            <w:b/>
            <w:color w:val="000000"/>
            <w:sz w:val="20"/>
            <w:szCs w:val="20"/>
          </w:rPr>
          <w:delText>km</w:delText>
        </w:r>
        <w:r w:rsidRPr="00DC17EE" w:rsidDel="00945F6F">
          <w:rPr>
            <w:rFonts w:asciiTheme="minorHAnsi" w:hAnsiTheme="minorHAnsi" w:cstheme="minorHAnsi"/>
            <w:b/>
            <w:color w:val="000000"/>
            <w:sz w:val="20"/>
            <w:szCs w:val="20"/>
            <w:vertAlign w:val="superscript"/>
          </w:rPr>
          <w:delText xml:space="preserve">2 </w:delText>
        </w:r>
        <w:r w:rsidRPr="00DC17EE" w:rsidDel="00945F6F">
          <w:rPr>
            <w:rFonts w:asciiTheme="minorHAnsi" w:hAnsiTheme="minorHAnsi" w:cstheme="minorHAnsi"/>
            <w:color w:val="000000"/>
            <w:sz w:val="20"/>
            <w:szCs w:val="20"/>
          </w:rPr>
          <w:delText>; le Parc Naturel Municipal d’Anse à Pitres qui vient d’être déclaré comme Aire protégée des ressources naturelles gérées par la mairie d’Anse à pitres .Cet espace ayant une forte potentialité pour l’élevage d’iguanes suivant les informations recueillies auprès des techniciens. Il comprend la section communale 1</w:delText>
        </w:r>
        <w:r w:rsidRPr="00DC17EE" w:rsidDel="00945F6F">
          <w:rPr>
            <w:rFonts w:asciiTheme="minorHAnsi" w:hAnsiTheme="minorHAnsi" w:cstheme="minorHAnsi"/>
            <w:color w:val="000000"/>
            <w:sz w:val="20"/>
            <w:szCs w:val="20"/>
            <w:vertAlign w:val="superscript"/>
          </w:rPr>
          <w:delText>ère</w:delText>
        </w:r>
        <w:r w:rsidRPr="00DC17EE" w:rsidDel="00945F6F">
          <w:rPr>
            <w:rFonts w:asciiTheme="minorHAnsi" w:hAnsiTheme="minorHAnsi" w:cstheme="minorHAnsi"/>
            <w:color w:val="000000"/>
            <w:sz w:val="20"/>
            <w:szCs w:val="20"/>
          </w:rPr>
          <w:delText xml:space="preserve"> Boucan Guillaume et une partie de la ville d’Anse à Pitres, </w:delText>
        </w:r>
        <w:r w:rsidRPr="00DC17EE" w:rsidDel="00945F6F">
          <w:rPr>
            <w:rFonts w:asciiTheme="minorHAnsi" w:hAnsiTheme="minorHAnsi" w:cstheme="minorHAnsi"/>
            <w:b/>
            <w:color w:val="000000"/>
            <w:sz w:val="20"/>
            <w:szCs w:val="20"/>
          </w:rPr>
          <w:delText>sa superficie est de 0.5 km</w:delText>
        </w:r>
        <w:r w:rsidRPr="00DC17EE" w:rsidDel="00945F6F">
          <w:rPr>
            <w:rFonts w:asciiTheme="minorHAnsi" w:hAnsiTheme="minorHAnsi" w:cstheme="minorHAnsi"/>
            <w:b/>
            <w:color w:val="000000"/>
            <w:sz w:val="20"/>
            <w:szCs w:val="20"/>
            <w:vertAlign w:val="superscript"/>
          </w:rPr>
          <w:delText>2</w:delText>
        </w:r>
        <w:r w:rsidRPr="00DC17EE" w:rsidDel="00945F6F">
          <w:rPr>
            <w:rFonts w:asciiTheme="minorHAnsi" w:hAnsiTheme="minorHAnsi" w:cstheme="minorHAnsi"/>
            <w:color w:val="000000"/>
            <w:sz w:val="20"/>
            <w:szCs w:val="20"/>
          </w:rPr>
          <w:delText>. L’aire de l’étude est mentionnée au niveau de la carte ci-dessous :</w:delText>
        </w:r>
      </w:del>
    </w:p>
    <w:p w14:paraId="7DAD2B30" w14:textId="0AB6CC5A" w:rsidR="00B3375A" w:rsidRPr="00DC17EE" w:rsidDel="00945F6F" w:rsidRDefault="00B3375A" w:rsidP="00B3375A">
      <w:pPr>
        <w:autoSpaceDE w:val="0"/>
        <w:autoSpaceDN w:val="0"/>
        <w:spacing w:line="360" w:lineRule="auto"/>
        <w:jc w:val="both"/>
        <w:rPr>
          <w:del w:id="1626" w:author="Marie Christa Ermite Joseph Fevry" w:date="2018-10-16T12:14:00Z"/>
          <w:rFonts w:asciiTheme="minorHAnsi" w:hAnsiTheme="minorHAnsi" w:cstheme="minorHAnsi"/>
          <w:b/>
          <w:sz w:val="20"/>
          <w:szCs w:val="20"/>
        </w:rPr>
      </w:pPr>
    </w:p>
    <w:p w14:paraId="775EDA14" w14:textId="21CA60C7" w:rsidR="00B3375A" w:rsidDel="00945F6F" w:rsidRDefault="00B3375A" w:rsidP="00B3375A">
      <w:pPr>
        <w:autoSpaceDE w:val="0"/>
        <w:autoSpaceDN w:val="0"/>
        <w:spacing w:line="360" w:lineRule="auto"/>
        <w:jc w:val="center"/>
        <w:rPr>
          <w:del w:id="1627" w:author="Marie Christa Ermite Joseph Fevry" w:date="2018-10-16T12:14:00Z"/>
          <w:rFonts w:asciiTheme="minorHAnsi" w:hAnsiTheme="minorHAnsi" w:cstheme="minorHAnsi"/>
          <w:b/>
          <w:sz w:val="20"/>
          <w:szCs w:val="20"/>
        </w:rPr>
      </w:pPr>
    </w:p>
    <w:p w14:paraId="0CE12509" w14:textId="6BEF8217" w:rsidR="00B3375A" w:rsidDel="00945F6F" w:rsidRDefault="00B3375A" w:rsidP="00B3375A">
      <w:pPr>
        <w:autoSpaceDE w:val="0"/>
        <w:autoSpaceDN w:val="0"/>
        <w:spacing w:line="360" w:lineRule="auto"/>
        <w:jc w:val="center"/>
        <w:rPr>
          <w:del w:id="1628" w:author="Marie Christa Ermite Joseph Fevry" w:date="2018-10-16T12:14:00Z"/>
          <w:rFonts w:asciiTheme="minorHAnsi" w:hAnsiTheme="minorHAnsi" w:cstheme="minorHAnsi"/>
          <w:b/>
          <w:sz w:val="20"/>
          <w:szCs w:val="20"/>
        </w:rPr>
      </w:pPr>
    </w:p>
    <w:p w14:paraId="34566FCF" w14:textId="5E5E975A" w:rsidR="00B3375A" w:rsidDel="00945F6F" w:rsidRDefault="00B3375A" w:rsidP="00B3375A">
      <w:pPr>
        <w:autoSpaceDE w:val="0"/>
        <w:autoSpaceDN w:val="0"/>
        <w:spacing w:line="360" w:lineRule="auto"/>
        <w:jc w:val="center"/>
        <w:rPr>
          <w:del w:id="1629" w:author="Marie Christa Ermite Joseph Fevry" w:date="2018-10-16T12:14:00Z"/>
          <w:rFonts w:asciiTheme="minorHAnsi" w:hAnsiTheme="minorHAnsi" w:cstheme="minorHAnsi"/>
          <w:b/>
          <w:sz w:val="20"/>
          <w:szCs w:val="20"/>
        </w:rPr>
      </w:pPr>
    </w:p>
    <w:p w14:paraId="730C321C" w14:textId="6DE14038" w:rsidR="00B3375A" w:rsidDel="00945F6F" w:rsidRDefault="00B3375A" w:rsidP="00B3375A">
      <w:pPr>
        <w:autoSpaceDE w:val="0"/>
        <w:autoSpaceDN w:val="0"/>
        <w:spacing w:line="360" w:lineRule="auto"/>
        <w:jc w:val="center"/>
        <w:rPr>
          <w:del w:id="1630" w:author="Marie Christa Ermite Joseph Fevry" w:date="2018-10-16T12:14:00Z"/>
          <w:rFonts w:asciiTheme="minorHAnsi" w:hAnsiTheme="minorHAnsi" w:cstheme="minorHAnsi"/>
          <w:b/>
          <w:sz w:val="20"/>
          <w:szCs w:val="20"/>
        </w:rPr>
      </w:pPr>
    </w:p>
    <w:p w14:paraId="35EB5B2D" w14:textId="75698D17" w:rsidR="00B3375A" w:rsidDel="00945F6F" w:rsidRDefault="00B3375A" w:rsidP="00B3375A">
      <w:pPr>
        <w:autoSpaceDE w:val="0"/>
        <w:autoSpaceDN w:val="0"/>
        <w:spacing w:line="360" w:lineRule="auto"/>
        <w:jc w:val="center"/>
        <w:rPr>
          <w:del w:id="1631" w:author="Marie Christa Ermite Joseph Fevry" w:date="2018-10-16T12:14:00Z"/>
          <w:rFonts w:asciiTheme="minorHAnsi" w:hAnsiTheme="minorHAnsi" w:cstheme="minorHAnsi"/>
          <w:b/>
          <w:sz w:val="20"/>
          <w:szCs w:val="20"/>
        </w:rPr>
      </w:pPr>
    </w:p>
    <w:p w14:paraId="2115A2B1" w14:textId="6D56A928" w:rsidR="00B3375A" w:rsidDel="00945F6F" w:rsidRDefault="00B3375A" w:rsidP="00B3375A">
      <w:pPr>
        <w:autoSpaceDE w:val="0"/>
        <w:autoSpaceDN w:val="0"/>
        <w:spacing w:line="360" w:lineRule="auto"/>
        <w:jc w:val="center"/>
        <w:rPr>
          <w:del w:id="1632" w:author="Marie Christa Ermite Joseph Fevry" w:date="2018-10-16T12:14:00Z"/>
          <w:rFonts w:asciiTheme="minorHAnsi" w:hAnsiTheme="minorHAnsi" w:cstheme="minorHAnsi"/>
          <w:b/>
          <w:sz w:val="20"/>
          <w:szCs w:val="20"/>
        </w:rPr>
      </w:pPr>
    </w:p>
    <w:p w14:paraId="560F35DE" w14:textId="30A462D6" w:rsidR="00B3375A" w:rsidDel="00945F6F" w:rsidRDefault="00B3375A" w:rsidP="00B3375A">
      <w:pPr>
        <w:autoSpaceDE w:val="0"/>
        <w:autoSpaceDN w:val="0"/>
        <w:spacing w:line="360" w:lineRule="auto"/>
        <w:jc w:val="center"/>
        <w:rPr>
          <w:del w:id="1633" w:author="Marie Christa Ermite Joseph Fevry" w:date="2018-10-16T12:14:00Z"/>
          <w:rFonts w:asciiTheme="minorHAnsi" w:hAnsiTheme="minorHAnsi" w:cstheme="minorHAnsi"/>
          <w:b/>
          <w:sz w:val="20"/>
          <w:szCs w:val="20"/>
        </w:rPr>
      </w:pPr>
    </w:p>
    <w:p w14:paraId="20927020" w14:textId="2D707699" w:rsidR="00B3375A" w:rsidDel="00945F6F" w:rsidRDefault="00B3375A" w:rsidP="00B3375A">
      <w:pPr>
        <w:autoSpaceDE w:val="0"/>
        <w:autoSpaceDN w:val="0"/>
        <w:spacing w:line="360" w:lineRule="auto"/>
        <w:jc w:val="center"/>
        <w:rPr>
          <w:del w:id="1634" w:author="Marie Christa Ermite Joseph Fevry" w:date="2018-10-16T12:14:00Z"/>
          <w:rFonts w:asciiTheme="minorHAnsi" w:hAnsiTheme="minorHAnsi" w:cstheme="minorHAnsi"/>
          <w:b/>
          <w:sz w:val="20"/>
          <w:szCs w:val="20"/>
        </w:rPr>
      </w:pPr>
    </w:p>
    <w:p w14:paraId="2CE43360" w14:textId="4E8290AA" w:rsidR="00B3375A" w:rsidDel="00945F6F" w:rsidRDefault="00B3375A" w:rsidP="00B3375A">
      <w:pPr>
        <w:autoSpaceDE w:val="0"/>
        <w:autoSpaceDN w:val="0"/>
        <w:spacing w:line="360" w:lineRule="auto"/>
        <w:jc w:val="center"/>
        <w:rPr>
          <w:del w:id="1635" w:author="Marie Christa Ermite Joseph Fevry" w:date="2018-10-16T12:14:00Z"/>
          <w:rFonts w:asciiTheme="minorHAnsi" w:hAnsiTheme="minorHAnsi" w:cstheme="minorHAnsi"/>
          <w:b/>
          <w:sz w:val="20"/>
          <w:szCs w:val="20"/>
        </w:rPr>
      </w:pPr>
    </w:p>
    <w:p w14:paraId="4993A2BF" w14:textId="01F4B5BC" w:rsidR="00B3375A" w:rsidDel="00945F6F" w:rsidRDefault="00B3375A" w:rsidP="00B3375A">
      <w:pPr>
        <w:autoSpaceDE w:val="0"/>
        <w:autoSpaceDN w:val="0"/>
        <w:spacing w:line="360" w:lineRule="auto"/>
        <w:jc w:val="center"/>
        <w:rPr>
          <w:del w:id="1636" w:author="Marie Christa Ermite Joseph Fevry" w:date="2018-10-16T12:14:00Z"/>
          <w:rFonts w:asciiTheme="minorHAnsi" w:hAnsiTheme="minorHAnsi" w:cstheme="minorHAnsi"/>
          <w:b/>
          <w:sz w:val="20"/>
          <w:szCs w:val="20"/>
        </w:rPr>
      </w:pPr>
    </w:p>
    <w:p w14:paraId="3FD74E0E" w14:textId="23EC96F6" w:rsidR="00B3375A" w:rsidDel="00945F6F" w:rsidRDefault="00B3375A" w:rsidP="00B3375A">
      <w:pPr>
        <w:autoSpaceDE w:val="0"/>
        <w:autoSpaceDN w:val="0"/>
        <w:spacing w:line="360" w:lineRule="auto"/>
        <w:jc w:val="center"/>
        <w:rPr>
          <w:del w:id="1637" w:author="Marie Christa Ermite Joseph Fevry" w:date="2018-10-16T12:14:00Z"/>
          <w:rFonts w:asciiTheme="minorHAnsi" w:hAnsiTheme="minorHAnsi" w:cstheme="minorHAnsi"/>
          <w:b/>
          <w:sz w:val="20"/>
          <w:szCs w:val="20"/>
        </w:rPr>
      </w:pPr>
    </w:p>
    <w:p w14:paraId="41DA52AA" w14:textId="46680E8C" w:rsidR="00B3375A" w:rsidDel="00945F6F" w:rsidRDefault="00B3375A" w:rsidP="00B3375A">
      <w:pPr>
        <w:autoSpaceDE w:val="0"/>
        <w:autoSpaceDN w:val="0"/>
        <w:spacing w:line="360" w:lineRule="auto"/>
        <w:jc w:val="center"/>
        <w:rPr>
          <w:del w:id="1638" w:author="Marie Christa Ermite Joseph Fevry" w:date="2018-10-16T12:14:00Z"/>
          <w:rFonts w:asciiTheme="minorHAnsi" w:hAnsiTheme="minorHAnsi" w:cstheme="minorHAnsi"/>
          <w:b/>
          <w:sz w:val="20"/>
          <w:szCs w:val="20"/>
        </w:rPr>
      </w:pPr>
    </w:p>
    <w:p w14:paraId="6FA22CF4" w14:textId="2102DDAA" w:rsidR="00B3375A" w:rsidDel="00945F6F" w:rsidRDefault="00B3375A" w:rsidP="00B3375A">
      <w:pPr>
        <w:autoSpaceDE w:val="0"/>
        <w:autoSpaceDN w:val="0"/>
        <w:spacing w:line="360" w:lineRule="auto"/>
        <w:jc w:val="center"/>
        <w:rPr>
          <w:del w:id="1639" w:author="Marie Christa Ermite Joseph Fevry" w:date="2018-10-16T12:14:00Z"/>
          <w:rFonts w:asciiTheme="minorHAnsi" w:hAnsiTheme="minorHAnsi" w:cstheme="minorHAnsi"/>
          <w:b/>
          <w:sz w:val="20"/>
          <w:szCs w:val="20"/>
        </w:rPr>
      </w:pPr>
    </w:p>
    <w:p w14:paraId="3BA38DBE" w14:textId="05FE7D35" w:rsidR="00B3375A" w:rsidDel="00945F6F" w:rsidRDefault="00B3375A" w:rsidP="00B3375A">
      <w:pPr>
        <w:autoSpaceDE w:val="0"/>
        <w:autoSpaceDN w:val="0"/>
        <w:spacing w:line="360" w:lineRule="auto"/>
        <w:jc w:val="center"/>
        <w:rPr>
          <w:del w:id="1640" w:author="Marie Christa Ermite Joseph Fevry" w:date="2018-10-16T12:14:00Z"/>
          <w:rFonts w:asciiTheme="minorHAnsi" w:hAnsiTheme="minorHAnsi" w:cstheme="minorHAnsi"/>
          <w:b/>
          <w:sz w:val="20"/>
          <w:szCs w:val="20"/>
        </w:rPr>
      </w:pPr>
    </w:p>
    <w:p w14:paraId="0C818AAB" w14:textId="0F160172" w:rsidR="00B3375A" w:rsidDel="00945F6F" w:rsidRDefault="00B3375A" w:rsidP="00B3375A">
      <w:pPr>
        <w:autoSpaceDE w:val="0"/>
        <w:autoSpaceDN w:val="0"/>
        <w:spacing w:line="360" w:lineRule="auto"/>
        <w:jc w:val="center"/>
        <w:rPr>
          <w:del w:id="1641" w:author="Marie Christa Ermite Joseph Fevry" w:date="2018-10-16T12:14:00Z"/>
          <w:rFonts w:asciiTheme="minorHAnsi" w:hAnsiTheme="minorHAnsi" w:cstheme="minorHAnsi"/>
          <w:b/>
          <w:sz w:val="20"/>
          <w:szCs w:val="20"/>
        </w:rPr>
      </w:pPr>
    </w:p>
    <w:p w14:paraId="60B17106" w14:textId="5A4225D0" w:rsidR="00B3375A" w:rsidDel="00945F6F" w:rsidRDefault="00B3375A" w:rsidP="00B3375A">
      <w:pPr>
        <w:autoSpaceDE w:val="0"/>
        <w:autoSpaceDN w:val="0"/>
        <w:spacing w:line="360" w:lineRule="auto"/>
        <w:jc w:val="center"/>
        <w:rPr>
          <w:del w:id="1642" w:author="Marie Christa Ermite Joseph Fevry" w:date="2018-10-16T12:14:00Z"/>
          <w:rFonts w:asciiTheme="minorHAnsi" w:hAnsiTheme="minorHAnsi" w:cstheme="minorHAnsi"/>
          <w:b/>
          <w:sz w:val="20"/>
          <w:szCs w:val="20"/>
        </w:rPr>
      </w:pPr>
    </w:p>
    <w:p w14:paraId="1249E825" w14:textId="75732277" w:rsidR="00B3375A" w:rsidRPr="00DC17EE" w:rsidDel="00945F6F" w:rsidRDefault="00B3375A" w:rsidP="00B3375A">
      <w:pPr>
        <w:autoSpaceDE w:val="0"/>
        <w:autoSpaceDN w:val="0"/>
        <w:spacing w:line="360" w:lineRule="auto"/>
        <w:jc w:val="center"/>
        <w:rPr>
          <w:del w:id="1643" w:author="Marie Christa Ermite Joseph Fevry" w:date="2018-10-16T12:14:00Z"/>
          <w:rFonts w:asciiTheme="minorHAnsi" w:hAnsiTheme="minorHAnsi" w:cstheme="minorHAnsi"/>
          <w:b/>
          <w:sz w:val="20"/>
          <w:szCs w:val="20"/>
        </w:rPr>
      </w:pPr>
      <w:del w:id="1644" w:author="Marie Christa Ermite Joseph Fevry" w:date="2018-10-16T12:14:00Z">
        <w:r w:rsidRPr="00DC17EE" w:rsidDel="00945F6F">
          <w:rPr>
            <w:rFonts w:asciiTheme="minorHAnsi" w:hAnsiTheme="minorHAnsi" w:cstheme="minorHAnsi"/>
            <w:b/>
            <w:sz w:val="20"/>
            <w:szCs w:val="20"/>
          </w:rPr>
          <w:delText>Figure 2 : Zone proposée du complexe (</w:delText>
        </w:r>
        <w:r w:rsidRPr="00DC17EE" w:rsidDel="00945F6F">
          <w:rPr>
            <w:rFonts w:asciiTheme="minorHAnsi" w:hAnsiTheme="minorHAnsi" w:cstheme="minorHAnsi"/>
            <w:b/>
            <w:bCs/>
            <w:sz w:val="20"/>
            <w:szCs w:val="20"/>
          </w:rPr>
          <w:delText>Marigot – Massif de la Selle– Anse-à-Pitres)</w:delText>
        </w:r>
      </w:del>
    </w:p>
    <w:p w14:paraId="385B9BAC" w14:textId="5CFE362D" w:rsidR="00B3375A" w:rsidRPr="00DC17EE" w:rsidDel="00945F6F" w:rsidRDefault="00B3375A" w:rsidP="00B3375A">
      <w:pPr>
        <w:autoSpaceDE w:val="0"/>
        <w:autoSpaceDN w:val="0"/>
        <w:spacing w:line="360" w:lineRule="auto"/>
        <w:jc w:val="both"/>
        <w:rPr>
          <w:del w:id="1645" w:author="Marie Christa Ermite Joseph Fevry" w:date="2018-10-16T12:14:00Z"/>
          <w:rFonts w:asciiTheme="minorHAnsi" w:hAnsiTheme="minorHAnsi" w:cstheme="minorHAnsi"/>
          <w:sz w:val="20"/>
          <w:szCs w:val="20"/>
        </w:rPr>
      </w:pPr>
    </w:p>
    <w:p w14:paraId="2D6FF339" w14:textId="4884DDBF" w:rsidR="00B3375A" w:rsidRPr="00DC17EE" w:rsidDel="00945F6F" w:rsidRDefault="00B3375A" w:rsidP="00B3375A">
      <w:pPr>
        <w:autoSpaceDE w:val="0"/>
        <w:autoSpaceDN w:val="0"/>
        <w:spacing w:line="360" w:lineRule="auto"/>
        <w:jc w:val="both"/>
        <w:rPr>
          <w:del w:id="1646" w:author="Marie Christa Ermite Joseph Fevry" w:date="2018-10-16T12:14:00Z"/>
          <w:rFonts w:asciiTheme="minorHAnsi" w:hAnsiTheme="minorHAnsi" w:cstheme="minorHAnsi"/>
          <w:sz w:val="20"/>
          <w:szCs w:val="20"/>
        </w:rPr>
      </w:pPr>
      <w:del w:id="1647" w:author="Marie Christa Ermite Joseph Fevry" w:date="2018-10-16T12:14:00Z">
        <w:r w:rsidRPr="00DC17EE" w:rsidDel="00945F6F">
          <w:rPr>
            <w:rFonts w:asciiTheme="minorHAnsi" w:hAnsiTheme="minorHAnsi" w:cstheme="minorHAnsi"/>
            <w:noProof/>
            <w:sz w:val="20"/>
            <w:szCs w:val="20"/>
          </w:rPr>
          <w:drawing>
            <wp:inline distT="0" distB="0" distL="0" distR="0" wp14:anchorId="52AAF20A" wp14:editId="03144B45">
              <wp:extent cx="5907405" cy="38207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07405" cy="3820795"/>
                      </a:xfrm>
                      <a:prstGeom prst="rect">
                        <a:avLst/>
                      </a:prstGeom>
                      <a:noFill/>
                    </pic:spPr>
                  </pic:pic>
                </a:graphicData>
              </a:graphic>
            </wp:inline>
          </w:drawing>
        </w:r>
      </w:del>
    </w:p>
    <w:p w14:paraId="3AD28E1A" w14:textId="2C3BB809" w:rsidR="00B3375A" w:rsidRPr="00DC17EE" w:rsidDel="00945F6F" w:rsidRDefault="00B3375A" w:rsidP="00B3375A">
      <w:pPr>
        <w:spacing w:line="360" w:lineRule="auto"/>
        <w:contextualSpacing/>
        <w:jc w:val="both"/>
        <w:rPr>
          <w:del w:id="1648" w:author="Marie Christa Ermite Joseph Fevry" w:date="2018-10-16T12:14:00Z"/>
          <w:rFonts w:asciiTheme="minorHAnsi" w:hAnsiTheme="minorHAnsi" w:cstheme="minorHAnsi"/>
          <w:bCs/>
          <w:sz w:val="20"/>
          <w:szCs w:val="20"/>
        </w:rPr>
      </w:pPr>
    </w:p>
    <w:p w14:paraId="3AA23E5B" w14:textId="0A100E56" w:rsidR="00B3375A" w:rsidRPr="00DC17EE" w:rsidDel="00945F6F" w:rsidRDefault="00B3375A" w:rsidP="00B3375A">
      <w:pPr>
        <w:pStyle w:val="ListParagraph"/>
        <w:spacing w:line="276" w:lineRule="auto"/>
        <w:ind w:left="0"/>
        <w:jc w:val="both"/>
        <w:rPr>
          <w:del w:id="1649" w:author="Marie Christa Ermite Joseph Fevry" w:date="2018-10-16T12:14:00Z"/>
          <w:rFonts w:asciiTheme="minorHAnsi" w:hAnsiTheme="minorHAnsi" w:cstheme="minorHAnsi"/>
          <w:sz w:val="20"/>
          <w:szCs w:val="20"/>
          <w:lang w:val="fr-FR"/>
        </w:rPr>
      </w:pPr>
    </w:p>
    <w:p w14:paraId="7D3F0AC3" w14:textId="25029D49" w:rsidR="00B3375A" w:rsidRPr="00DC17EE" w:rsidDel="00945F6F" w:rsidRDefault="00B3375A" w:rsidP="00B3375A">
      <w:pPr>
        <w:pStyle w:val="ListParagraph"/>
        <w:widowControl/>
        <w:numPr>
          <w:ilvl w:val="0"/>
          <w:numId w:val="49"/>
        </w:numPr>
        <w:overflowPunct/>
        <w:adjustRightInd/>
        <w:spacing w:line="276" w:lineRule="auto"/>
        <w:ind w:left="0"/>
        <w:jc w:val="both"/>
        <w:rPr>
          <w:del w:id="1650" w:author="Marie Christa Ermite Joseph Fevry" w:date="2018-10-16T12:14:00Z"/>
          <w:rFonts w:asciiTheme="minorHAnsi" w:hAnsiTheme="minorHAnsi" w:cstheme="minorHAnsi"/>
          <w:b/>
          <w:color w:val="000000"/>
          <w:sz w:val="20"/>
          <w:szCs w:val="20"/>
          <w:lang w:val="fr-FR"/>
        </w:rPr>
      </w:pPr>
      <w:del w:id="1651" w:author="Marie Christa Ermite Joseph Fevry" w:date="2018-10-16T12:14:00Z">
        <w:r w:rsidRPr="00DC17EE" w:rsidDel="00945F6F">
          <w:rPr>
            <w:rFonts w:asciiTheme="minorHAnsi" w:hAnsiTheme="minorHAnsi" w:cstheme="minorHAnsi"/>
            <w:b/>
            <w:color w:val="000000"/>
            <w:sz w:val="20"/>
            <w:szCs w:val="20"/>
            <w:lang w:val="fr-FR"/>
          </w:rPr>
          <w:delText>Activités visées</w:delText>
        </w:r>
      </w:del>
    </w:p>
    <w:p w14:paraId="768CD5A5" w14:textId="7058BB27" w:rsidR="00B3375A" w:rsidRPr="00DC17EE" w:rsidDel="00945F6F" w:rsidRDefault="00B3375A" w:rsidP="00B3375A">
      <w:pPr>
        <w:pStyle w:val="ListParagraph"/>
        <w:spacing w:line="276" w:lineRule="auto"/>
        <w:ind w:left="0"/>
        <w:jc w:val="both"/>
        <w:rPr>
          <w:del w:id="1652" w:author="Marie Christa Ermite Joseph Fevry" w:date="2018-10-16T12:14:00Z"/>
          <w:rFonts w:asciiTheme="minorHAnsi" w:hAnsiTheme="minorHAnsi" w:cstheme="minorHAnsi"/>
          <w:b/>
          <w:color w:val="000000"/>
          <w:sz w:val="20"/>
          <w:szCs w:val="20"/>
          <w:lang w:val="fr-FR"/>
        </w:rPr>
      </w:pPr>
    </w:p>
    <w:p w14:paraId="13ED100F" w14:textId="1710CBDE" w:rsidR="00B3375A" w:rsidRPr="00DC17EE" w:rsidDel="00945F6F" w:rsidRDefault="00B3375A" w:rsidP="00B3375A">
      <w:pPr>
        <w:jc w:val="both"/>
        <w:rPr>
          <w:del w:id="1653" w:author="Marie Christa Ermite Joseph Fevry" w:date="2018-10-16T12:14:00Z"/>
          <w:rFonts w:asciiTheme="minorHAnsi" w:hAnsiTheme="minorHAnsi" w:cstheme="minorHAnsi"/>
          <w:color w:val="000000"/>
          <w:sz w:val="20"/>
          <w:szCs w:val="20"/>
        </w:rPr>
      </w:pPr>
      <w:del w:id="1654" w:author="Marie Christa Ermite Joseph Fevry" w:date="2018-10-16T12:14:00Z">
        <w:r w:rsidRPr="00DC17EE" w:rsidDel="00945F6F">
          <w:rPr>
            <w:rFonts w:asciiTheme="minorHAnsi" w:hAnsiTheme="minorHAnsi" w:cstheme="minorHAnsi"/>
            <w:color w:val="000000"/>
            <w:sz w:val="20"/>
            <w:szCs w:val="20"/>
          </w:rPr>
          <w:delText>Dans le cadre de cette étude, en utilisant des matériels du système d’information géographique (SIG) et des instruments de collecte, les principales activités du prestataire de service consistent à :</w:delText>
        </w:r>
      </w:del>
    </w:p>
    <w:p w14:paraId="088DBF55" w14:textId="7A69D17F" w:rsidR="00B3375A" w:rsidRPr="00DC17EE" w:rsidDel="00945F6F" w:rsidRDefault="00B3375A" w:rsidP="00B3375A">
      <w:pPr>
        <w:jc w:val="both"/>
        <w:rPr>
          <w:del w:id="1655" w:author="Marie Christa Ermite Joseph Fevry" w:date="2018-10-16T12:14:00Z"/>
          <w:rFonts w:asciiTheme="minorHAnsi" w:hAnsiTheme="minorHAnsi" w:cstheme="minorHAnsi"/>
          <w:color w:val="000000"/>
          <w:sz w:val="20"/>
          <w:szCs w:val="20"/>
        </w:rPr>
      </w:pPr>
    </w:p>
    <w:p w14:paraId="40F1D5FA" w14:textId="49A2D657" w:rsidR="00B3375A" w:rsidRPr="008B2817" w:rsidDel="00945F6F" w:rsidRDefault="00B3375A" w:rsidP="00B3375A">
      <w:pPr>
        <w:widowControl/>
        <w:numPr>
          <w:ilvl w:val="0"/>
          <w:numId w:val="59"/>
        </w:numPr>
        <w:overflowPunct/>
        <w:adjustRightInd/>
        <w:spacing w:line="360" w:lineRule="auto"/>
        <w:jc w:val="both"/>
        <w:rPr>
          <w:del w:id="1656" w:author="Marie Christa Ermite Joseph Fevry" w:date="2018-10-16T12:14:00Z"/>
          <w:rFonts w:asciiTheme="minorHAnsi" w:hAnsiTheme="minorHAnsi" w:cstheme="minorHAnsi"/>
          <w:color w:val="000000"/>
          <w:sz w:val="20"/>
          <w:szCs w:val="20"/>
        </w:rPr>
      </w:pPr>
      <w:del w:id="1657" w:author="Marie Christa Ermite Joseph Fevry" w:date="2018-10-16T12:14:00Z">
        <w:r w:rsidRPr="00DC17EE" w:rsidDel="00945F6F">
          <w:rPr>
            <w:rFonts w:asciiTheme="minorHAnsi" w:hAnsiTheme="minorHAnsi" w:cstheme="minorHAnsi"/>
            <w:sz w:val="20"/>
            <w:szCs w:val="20"/>
          </w:rPr>
          <w:delText>Faire une revue bibliographique et collecter des informations historiques sur les ressources ligneuses et halieutiques (marines, côtières) de la zone d’étude en consultant tous les différents documents relatifs ;</w:delText>
        </w:r>
      </w:del>
    </w:p>
    <w:p w14:paraId="18AAB735" w14:textId="7259CF7A" w:rsidR="00B3375A" w:rsidRPr="00DC17EE" w:rsidDel="00945F6F" w:rsidRDefault="00B3375A" w:rsidP="00B3375A">
      <w:pPr>
        <w:widowControl/>
        <w:numPr>
          <w:ilvl w:val="0"/>
          <w:numId w:val="59"/>
        </w:numPr>
        <w:overflowPunct/>
        <w:adjustRightInd/>
        <w:spacing w:line="360" w:lineRule="auto"/>
        <w:jc w:val="both"/>
        <w:rPr>
          <w:del w:id="1658" w:author="Marie Christa Ermite Joseph Fevry" w:date="2018-10-16T12:14:00Z"/>
          <w:rFonts w:asciiTheme="minorHAnsi" w:hAnsiTheme="minorHAnsi" w:cstheme="minorHAnsi"/>
          <w:color w:val="000000"/>
          <w:sz w:val="20"/>
          <w:szCs w:val="20"/>
        </w:rPr>
      </w:pPr>
      <w:del w:id="1659" w:author="Marie Christa Ermite Joseph Fevry" w:date="2018-10-16T12:14:00Z">
        <w:r w:rsidRPr="00DC17EE" w:rsidDel="00945F6F">
          <w:rPr>
            <w:rFonts w:asciiTheme="minorHAnsi" w:hAnsiTheme="minorHAnsi" w:cstheme="minorHAnsi"/>
            <w:sz w:val="20"/>
            <w:szCs w:val="20"/>
          </w:rPr>
          <w:delText>Réaliser une phase de terrain dans la collecte des données de toutes sorte telles que :</w:delText>
        </w:r>
      </w:del>
    </w:p>
    <w:p w14:paraId="6843287E" w14:textId="7A795DD9" w:rsidR="00B3375A" w:rsidRPr="00DC17EE" w:rsidDel="00945F6F" w:rsidRDefault="00B3375A" w:rsidP="00B3375A">
      <w:pPr>
        <w:widowControl/>
        <w:numPr>
          <w:ilvl w:val="0"/>
          <w:numId w:val="61"/>
        </w:numPr>
        <w:overflowPunct/>
        <w:adjustRightInd/>
        <w:spacing w:before="120" w:after="120"/>
        <w:jc w:val="both"/>
        <w:rPr>
          <w:del w:id="1660" w:author="Marie Christa Ermite Joseph Fevry" w:date="2018-10-16T12:14:00Z"/>
          <w:rFonts w:asciiTheme="minorHAnsi" w:hAnsiTheme="minorHAnsi" w:cstheme="minorHAnsi"/>
          <w:color w:val="000000"/>
          <w:sz w:val="20"/>
          <w:szCs w:val="20"/>
        </w:rPr>
      </w:pPr>
      <w:del w:id="1661" w:author="Marie Christa Ermite Joseph Fevry" w:date="2018-10-16T12:14:00Z">
        <w:r w:rsidRPr="00DC17EE" w:rsidDel="00945F6F">
          <w:rPr>
            <w:rFonts w:asciiTheme="minorHAnsi" w:hAnsiTheme="minorHAnsi" w:cstheme="minorHAnsi"/>
            <w:color w:val="000000"/>
            <w:sz w:val="20"/>
            <w:szCs w:val="20"/>
          </w:rPr>
          <w:delText>Inventaire exhaustif de la flore et de la faune terrestre et aquatique dans la zone d’étude ;</w:delText>
        </w:r>
      </w:del>
    </w:p>
    <w:p w14:paraId="73756B79" w14:textId="1D1248A4" w:rsidR="00B3375A" w:rsidRPr="00DC17EE" w:rsidDel="00945F6F" w:rsidRDefault="00B3375A" w:rsidP="00B3375A">
      <w:pPr>
        <w:widowControl/>
        <w:numPr>
          <w:ilvl w:val="0"/>
          <w:numId w:val="61"/>
        </w:numPr>
        <w:overflowPunct/>
        <w:adjustRightInd/>
        <w:spacing w:before="120" w:after="120"/>
        <w:jc w:val="both"/>
        <w:rPr>
          <w:del w:id="1662" w:author="Marie Christa Ermite Joseph Fevry" w:date="2018-10-16T12:14:00Z"/>
          <w:rFonts w:asciiTheme="minorHAnsi" w:hAnsiTheme="minorHAnsi" w:cstheme="minorHAnsi"/>
          <w:color w:val="000000"/>
          <w:sz w:val="20"/>
          <w:szCs w:val="20"/>
        </w:rPr>
      </w:pPr>
      <w:del w:id="1663" w:author="Marie Christa Ermite Joseph Fevry" w:date="2018-10-16T12:14:00Z">
        <w:r w:rsidRPr="00DC17EE" w:rsidDel="00945F6F">
          <w:rPr>
            <w:rFonts w:asciiTheme="minorHAnsi" w:hAnsiTheme="minorHAnsi" w:cstheme="minorHAnsi"/>
            <w:color w:val="000000"/>
            <w:sz w:val="20"/>
            <w:szCs w:val="20"/>
          </w:rPr>
          <w:delText>Présentation sur l’utilisation et le conflit d’usage actuel des sols dans la zone d’étude ;</w:delText>
        </w:r>
      </w:del>
    </w:p>
    <w:p w14:paraId="7AA8EAE7" w14:textId="0EBC8EB0" w:rsidR="00B3375A" w:rsidRPr="00DC17EE" w:rsidDel="00945F6F" w:rsidRDefault="00B3375A" w:rsidP="00B3375A">
      <w:pPr>
        <w:widowControl/>
        <w:numPr>
          <w:ilvl w:val="0"/>
          <w:numId w:val="61"/>
        </w:numPr>
        <w:overflowPunct/>
        <w:adjustRightInd/>
        <w:spacing w:before="120" w:after="120"/>
        <w:jc w:val="both"/>
        <w:rPr>
          <w:del w:id="1664" w:author="Marie Christa Ermite Joseph Fevry" w:date="2018-10-16T12:14:00Z"/>
          <w:rFonts w:asciiTheme="minorHAnsi" w:hAnsiTheme="minorHAnsi" w:cstheme="minorHAnsi"/>
          <w:color w:val="000000"/>
          <w:sz w:val="20"/>
          <w:szCs w:val="20"/>
        </w:rPr>
      </w:pPr>
      <w:del w:id="1665" w:author="Marie Christa Ermite Joseph Fevry" w:date="2018-10-16T12:14:00Z">
        <w:r w:rsidRPr="00DC17EE" w:rsidDel="00945F6F">
          <w:rPr>
            <w:rFonts w:asciiTheme="minorHAnsi" w:hAnsiTheme="minorHAnsi" w:cstheme="minorHAnsi"/>
            <w:color w:val="000000"/>
            <w:sz w:val="20"/>
            <w:szCs w:val="20"/>
          </w:rPr>
          <w:delText>Présentation sur l’hydrologie et la climatologie de l’aire de l’étude ;</w:delText>
        </w:r>
      </w:del>
    </w:p>
    <w:p w14:paraId="3D489A20" w14:textId="72BAA511" w:rsidR="00B3375A" w:rsidRPr="00DC17EE" w:rsidDel="00945F6F" w:rsidRDefault="00B3375A" w:rsidP="00B3375A">
      <w:pPr>
        <w:widowControl/>
        <w:numPr>
          <w:ilvl w:val="0"/>
          <w:numId w:val="61"/>
        </w:numPr>
        <w:overflowPunct/>
        <w:adjustRightInd/>
        <w:spacing w:before="120" w:after="120"/>
        <w:jc w:val="both"/>
        <w:rPr>
          <w:del w:id="1666" w:author="Marie Christa Ermite Joseph Fevry" w:date="2018-10-16T12:14:00Z"/>
          <w:rFonts w:asciiTheme="minorHAnsi" w:hAnsiTheme="minorHAnsi" w:cstheme="minorHAnsi"/>
          <w:color w:val="000000"/>
          <w:sz w:val="20"/>
          <w:szCs w:val="20"/>
        </w:rPr>
      </w:pPr>
      <w:del w:id="1667" w:author="Marie Christa Ermite Joseph Fevry" w:date="2018-10-16T12:14:00Z">
        <w:r w:rsidRPr="00DC17EE" w:rsidDel="00945F6F">
          <w:rPr>
            <w:rFonts w:asciiTheme="minorHAnsi" w:hAnsiTheme="minorHAnsi" w:cstheme="minorHAnsi"/>
            <w:color w:val="000000"/>
            <w:sz w:val="20"/>
            <w:szCs w:val="20"/>
          </w:rPr>
          <w:delText>Etude sur l’érosion des sols et le glissement de terrain dans la zone d’étude ;</w:delText>
        </w:r>
      </w:del>
    </w:p>
    <w:p w14:paraId="254DA15B" w14:textId="7D5B60AD" w:rsidR="00B3375A" w:rsidRPr="00DC17EE" w:rsidDel="00945F6F" w:rsidRDefault="00B3375A" w:rsidP="00B3375A">
      <w:pPr>
        <w:widowControl/>
        <w:numPr>
          <w:ilvl w:val="0"/>
          <w:numId w:val="61"/>
        </w:numPr>
        <w:overflowPunct/>
        <w:adjustRightInd/>
        <w:spacing w:before="120" w:after="120"/>
        <w:jc w:val="both"/>
        <w:rPr>
          <w:del w:id="1668" w:author="Marie Christa Ermite Joseph Fevry" w:date="2018-10-16T12:14:00Z"/>
          <w:rFonts w:asciiTheme="minorHAnsi" w:hAnsiTheme="minorHAnsi" w:cstheme="minorHAnsi"/>
          <w:color w:val="000000"/>
          <w:sz w:val="20"/>
          <w:szCs w:val="20"/>
        </w:rPr>
      </w:pPr>
      <w:del w:id="1669" w:author="Marie Christa Ermite Joseph Fevry" w:date="2018-10-16T12:14:00Z">
        <w:r w:rsidRPr="00DC17EE" w:rsidDel="00945F6F">
          <w:rPr>
            <w:rFonts w:asciiTheme="minorHAnsi" w:hAnsiTheme="minorHAnsi" w:cstheme="minorHAnsi"/>
            <w:color w:val="000000"/>
            <w:sz w:val="20"/>
            <w:szCs w:val="20"/>
          </w:rPr>
          <w:delText>Analyse de la vulnérabilité, les menaces et pressions exercées sur les ressources de la zone concernée par l’étude ;</w:delText>
        </w:r>
      </w:del>
    </w:p>
    <w:p w14:paraId="2E33F0D5" w14:textId="265E7AD8" w:rsidR="00B3375A" w:rsidRPr="00DC17EE" w:rsidDel="00945F6F" w:rsidRDefault="00B3375A" w:rsidP="00B3375A">
      <w:pPr>
        <w:widowControl/>
        <w:numPr>
          <w:ilvl w:val="0"/>
          <w:numId w:val="61"/>
        </w:numPr>
        <w:overflowPunct/>
        <w:adjustRightInd/>
        <w:spacing w:before="120" w:after="120"/>
        <w:jc w:val="both"/>
        <w:rPr>
          <w:del w:id="1670" w:author="Marie Christa Ermite Joseph Fevry" w:date="2018-10-16T12:14:00Z"/>
          <w:rFonts w:asciiTheme="minorHAnsi" w:hAnsiTheme="minorHAnsi" w:cstheme="minorHAnsi"/>
          <w:color w:val="000000"/>
          <w:sz w:val="20"/>
          <w:szCs w:val="20"/>
        </w:rPr>
      </w:pPr>
      <w:del w:id="1671" w:author="Marie Christa Ermite Joseph Fevry" w:date="2018-10-16T12:14:00Z">
        <w:r w:rsidRPr="00DC17EE" w:rsidDel="00945F6F">
          <w:rPr>
            <w:rFonts w:asciiTheme="minorHAnsi" w:hAnsiTheme="minorHAnsi" w:cstheme="minorHAnsi"/>
            <w:color w:val="000000"/>
            <w:sz w:val="20"/>
            <w:szCs w:val="20"/>
          </w:rPr>
          <w:delText xml:space="preserve">Etude de sols dans le complexe Baradères/Cayemite et </w:delText>
        </w:r>
        <w:r w:rsidRPr="00DC17EE" w:rsidDel="00945F6F">
          <w:rPr>
            <w:rFonts w:asciiTheme="minorHAnsi" w:hAnsiTheme="minorHAnsi" w:cstheme="minorHAnsi"/>
            <w:sz w:val="20"/>
            <w:szCs w:val="20"/>
          </w:rPr>
          <w:delText>celui (</w:delText>
        </w:r>
        <w:r w:rsidRPr="00DC17EE" w:rsidDel="00945F6F">
          <w:rPr>
            <w:rFonts w:asciiTheme="minorHAnsi" w:hAnsiTheme="minorHAnsi" w:cstheme="minorHAnsi"/>
            <w:bCs/>
            <w:sz w:val="20"/>
            <w:szCs w:val="20"/>
          </w:rPr>
          <w:delText>Marigot – Massif de la Selle– Anse-à-Pitres)</w:delText>
        </w:r>
        <w:r w:rsidRPr="00DC17EE" w:rsidDel="00945F6F">
          <w:rPr>
            <w:rFonts w:asciiTheme="minorHAnsi" w:hAnsiTheme="minorHAnsi" w:cstheme="minorHAnsi"/>
            <w:color w:val="000000"/>
            <w:sz w:val="20"/>
            <w:szCs w:val="20"/>
          </w:rPr>
          <w:delText xml:space="preserve"> ;</w:delText>
        </w:r>
      </w:del>
    </w:p>
    <w:p w14:paraId="19AAEDE1" w14:textId="119B72EF" w:rsidR="00B3375A" w:rsidRPr="00DC17EE" w:rsidDel="00945F6F" w:rsidRDefault="00B3375A" w:rsidP="00B3375A">
      <w:pPr>
        <w:widowControl/>
        <w:numPr>
          <w:ilvl w:val="0"/>
          <w:numId w:val="61"/>
        </w:numPr>
        <w:overflowPunct/>
        <w:adjustRightInd/>
        <w:spacing w:before="120" w:after="120"/>
        <w:jc w:val="both"/>
        <w:rPr>
          <w:del w:id="1672" w:author="Marie Christa Ermite Joseph Fevry" w:date="2018-10-16T12:14:00Z"/>
          <w:rFonts w:asciiTheme="minorHAnsi" w:hAnsiTheme="minorHAnsi" w:cstheme="minorHAnsi"/>
          <w:color w:val="000000"/>
          <w:sz w:val="20"/>
          <w:szCs w:val="20"/>
        </w:rPr>
      </w:pPr>
      <w:del w:id="1673" w:author="Marie Christa Ermite Joseph Fevry" w:date="2018-10-16T12:14:00Z">
        <w:r w:rsidRPr="00DC17EE" w:rsidDel="00945F6F">
          <w:rPr>
            <w:rFonts w:asciiTheme="minorHAnsi" w:hAnsiTheme="minorHAnsi" w:cstheme="minorHAnsi"/>
            <w:color w:val="000000"/>
            <w:sz w:val="20"/>
            <w:szCs w:val="20"/>
          </w:rPr>
          <w:delText xml:space="preserve">Présentation des indicateurs d’impacts environnementaux dans la zone d’étude ;  </w:delText>
        </w:r>
      </w:del>
    </w:p>
    <w:p w14:paraId="4D7483B0" w14:textId="122489C6" w:rsidR="00B3375A" w:rsidRPr="00DC17EE" w:rsidDel="00945F6F" w:rsidRDefault="00B3375A" w:rsidP="00B3375A">
      <w:pPr>
        <w:widowControl/>
        <w:numPr>
          <w:ilvl w:val="0"/>
          <w:numId w:val="61"/>
        </w:numPr>
        <w:overflowPunct/>
        <w:adjustRightInd/>
        <w:spacing w:before="120" w:after="120"/>
        <w:jc w:val="both"/>
        <w:rPr>
          <w:del w:id="1674" w:author="Marie Christa Ermite Joseph Fevry" w:date="2018-10-16T12:14:00Z"/>
          <w:rFonts w:asciiTheme="minorHAnsi" w:hAnsiTheme="minorHAnsi" w:cstheme="minorHAnsi"/>
          <w:color w:val="000000"/>
          <w:sz w:val="20"/>
          <w:szCs w:val="20"/>
        </w:rPr>
      </w:pPr>
      <w:del w:id="1675" w:author="Marie Christa Ermite Joseph Fevry" w:date="2018-10-16T12:14:00Z">
        <w:r w:rsidRPr="00DC17EE" w:rsidDel="00945F6F">
          <w:rPr>
            <w:rFonts w:asciiTheme="minorHAnsi" w:hAnsiTheme="minorHAnsi" w:cstheme="minorHAnsi"/>
            <w:sz w:val="20"/>
            <w:szCs w:val="20"/>
          </w:rPr>
          <w:delText>Cartographier et faire le zonage des ressources biologiques marines et côtières (incluent les habitats terrestres sur la zone côtière) </w:delText>
        </w:r>
        <w:r w:rsidRPr="00DC17EE" w:rsidDel="00945F6F">
          <w:rPr>
            <w:rFonts w:asciiTheme="minorHAnsi" w:hAnsiTheme="minorHAnsi" w:cstheme="minorHAnsi"/>
            <w:color w:val="000000"/>
            <w:sz w:val="20"/>
            <w:szCs w:val="20"/>
          </w:rPr>
          <w:delText xml:space="preserve">du complexe Baradères/Cayemite et </w:delText>
        </w:r>
        <w:r w:rsidRPr="00DC17EE" w:rsidDel="00945F6F">
          <w:rPr>
            <w:rFonts w:asciiTheme="minorHAnsi" w:hAnsiTheme="minorHAnsi" w:cstheme="minorHAnsi"/>
            <w:sz w:val="20"/>
            <w:szCs w:val="20"/>
          </w:rPr>
          <w:delText>celui (</w:delText>
        </w:r>
        <w:r w:rsidRPr="00DC17EE" w:rsidDel="00945F6F">
          <w:rPr>
            <w:rFonts w:asciiTheme="minorHAnsi" w:hAnsiTheme="minorHAnsi" w:cstheme="minorHAnsi"/>
            <w:bCs/>
            <w:sz w:val="20"/>
            <w:szCs w:val="20"/>
          </w:rPr>
          <w:delText>Marigot – Massif de la Selle– Anse-à-Pitres)</w:delText>
        </w:r>
        <w:r w:rsidRPr="00DC17EE" w:rsidDel="00945F6F">
          <w:rPr>
            <w:rFonts w:asciiTheme="minorHAnsi" w:hAnsiTheme="minorHAnsi" w:cstheme="minorHAnsi"/>
            <w:color w:val="000000"/>
            <w:sz w:val="20"/>
            <w:szCs w:val="20"/>
          </w:rPr>
          <w:delText xml:space="preserve"> ;</w:delText>
        </w:r>
      </w:del>
    </w:p>
    <w:p w14:paraId="09ECE490" w14:textId="30F390EC" w:rsidR="00B3375A" w:rsidRPr="008B2817" w:rsidDel="00945F6F" w:rsidRDefault="00B3375A" w:rsidP="00B3375A">
      <w:pPr>
        <w:pStyle w:val="ListParagraph"/>
        <w:widowControl/>
        <w:numPr>
          <w:ilvl w:val="0"/>
          <w:numId w:val="61"/>
        </w:numPr>
        <w:overflowPunct/>
        <w:autoSpaceDE w:val="0"/>
        <w:autoSpaceDN w:val="0"/>
        <w:spacing w:before="120" w:after="120"/>
        <w:jc w:val="both"/>
        <w:rPr>
          <w:del w:id="1676" w:author="Marie Christa Ermite Joseph Fevry" w:date="2018-10-16T12:14:00Z"/>
          <w:rFonts w:asciiTheme="minorHAnsi" w:hAnsiTheme="minorHAnsi" w:cstheme="minorHAnsi"/>
          <w:sz w:val="20"/>
          <w:szCs w:val="20"/>
          <w:lang w:val="fr-FR"/>
        </w:rPr>
      </w:pPr>
      <w:del w:id="1677" w:author="Marie Christa Ermite Joseph Fevry" w:date="2018-10-16T12:14:00Z">
        <w:r w:rsidRPr="00DC17EE" w:rsidDel="00945F6F">
          <w:rPr>
            <w:rFonts w:asciiTheme="minorHAnsi" w:hAnsiTheme="minorHAnsi" w:cstheme="minorHAnsi"/>
            <w:sz w:val="20"/>
            <w:szCs w:val="20"/>
            <w:lang w:val="fr-FR"/>
          </w:rPr>
          <w:delText xml:space="preserve">Déterminer et cartographier, à partir de données historiques et autres analyses, l’évolution des ressources biologiques marines et côtières. </w:delText>
        </w:r>
      </w:del>
    </w:p>
    <w:p w14:paraId="600911D2" w14:textId="0B0B8854" w:rsidR="00B3375A" w:rsidRPr="00DC17EE" w:rsidDel="00945F6F" w:rsidRDefault="00B3375A" w:rsidP="00B3375A">
      <w:pPr>
        <w:widowControl/>
        <w:numPr>
          <w:ilvl w:val="0"/>
          <w:numId w:val="59"/>
        </w:numPr>
        <w:overflowPunct/>
        <w:autoSpaceDE w:val="0"/>
        <w:autoSpaceDN w:val="0"/>
        <w:spacing w:line="360" w:lineRule="auto"/>
        <w:jc w:val="both"/>
        <w:rPr>
          <w:del w:id="1678" w:author="Marie Christa Ermite Joseph Fevry" w:date="2018-10-16T12:14:00Z"/>
          <w:rFonts w:asciiTheme="minorHAnsi" w:hAnsiTheme="minorHAnsi" w:cstheme="minorHAnsi"/>
          <w:sz w:val="20"/>
          <w:szCs w:val="20"/>
        </w:rPr>
      </w:pPr>
      <w:del w:id="1679" w:author="Marie Christa Ermite Joseph Fevry" w:date="2018-10-16T12:14:00Z">
        <w:r w:rsidRPr="00DC17EE" w:rsidDel="00945F6F">
          <w:rPr>
            <w:rFonts w:asciiTheme="minorHAnsi" w:hAnsiTheme="minorHAnsi" w:cstheme="minorHAnsi"/>
            <w:sz w:val="20"/>
            <w:szCs w:val="20"/>
          </w:rPr>
          <w:delText>Préparer le draft et réalisation d’une restitution de l’étude par devant le PNUD et le MDE ;</w:delText>
        </w:r>
      </w:del>
    </w:p>
    <w:p w14:paraId="56FD9741" w14:textId="5479A2C8" w:rsidR="00B3375A" w:rsidRPr="00DC17EE" w:rsidDel="00945F6F" w:rsidRDefault="00B3375A" w:rsidP="00B3375A">
      <w:pPr>
        <w:autoSpaceDE w:val="0"/>
        <w:autoSpaceDN w:val="0"/>
        <w:spacing w:line="360" w:lineRule="auto"/>
        <w:jc w:val="both"/>
        <w:rPr>
          <w:del w:id="1680" w:author="Marie Christa Ermite Joseph Fevry" w:date="2018-10-16T12:14:00Z"/>
          <w:rFonts w:asciiTheme="minorHAnsi" w:hAnsiTheme="minorHAnsi" w:cstheme="minorHAnsi"/>
          <w:sz w:val="20"/>
          <w:szCs w:val="20"/>
        </w:rPr>
      </w:pPr>
    </w:p>
    <w:p w14:paraId="59A07D04" w14:textId="5275DB80" w:rsidR="00B3375A" w:rsidRPr="00DC17EE" w:rsidDel="00945F6F" w:rsidRDefault="00B3375A" w:rsidP="00B3375A">
      <w:pPr>
        <w:widowControl/>
        <w:numPr>
          <w:ilvl w:val="0"/>
          <w:numId w:val="59"/>
        </w:numPr>
        <w:overflowPunct/>
        <w:autoSpaceDE w:val="0"/>
        <w:autoSpaceDN w:val="0"/>
        <w:spacing w:line="360" w:lineRule="auto"/>
        <w:jc w:val="both"/>
        <w:rPr>
          <w:del w:id="1681" w:author="Marie Christa Ermite Joseph Fevry" w:date="2018-10-16T12:14:00Z"/>
          <w:rFonts w:asciiTheme="minorHAnsi" w:hAnsiTheme="minorHAnsi" w:cstheme="minorHAnsi"/>
          <w:b/>
          <w:sz w:val="20"/>
          <w:szCs w:val="20"/>
        </w:rPr>
      </w:pPr>
      <w:del w:id="1682" w:author="Marie Christa Ermite Joseph Fevry" w:date="2018-10-16T12:14:00Z">
        <w:r w:rsidRPr="00DC17EE" w:rsidDel="00945F6F">
          <w:rPr>
            <w:rFonts w:asciiTheme="minorHAnsi" w:hAnsiTheme="minorHAnsi" w:cstheme="minorHAnsi"/>
            <w:sz w:val="20"/>
            <w:szCs w:val="20"/>
          </w:rPr>
          <w:delText>Elaborer le rapport final de l’étude tenant compte des commentaires.</w:delText>
        </w:r>
      </w:del>
    </w:p>
    <w:p w14:paraId="7CE8EB93" w14:textId="0E728C67" w:rsidR="00B3375A" w:rsidRPr="00DC17EE" w:rsidDel="00945F6F" w:rsidRDefault="00B3375A" w:rsidP="00B3375A">
      <w:pPr>
        <w:autoSpaceDE w:val="0"/>
        <w:autoSpaceDN w:val="0"/>
        <w:spacing w:line="360" w:lineRule="auto"/>
        <w:jc w:val="both"/>
        <w:rPr>
          <w:del w:id="1683" w:author="Marie Christa Ermite Joseph Fevry" w:date="2018-10-16T12:14:00Z"/>
          <w:rFonts w:asciiTheme="minorHAnsi" w:hAnsiTheme="minorHAnsi" w:cstheme="minorHAnsi"/>
          <w:b/>
          <w:sz w:val="20"/>
          <w:szCs w:val="20"/>
        </w:rPr>
      </w:pPr>
    </w:p>
    <w:p w14:paraId="0EA2608A" w14:textId="5B810928" w:rsidR="00B3375A" w:rsidRPr="00DC17EE" w:rsidDel="00945F6F" w:rsidRDefault="00B3375A" w:rsidP="00B3375A">
      <w:pPr>
        <w:widowControl/>
        <w:numPr>
          <w:ilvl w:val="0"/>
          <w:numId w:val="49"/>
        </w:numPr>
        <w:overflowPunct/>
        <w:adjustRightInd/>
        <w:spacing w:after="200" w:line="276" w:lineRule="auto"/>
        <w:rPr>
          <w:del w:id="1684" w:author="Marie Christa Ermite Joseph Fevry" w:date="2018-10-16T12:14:00Z"/>
          <w:rFonts w:asciiTheme="minorHAnsi" w:hAnsiTheme="minorHAnsi" w:cstheme="minorHAnsi"/>
          <w:b/>
          <w:sz w:val="20"/>
          <w:szCs w:val="20"/>
        </w:rPr>
      </w:pPr>
      <w:del w:id="1685" w:author="Marie Christa Ermite Joseph Fevry" w:date="2018-10-16T12:14:00Z">
        <w:r w:rsidRPr="00DC17EE" w:rsidDel="00945F6F">
          <w:rPr>
            <w:rFonts w:asciiTheme="minorHAnsi" w:hAnsiTheme="minorHAnsi" w:cstheme="minorHAnsi"/>
            <w:b/>
            <w:sz w:val="20"/>
            <w:szCs w:val="20"/>
          </w:rPr>
          <w:delText>Informations primaires et secondaires</w:delText>
        </w:r>
      </w:del>
    </w:p>
    <w:p w14:paraId="065E449C" w14:textId="0E65DA94" w:rsidR="00B3375A" w:rsidRPr="00DC17EE" w:rsidDel="00945F6F" w:rsidRDefault="00B3375A" w:rsidP="00B3375A">
      <w:pPr>
        <w:rPr>
          <w:del w:id="1686" w:author="Marie Christa Ermite Joseph Fevry" w:date="2018-10-16T12:14:00Z"/>
          <w:rFonts w:asciiTheme="minorHAnsi" w:hAnsiTheme="minorHAnsi" w:cstheme="minorHAnsi"/>
          <w:sz w:val="20"/>
          <w:szCs w:val="20"/>
        </w:rPr>
      </w:pPr>
      <w:del w:id="1687" w:author="Marie Christa Ermite Joseph Fevry" w:date="2018-10-16T12:14:00Z">
        <w:r w:rsidRPr="00DC17EE" w:rsidDel="00945F6F">
          <w:rPr>
            <w:rFonts w:asciiTheme="minorHAnsi" w:hAnsiTheme="minorHAnsi" w:cstheme="minorHAnsi"/>
            <w:sz w:val="20"/>
            <w:szCs w:val="20"/>
          </w:rPr>
          <w:delText>Pour la réalisation de l</w:delText>
        </w:r>
        <w:r w:rsidDel="00945F6F">
          <w:rPr>
            <w:rFonts w:asciiTheme="minorHAnsi" w:hAnsiTheme="minorHAnsi" w:cstheme="minorHAnsi"/>
            <w:sz w:val="20"/>
            <w:szCs w:val="20"/>
          </w:rPr>
          <w:delText xml:space="preserve">’étude, il est nécessaire d’/de </w:delText>
        </w:r>
        <w:r w:rsidRPr="00DC17EE" w:rsidDel="00945F6F">
          <w:rPr>
            <w:rFonts w:asciiTheme="minorHAnsi" w:hAnsiTheme="minorHAnsi" w:cstheme="minorHAnsi"/>
            <w:sz w:val="20"/>
            <w:szCs w:val="20"/>
          </w:rPr>
          <w:delText>:</w:delText>
        </w:r>
      </w:del>
    </w:p>
    <w:p w14:paraId="697ACA2B" w14:textId="747F187C" w:rsidR="00B3375A" w:rsidRPr="00DC17EE" w:rsidDel="00945F6F" w:rsidRDefault="00B3375A" w:rsidP="00B3375A">
      <w:pPr>
        <w:widowControl/>
        <w:numPr>
          <w:ilvl w:val="0"/>
          <w:numId w:val="53"/>
        </w:numPr>
        <w:overflowPunct/>
        <w:adjustRightInd/>
        <w:spacing w:after="200" w:line="276" w:lineRule="auto"/>
        <w:rPr>
          <w:del w:id="1688" w:author="Marie Christa Ermite Joseph Fevry" w:date="2018-10-16T12:14:00Z"/>
          <w:rFonts w:asciiTheme="minorHAnsi" w:hAnsiTheme="minorHAnsi" w:cstheme="minorHAnsi"/>
          <w:sz w:val="20"/>
          <w:szCs w:val="20"/>
        </w:rPr>
      </w:pPr>
      <w:del w:id="1689" w:author="Marie Christa Ermite Joseph Fevry" w:date="2018-10-16T12:14:00Z">
        <w:r w:rsidRPr="00DC17EE" w:rsidDel="00945F6F">
          <w:rPr>
            <w:rFonts w:asciiTheme="minorHAnsi" w:hAnsiTheme="minorHAnsi" w:cstheme="minorHAnsi"/>
            <w:sz w:val="20"/>
            <w:szCs w:val="20"/>
          </w:rPr>
          <w:delText xml:space="preserve">Utiliser et exploiter des données de base (Photo-aérienne 2014, limites administratives et bassins versants, carte topographique, courbes de niveau, réseau routier, etc.,) ; </w:delText>
        </w:r>
      </w:del>
    </w:p>
    <w:p w14:paraId="26AAC7FD" w14:textId="575262E6" w:rsidR="00B3375A" w:rsidRPr="00DC17EE" w:rsidDel="00945F6F" w:rsidRDefault="00B3375A" w:rsidP="00B3375A">
      <w:pPr>
        <w:widowControl/>
        <w:numPr>
          <w:ilvl w:val="0"/>
          <w:numId w:val="53"/>
        </w:numPr>
        <w:overflowPunct/>
        <w:adjustRightInd/>
        <w:spacing w:after="200" w:line="276" w:lineRule="auto"/>
        <w:rPr>
          <w:del w:id="1690" w:author="Marie Christa Ermite Joseph Fevry" w:date="2018-10-16T12:14:00Z"/>
          <w:rFonts w:asciiTheme="minorHAnsi" w:hAnsiTheme="minorHAnsi" w:cstheme="minorHAnsi"/>
          <w:sz w:val="20"/>
          <w:szCs w:val="20"/>
        </w:rPr>
      </w:pPr>
      <w:del w:id="1691" w:author="Marie Christa Ermite Joseph Fevry" w:date="2018-10-16T12:14:00Z">
        <w:r w:rsidRPr="00DC17EE" w:rsidDel="00945F6F">
          <w:rPr>
            <w:rFonts w:asciiTheme="minorHAnsi" w:hAnsiTheme="minorHAnsi" w:cstheme="minorHAnsi"/>
            <w:sz w:val="20"/>
            <w:szCs w:val="20"/>
          </w:rPr>
          <w:delText>Collecter et produire des données géo référencées pour la création d’une base de données dynamiques ;</w:delText>
        </w:r>
      </w:del>
    </w:p>
    <w:p w14:paraId="00C6EBC3" w14:textId="0EA8FA02" w:rsidR="00B3375A" w:rsidRPr="00DC17EE" w:rsidDel="00945F6F" w:rsidRDefault="00B3375A" w:rsidP="00B3375A">
      <w:pPr>
        <w:widowControl/>
        <w:numPr>
          <w:ilvl w:val="0"/>
          <w:numId w:val="53"/>
        </w:numPr>
        <w:overflowPunct/>
        <w:adjustRightInd/>
        <w:spacing w:after="200" w:line="276" w:lineRule="auto"/>
        <w:rPr>
          <w:del w:id="1692" w:author="Marie Christa Ermite Joseph Fevry" w:date="2018-10-16T12:14:00Z"/>
          <w:rFonts w:asciiTheme="minorHAnsi" w:hAnsiTheme="minorHAnsi" w:cstheme="minorHAnsi"/>
          <w:sz w:val="20"/>
          <w:szCs w:val="20"/>
        </w:rPr>
      </w:pPr>
      <w:del w:id="1693" w:author="Marie Christa Ermite Joseph Fevry" w:date="2018-10-16T12:14:00Z">
        <w:r w:rsidRPr="00DC17EE" w:rsidDel="00945F6F">
          <w:rPr>
            <w:rFonts w:asciiTheme="minorHAnsi" w:hAnsiTheme="minorHAnsi" w:cstheme="minorHAnsi"/>
            <w:sz w:val="20"/>
            <w:szCs w:val="20"/>
          </w:rPr>
          <w:delText>Collecter et exploiter des documents et des études pertinents ayant un rapport direct ou pouvant aider à faire le diagnostic de la situation environnementale de la zone d’étude ;</w:delText>
        </w:r>
      </w:del>
    </w:p>
    <w:p w14:paraId="6A4F49D1" w14:textId="5AC0D41C" w:rsidR="00B3375A" w:rsidDel="00945F6F" w:rsidRDefault="00B3375A" w:rsidP="00B3375A">
      <w:pPr>
        <w:pStyle w:val="ListParagraph"/>
        <w:widowControl/>
        <w:numPr>
          <w:ilvl w:val="0"/>
          <w:numId w:val="49"/>
        </w:numPr>
        <w:overflowPunct/>
        <w:autoSpaceDE w:val="0"/>
        <w:autoSpaceDN w:val="0"/>
        <w:spacing w:line="240" w:lineRule="auto"/>
        <w:contextualSpacing w:val="0"/>
        <w:jc w:val="both"/>
        <w:rPr>
          <w:del w:id="1694" w:author="Marie Christa Ermite Joseph Fevry" w:date="2018-10-16T12:14:00Z"/>
          <w:rFonts w:asciiTheme="minorHAnsi" w:hAnsiTheme="minorHAnsi" w:cstheme="minorHAnsi"/>
          <w:b/>
          <w:color w:val="000000"/>
          <w:sz w:val="20"/>
          <w:szCs w:val="20"/>
          <w:lang w:val="fr-FR"/>
        </w:rPr>
      </w:pPr>
      <w:del w:id="1695" w:author="Marie Christa Ermite Joseph Fevry" w:date="2018-10-16T12:14:00Z">
        <w:r w:rsidRPr="00DC17EE" w:rsidDel="00945F6F">
          <w:rPr>
            <w:rFonts w:asciiTheme="minorHAnsi" w:hAnsiTheme="minorHAnsi" w:cstheme="minorHAnsi"/>
            <w:b/>
            <w:color w:val="000000"/>
            <w:sz w:val="20"/>
            <w:szCs w:val="20"/>
            <w:lang w:val="fr-FR"/>
          </w:rPr>
          <w:delText>Caractérisation, Analyse et Recommandations :</w:delText>
        </w:r>
      </w:del>
    </w:p>
    <w:p w14:paraId="7ECFB6AF" w14:textId="32962C1C" w:rsidR="00B3375A" w:rsidRPr="008B2817" w:rsidDel="00945F6F" w:rsidRDefault="00B3375A" w:rsidP="00B3375A">
      <w:pPr>
        <w:pStyle w:val="ListParagraph"/>
        <w:widowControl/>
        <w:overflowPunct/>
        <w:autoSpaceDE w:val="0"/>
        <w:autoSpaceDN w:val="0"/>
        <w:spacing w:line="240" w:lineRule="auto"/>
        <w:ind w:left="360"/>
        <w:contextualSpacing w:val="0"/>
        <w:jc w:val="both"/>
        <w:rPr>
          <w:del w:id="1696" w:author="Marie Christa Ermite Joseph Fevry" w:date="2018-10-16T12:14:00Z"/>
          <w:rFonts w:asciiTheme="minorHAnsi" w:hAnsiTheme="minorHAnsi" w:cstheme="minorHAnsi"/>
          <w:b/>
          <w:color w:val="000000"/>
          <w:sz w:val="20"/>
          <w:szCs w:val="20"/>
          <w:lang w:val="fr-FR"/>
        </w:rPr>
      </w:pPr>
    </w:p>
    <w:p w14:paraId="01A04220" w14:textId="46270444" w:rsidR="00B3375A" w:rsidRPr="00DC17EE" w:rsidDel="00945F6F" w:rsidRDefault="00B3375A" w:rsidP="00B3375A">
      <w:pPr>
        <w:pStyle w:val="Prrafodelista1"/>
        <w:numPr>
          <w:ilvl w:val="0"/>
          <w:numId w:val="58"/>
        </w:numPr>
        <w:rPr>
          <w:del w:id="1697" w:author="Marie Christa Ermite Joseph Fevry" w:date="2018-10-16T12:14:00Z"/>
          <w:rFonts w:asciiTheme="minorHAnsi" w:hAnsiTheme="minorHAnsi" w:cstheme="minorHAnsi"/>
          <w:sz w:val="20"/>
          <w:szCs w:val="20"/>
          <w:lang w:val="fr-FR"/>
        </w:rPr>
      </w:pPr>
      <w:del w:id="1698" w:author="Marie Christa Ermite Joseph Fevry" w:date="2018-10-16T12:14:00Z">
        <w:r w:rsidRPr="00DC17EE" w:rsidDel="00945F6F">
          <w:rPr>
            <w:rFonts w:asciiTheme="minorHAnsi" w:hAnsiTheme="minorHAnsi" w:cstheme="minorHAnsi"/>
            <w:sz w:val="20"/>
            <w:szCs w:val="20"/>
            <w:lang w:val="fr-FR"/>
          </w:rPr>
          <w:delText>Caractérisation des différents bassins versants et bassins côtiers de la zone d’étude ;</w:delText>
        </w:r>
      </w:del>
    </w:p>
    <w:p w14:paraId="7C15847D" w14:textId="61DB733A" w:rsidR="00B3375A" w:rsidRPr="00DC17EE" w:rsidDel="00945F6F" w:rsidRDefault="00B3375A" w:rsidP="00B3375A">
      <w:pPr>
        <w:pStyle w:val="Prrafodelista1"/>
        <w:numPr>
          <w:ilvl w:val="0"/>
          <w:numId w:val="58"/>
        </w:numPr>
        <w:rPr>
          <w:del w:id="1699" w:author="Marie Christa Ermite Joseph Fevry" w:date="2018-10-16T12:14:00Z"/>
          <w:rFonts w:asciiTheme="minorHAnsi" w:hAnsiTheme="minorHAnsi" w:cstheme="minorHAnsi"/>
          <w:sz w:val="20"/>
          <w:szCs w:val="20"/>
          <w:lang w:val="fr-FR"/>
        </w:rPr>
      </w:pPr>
      <w:del w:id="1700" w:author="Marie Christa Ermite Joseph Fevry" w:date="2018-10-16T12:14:00Z">
        <w:r w:rsidRPr="00DC17EE" w:rsidDel="00945F6F">
          <w:rPr>
            <w:rFonts w:asciiTheme="minorHAnsi" w:hAnsiTheme="minorHAnsi" w:cstheme="minorHAnsi"/>
            <w:sz w:val="20"/>
            <w:szCs w:val="20"/>
            <w:lang w:val="fr-FR"/>
          </w:rPr>
          <w:delText>Présentation des types d’occupations des sols et des conflits d’usage actuel des sols ;</w:delText>
        </w:r>
      </w:del>
    </w:p>
    <w:p w14:paraId="60889876" w14:textId="4CC41185" w:rsidR="00B3375A" w:rsidRPr="00DC17EE" w:rsidDel="00945F6F" w:rsidRDefault="00B3375A" w:rsidP="00B3375A">
      <w:pPr>
        <w:pStyle w:val="Prrafodelista1"/>
        <w:numPr>
          <w:ilvl w:val="0"/>
          <w:numId w:val="58"/>
        </w:numPr>
        <w:rPr>
          <w:del w:id="1701" w:author="Marie Christa Ermite Joseph Fevry" w:date="2018-10-16T12:14:00Z"/>
          <w:rFonts w:asciiTheme="minorHAnsi" w:hAnsiTheme="minorHAnsi" w:cstheme="minorHAnsi"/>
          <w:sz w:val="20"/>
          <w:szCs w:val="20"/>
          <w:lang w:val="fr-FR"/>
        </w:rPr>
      </w:pPr>
      <w:del w:id="1702" w:author="Marie Christa Ermite Joseph Fevry" w:date="2018-10-16T12:14:00Z">
        <w:r w:rsidRPr="00DC17EE" w:rsidDel="00945F6F">
          <w:rPr>
            <w:rFonts w:asciiTheme="minorHAnsi" w:hAnsiTheme="minorHAnsi" w:cstheme="minorHAnsi"/>
            <w:sz w:val="20"/>
            <w:szCs w:val="20"/>
            <w:lang w:val="fr-FR"/>
          </w:rPr>
          <w:delText>Présentation des paramètres pluviométriques et les caractéristiques des différents cours d’eau ;</w:delText>
        </w:r>
      </w:del>
    </w:p>
    <w:p w14:paraId="734DBF34" w14:textId="18E0FDB3" w:rsidR="00B3375A" w:rsidRPr="00DC17EE" w:rsidDel="00945F6F" w:rsidRDefault="00B3375A" w:rsidP="00B3375A">
      <w:pPr>
        <w:pStyle w:val="Prrafodelista1"/>
        <w:numPr>
          <w:ilvl w:val="0"/>
          <w:numId w:val="58"/>
        </w:numPr>
        <w:rPr>
          <w:del w:id="1703" w:author="Marie Christa Ermite Joseph Fevry" w:date="2018-10-16T12:14:00Z"/>
          <w:rFonts w:asciiTheme="minorHAnsi" w:hAnsiTheme="minorHAnsi" w:cstheme="minorHAnsi"/>
          <w:sz w:val="20"/>
          <w:szCs w:val="20"/>
          <w:lang w:val="fr-FR"/>
        </w:rPr>
      </w:pPr>
      <w:del w:id="1704" w:author="Marie Christa Ermite Joseph Fevry" w:date="2018-10-16T12:14:00Z">
        <w:r w:rsidRPr="00DC17EE" w:rsidDel="00945F6F">
          <w:rPr>
            <w:rFonts w:asciiTheme="minorHAnsi" w:hAnsiTheme="minorHAnsi" w:cstheme="minorHAnsi"/>
            <w:sz w:val="20"/>
            <w:szCs w:val="20"/>
            <w:lang w:val="fr-FR"/>
          </w:rPr>
          <w:delText xml:space="preserve">Principaux types de sols retrouvés dans la zone d’étude ainsi que leurs répartitions ; </w:delText>
        </w:r>
      </w:del>
    </w:p>
    <w:p w14:paraId="08AD3404" w14:textId="0A718277" w:rsidR="00B3375A" w:rsidRPr="00DC17EE" w:rsidDel="00945F6F" w:rsidRDefault="00B3375A" w:rsidP="00B3375A">
      <w:pPr>
        <w:pStyle w:val="Prrafodelista1"/>
        <w:numPr>
          <w:ilvl w:val="0"/>
          <w:numId w:val="58"/>
        </w:numPr>
        <w:rPr>
          <w:del w:id="1705" w:author="Marie Christa Ermite Joseph Fevry" w:date="2018-10-16T12:14:00Z"/>
          <w:rFonts w:asciiTheme="minorHAnsi" w:hAnsiTheme="minorHAnsi" w:cstheme="minorHAnsi"/>
          <w:sz w:val="20"/>
          <w:szCs w:val="20"/>
          <w:lang w:val="fr-FR"/>
        </w:rPr>
      </w:pPr>
      <w:del w:id="1706" w:author="Marie Christa Ermite Joseph Fevry" w:date="2018-10-16T12:14:00Z">
        <w:r w:rsidRPr="00DC17EE" w:rsidDel="00945F6F">
          <w:rPr>
            <w:rFonts w:asciiTheme="minorHAnsi" w:hAnsiTheme="minorHAnsi" w:cstheme="minorHAnsi"/>
            <w:sz w:val="20"/>
            <w:szCs w:val="20"/>
            <w:lang w:val="fr-FR"/>
          </w:rPr>
          <w:delText xml:space="preserve">Caractéristiques physico-chimiques des types de sols retrouvés ; </w:delText>
        </w:r>
      </w:del>
    </w:p>
    <w:p w14:paraId="77B13652" w14:textId="7A0CFC7E" w:rsidR="00B3375A" w:rsidRPr="00DC17EE" w:rsidDel="00945F6F" w:rsidRDefault="00B3375A" w:rsidP="00B3375A">
      <w:pPr>
        <w:pStyle w:val="Prrafodelista1"/>
        <w:numPr>
          <w:ilvl w:val="0"/>
          <w:numId w:val="58"/>
        </w:numPr>
        <w:rPr>
          <w:del w:id="1707" w:author="Marie Christa Ermite Joseph Fevry" w:date="2018-10-16T12:14:00Z"/>
          <w:rFonts w:asciiTheme="minorHAnsi" w:hAnsiTheme="minorHAnsi" w:cstheme="minorHAnsi"/>
          <w:sz w:val="20"/>
          <w:szCs w:val="20"/>
          <w:lang w:val="fr-FR"/>
        </w:rPr>
      </w:pPr>
      <w:del w:id="1708" w:author="Marie Christa Ermite Joseph Fevry" w:date="2018-10-16T12:14:00Z">
        <w:r w:rsidRPr="00DC17EE" w:rsidDel="00945F6F">
          <w:rPr>
            <w:rFonts w:asciiTheme="minorHAnsi" w:hAnsiTheme="minorHAnsi" w:cstheme="minorHAnsi"/>
            <w:sz w:val="20"/>
            <w:szCs w:val="20"/>
            <w:lang w:val="fr-FR"/>
          </w:rPr>
          <w:delText>Présentation et analyse de la flore et de la faune terrestre et aquatique (espèces pélagiques et semi pélagiques) de la zone d’étude ;</w:delText>
        </w:r>
      </w:del>
    </w:p>
    <w:p w14:paraId="647DE2D2" w14:textId="5F3F746B" w:rsidR="00B3375A" w:rsidRPr="00DC17EE" w:rsidDel="00945F6F" w:rsidRDefault="00B3375A" w:rsidP="00B3375A">
      <w:pPr>
        <w:pStyle w:val="Prrafodelista1"/>
        <w:numPr>
          <w:ilvl w:val="0"/>
          <w:numId w:val="58"/>
        </w:numPr>
        <w:rPr>
          <w:del w:id="1709" w:author="Marie Christa Ermite Joseph Fevry" w:date="2018-10-16T12:14:00Z"/>
          <w:rFonts w:asciiTheme="minorHAnsi" w:hAnsiTheme="minorHAnsi" w:cstheme="minorHAnsi"/>
          <w:sz w:val="20"/>
          <w:szCs w:val="20"/>
          <w:lang w:val="fr-FR"/>
        </w:rPr>
      </w:pPr>
      <w:del w:id="1710" w:author="Marie Christa Ermite Joseph Fevry" w:date="2018-10-16T12:14:00Z">
        <w:r w:rsidRPr="00DC17EE" w:rsidDel="00945F6F">
          <w:rPr>
            <w:rFonts w:asciiTheme="minorHAnsi" w:hAnsiTheme="minorHAnsi" w:cstheme="minorHAnsi"/>
            <w:sz w:val="20"/>
            <w:szCs w:val="20"/>
            <w:lang w:val="fr-FR"/>
          </w:rPr>
          <w:delText>Identification, caractérisation et cartographie des différents écosystèmes de la zone d’étude ;</w:delText>
        </w:r>
      </w:del>
    </w:p>
    <w:p w14:paraId="4C737605" w14:textId="51F157CF" w:rsidR="00B3375A" w:rsidRPr="00DC17EE" w:rsidDel="00945F6F" w:rsidRDefault="00B3375A" w:rsidP="00B3375A">
      <w:pPr>
        <w:widowControl/>
        <w:numPr>
          <w:ilvl w:val="0"/>
          <w:numId w:val="52"/>
        </w:numPr>
        <w:overflowPunct/>
        <w:adjustRightInd/>
        <w:spacing w:before="120" w:after="120"/>
        <w:jc w:val="both"/>
        <w:rPr>
          <w:del w:id="1711" w:author="Marie Christa Ermite Joseph Fevry" w:date="2018-10-16T12:14:00Z"/>
          <w:rFonts w:asciiTheme="minorHAnsi" w:hAnsiTheme="minorHAnsi" w:cstheme="minorHAnsi"/>
          <w:color w:val="000000"/>
          <w:sz w:val="20"/>
          <w:szCs w:val="20"/>
        </w:rPr>
      </w:pPr>
      <w:del w:id="1712" w:author="Marie Christa Ermite Joseph Fevry" w:date="2018-10-16T12:14:00Z">
        <w:r w:rsidRPr="00DC17EE" w:rsidDel="00945F6F">
          <w:rPr>
            <w:rFonts w:asciiTheme="minorHAnsi" w:hAnsiTheme="minorHAnsi" w:cstheme="minorHAnsi"/>
            <w:sz w:val="20"/>
            <w:szCs w:val="20"/>
          </w:rPr>
          <w:delText>Analyse de la vulnérabilité environnementale du complexe Baradères/Cayemite et celui de (</w:delText>
        </w:r>
        <w:r w:rsidRPr="00DC17EE" w:rsidDel="00945F6F">
          <w:rPr>
            <w:rFonts w:asciiTheme="minorHAnsi" w:hAnsiTheme="minorHAnsi" w:cstheme="minorHAnsi"/>
            <w:bCs/>
            <w:sz w:val="20"/>
            <w:szCs w:val="20"/>
          </w:rPr>
          <w:delText>Marigot – Massif de la Selle– Anse-à-Pitres)</w:delText>
        </w:r>
        <w:r w:rsidRPr="00DC17EE" w:rsidDel="00945F6F">
          <w:rPr>
            <w:rFonts w:asciiTheme="minorHAnsi" w:hAnsiTheme="minorHAnsi" w:cstheme="minorHAnsi"/>
            <w:color w:val="000000"/>
            <w:sz w:val="20"/>
            <w:szCs w:val="20"/>
          </w:rPr>
          <w:delText xml:space="preserve"> ;</w:delText>
        </w:r>
      </w:del>
    </w:p>
    <w:p w14:paraId="04836E98" w14:textId="32C28EA5" w:rsidR="00B3375A" w:rsidRPr="00DC17EE" w:rsidDel="00945F6F" w:rsidRDefault="00B3375A" w:rsidP="00B3375A">
      <w:pPr>
        <w:pStyle w:val="Prrafodelista1"/>
        <w:numPr>
          <w:ilvl w:val="0"/>
          <w:numId w:val="58"/>
        </w:numPr>
        <w:rPr>
          <w:del w:id="1713" w:author="Marie Christa Ermite Joseph Fevry" w:date="2018-10-16T12:14:00Z"/>
          <w:rFonts w:asciiTheme="minorHAnsi" w:hAnsiTheme="minorHAnsi" w:cstheme="minorHAnsi"/>
          <w:sz w:val="20"/>
          <w:szCs w:val="20"/>
          <w:lang w:val="fr-FR"/>
        </w:rPr>
      </w:pPr>
      <w:del w:id="1714" w:author="Marie Christa Ermite Joseph Fevry" w:date="2018-10-16T12:14:00Z">
        <w:r w:rsidRPr="00DC17EE" w:rsidDel="00945F6F">
          <w:rPr>
            <w:rFonts w:asciiTheme="minorHAnsi" w:hAnsiTheme="minorHAnsi" w:cstheme="minorHAnsi"/>
            <w:sz w:val="20"/>
            <w:szCs w:val="20"/>
            <w:lang w:val="fr-FR"/>
          </w:rPr>
          <w:delText xml:space="preserve">Identification, évaluation et cartographie des zones susceptibles aux glissements de terrain ; </w:delText>
        </w:r>
      </w:del>
    </w:p>
    <w:p w14:paraId="4136695A" w14:textId="6CE71FBD" w:rsidR="00B3375A" w:rsidRPr="00DC17EE" w:rsidDel="00945F6F" w:rsidRDefault="00B3375A" w:rsidP="00B3375A">
      <w:pPr>
        <w:pStyle w:val="Prrafodelista1"/>
        <w:numPr>
          <w:ilvl w:val="0"/>
          <w:numId w:val="58"/>
        </w:numPr>
        <w:rPr>
          <w:del w:id="1715" w:author="Marie Christa Ermite Joseph Fevry" w:date="2018-10-16T12:14:00Z"/>
          <w:rFonts w:asciiTheme="minorHAnsi" w:hAnsiTheme="minorHAnsi" w:cstheme="minorHAnsi"/>
          <w:sz w:val="20"/>
          <w:szCs w:val="20"/>
          <w:lang w:val="fr-FR"/>
        </w:rPr>
      </w:pPr>
      <w:del w:id="1716" w:author="Marie Christa Ermite Joseph Fevry" w:date="2018-10-16T12:14:00Z">
        <w:r w:rsidRPr="00DC17EE" w:rsidDel="00945F6F">
          <w:rPr>
            <w:rFonts w:asciiTheme="minorHAnsi" w:hAnsiTheme="minorHAnsi" w:cstheme="minorHAnsi"/>
            <w:sz w:val="20"/>
            <w:szCs w:val="20"/>
            <w:lang w:val="fr-FR"/>
          </w:rPr>
          <w:delText xml:space="preserve">Présentation et analyse des indicateurs d’impacts environnementaux liés à la zone d’étude ; </w:delText>
        </w:r>
      </w:del>
    </w:p>
    <w:p w14:paraId="5F747B02" w14:textId="6FAF0767" w:rsidR="00B3375A" w:rsidRPr="00DC17EE" w:rsidDel="00945F6F" w:rsidRDefault="00B3375A" w:rsidP="00B3375A">
      <w:pPr>
        <w:widowControl/>
        <w:numPr>
          <w:ilvl w:val="0"/>
          <w:numId w:val="52"/>
        </w:numPr>
        <w:overflowPunct/>
        <w:adjustRightInd/>
        <w:spacing w:before="120" w:after="120"/>
        <w:jc w:val="both"/>
        <w:rPr>
          <w:del w:id="1717" w:author="Marie Christa Ermite Joseph Fevry" w:date="2018-10-16T12:14:00Z"/>
          <w:rFonts w:asciiTheme="minorHAnsi" w:hAnsiTheme="minorHAnsi" w:cstheme="minorHAnsi"/>
          <w:color w:val="000000"/>
          <w:sz w:val="20"/>
          <w:szCs w:val="20"/>
        </w:rPr>
      </w:pPr>
      <w:del w:id="1718" w:author="Marie Christa Ermite Joseph Fevry" w:date="2018-10-16T12:14:00Z">
        <w:r w:rsidRPr="00DC17EE" w:rsidDel="00945F6F">
          <w:rPr>
            <w:rFonts w:asciiTheme="minorHAnsi" w:hAnsiTheme="minorHAnsi" w:cstheme="minorHAnsi"/>
            <w:sz w:val="20"/>
            <w:szCs w:val="20"/>
          </w:rPr>
          <w:delText>Présentation de la ligne de base environnementale du complexe Baradères/Cayemite celui (</w:delText>
        </w:r>
        <w:r w:rsidRPr="00DC17EE" w:rsidDel="00945F6F">
          <w:rPr>
            <w:rFonts w:asciiTheme="minorHAnsi" w:hAnsiTheme="minorHAnsi" w:cstheme="minorHAnsi"/>
            <w:bCs/>
            <w:sz w:val="20"/>
            <w:szCs w:val="20"/>
          </w:rPr>
          <w:delText>Marigot – Massif de la Selle– Anse-à-Pitres)</w:delText>
        </w:r>
        <w:r w:rsidRPr="00DC17EE" w:rsidDel="00945F6F">
          <w:rPr>
            <w:rFonts w:asciiTheme="minorHAnsi" w:hAnsiTheme="minorHAnsi" w:cstheme="minorHAnsi"/>
            <w:color w:val="000000"/>
            <w:sz w:val="20"/>
            <w:szCs w:val="20"/>
          </w:rPr>
          <w:delText xml:space="preserve"> ;</w:delText>
        </w:r>
      </w:del>
    </w:p>
    <w:p w14:paraId="129FE95A" w14:textId="28BBE797" w:rsidR="00B3375A" w:rsidRPr="00DC17EE" w:rsidDel="00945F6F" w:rsidRDefault="00B3375A" w:rsidP="00B3375A">
      <w:pPr>
        <w:pStyle w:val="Prrafodelista1"/>
        <w:numPr>
          <w:ilvl w:val="0"/>
          <w:numId w:val="58"/>
        </w:numPr>
        <w:rPr>
          <w:del w:id="1719" w:author="Marie Christa Ermite Joseph Fevry" w:date="2018-10-16T12:14:00Z"/>
          <w:rFonts w:asciiTheme="minorHAnsi" w:hAnsiTheme="minorHAnsi" w:cstheme="minorHAnsi"/>
          <w:sz w:val="20"/>
          <w:szCs w:val="20"/>
          <w:lang w:val="fr-FR"/>
        </w:rPr>
      </w:pPr>
      <w:del w:id="1720" w:author="Marie Christa Ermite Joseph Fevry" w:date="2018-10-16T12:14:00Z">
        <w:r w:rsidRPr="00DC17EE" w:rsidDel="00945F6F">
          <w:rPr>
            <w:rFonts w:asciiTheme="minorHAnsi" w:hAnsiTheme="minorHAnsi" w:cstheme="minorHAnsi"/>
            <w:sz w:val="20"/>
            <w:szCs w:val="20"/>
            <w:lang w:val="fr-FR"/>
          </w:rPr>
          <w:delText xml:space="preserve">Proposition d’un mécanisme de suivi des indicateurs d’impacts environnementaux ; </w:delText>
        </w:r>
      </w:del>
    </w:p>
    <w:p w14:paraId="1BC7CB35" w14:textId="743A4D85" w:rsidR="00B3375A" w:rsidRPr="00DC17EE" w:rsidDel="00945F6F" w:rsidRDefault="00B3375A" w:rsidP="00B3375A">
      <w:pPr>
        <w:widowControl/>
        <w:numPr>
          <w:ilvl w:val="0"/>
          <w:numId w:val="52"/>
        </w:numPr>
        <w:overflowPunct/>
        <w:adjustRightInd/>
        <w:spacing w:before="120" w:after="120"/>
        <w:jc w:val="both"/>
        <w:rPr>
          <w:del w:id="1721" w:author="Marie Christa Ermite Joseph Fevry" w:date="2018-10-16T12:14:00Z"/>
          <w:rFonts w:asciiTheme="minorHAnsi" w:hAnsiTheme="minorHAnsi" w:cstheme="minorHAnsi"/>
          <w:color w:val="000000"/>
          <w:sz w:val="20"/>
          <w:szCs w:val="20"/>
        </w:rPr>
      </w:pPr>
      <w:del w:id="1722" w:author="Marie Christa Ermite Joseph Fevry" w:date="2018-10-16T12:14:00Z">
        <w:r w:rsidRPr="00DC17EE" w:rsidDel="00945F6F">
          <w:rPr>
            <w:rFonts w:asciiTheme="minorHAnsi" w:hAnsiTheme="minorHAnsi" w:cstheme="minorHAnsi"/>
            <w:sz w:val="20"/>
            <w:szCs w:val="20"/>
          </w:rPr>
          <w:delText>Proposition d’un plan de zonage territorial pour le complexe Baradères/Cayemite celui (</w:delText>
        </w:r>
        <w:r w:rsidRPr="00DC17EE" w:rsidDel="00945F6F">
          <w:rPr>
            <w:rFonts w:asciiTheme="minorHAnsi" w:hAnsiTheme="minorHAnsi" w:cstheme="minorHAnsi"/>
            <w:bCs/>
            <w:sz w:val="20"/>
            <w:szCs w:val="20"/>
          </w:rPr>
          <w:delText>Marigot – Massif de la Selle– Anse-à-Pitres)</w:delText>
        </w:r>
        <w:r w:rsidRPr="00DC17EE" w:rsidDel="00945F6F">
          <w:rPr>
            <w:rFonts w:asciiTheme="minorHAnsi" w:hAnsiTheme="minorHAnsi" w:cstheme="minorHAnsi"/>
            <w:color w:val="000000"/>
            <w:sz w:val="20"/>
            <w:szCs w:val="20"/>
          </w:rPr>
          <w:delText xml:space="preserve"> ;</w:delText>
        </w:r>
        <w:r w:rsidRPr="00DC17EE" w:rsidDel="00945F6F">
          <w:rPr>
            <w:rFonts w:asciiTheme="minorHAnsi" w:hAnsiTheme="minorHAnsi" w:cstheme="minorHAnsi"/>
            <w:sz w:val="20"/>
            <w:szCs w:val="20"/>
          </w:rPr>
          <w:delText xml:space="preserve">  </w:delText>
        </w:r>
      </w:del>
    </w:p>
    <w:p w14:paraId="5ACB7BDB" w14:textId="7BBCDB01" w:rsidR="00B3375A" w:rsidRPr="00DC17EE" w:rsidDel="00945F6F" w:rsidRDefault="00B3375A" w:rsidP="00B3375A">
      <w:pPr>
        <w:pStyle w:val="Prrafodelista1"/>
        <w:numPr>
          <w:ilvl w:val="0"/>
          <w:numId w:val="58"/>
        </w:numPr>
        <w:rPr>
          <w:del w:id="1723" w:author="Marie Christa Ermite Joseph Fevry" w:date="2018-10-16T12:14:00Z"/>
          <w:rFonts w:asciiTheme="minorHAnsi" w:hAnsiTheme="minorHAnsi" w:cstheme="minorHAnsi"/>
          <w:sz w:val="20"/>
          <w:szCs w:val="20"/>
          <w:lang w:val="fr-FR"/>
        </w:rPr>
      </w:pPr>
      <w:del w:id="1724" w:author="Marie Christa Ermite Joseph Fevry" w:date="2018-10-16T12:14:00Z">
        <w:r w:rsidRPr="00DC17EE" w:rsidDel="00945F6F">
          <w:rPr>
            <w:rFonts w:asciiTheme="minorHAnsi" w:hAnsiTheme="minorHAnsi" w:cstheme="minorHAnsi"/>
            <w:sz w:val="20"/>
            <w:szCs w:val="20"/>
            <w:lang w:val="fr-FR"/>
          </w:rPr>
          <w:delText>Proposition d’une stratégie pour la mise en œuvre du plan de zonage élaboré.</w:delText>
        </w:r>
      </w:del>
    </w:p>
    <w:p w14:paraId="4B5B64F6" w14:textId="172AA097" w:rsidR="00B3375A" w:rsidRPr="00DC17EE" w:rsidDel="00945F6F" w:rsidRDefault="00B3375A" w:rsidP="00B3375A">
      <w:pPr>
        <w:pStyle w:val="Prrafodelista1"/>
        <w:numPr>
          <w:ilvl w:val="0"/>
          <w:numId w:val="0"/>
        </w:numPr>
        <w:rPr>
          <w:del w:id="1725" w:author="Marie Christa Ermite Joseph Fevry" w:date="2018-10-16T12:14:00Z"/>
          <w:rFonts w:asciiTheme="minorHAnsi" w:hAnsiTheme="minorHAnsi" w:cstheme="minorHAnsi"/>
          <w:sz w:val="20"/>
          <w:szCs w:val="20"/>
          <w:lang w:val="fr-FR"/>
        </w:rPr>
      </w:pPr>
    </w:p>
    <w:p w14:paraId="0C3D1A7F" w14:textId="595F71A2" w:rsidR="00B3375A" w:rsidRPr="00DC17EE" w:rsidDel="00945F6F" w:rsidRDefault="00B3375A" w:rsidP="00B3375A">
      <w:pPr>
        <w:pStyle w:val="Prrafodelista1"/>
        <w:numPr>
          <w:ilvl w:val="0"/>
          <w:numId w:val="49"/>
        </w:numPr>
        <w:rPr>
          <w:del w:id="1726" w:author="Marie Christa Ermite Joseph Fevry" w:date="2018-10-16T12:14:00Z"/>
          <w:rFonts w:asciiTheme="minorHAnsi" w:hAnsiTheme="minorHAnsi" w:cstheme="minorHAnsi"/>
          <w:b/>
          <w:sz w:val="20"/>
          <w:szCs w:val="20"/>
          <w:lang w:val="fr-FR"/>
        </w:rPr>
      </w:pPr>
      <w:del w:id="1727" w:author="Marie Christa Ermite Joseph Fevry" w:date="2018-10-16T12:14:00Z">
        <w:r w:rsidRPr="00DC17EE" w:rsidDel="00945F6F">
          <w:rPr>
            <w:rFonts w:asciiTheme="minorHAnsi" w:hAnsiTheme="minorHAnsi" w:cstheme="minorHAnsi"/>
            <w:b/>
            <w:sz w:val="20"/>
            <w:szCs w:val="20"/>
            <w:lang w:val="fr-FR"/>
          </w:rPr>
          <w:delText>Livrables attendus</w:delText>
        </w:r>
      </w:del>
    </w:p>
    <w:p w14:paraId="1F2E278C" w14:textId="3D973735" w:rsidR="00B3375A" w:rsidRPr="00DC17EE" w:rsidDel="00945F6F" w:rsidRDefault="00B3375A" w:rsidP="00B3375A">
      <w:pPr>
        <w:pStyle w:val="Prrafodelista1"/>
        <w:numPr>
          <w:ilvl w:val="0"/>
          <w:numId w:val="0"/>
        </w:numPr>
        <w:rPr>
          <w:del w:id="1728" w:author="Marie Christa Ermite Joseph Fevry" w:date="2018-10-16T12:14:00Z"/>
          <w:rFonts w:asciiTheme="minorHAnsi" w:hAnsiTheme="minorHAnsi" w:cstheme="minorHAnsi"/>
          <w:b/>
          <w:i/>
          <w:sz w:val="20"/>
          <w:szCs w:val="20"/>
          <w:lang w:val="fr-FR"/>
        </w:rPr>
      </w:pPr>
    </w:p>
    <w:p w14:paraId="48AFDC2F" w14:textId="0F40A1F7" w:rsidR="00B3375A" w:rsidRPr="00DC17EE" w:rsidDel="00945F6F" w:rsidRDefault="00B3375A" w:rsidP="00B3375A">
      <w:pPr>
        <w:pStyle w:val="ListParagraph"/>
        <w:autoSpaceDE w:val="0"/>
        <w:autoSpaceDN w:val="0"/>
        <w:spacing w:after="120"/>
        <w:ind w:left="0"/>
        <w:jc w:val="both"/>
        <w:rPr>
          <w:del w:id="1729" w:author="Marie Christa Ermite Joseph Fevry" w:date="2018-10-16T12:14:00Z"/>
          <w:rFonts w:asciiTheme="minorHAnsi" w:hAnsiTheme="minorHAnsi" w:cstheme="minorHAnsi"/>
          <w:b/>
          <w:i/>
          <w:sz w:val="20"/>
          <w:szCs w:val="20"/>
          <w:u w:val="single"/>
          <w:lang w:val="fr-FR"/>
        </w:rPr>
      </w:pPr>
      <w:del w:id="1730" w:author="Marie Christa Ermite Joseph Fevry" w:date="2018-10-16T12:14:00Z">
        <w:r w:rsidDel="00945F6F">
          <w:rPr>
            <w:rFonts w:asciiTheme="minorHAnsi" w:hAnsiTheme="minorHAnsi" w:cstheme="minorHAnsi"/>
            <w:b/>
            <w:i/>
            <w:sz w:val="20"/>
            <w:szCs w:val="20"/>
            <w:u w:val="single"/>
            <w:lang w:val="fr-FR"/>
          </w:rPr>
          <w:delText xml:space="preserve">Zone 1 : </w:delText>
        </w:r>
        <w:r w:rsidRPr="00DC17EE" w:rsidDel="00945F6F">
          <w:rPr>
            <w:rFonts w:asciiTheme="minorHAnsi" w:hAnsiTheme="minorHAnsi" w:cstheme="minorHAnsi"/>
            <w:b/>
            <w:i/>
            <w:sz w:val="20"/>
            <w:szCs w:val="20"/>
            <w:u w:val="single"/>
            <w:lang w:val="fr-FR"/>
          </w:rPr>
          <w:delText xml:space="preserve">Baradères-Cayemite </w:delText>
        </w:r>
      </w:del>
    </w:p>
    <w:p w14:paraId="1D9EC501" w14:textId="4BAD1B7D" w:rsidR="00B3375A" w:rsidDel="00945F6F" w:rsidRDefault="00B3375A" w:rsidP="00B3375A">
      <w:pPr>
        <w:pStyle w:val="ListParagraph"/>
        <w:autoSpaceDE w:val="0"/>
        <w:autoSpaceDN w:val="0"/>
        <w:spacing w:after="120"/>
        <w:ind w:left="0"/>
        <w:jc w:val="both"/>
        <w:rPr>
          <w:del w:id="1731" w:author="Marie Christa Ermite Joseph Fevry" w:date="2018-10-16T12:14:00Z"/>
          <w:rFonts w:asciiTheme="minorHAnsi" w:hAnsiTheme="minorHAnsi" w:cstheme="minorHAnsi"/>
          <w:color w:val="000000"/>
          <w:sz w:val="20"/>
          <w:szCs w:val="20"/>
          <w:lang w:val="fr-FR"/>
        </w:rPr>
      </w:pPr>
      <w:del w:id="1732" w:author="Marie Christa Ermite Joseph Fevry" w:date="2018-10-16T12:14:00Z">
        <w:r w:rsidRPr="00DC17EE" w:rsidDel="00945F6F">
          <w:rPr>
            <w:rFonts w:asciiTheme="minorHAnsi" w:hAnsiTheme="minorHAnsi" w:cstheme="minorHAnsi"/>
            <w:color w:val="000000"/>
            <w:sz w:val="20"/>
            <w:szCs w:val="20"/>
            <w:lang w:val="fr-FR"/>
          </w:rPr>
          <w:delText xml:space="preserve">De cette étude sortira un document global de ligne de base de la biodiversité </w:delText>
        </w:r>
        <w:r w:rsidRPr="00DC17EE" w:rsidDel="00945F6F">
          <w:rPr>
            <w:rFonts w:asciiTheme="minorHAnsi" w:hAnsiTheme="minorHAnsi" w:cstheme="minorHAnsi"/>
            <w:sz w:val="20"/>
            <w:szCs w:val="20"/>
            <w:lang w:val="fr-FR"/>
          </w:rPr>
          <w:delText xml:space="preserve">au niveau du Complexe </w:delText>
        </w:r>
        <w:bookmarkStart w:id="1733" w:name="_Hlk511206359"/>
        <w:r w:rsidRPr="00DC17EE" w:rsidDel="00945F6F">
          <w:rPr>
            <w:rFonts w:asciiTheme="minorHAnsi" w:hAnsiTheme="minorHAnsi" w:cstheme="minorHAnsi"/>
            <w:sz w:val="20"/>
            <w:szCs w:val="20"/>
            <w:lang w:val="fr-FR"/>
          </w:rPr>
          <w:delText>(</w:delText>
        </w:r>
        <w:r w:rsidRPr="00DC17EE" w:rsidDel="00945F6F">
          <w:rPr>
            <w:rFonts w:asciiTheme="minorHAnsi" w:hAnsiTheme="minorHAnsi" w:cstheme="minorHAnsi"/>
            <w:color w:val="000000"/>
            <w:sz w:val="20"/>
            <w:szCs w:val="20"/>
            <w:lang w:val="fr-FR"/>
          </w:rPr>
          <w:delText xml:space="preserve">Baradères-Cayemite) </w:delText>
        </w:r>
        <w:bookmarkEnd w:id="1733"/>
        <w:r w:rsidRPr="00DC17EE" w:rsidDel="00945F6F">
          <w:rPr>
            <w:rFonts w:asciiTheme="minorHAnsi" w:hAnsiTheme="minorHAnsi" w:cstheme="minorHAnsi"/>
            <w:color w:val="000000"/>
            <w:sz w:val="20"/>
            <w:szCs w:val="20"/>
            <w:lang w:val="fr-FR"/>
          </w:rPr>
          <w:delText>présentant les rubriques s</w:delText>
        </w:r>
        <w:r w:rsidDel="00945F6F">
          <w:rPr>
            <w:rFonts w:asciiTheme="minorHAnsi" w:hAnsiTheme="minorHAnsi" w:cstheme="minorHAnsi"/>
            <w:color w:val="000000"/>
            <w:sz w:val="20"/>
            <w:szCs w:val="20"/>
            <w:lang w:val="fr-FR"/>
          </w:rPr>
          <w:delText>uivantes :</w:delText>
        </w:r>
      </w:del>
    </w:p>
    <w:p w14:paraId="6EF8673D" w14:textId="4B0465E6" w:rsidR="00B3375A" w:rsidRPr="00DC17EE" w:rsidDel="00945F6F" w:rsidRDefault="00B3375A" w:rsidP="00B3375A">
      <w:pPr>
        <w:pStyle w:val="ListParagraph"/>
        <w:autoSpaceDE w:val="0"/>
        <w:autoSpaceDN w:val="0"/>
        <w:spacing w:after="120"/>
        <w:ind w:left="0"/>
        <w:jc w:val="both"/>
        <w:rPr>
          <w:del w:id="1734" w:author="Marie Christa Ermite Joseph Fevry" w:date="2018-10-16T12:14:00Z"/>
          <w:rFonts w:asciiTheme="minorHAnsi" w:hAnsiTheme="minorHAnsi" w:cstheme="minorHAnsi"/>
          <w:color w:val="000000"/>
          <w:sz w:val="20"/>
          <w:szCs w:val="20"/>
          <w:lang w:val="fr-FR"/>
        </w:rPr>
      </w:pPr>
    </w:p>
    <w:p w14:paraId="4A9D91FC" w14:textId="02C5FA15" w:rsidR="00B3375A" w:rsidRPr="00DC17EE" w:rsidDel="00945F6F" w:rsidRDefault="00B3375A" w:rsidP="00B3375A">
      <w:pPr>
        <w:pStyle w:val="ListParagraph"/>
        <w:widowControl/>
        <w:numPr>
          <w:ilvl w:val="0"/>
          <w:numId w:val="57"/>
        </w:numPr>
        <w:overflowPunct/>
        <w:autoSpaceDE w:val="0"/>
        <w:autoSpaceDN w:val="0"/>
        <w:spacing w:after="120" w:line="240" w:lineRule="auto"/>
        <w:contextualSpacing w:val="0"/>
        <w:jc w:val="both"/>
        <w:rPr>
          <w:del w:id="1735" w:author="Marie Christa Ermite Joseph Fevry" w:date="2018-10-16T12:14:00Z"/>
          <w:rFonts w:asciiTheme="minorHAnsi" w:hAnsiTheme="minorHAnsi" w:cstheme="minorHAnsi"/>
          <w:color w:val="000000"/>
          <w:sz w:val="20"/>
          <w:szCs w:val="20"/>
          <w:lang w:val="fr-FR"/>
        </w:rPr>
      </w:pPr>
      <w:del w:id="1736" w:author="Marie Christa Ermite Joseph Fevry" w:date="2018-10-16T12:14:00Z">
        <w:r w:rsidRPr="00DC17EE" w:rsidDel="00945F6F">
          <w:rPr>
            <w:rFonts w:asciiTheme="minorHAnsi" w:hAnsiTheme="minorHAnsi" w:cstheme="minorHAnsi"/>
            <w:color w:val="000000"/>
            <w:sz w:val="20"/>
            <w:szCs w:val="20"/>
            <w:lang w:val="fr-FR"/>
          </w:rPr>
          <w:delText>Une caractérisation des bassins versants et bassins côtiers situant dans la zone d’étude ;</w:delText>
        </w:r>
      </w:del>
    </w:p>
    <w:p w14:paraId="19F65015" w14:textId="00179CB9" w:rsidR="00B3375A" w:rsidRPr="00DC17EE" w:rsidDel="00945F6F" w:rsidRDefault="00B3375A" w:rsidP="00B3375A">
      <w:pPr>
        <w:pStyle w:val="ListParagraph"/>
        <w:widowControl/>
        <w:numPr>
          <w:ilvl w:val="0"/>
          <w:numId w:val="54"/>
        </w:numPr>
        <w:overflowPunct/>
        <w:autoSpaceDE w:val="0"/>
        <w:autoSpaceDN w:val="0"/>
        <w:spacing w:after="120" w:line="240" w:lineRule="auto"/>
        <w:contextualSpacing w:val="0"/>
        <w:jc w:val="both"/>
        <w:rPr>
          <w:del w:id="1737" w:author="Marie Christa Ermite Joseph Fevry" w:date="2018-10-16T12:14:00Z"/>
          <w:rFonts w:asciiTheme="minorHAnsi" w:hAnsiTheme="minorHAnsi" w:cstheme="minorHAnsi"/>
          <w:color w:val="000000"/>
          <w:sz w:val="20"/>
          <w:szCs w:val="20"/>
          <w:lang w:val="fr-FR"/>
        </w:rPr>
      </w:pPr>
      <w:del w:id="1738" w:author="Marie Christa Ermite Joseph Fevry" w:date="2018-10-16T12:14:00Z">
        <w:r w:rsidRPr="00DC17EE" w:rsidDel="00945F6F">
          <w:rPr>
            <w:rFonts w:asciiTheme="minorHAnsi" w:hAnsiTheme="minorHAnsi" w:cstheme="minorHAnsi"/>
            <w:color w:val="000000"/>
            <w:sz w:val="20"/>
            <w:szCs w:val="20"/>
            <w:lang w:val="fr-FR"/>
          </w:rPr>
          <w:delText xml:space="preserve">La climatologie et l’hydrologie de la zone d’étude ;  </w:delText>
        </w:r>
      </w:del>
    </w:p>
    <w:p w14:paraId="196AFFD0" w14:textId="5D128010" w:rsidR="00B3375A" w:rsidRPr="00DC17EE" w:rsidDel="00945F6F" w:rsidRDefault="00B3375A" w:rsidP="00B3375A">
      <w:pPr>
        <w:pStyle w:val="ListParagraph"/>
        <w:widowControl/>
        <w:numPr>
          <w:ilvl w:val="0"/>
          <w:numId w:val="54"/>
        </w:numPr>
        <w:overflowPunct/>
        <w:autoSpaceDE w:val="0"/>
        <w:autoSpaceDN w:val="0"/>
        <w:spacing w:after="120" w:line="240" w:lineRule="auto"/>
        <w:contextualSpacing w:val="0"/>
        <w:jc w:val="both"/>
        <w:rPr>
          <w:del w:id="1739" w:author="Marie Christa Ermite Joseph Fevry" w:date="2018-10-16T12:14:00Z"/>
          <w:rFonts w:asciiTheme="minorHAnsi" w:hAnsiTheme="minorHAnsi" w:cstheme="minorHAnsi"/>
          <w:color w:val="000000"/>
          <w:sz w:val="20"/>
          <w:szCs w:val="20"/>
          <w:lang w:val="fr-FR"/>
        </w:rPr>
      </w:pPr>
      <w:del w:id="1740" w:author="Marie Christa Ermite Joseph Fevry" w:date="2018-10-16T12:14:00Z">
        <w:r w:rsidRPr="00DC17EE" w:rsidDel="00945F6F">
          <w:rPr>
            <w:rFonts w:asciiTheme="minorHAnsi" w:hAnsiTheme="minorHAnsi" w:cstheme="minorHAnsi"/>
            <w:color w:val="000000"/>
            <w:sz w:val="20"/>
            <w:szCs w:val="20"/>
            <w:lang w:val="fr-FR"/>
          </w:rPr>
          <w:delText>Une carte d’occupation de sols et les conflits d’usage actuel relatifs aux ressources composant la biodiversité de la zone d’étude ;</w:delText>
        </w:r>
      </w:del>
    </w:p>
    <w:p w14:paraId="38E47B4C" w14:textId="29C7C529" w:rsidR="00B3375A" w:rsidRPr="00DC17EE" w:rsidDel="00945F6F" w:rsidRDefault="00B3375A" w:rsidP="00B3375A">
      <w:pPr>
        <w:pStyle w:val="ListParagraph"/>
        <w:widowControl/>
        <w:numPr>
          <w:ilvl w:val="0"/>
          <w:numId w:val="54"/>
        </w:numPr>
        <w:overflowPunct/>
        <w:autoSpaceDE w:val="0"/>
        <w:autoSpaceDN w:val="0"/>
        <w:spacing w:after="120" w:line="240" w:lineRule="auto"/>
        <w:contextualSpacing w:val="0"/>
        <w:jc w:val="both"/>
        <w:rPr>
          <w:del w:id="1741" w:author="Marie Christa Ermite Joseph Fevry" w:date="2018-10-16T12:14:00Z"/>
          <w:rFonts w:asciiTheme="minorHAnsi" w:hAnsiTheme="minorHAnsi" w:cstheme="minorHAnsi"/>
          <w:color w:val="000000"/>
          <w:sz w:val="20"/>
          <w:szCs w:val="20"/>
          <w:lang w:val="fr-FR"/>
        </w:rPr>
      </w:pPr>
      <w:del w:id="1742" w:author="Marie Christa Ermite Joseph Fevry" w:date="2018-10-16T12:14:00Z">
        <w:r w:rsidRPr="00DC17EE" w:rsidDel="00945F6F">
          <w:rPr>
            <w:rFonts w:asciiTheme="minorHAnsi" w:hAnsiTheme="minorHAnsi" w:cstheme="minorHAnsi"/>
            <w:color w:val="000000"/>
            <w:sz w:val="20"/>
            <w:szCs w:val="20"/>
            <w:lang w:val="fr-FR"/>
          </w:rPr>
          <w:delText>Un inventaire exhaustif de la flore et la faune terrestre et aquatique (semi-pélagiques ou pélagiques) de la zone d’étude ;</w:delText>
        </w:r>
      </w:del>
    </w:p>
    <w:p w14:paraId="305AD6F2" w14:textId="05FA28E6" w:rsidR="00B3375A" w:rsidRPr="00DC17EE" w:rsidDel="00945F6F" w:rsidRDefault="00B3375A" w:rsidP="00B3375A">
      <w:pPr>
        <w:pStyle w:val="ListParagraph"/>
        <w:widowControl/>
        <w:numPr>
          <w:ilvl w:val="0"/>
          <w:numId w:val="54"/>
        </w:numPr>
        <w:overflowPunct/>
        <w:autoSpaceDE w:val="0"/>
        <w:autoSpaceDN w:val="0"/>
        <w:spacing w:after="120" w:line="240" w:lineRule="auto"/>
        <w:contextualSpacing w:val="0"/>
        <w:jc w:val="both"/>
        <w:rPr>
          <w:del w:id="1743" w:author="Marie Christa Ermite Joseph Fevry" w:date="2018-10-16T12:14:00Z"/>
          <w:rFonts w:asciiTheme="minorHAnsi" w:hAnsiTheme="minorHAnsi" w:cstheme="minorHAnsi"/>
          <w:color w:val="000000"/>
          <w:sz w:val="20"/>
          <w:szCs w:val="20"/>
          <w:lang w:val="fr-FR"/>
        </w:rPr>
      </w:pPr>
      <w:del w:id="1744" w:author="Marie Christa Ermite Joseph Fevry" w:date="2018-10-16T12:14:00Z">
        <w:r w:rsidRPr="00DC17EE" w:rsidDel="00945F6F">
          <w:rPr>
            <w:rFonts w:asciiTheme="minorHAnsi" w:hAnsiTheme="minorHAnsi" w:cstheme="minorHAnsi"/>
            <w:color w:val="000000"/>
            <w:sz w:val="20"/>
            <w:szCs w:val="20"/>
            <w:lang w:val="fr-FR"/>
          </w:rPr>
          <w:delText>L’analyse des sols (étude pédologique) ;</w:delText>
        </w:r>
      </w:del>
    </w:p>
    <w:p w14:paraId="27F4CE91" w14:textId="68FFADC9" w:rsidR="00B3375A" w:rsidRPr="00DC17EE" w:rsidDel="00945F6F" w:rsidRDefault="00B3375A" w:rsidP="00B3375A">
      <w:pPr>
        <w:pStyle w:val="ListParagraph"/>
        <w:widowControl/>
        <w:numPr>
          <w:ilvl w:val="0"/>
          <w:numId w:val="54"/>
        </w:numPr>
        <w:overflowPunct/>
        <w:autoSpaceDE w:val="0"/>
        <w:autoSpaceDN w:val="0"/>
        <w:spacing w:after="120" w:line="240" w:lineRule="auto"/>
        <w:contextualSpacing w:val="0"/>
        <w:jc w:val="both"/>
        <w:rPr>
          <w:del w:id="1745" w:author="Marie Christa Ermite Joseph Fevry" w:date="2018-10-16T12:14:00Z"/>
          <w:rFonts w:asciiTheme="minorHAnsi" w:hAnsiTheme="minorHAnsi" w:cstheme="minorHAnsi"/>
          <w:color w:val="000000"/>
          <w:sz w:val="20"/>
          <w:szCs w:val="20"/>
          <w:lang w:val="fr-FR"/>
        </w:rPr>
      </w:pPr>
      <w:del w:id="1746" w:author="Marie Christa Ermite Joseph Fevry" w:date="2018-10-16T12:14:00Z">
        <w:r w:rsidRPr="00DC17EE" w:rsidDel="00945F6F">
          <w:rPr>
            <w:rFonts w:asciiTheme="minorHAnsi" w:hAnsiTheme="minorHAnsi" w:cstheme="minorHAnsi"/>
            <w:color w:val="000000"/>
            <w:sz w:val="20"/>
            <w:szCs w:val="20"/>
            <w:lang w:val="fr-FR"/>
          </w:rPr>
          <w:delText xml:space="preserve">L’érosion et le glissement de terrain de la zone d’étude ; </w:delText>
        </w:r>
      </w:del>
    </w:p>
    <w:p w14:paraId="75A5638B" w14:textId="33BAD4A2" w:rsidR="00B3375A" w:rsidRPr="00DC17EE" w:rsidDel="00945F6F" w:rsidRDefault="00B3375A" w:rsidP="00B3375A">
      <w:pPr>
        <w:pStyle w:val="ListParagraph"/>
        <w:widowControl/>
        <w:numPr>
          <w:ilvl w:val="0"/>
          <w:numId w:val="54"/>
        </w:numPr>
        <w:overflowPunct/>
        <w:autoSpaceDE w:val="0"/>
        <w:autoSpaceDN w:val="0"/>
        <w:spacing w:after="120" w:line="240" w:lineRule="auto"/>
        <w:contextualSpacing w:val="0"/>
        <w:jc w:val="both"/>
        <w:rPr>
          <w:del w:id="1747" w:author="Marie Christa Ermite Joseph Fevry" w:date="2018-10-16T12:14:00Z"/>
          <w:rFonts w:asciiTheme="minorHAnsi" w:hAnsiTheme="minorHAnsi" w:cstheme="minorHAnsi"/>
          <w:color w:val="000000"/>
          <w:sz w:val="20"/>
          <w:szCs w:val="20"/>
          <w:lang w:val="fr-FR"/>
        </w:rPr>
      </w:pPr>
      <w:del w:id="1748" w:author="Marie Christa Ermite Joseph Fevry" w:date="2018-10-16T12:14:00Z">
        <w:r w:rsidRPr="00DC17EE" w:rsidDel="00945F6F">
          <w:rPr>
            <w:rFonts w:asciiTheme="minorHAnsi" w:hAnsiTheme="minorHAnsi" w:cstheme="minorHAnsi"/>
            <w:color w:val="000000"/>
            <w:sz w:val="20"/>
            <w:szCs w:val="20"/>
            <w:lang w:val="fr-FR"/>
          </w:rPr>
          <w:delText>L’analyse de la vulnérabilité, les menaces et pressions exercées sur les ressources de la zone concernée par l’étude</w:delText>
        </w:r>
      </w:del>
    </w:p>
    <w:p w14:paraId="64E8C7A6" w14:textId="2FC40C90" w:rsidR="00B3375A" w:rsidRPr="00DC17EE" w:rsidDel="00945F6F" w:rsidRDefault="00B3375A" w:rsidP="00B3375A">
      <w:pPr>
        <w:pStyle w:val="ListParagraph"/>
        <w:widowControl/>
        <w:numPr>
          <w:ilvl w:val="0"/>
          <w:numId w:val="54"/>
        </w:numPr>
        <w:overflowPunct/>
        <w:autoSpaceDE w:val="0"/>
        <w:autoSpaceDN w:val="0"/>
        <w:spacing w:after="120" w:line="240" w:lineRule="auto"/>
        <w:contextualSpacing w:val="0"/>
        <w:jc w:val="both"/>
        <w:rPr>
          <w:del w:id="1749" w:author="Marie Christa Ermite Joseph Fevry" w:date="2018-10-16T12:14:00Z"/>
          <w:rFonts w:asciiTheme="minorHAnsi" w:hAnsiTheme="minorHAnsi" w:cstheme="minorHAnsi"/>
          <w:color w:val="000000"/>
          <w:sz w:val="20"/>
          <w:szCs w:val="20"/>
          <w:lang w:val="fr-FR"/>
        </w:rPr>
      </w:pPr>
      <w:del w:id="1750" w:author="Marie Christa Ermite Joseph Fevry" w:date="2018-10-16T12:14:00Z">
        <w:r w:rsidRPr="00DC17EE" w:rsidDel="00945F6F">
          <w:rPr>
            <w:rFonts w:asciiTheme="minorHAnsi" w:hAnsiTheme="minorHAnsi" w:cstheme="minorHAnsi"/>
            <w:color w:val="000000"/>
            <w:sz w:val="20"/>
            <w:szCs w:val="20"/>
            <w:lang w:val="fr-FR"/>
          </w:rPr>
          <w:delText>Les indicateurs d’impacts environnementaux et la ligne de base environnementale de la zone d’étude ;</w:delText>
        </w:r>
      </w:del>
    </w:p>
    <w:p w14:paraId="51402AC2" w14:textId="0F22CC67" w:rsidR="00B3375A" w:rsidRPr="00DC17EE" w:rsidDel="00945F6F" w:rsidRDefault="00B3375A" w:rsidP="00B3375A">
      <w:pPr>
        <w:pStyle w:val="ListParagraph"/>
        <w:widowControl/>
        <w:numPr>
          <w:ilvl w:val="0"/>
          <w:numId w:val="54"/>
        </w:numPr>
        <w:overflowPunct/>
        <w:autoSpaceDE w:val="0"/>
        <w:autoSpaceDN w:val="0"/>
        <w:spacing w:after="120" w:line="240" w:lineRule="auto"/>
        <w:contextualSpacing w:val="0"/>
        <w:jc w:val="both"/>
        <w:rPr>
          <w:del w:id="1751" w:author="Marie Christa Ermite Joseph Fevry" w:date="2018-10-16T12:14:00Z"/>
          <w:rFonts w:asciiTheme="minorHAnsi" w:hAnsiTheme="minorHAnsi" w:cstheme="minorHAnsi"/>
          <w:color w:val="000000"/>
          <w:sz w:val="20"/>
          <w:szCs w:val="20"/>
          <w:lang w:val="fr-FR"/>
        </w:rPr>
      </w:pPr>
      <w:del w:id="1752" w:author="Marie Christa Ermite Joseph Fevry" w:date="2018-10-16T12:14:00Z">
        <w:r w:rsidRPr="00DC17EE" w:rsidDel="00945F6F">
          <w:rPr>
            <w:rFonts w:asciiTheme="minorHAnsi" w:hAnsiTheme="minorHAnsi" w:cstheme="minorHAnsi"/>
            <w:color w:val="000000"/>
            <w:sz w:val="20"/>
            <w:szCs w:val="20"/>
            <w:lang w:val="fr-FR"/>
          </w:rPr>
          <w:delText>Un plan de zonage territorial et sa stratégie de mise en œuvre pour le complexe Baradères-Cayemite ;</w:delText>
        </w:r>
      </w:del>
    </w:p>
    <w:p w14:paraId="25B52D32" w14:textId="450847F6" w:rsidR="00B3375A" w:rsidRPr="00DC17EE" w:rsidDel="00945F6F" w:rsidRDefault="00B3375A" w:rsidP="00B3375A">
      <w:pPr>
        <w:pStyle w:val="ListParagraph"/>
        <w:autoSpaceDE w:val="0"/>
        <w:autoSpaceDN w:val="0"/>
        <w:spacing w:after="120"/>
        <w:jc w:val="both"/>
        <w:rPr>
          <w:del w:id="1753" w:author="Marie Christa Ermite Joseph Fevry" w:date="2018-10-16T12:14:00Z"/>
          <w:rFonts w:asciiTheme="minorHAnsi" w:hAnsiTheme="minorHAnsi" w:cstheme="minorHAnsi"/>
          <w:color w:val="000000"/>
          <w:sz w:val="20"/>
          <w:szCs w:val="20"/>
          <w:lang w:val="fr-FR"/>
        </w:rPr>
      </w:pPr>
    </w:p>
    <w:p w14:paraId="32938D0A" w14:textId="424A469C" w:rsidR="00B3375A" w:rsidRPr="00DC17EE" w:rsidDel="00945F6F" w:rsidRDefault="00B3375A" w:rsidP="00B3375A">
      <w:pPr>
        <w:pStyle w:val="ListParagraph"/>
        <w:autoSpaceDE w:val="0"/>
        <w:autoSpaceDN w:val="0"/>
        <w:spacing w:after="120"/>
        <w:ind w:left="0"/>
        <w:jc w:val="both"/>
        <w:rPr>
          <w:del w:id="1754" w:author="Marie Christa Ermite Joseph Fevry" w:date="2018-10-16T12:14:00Z"/>
          <w:rFonts w:asciiTheme="minorHAnsi" w:hAnsiTheme="minorHAnsi" w:cstheme="minorHAnsi"/>
          <w:b/>
          <w:color w:val="000000"/>
          <w:sz w:val="20"/>
          <w:szCs w:val="20"/>
          <w:lang w:val="fr-FR"/>
        </w:rPr>
      </w:pPr>
      <w:del w:id="1755" w:author="Marie Christa Ermite Joseph Fevry" w:date="2018-10-16T12:14:00Z">
        <w:r w:rsidDel="00945F6F">
          <w:rPr>
            <w:rFonts w:asciiTheme="minorHAnsi" w:eastAsia="Calibri" w:hAnsiTheme="minorHAnsi" w:cstheme="minorHAnsi"/>
            <w:b/>
            <w:bCs/>
            <w:i/>
            <w:color w:val="000000"/>
            <w:sz w:val="20"/>
            <w:szCs w:val="20"/>
            <w:u w:val="single"/>
            <w:lang w:val="fr-FR"/>
          </w:rPr>
          <w:delText xml:space="preserve">Zone 2 : </w:delText>
        </w:r>
        <w:r w:rsidRPr="00DC17EE" w:rsidDel="00945F6F">
          <w:rPr>
            <w:rFonts w:asciiTheme="minorHAnsi" w:eastAsia="Calibri" w:hAnsiTheme="minorHAnsi" w:cstheme="minorHAnsi"/>
            <w:b/>
            <w:bCs/>
            <w:i/>
            <w:color w:val="000000"/>
            <w:sz w:val="20"/>
            <w:szCs w:val="20"/>
            <w:u w:val="single"/>
            <w:lang w:val="fr-FR"/>
          </w:rPr>
          <w:delText>Marigot – Massif de la Selle– Anse-à-Pitres</w:delText>
        </w:r>
      </w:del>
    </w:p>
    <w:p w14:paraId="6196831C" w14:textId="66897A39" w:rsidR="00B3375A" w:rsidRPr="00DC17EE" w:rsidDel="00945F6F" w:rsidRDefault="00B3375A" w:rsidP="00B3375A">
      <w:pPr>
        <w:spacing w:before="120" w:after="120"/>
        <w:jc w:val="both"/>
        <w:rPr>
          <w:del w:id="1756" w:author="Marie Christa Ermite Joseph Fevry" w:date="2018-10-16T12:14:00Z"/>
          <w:rFonts w:asciiTheme="minorHAnsi" w:hAnsiTheme="minorHAnsi" w:cstheme="minorHAnsi"/>
          <w:color w:val="000000"/>
          <w:sz w:val="20"/>
          <w:szCs w:val="20"/>
        </w:rPr>
      </w:pPr>
      <w:del w:id="1757" w:author="Marie Christa Ermite Joseph Fevry" w:date="2018-10-16T12:14:00Z">
        <w:r w:rsidRPr="00DC17EE" w:rsidDel="00945F6F">
          <w:rPr>
            <w:rFonts w:asciiTheme="minorHAnsi" w:hAnsiTheme="minorHAnsi" w:cstheme="minorHAnsi"/>
            <w:color w:val="000000"/>
            <w:sz w:val="20"/>
            <w:szCs w:val="20"/>
          </w:rPr>
          <w:delText xml:space="preserve">De cette étude sortira un document global de ligne de base de la biodiversité au niveau du </w:delText>
        </w:r>
        <w:r w:rsidRPr="00DC17EE" w:rsidDel="00945F6F">
          <w:rPr>
            <w:rFonts w:asciiTheme="minorHAnsi" w:hAnsiTheme="minorHAnsi" w:cstheme="minorHAnsi"/>
            <w:sz w:val="20"/>
            <w:szCs w:val="20"/>
          </w:rPr>
          <w:delText xml:space="preserve">complexe </w:delText>
        </w:r>
        <w:bookmarkStart w:id="1758" w:name="_Hlk511206414"/>
        <w:r w:rsidRPr="00DC17EE" w:rsidDel="00945F6F">
          <w:rPr>
            <w:rFonts w:asciiTheme="minorHAnsi" w:hAnsiTheme="minorHAnsi" w:cstheme="minorHAnsi"/>
            <w:sz w:val="20"/>
            <w:szCs w:val="20"/>
          </w:rPr>
          <w:delText>(</w:delText>
        </w:r>
        <w:r w:rsidRPr="00DC17EE" w:rsidDel="00945F6F">
          <w:rPr>
            <w:rFonts w:asciiTheme="minorHAnsi" w:hAnsiTheme="minorHAnsi" w:cstheme="minorHAnsi"/>
            <w:bCs/>
            <w:sz w:val="20"/>
            <w:szCs w:val="20"/>
          </w:rPr>
          <w:delText>Marigot – Massif de la Selle– Anse-à-Pitres)</w:delText>
        </w:r>
        <w:r w:rsidRPr="00DC17EE" w:rsidDel="00945F6F">
          <w:rPr>
            <w:rFonts w:asciiTheme="minorHAnsi" w:hAnsiTheme="minorHAnsi" w:cstheme="minorHAnsi"/>
            <w:color w:val="000000"/>
            <w:sz w:val="20"/>
            <w:szCs w:val="20"/>
          </w:rPr>
          <w:delText xml:space="preserve"> </w:delText>
        </w:r>
        <w:bookmarkEnd w:id="1758"/>
        <w:r w:rsidRPr="00DC17EE" w:rsidDel="00945F6F">
          <w:rPr>
            <w:rFonts w:asciiTheme="minorHAnsi" w:hAnsiTheme="minorHAnsi" w:cstheme="minorHAnsi"/>
            <w:color w:val="000000"/>
            <w:sz w:val="20"/>
            <w:szCs w:val="20"/>
          </w:rPr>
          <w:delText>présentant les rubriques suivantes :</w:delText>
        </w:r>
      </w:del>
    </w:p>
    <w:p w14:paraId="6630B823" w14:textId="4322BABE" w:rsidR="00B3375A" w:rsidRPr="00DC17EE" w:rsidDel="00945F6F" w:rsidRDefault="00B3375A" w:rsidP="00B3375A">
      <w:pPr>
        <w:widowControl/>
        <w:numPr>
          <w:ilvl w:val="0"/>
          <w:numId w:val="60"/>
        </w:numPr>
        <w:overflowPunct/>
        <w:autoSpaceDE w:val="0"/>
        <w:autoSpaceDN w:val="0"/>
        <w:spacing w:after="120" w:line="360" w:lineRule="auto"/>
        <w:jc w:val="both"/>
        <w:rPr>
          <w:del w:id="1759" w:author="Marie Christa Ermite Joseph Fevry" w:date="2018-10-16T12:14:00Z"/>
          <w:rFonts w:asciiTheme="minorHAnsi" w:hAnsiTheme="minorHAnsi" w:cstheme="minorHAnsi"/>
          <w:color w:val="000000"/>
          <w:sz w:val="20"/>
          <w:szCs w:val="20"/>
        </w:rPr>
      </w:pPr>
      <w:del w:id="1760" w:author="Marie Christa Ermite Joseph Fevry" w:date="2018-10-16T12:14:00Z">
        <w:r w:rsidRPr="00DC17EE" w:rsidDel="00945F6F">
          <w:rPr>
            <w:rFonts w:asciiTheme="minorHAnsi" w:hAnsiTheme="minorHAnsi" w:cstheme="minorHAnsi"/>
            <w:color w:val="000000"/>
            <w:sz w:val="20"/>
            <w:szCs w:val="20"/>
          </w:rPr>
          <w:delText>Une caractérisation de tous les bassins versants et côtiers situant dans la zone d’étude ;</w:delText>
        </w:r>
      </w:del>
    </w:p>
    <w:p w14:paraId="7615174A" w14:textId="3AB666AC" w:rsidR="00B3375A" w:rsidRPr="00DC17EE" w:rsidDel="00945F6F" w:rsidRDefault="00B3375A" w:rsidP="00B3375A">
      <w:pPr>
        <w:widowControl/>
        <w:numPr>
          <w:ilvl w:val="0"/>
          <w:numId w:val="60"/>
        </w:numPr>
        <w:overflowPunct/>
        <w:autoSpaceDE w:val="0"/>
        <w:autoSpaceDN w:val="0"/>
        <w:spacing w:after="120" w:line="360" w:lineRule="auto"/>
        <w:jc w:val="both"/>
        <w:rPr>
          <w:del w:id="1761" w:author="Marie Christa Ermite Joseph Fevry" w:date="2018-10-16T12:14:00Z"/>
          <w:rFonts w:asciiTheme="minorHAnsi" w:hAnsiTheme="minorHAnsi" w:cstheme="minorHAnsi"/>
          <w:color w:val="000000"/>
          <w:sz w:val="20"/>
          <w:szCs w:val="20"/>
        </w:rPr>
      </w:pPr>
      <w:del w:id="1762" w:author="Marie Christa Ermite Joseph Fevry" w:date="2018-10-16T12:14:00Z">
        <w:r w:rsidRPr="00DC17EE" w:rsidDel="00945F6F">
          <w:rPr>
            <w:rFonts w:asciiTheme="minorHAnsi" w:hAnsiTheme="minorHAnsi" w:cstheme="minorHAnsi"/>
            <w:color w:val="000000"/>
            <w:sz w:val="20"/>
            <w:szCs w:val="20"/>
          </w:rPr>
          <w:delText xml:space="preserve">La climatologie et l’hydrologie de la zone d’étude ;  </w:delText>
        </w:r>
      </w:del>
    </w:p>
    <w:p w14:paraId="222B6666" w14:textId="028DB7B2" w:rsidR="00B3375A" w:rsidRPr="00DC17EE" w:rsidDel="00945F6F" w:rsidRDefault="00B3375A" w:rsidP="00B3375A">
      <w:pPr>
        <w:widowControl/>
        <w:numPr>
          <w:ilvl w:val="0"/>
          <w:numId w:val="60"/>
        </w:numPr>
        <w:overflowPunct/>
        <w:autoSpaceDE w:val="0"/>
        <w:autoSpaceDN w:val="0"/>
        <w:spacing w:after="120" w:line="360" w:lineRule="auto"/>
        <w:jc w:val="both"/>
        <w:rPr>
          <w:del w:id="1763" w:author="Marie Christa Ermite Joseph Fevry" w:date="2018-10-16T12:14:00Z"/>
          <w:rFonts w:asciiTheme="minorHAnsi" w:hAnsiTheme="minorHAnsi" w:cstheme="minorHAnsi"/>
          <w:color w:val="000000"/>
          <w:sz w:val="20"/>
          <w:szCs w:val="20"/>
        </w:rPr>
      </w:pPr>
      <w:del w:id="1764" w:author="Marie Christa Ermite Joseph Fevry" w:date="2018-10-16T12:14:00Z">
        <w:r w:rsidRPr="00DC17EE" w:rsidDel="00945F6F">
          <w:rPr>
            <w:rFonts w:asciiTheme="minorHAnsi" w:hAnsiTheme="minorHAnsi" w:cstheme="minorHAnsi"/>
            <w:color w:val="000000"/>
            <w:sz w:val="20"/>
            <w:szCs w:val="20"/>
          </w:rPr>
          <w:delText>Une carte d’occupation de sols et les conflits d’usage actuel relatifs aux ressources composant la biodiversité de la zone d’étude ;</w:delText>
        </w:r>
      </w:del>
    </w:p>
    <w:p w14:paraId="76041BE9" w14:textId="78146760" w:rsidR="00B3375A" w:rsidRPr="00DC17EE" w:rsidDel="00945F6F" w:rsidRDefault="00B3375A" w:rsidP="00B3375A">
      <w:pPr>
        <w:widowControl/>
        <w:numPr>
          <w:ilvl w:val="0"/>
          <w:numId w:val="60"/>
        </w:numPr>
        <w:overflowPunct/>
        <w:autoSpaceDE w:val="0"/>
        <w:autoSpaceDN w:val="0"/>
        <w:spacing w:after="120" w:line="360" w:lineRule="auto"/>
        <w:jc w:val="both"/>
        <w:rPr>
          <w:del w:id="1765" w:author="Marie Christa Ermite Joseph Fevry" w:date="2018-10-16T12:14:00Z"/>
          <w:rFonts w:asciiTheme="minorHAnsi" w:hAnsiTheme="minorHAnsi" w:cstheme="minorHAnsi"/>
          <w:color w:val="000000"/>
          <w:sz w:val="20"/>
          <w:szCs w:val="20"/>
        </w:rPr>
      </w:pPr>
      <w:del w:id="1766" w:author="Marie Christa Ermite Joseph Fevry" w:date="2018-10-16T12:14:00Z">
        <w:r w:rsidRPr="00DC17EE" w:rsidDel="00945F6F">
          <w:rPr>
            <w:rFonts w:asciiTheme="minorHAnsi" w:hAnsiTheme="minorHAnsi" w:cstheme="minorHAnsi"/>
            <w:color w:val="000000"/>
            <w:sz w:val="20"/>
            <w:szCs w:val="20"/>
          </w:rPr>
          <w:delText>L’inventaire exhaustif de la flore et la faune terrestre et aquatique endémique de la zone d’étude avec le statut actuel de chaque espèce ;</w:delText>
        </w:r>
      </w:del>
    </w:p>
    <w:p w14:paraId="16AFB714" w14:textId="41CEBB92" w:rsidR="00B3375A" w:rsidRPr="00DC17EE" w:rsidDel="00945F6F" w:rsidRDefault="00B3375A" w:rsidP="00B3375A">
      <w:pPr>
        <w:widowControl/>
        <w:numPr>
          <w:ilvl w:val="0"/>
          <w:numId w:val="60"/>
        </w:numPr>
        <w:overflowPunct/>
        <w:autoSpaceDE w:val="0"/>
        <w:autoSpaceDN w:val="0"/>
        <w:spacing w:after="120" w:line="360" w:lineRule="auto"/>
        <w:jc w:val="both"/>
        <w:rPr>
          <w:del w:id="1767" w:author="Marie Christa Ermite Joseph Fevry" w:date="2018-10-16T12:14:00Z"/>
          <w:rFonts w:asciiTheme="minorHAnsi" w:hAnsiTheme="minorHAnsi" w:cstheme="minorHAnsi"/>
          <w:color w:val="000000"/>
          <w:sz w:val="20"/>
          <w:szCs w:val="20"/>
        </w:rPr>
      </w:pPr>
      <w:del w:id="1768" w:author="Marie Christa Ermite Joseph Fevry" w:date="2018-10-16T12:14:00Z">
        <w:r w:rsidRPr="00DC17EE" w:rsidDel="00945F6F">
          <w:rPr>
            <w:rFonts w:asciiTheme="minorHAnsi" w:hAnsiTheme="minorHAnsi" w:cstheme="minorHAnsi"/>
            <w:color w:val="000000"/>
            <w:sz w:val="20"/>
            <w:szCs w:val="20"/>
          </w:rPr>
          <w:delText>Une carte de vulnérabilité environnementale de la zone avec une emphase sur les risques d’érosion et de glissement de terrain ; </w:delText>
        </w:r>
      </w:del>
    </w:p>
    <w:p w14:paraId="6E0F3070" w14:textId="6E54F395" w:rsidR="00B3375A" w:rsidRPr="00DC17EE" w:rsidDel="00945F6F" w:rsidRDefault="00B3375A" w:rsidP="00B3375A">
      <w:pPr>
        <w:widowControl/>
        <w:numPr>
          <w:ilvl w:val="0"/>
          <w:numId w:val="60"/>
        </w:numPr>
        <w:overflowPunct/>
        <w:autoSpaceDE w:val="0"/>
        <w:autoSpaceDN w:val="0"/>
        <w:spacing w:after="120" w:line="360" w:lineRule="auto"/>
        <w:jc w:val="both"/>
        <w:rPr>
          <w:del w:id="1769" w:author="Marie Christa Ermite Joseph Fevry" w:date="2018-10-16T12:14:00Z"/>
          <w:rFonts w:asciiTheme="minorHAnsi" w:hAnsiTheme="minorHAnsi" w:cstheme="minorHAnsi"/>
          <w:color w:val="000000"/>
          <w:sz w:val="20"/>
          <w:szCs w:val="20"/>
        </w:rPr>
      </w:pPr>
      <w:del w:id="1770" w:author="Marie Christa Ermite Joseph Fevry" w:date="2018-10-16T12:14:00Z">
        <w:r w:rsidRPr="00DC17EE" w:rsidDel="00945F6F">
          <w:rPr>
            <w:rFonts w:asciiTheme="minorHAnsi" w:hAnsiTheme="minorHAnsi" w:cstheme="minorHAnsi"/>
            <w:color w:val="000000"/>
            <w:sz w:val="20"/>
            <w:szCs w:val="20"/>
          </w:rPr>
          <w:delText>Les indicateurs d’impacts environnementaux et la ligne de base environnementale de la zone d’étude ;</w:delText>
        </w:r>
      </w:del>
    </w:p>
    <w:p w14:paraId="57C21F0A" w14:textId="4C117FE8" w:rsidR="00B3375A" w:rsidRPr="00DC17EE" w:rsidDel="00945F6F" w:rsidRDefault="00B3375A" w:rsidP="00B3375A">
      <w:pPr>
        <w:widowControl/>
        <w:numPr>
          <w:ilvl w:val="0"/>
          <w:numId w:val="60"/>
        </w:numPr>
        <w:overflowPunct/>
        <w:adjustRightInd/>
        <w:contextualSpacing/>
        <w:jc w:val="both"/>
        <w:rPr>
          <w:del w:id="1771" w:author="Marie Christa Ermite Joseph Fevry" w:date="2018-10-16T12:14:00Z"/>
          <w:rFonts w:asciiTheme="minorHAnsi" w:hAnsiTheme="minorHAnsi" w:cstheme="minorHAnsi"/>
          <w:sz w:val="20"/>
          <w:szCs w:val="20"/>
        </w:rPr>
      </w:pPr>
      <w:del w:id="1772" w:author="Marie Christa Ermite Joseph Fevry" w:date="2018-10-16T12:14:00Z">
        <w:r w:rsidRPr="00DC17EE" w:rsidDel="00945F6F">
          <w:rPr>
            <w:rFonts w:asciiTheme="minorHAnsi" w:hAnsiTheme="minorHAnsi" w:cstheme="minorHAnsi"/>
            <w:sz w:val="20"/>
            <w:szCs w:val="20"/>
          </w:rPr>
          <w:delText xml:space="preserve">Des recommandations sur les étapes devant conduire à un plan de gestion des aires protégées de la zone. </w:delText>
        </w:r>
      </w:del>
    </w:p>
    <w:p w14:paraId="4D2DA144" w14:textId="5664CCF5" w:rsidR="00B3375A" w:rsidRPr="00DC17EE" w:rsidDel="00945F6F" w:rsidRDefault="00B3375A" w:rsidP="00B3375A">
      <w:pPr>
        <w:pStyle w:val="ListParagraph"/>
        <w:autoSpaceDE w:val="0"/>
        <w:autoSpaceDN w:val="0"/>
        <w:spacing w:after="120"/>
        <w:ind w:left="360"/>
        <w:jc w:val="both"/>
        <w:rPr>
          <w:del w:id="1773" w:author="Marie Christa Ermite Joseph Fevry" w:date="2018-10-16T12:14:00Z"/>
          <w:rFonts w:asciiTheme="minorHAnsi" w:hAnsiTheme="minorHAnsi" w:cstheme="minorHAnsi"/>
          <w:color w:val="000000"/>
          <w:sz w:val="20"/>
          <w:szCs w:val="20"/>
          <w:lang w:val="fr-FR"/>
        </w:rPr>
      </w:pPr>
    </w:p>
    <w:p w14:paraId="6A90975A" w14:textId="7417BF7F" w:rsidR="00B3375A" w:rsidRPr="00DC17EE" w:rsidDel="00945F6F" w:rsidRDefault="00B3375A" w:rsidP="00B3375A">
      <w:pPr>
        <w:pStyle w:val="ListParagraph"/>
        <w:widowControl/>
        <w:numPr>
          <w:ilvl w:val="0"/>
          <w:numId w:val="49"/>
        </w:numPr>
        <w:overflowPunct/>
        <w:autoSpaceDE w:val="0"/>
        <w:autoSpaceDN w:val="0"/>
        <w:spacing w:after="120" w:line="240" w:lineRule="auto"/>
        <w:contextualSpacing w:val="0"/>
        <w:jc w:val="both"/>
        <w:rPr>
          <w:del w:id="1774" w:author="Marie Christa Ermite Joseph Fevry" w:date="2018-10-16T12:14:00Z"/>
          <w:rFonts w:asciiTheme="minorHAnsi" w:hAnsiTheme="minorHAnsi" w:cstheme="minorHAnsi"/>
          <w:b/>
          <w:color w:val="000000"/>
          <w:sz w:val="20"/>
          <w:szCs w:val="20"/>
          <w:lang w:val="fr-FR"/>
        </w:rPr>
      </w:pPr>
      <w:del w:id="1775" w:author="Marie Christa Ermite Joseph Fevry" w:date="2018-10-16T12:14:00Z">
        <w:r w:rsidRPr="00DC17EE" w:rsidDel="00945F6F">
          <w:rPr>
            <w:rFonts w:asciiTheme="minorHAnsi" w:hAnsiTheme="minorHAnsi" w:cstheme="minorHAnsi"/>
            <w:b/>
            <w:color w:val="000000"/>
            <w:sz w:val="20"/>
            <w:szCs w:val="20"/>
            <w:lang w:val="fr-FR"/>
          </w:rPr>
          <w:delText>Durée et calendrier</w:delText>
        </w:r>
      </w:del>
    </w:p>
    <w:p w14:paraId="480B35E1" w14:textId="66ABB951" w:rsidR="00B3375A" w:rsidRPr="00DC17EE" w:rsidDel="00945F6F" w:rsidRDefault="00B3375A" w:rsidP="00B3375A">
      <w:pPr>
        <w:jc w:val="both"/>
        <w:rPr>
          <w:del w:id="1776" w:author="Marie Christa Ermite Joseph Fevry" w:date="2018-10-16T12:14:00Z"/>
          <w:rFonts w:asciiTheme="minorHAnsi" w:hAnsiTheme="minorHAnsi" w:cstheme="minorHAnsi"/>
          <w:sz w:val="20"/>
          <w:szCs w:val="20"/>
          <w:lang w:val="fr-CA"/>
        </w:rPr>
      </w:pPr>
      <w:del w:id="1777" w:author="Marie Christa Ermite Joseph Fevry" w:date="2018-10-16T12:14:00Z">
        <w:r w:rsidRPr="00DC17EE" w:rsidDel="00945F6F">
          <w:rPr>
            <w:rFonts w:asciiTheme="minorHAnsi" w:hAnsiTheme="minorHAnsi" w:cstheme="minorHAnsi"/>
            <w:sz w:val="20"/>
            <w:szCs w:val="20"/>
            <w:lang w:val="fr-CA"/>
          </w:rPr>
          <w:delText xml:space="preserve">L’étude de diagnostic environnemental se fera sur une période de neuf (9) mois à compter de la date de signature du contrat. </w:delText>
        </w:r>
        <w:bookmarkStart w:id="1778" w:name="_Hlk510003168"/>
        <w:r w:rsidRPr="00DC17EE" w:rsidDel="00945F6F">
          <w:rPr>
            <w:rFonts w:asciiTheme="minorHAnsi" w:hAnsiTheme="minorHAnsi" w:cstheme="minorHAnsi"/>
            <w:sz w:val="20"/>
            <w:szCs w:val="20"/>
            <w:lang w:val="fr-CA"/>
          </w:rPr>
          <w:delText>La firme consultante réalisera les activités en fonction du calendrier établi dans le tableau ci-après</w:delText>
        </w:r>
        <w:bookmarkEnd w:id="1778"/>
        <w:r w:rsidRPr="00DC17EE" w:rsidDel="00945F6F">
          <w:rPr>
            <w:rFonts w:asciiTheme="minorHAnsi" w:hAnsiTheme="minorHAnsi" w:cstheme="minorHAnsi"/>
            <w:sz w:val="20"/>
            <w:szCs w:val="20"/>
            <w:lang w:val="fr-CA"/>
          </w:rPr>
          <w:delText>.</w:delText>
        </w:r>
      </w:del>
    </w:p>
    <w:p w14:paraId="711EDEF0" w14:textId="64F13E2D" w:rsidR="00B3375A" w:rsidRPr="00DC17EE" w:rsidDel="00945F6F" w:rsidRDefault="00B3375A" w:rsidP="00B3375A">
      <w:pPr>
        <w:jc w:val="both"/>
        <w:rPr>
          <w:del w:id="1779" w:author="Marie Christa Ermite Joseph Fevry" w:date="2018-10-16T12:14:00Z"/>
          <w:rFonts w:asciiTheme="minorHAnsi" w:hAnsiTheme="minorHAnsi" w:cstheme="minorHAnsi"/>
          <w:sz w:val="20"/>
          <w:szCs w:val="20"/>
          <w:lang w:val="fr-CA"/>
        </w:rPr>
      </w:pPr>
      <w:bookmarkStart w:id="1780" w:name="_Toc334085725"/>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142"/>
        <w:gridCol w:w="391"/>
        <w:gridCol w:w="539"/>
        <w:gridCol w:w="536"/>
        <w:gridCol w:w="536"/>
        <w:gridCol w:w="538"/>
        <w:gridCol w:w="541"/>
        <w:gridCol w:w="609"/>
        <w:gridCol w:w="510"/>
        <w:gridCol w:w="496"/>
      </w:tblGrid>
      <w:tr w:rsidR="00B3375A" w:rsidRPr="00DC17EE" w:rsidDel="00945F6F" w14:paraId="407989D1" w14:textId="689A272A" w:rsidTr="00462B52">
        <w:trPr>
          <w:gridAfter w:val="9"/>
          <w:wAfter w:w="4776" w:type="dxa"/>
          <w:jc w:val="center"/>
          <w:del w:id="1781" w:author="Marie Christa Ermite Joseph Fevry" w:date="2018-10-16T12:14:00Z"/>
        </w:trPr>
        <w:tc>
          <w:tcPr>
            <w:tcW w:w="270" w:type="dxa"/>
            <w:shd w:val="clear" w:color="auto" w:fill="auto"/>
          </w:tcPr>
          <w:p w14:paraId="485B9419" w14:textId="15EB37D1" w:rsidR="00B3375A" w:rsidRPr="00DC17EE" w:rsidDel="00945F6F" w:rsidRDefault="00B3375A" w:rsidP="00462B52">
            <w:pPr>
              <w:jc w:val="both"/>
              <w:rPr>
                <w:del w:id="1782" w:author="Marie Christa Ermite Joseph Fevry" w:date="2018-10-16T12:14:00Z"/>
                <w:rFonts w:asciiTheme="minorHAnsi" w:eastAsia="Cambria" w:hAnsiTheme="minorHAnsi" w:cstheme="minorHAnsi"/>
                <w:b/>
                <w:sz w:val="20"/>
                <w:szCs w:val="20"/>
              </w:rPr>
            </w:pPr>
            <w:del w:id="1783" w:author="Marie Christa Ermite Joseph Fevry" w:date="2018-10-16T12:14:00Z">
              <w:r w:rsidRPr="00DC17EE" w:rsidDel="00945F6F">
                <w:rPr>
                  <w:rFonts w:asciiTheme="minorHAnsi" w:eastAsia="Cambria" w:hAnsiTheme="minorHAnsi" w:cstheme="minorHAnsi"/>
                  <w:b/>
                  <w:sz w:val="20"/>
                  <w:szCs w:val="20"/>
                </w:rPr>
                <w:delText>No.</w:delText>
              </w:r>
            </w:del>
          </w:p>
        </w:tc>
        <w:tc>
          <w:tcPr>
            <w:tcW w:w="4302" w:type="dxa"/>
            <w:shd w:val="clear" w:color="auto" w:fill="auto"/>
          </w:tcPr>
          <w:p w14:paraId="7C4D671C" w14:textId="7BC8FCE0" w:rsidR="00B3375A" w:rsidRPr="00DC17EE" w:rsidDel="00945F6F" w:rsidRDefault="00B3375A" w:rsidP="00462B52">
            <w:pPr>
              <w:jc w:val="both"/>
              <w:rPr>
                <w:del w:id="1784" w:author="Marie Christa Ermite Joseph Fevry" w:date="2018-10-16T12:14:00Z"/>
                <w:rFonts w:asciiTheme="minorHAnsi" w:eastAsia="Cambria" w:hAnsiTheme="minorHAnsi" w:cstheme="minorHAnsi"/>
                <w:sz w:val="20"/>
                <w:szCs w:val="20"/>
              </w:rPr>
            </w:pPr>
          </w:p>
        </w:tc>
      </w:tr>
      <w:tr w:rsidR="00B3375A" w:rsidRPr="00DC17EE" w:rsidDel="00945F6F" w14:paraId="326FB3AD" w14:textId="1E53EAFB" w:rsidTr="00462B52">
        <w:trPr>
          <w:jc w:val="center"/>
          <w:del w:id="1785" w:author="Marie Christa Ermite Joseph Fevry" w:date="2018-10-16T12:14:00Z"/>
        </w:trPr>
        <w:tc>
          <w:tcPr>
            <w:tcW w:w="270" w:type="dxa"/>
            <w:shd w:val="clear" w:color="auto" w:fill="auto"/>
          </w:tcPr>
          <w:p w14:paraId="11A8FF74" w14:textId="7CDD77F5" w:rsidR="00B3375A" w:rsidRPr="00DC17EE" w:rsidDel="00945F6F" w:rsidRDefault="00B3375A" w:rsidP="00462B52">
            <w:pPr>
              <w:jc w:val="both"/>
              <w:rPr>
                <w:del w:id="1786" w:author="Marie Christa Ermite Joseph Fevry" w:date="2018-10-16T12:14:00Z"/>
                <w:rFonts w:asciiTheme="minorHAnsi" w:eastAsia="Cambria" w:hAnsiTheme="minorHAnsi" w:cstheme="minorHAnsi"/>
                <w:b/>
                <w:sz w:val="20"/>
                <w:szCs w:val="20"/>
              </w:rPr>
            </w:pPr>
          </w:p>
        </w:tc>
        <w:tc>
          <w:tcPr>
            <w:tcW w:w="4302" w:type="dxa"/>
            <w:shd w:val="clear" w:color="auto" w:fill="auto"/>
          </w:tcPr>
          <w:p w14:paraId="1B5CC788" w14:textId="574FDBF4" w:rsidR="00B3375A" w:rsidRPr="00DC17EE" w:rsidDel="00945F6F" w:rsidRDefault="00B3375A" w:rsidP="00462B52">
            <w:pPr>
              <w:jc w:val="both"/>
              <w:rPr>
                <w:del w:id="1787" w:author="Marie Christa Ermite Joseph Fevry" w:date="2018-10-16T12:14:00Z"/>
                <w:rFonts w:asciiTheme="minorHAnsi" w:eastAsia="Cambria" w:hAnsiTheme="minorHAnsi" w:cstheme="minorHAnsi"/>
                <w:b/>
                <w:sz w:val="20"/>
                <w:szCs w:val="20"/>
              </w:rPr>
            </w:pPr>
            <w:del w:id="1788" w:author="Marie Christa Ermite Joseph Fevry" w:date="2018-10-16T12:14:00Z">
              <w:r w:rsidRPr="00DC17EE" w:rsidDel="00945F6F">
                <w:rPr>
                  <w:rFonts w:asciiTheme="minorHAnsi" w:eastAsia="Cambria" w:hAnsiTheme="minorHAnsi" w:cstheme="minorHAnsi"/>
                  <w:b/>
                  <w:sz w:val="20"/>
                  <w:szCs w:val="20"/>
                </w:rPr>
                <w:delText>Produits</w:delText>
              </w:r>
            </w:del>
          </w:p>
        </w:tc>
        <w:tc>
          <w:tcPr>
            <w:tcW w:w="391" w:type="dxa"/>
            <w:shd w:val="clear" w:color="auto" w:fill="auto"/>
          </w:tcPr>
          <w:p w14:paraId="515F5D55" w14:textId="26A92632" w:rsidR="00B3375A" w:rsidRPr="00DC17EE" w:rsidDel="00945F6F" w:rsidRDefault="00B3375A" w:rsidP="00462B52">
            <w:pPr>
              <w:jc w:val="both"/>
              <w:rPr>
                <w:del w:id="1789" w:author="Marie Christa Ermite Joseph Fevry" w:date="2018-10-16T12:14:00Z"/>
                <w:rFonts w:asciiTheme="minorHAnsi" w:eastAsia="Cambria" w:hAnsiTheme="minorHAnsi" w:cstheme="minorHAnsi"/>
                <w:b/>
                <w:sz w:val="20"/>
                <w:szCs w:val="20"/>
              </w:rPr>
            </w:pPr>
            <w:del w:id="1790" w:author="Marie Christa Ermite Joseph Fevry" w:date="2018-10-16T12:14:00Z">
              <w:r w:rsidRPr="00DC17EE" w:rsidDel="00945F6F">
                <w:rPr>
                  <w:rFonts w:asciiTheme="minorHAnsi" w:eastAsia="Cambria" w:hAnsiTheme="minorHAnsi" w:cstheme="minorHAnsi"/>
                  <w:b/>
                  <w:sz w:val="20"/>
                  <w:szCs w:val="20"/>
                </w:rPr>
                <w:delText>M</w:delText>
              </w:r>
              <w:r w:rsidRPr="00DC17EE" w:rsidDel="00945F6F">
                <w:rPr>
                  <w:rFonts w:asciiTheme="minorHAnsi" w:eastAsia="Cambria" w:hAnsiTheme="minorHAnsi" w:cstheme="minorHAnsi"/>
                  <w:b/>
                  <w:sz w:val="20"/>
                  <w:szCs w:val="20"/>
                  <w:vertAlign w:val="subscript"/>
                </w:rPr>
                <w:delText xml:space="preserve"> 1</w:delText>
              </w:r>
            </w:del>
          </w:p>
        </w:tc>
        <w:tc>
          <w:tcPr>
            <w:tcW w:w="549" w:type="dxa"/>
            <w:shd w:val="clear" w:color="auto" w:fill="auto"/>
          </w:tcPr>
          <w:p w14:paraId="528C772B" w14:textId="7EAF575B" w:rsidR="00B3375A" w:rsidRPr="00DC17EE" w:rsidDel="00945F6F" w:rsidRDefault="00B3375A" w:rsidP="00462B52">
            <w:pPr>
              <w:jc w:val="both"/>
              <w:rPr>
                <w:del w:id="1791" w:author="Marie Christa Ermite Joseph Fevry" w:date="2018-10-16T12:14:00Z"/>
                <w:rFonts w:asciiTheme="minorHAnsi" w:eastAsia="Cambria" w:hAnsiTheme="minorHAnsi" w:cstheme="minorHAnsi"/>
                <w:b/>
                <w:sz w:val="20"/>
                <w:szCs w:val="20"/>
              </w:rPr>
            </w:pPr>
            <w:del w:id="1792" w:author="Marie Christa Ermite Joseph Fevry" w:date="2018-10-16T12:14:00Z">
              <w:r w:rsidRPr="00DC17EE" w:rsidDel="00945F6F">
                <w:rPr>
                  <w:rFonts w:asciiTheme="minorHAnsi" w:eastAsia="Cambria" w:hAnsiTheme="minorHAnsi" w:cstheme="minorHAnsi"/>
                  <w:b/>
                  <w:sz w:val="20"/>
                  <w:szCs w:val="20"/>
                </w:rPr>
                <w:delText xml:space="preserve">M </w:delText>
              </w:r>
              <w:r w:rsidRPr="00DC17EE" w:rsidDel="00945F6F">
                <w:rPr>
                  <w:rFonts w:asciiTheme="minorHAnsi" w:eastAsia="Cambria" w:hAnsiTheme="minorHAnsi" w:cstheme="minorHAnsi"/>
                  <w:b/>
                  <w:sz w:val="20"/>
                  <w:szCs w:val="20"/>
                  <w:vertAlign w:val="subscript"/>
                </w:rPr>
                <w:delText xml:space="preserve">2 </w:delText>
              </w:r>
            </w:del>
          </w:p>
        </w:tc>
        <w:tc>
          <w:tcPr>
            <w:tcW w:w="546" w:type="dxa"/>
            <w:shd w:val="clear" w:color="auto" w:fill="auto"/>
          </w:tcPr>
          <w:p w14:paraId="71C49F09" w14:textId="3BBA82D3" w:rsidR="00B3375A" w:rsidRPr="00DC17EE" w:rsidDel="00945F6F" w:rsidRDefault="00B3375A" w:rsidP="00462B52">
            <w:pPr>
              <w:jc w:val="both"/>
              <w:rPr>
                <w:del w:id="1793" w:author="Marie Christa Ermite Joseph Fevry" w:date="2018-10-16T12:14:00Z"/>
                <w:rFonts w:asciiTheme="minorHAnsi" w:eastAsia="Cambria" w:hAnsiTheme="minorHAnsi" w:cstheme="minorHAnsi"/>
                <w:b/>
                <w:sz w:val="20"/>
                <w:szCs w:val="20"/>
              </w:rPr>
            </w:pPr>
            <w:del w:id="1794" w:author="Marie Christa Ermite Joseph Fevry" w:date="2018-10-16T12:14:00Z">
              <w:r w:rsidRPr="00DC17EE" w:rsidDel="00945F6F">
                <w:rPr>
                  <w:rFonts w:asciiTheme="minorHAnsi" w:eastAsia="Cambria" w:hAnsiTheme="minorHAnsi" w:cstheme="minorHAnsi"/>
                  <w:b/>
                  <w:sz w:val="20"/>
                  <w:szCs w:val="20"/>
                </w:rPr>
                <w:delText xml:space="preserve">M </w:delText>
              </w:r>
              <w:r w:rsidRPr="00DC17EE" w:rsidDel="00945F6F">
                <w:rPr>
                  <w:rFonts w:asciiTheme="minorHAnsi" w:eastAsia="Cambria" w:hAnsiTheme="minorHAnsi" w:cstheme="minorHAnsi"/>
                  <w:b/>
                  <w:sz w:val="20"/>
                  <w:szCs w:val="20"/>
                  <w:vertAlign w:val="subscript"/>
                </w:rPr>
                <w:delText>3</w:delText>
              </w:r>
            </w:del>
          </w:p>
        </w:tc>
        <w:tc>
          <w:tcPr>
            <w:tcW w:w="546" w:type="dxa"/>
            <w:shd w:val="clear" w:color="auto" w:fill="auto"/>
          </w:tcPr>
          <w:p w14:paraId="1F16041F" w14:textId="379DC144" w:rsidR="00B3375A" w:rsidRPr="00DC17EE" w:rsidDel="00945F6F" w:rsidRDefault="00B3375A" w:rsidP="00462B52">
            <w:pPr>
              <w:jc w:val="both"/>
              <w:rPr>
                <w:del w:id="1795" w:author="Marie Christa Ermite Joseph Fevry" w:date="2018-10-16T12:14:00Z"/>
                <w:rFonts w:asciiTheme="minorHAnsi" w:eastAsia="Cambria" w:hAnsiTheme="minorHAnsi" w:cstheme="minorHAnsi"/>
                <w:b/>
                <w:sz w:val="20"/>
                <w:szCs w:val="20"/>
              </w:rPr>
            </w:pPr>
            <w:del w:id="1796" w:author="Marie Christa Ermite Joseph Fevry" w:date="2018-10-16T12:14:00Z">
              <w:r w:rsidRPr="00DC17EE" w:rsidDel="00945F6F">
                <w:rPr>
                  <w:rFonts w:asciiTheme="minorHAnsi" w:eastAsia="Cambria" w:hAnsiTheme="minorHAnsi" w:cstheme="minorHAnsi"/>
                  <w:b/>
                  <w:sz w:val="20"/>
                  <w:szCs w:val="20"/>
                </w:rPr>
                <w:delText xml:space="preserve">M </w:delText>
              </w:r>
              <w:r w:rsidRPr="00DC17EE" w:rsidDel="00945F6F">
                <w:rPr>
                  <w:rFonts w:asciiTheme="minorHAnsi" w:eastAsia="Cambria" w:hAnsiTheme="minorHAnsi" w:cstheme="minorHAnsi"/>
                  <w:b/>
                  <w:sz w:val="20"/>
                  <w:szCs w:val="20"/>
                  <w:vertAlign w:val="subscript"/>
                </w:rPr>
                <w:delText>4</w:delText>
              </w:r>
            </w:del>
          </w:p>
        </w:tc>
        <w:tc>
          <w:tcPr>
            <w:tcW w:w="548" w:type="dxa"/>
            <w:shd w:val="clear" w:color="auto" w:fill="auto"/>
          </w:tcPr>
          <w:p w14:paraId="2AA8E9D0" w14:textId="1C4C392F" w:rsidR="00B3375A" w:rsidRPr="00DC17EE" w:rsidDel="00945F6F" w:rsidRDefault="00B3375A" w:rsidP="00462B52">
            <w:pPr>
              <w:jc w:val="both"/>
              <w:rPr>
                <w:del w:id="1797" w:author="Marie Christa Ermite Joseph Fevry" w:date="2018-10-16T12:14:00Z"/>
                <w:rFonts w:asciiTheme="minorHAnsi" w:eastAsia="Cambria" w:hAnsiTheme="minorHAnsi" w:cstheme="minorHAnsi"/>
                <w:b/>
                <w:sz w:val="20"/>
                <w:szCs w:val="20"/>
              </w:rPr>
            </w:pPr>
            <w:del w:id="1798" w:author="Marie Christa Ermite Joseph Fevry" w:date="2018-10-16T12:14:00Z">
              <w:r w:rsidRPr="00DC17EE" w:rsidDel="00945F6F">
                <w:rPr>
                  <w:rFonts w:asciiTheme="minorHAnsi" w:eastAsia="Cambria" w:hAnsiTheme="minorHAnsi" w:cstheme="minorHAnsi"/>
                  <w:b/>
                  <w:sz w:val="20"/>
                  <w:szCs w:val="20"/>
                </w:rPr>
                <w:delText xml:space="preserve">M </w:delText>
              </w:r>
              <w:r w:rsidRPr="00DC17EE" w:rsidDel="00945F6F">
                <w:rPr>
                  <w:rFonts w:asciiTheme="minorHAnsi" w:eastAsia="Cambria" w:hAnsiTheme="minorHAnsi" w:cstheme="minorHAnsi"/>
                  <w:b/>
                  <w:sz w:val="20"/>
                  <w:szCs w:val="20"/>
                  <w:vertAlign w:val="subscript"/>
                </w:rPr>
                <w:delText>5</w:delText>
              </w:r>
            </w:del>
          </w:p>
        </w:tc>
        <w:tc>
          <w:tcPr>
            <w:tcW w:w="551" w:type="dxa"/>
            <w:shd w:val="clear" w:color="auto" w:fill="auto"/>
          </w:tcPr>
          <w:p w14:paraId="2D1E8E28" w14:textId="7F8B1066" w:rsidR="00B3375A" w:rsidRPr="00DC17EE" w:rsidDel="00945F6F" w:rsidRDefault="00B3375A" w:rsidP="00462B52">
            <w:pPr>
              <w:jc w:val="both"/>
              <w:rPr>
                <w:del w:id="1799" w:author="Marie Christa Ermite Joseph Fevry" w:date="2018-10-16T12:14:00Z"/>
                <w:rFonts w:asciiTheme="minorHAnsi" w:eastAsia="Cambria" w:hAnsiTheme="minorHAnsi" w:cstheme="minorHAnsi"/>
                <w:b/>
                <w:sz w:val="20"/>
                <w:szCs w:val="20"/>
              </w:rPr>
            </w:pPr>
            <w:del w:id="1800" w:author="Marie Christa Ermite Joseph Fevry" w:date="2018-10-16T12:14:00Z">
              <w:r w:rsidRPr="00DC17EE" w:rsidDel="00945F6F">
                <w:rPr>
                  <w:rFonts w:asciiTheme="minorHAnsi" w:eastAsia="Cambria" w:hAnsiTheme="minorHAnsi" w:cstheme="minorHAnsi"/>
                  <w:b/>
                  <w:sz w:val="20"/>
                  <w:szCs w:val="20"/>
                </w:rPr>
                <w:delText xml:space="preserve">M </w:delText>
              </w:r>
              <w:r w:rsidRPr="00DC17EE" w:rsidDel="00945F6F">
                <w:rPr>
                  <w:rFonts w:asciiTheme="minorHAnsi" w:eastAsia="Cambria" w:hAnsiTheme="minorHAnsi" w:cstheme="minorHAnsi"/>
                  <w:b/>
                  <w:sz w:val="20"/>
                  <w:szCs w:val="20"/>
                  <w:vertAlign w:val="subscript"/>
                </w:rPr>
                <w:delText>6</w:delText>
              </w:r>
            </w:del>
          </w:p>
        </w:tc>
        <w:tc>
          <w:tcPr>
            <w:tcW w:w="624" w:type="dxa"/>
            <w:shd w:val="clear" w:color="auto" w:fill="auto"/>
          </w:tcPr>
          <w:p w14:paraId="084053D9" w14:textId="02D9E2B6" w:rsidR="00B3375A" w:rsidRPr="00DC17EE" w:rsidDel="00945F6F" w:rsidRDefault="00B3375A" w:rsidP="00462B52">
            <w:pPr>
              <w:jc w:val="both"/>
              <w:rPr>
                <w:del w:id="1801" w:author="Marie Christa Ermite Joseph Fevry" w:date="2018-10-16T12:14:00Z"/>
                <w:rFonts w:asciiTheme="minorHAnsi" w:eastAsia="Cambria" w:hAnsiTheme="minorHAnsi" w:cstheme="minorHAnsi"/>
                <w:b/>
                <w:sz w:val="20"/>
                <w:szCs w:val="20"/>
              </w:rPr>
            </w:pPr>
            <w:del w:id="1802" w:author="Marie Christa Ermite Joseph Fevry" w:date="2018-10-16T12:14:00Z">
              <w:r w:rsidRPr="00DC17EE" w:rsidDel="00945F6F">
                <w:rPr>
                  <w:rFonts w:asciiTheme="minorHAnsi" w:eastAsia="Cambria" w:hAnsiTheme="minorHAnsi" w:cstheme="minorHAnsi"/>
                  <w:b/>
                  <w:sz w:val="20"/>
                  <w:szCs w:val="20"/>
                </w:rPr>
                <w:delText xml:space="preserve">M </w:delText>
              </w:r>
              <w:r w:rsidRPr="00DC17EE" w:rsidDel="00945F6F">
                <w:rPr>
                  <w:rFonts w:asciiTheme="minorHAnsi" w:eastAsia="Cambria" w:hAnsiTheme="minorHAnsi" w:cstheme="minorHAnsi"/>
                  <w:b/>
                  <w:sz w:val="20"/>
                  <w:szCs w:val="20"/>
                  <w:vertAlign w:val="subscript"/>
                </w:rPr>
                <w:delText>7</w:delText>
              </w:r>
            </w:del>
          </w:p>
        </w:tc>
        <w:tc>
          <w:tcPr>
            <w:tcW w:w="518" w:type="dxa"/>
            <w:shd w:val="clear" w:color="auto" w:fill="auto"/>
          </w:tcPr>
          <w:p w14:paraId="26DD71F7" w14:textId="633FCC51" w:rsidR="00B3375A" w:rsidRPr="00DC17EE" w:rsidDel="00945F6F" w:rsidRDefault="00B3375A" w:rsidP="00462B52">
            <w:pPr>
              <w:jc w:val="both"/>
              <w:rPr>
                <w:del w:id="1803" w:author="Marie Christa Ermite Joseph Fevry" w:date="2018-10-16T12:14:00Z"/>
                <w:rFonts w:asciiTheme="minorHAnsi" w:eastAsia="Cambria" w:hAnsiTheme="minorHAnsi" w:cstheme="minorHAnsi"/>
                <w:b/>
                <w:sz w:val="20"/>
                <w:szCs w:val="20"/>
              </w:rPr>
            </w:pPr>
            <w:del w:id="1804" w:author="Marie Christa Ermite Joseph Fevry" w:date="2018-10-16T12:14:00Z">
              <w:r w:rsidRPr="00DC17EE" w:rsidDel="00945F6F">
                <w:rPr>
                  <w:rFonts w:asciiTheme="minorHAnsi" w:eastAsia="Cambria" w:hAnsiTheme="minorHAnsi" w:cstheme="minorHAnsi"/>
                  <w:b/>
                  <w:sz w:val="20"/>
                  <w:szCs w:val="20"/>
                </w:rPr>
                <w:delText xml:space="preserve">M </w:delText>
              </w:r>
              <w:r w:rsidRPr="00DC17EE" w:rsidDel="00945F6F">
                <w:rPr>
                  <w:rFonts w:asciiTheme="minorHAnsi" w:eastAsia="Cambria" w:hAnsiTheme="minorHAnsi" w:cstheme="minorHAnsi"/>
                  <w:b/>
                  <w:sz w:val="20"/>
                  <w:szCs w:val="20"/>
                  <w:vertAlign w:val="subscript"/>
                </w:rPr>
                <w:delText>8</w:delText>
              </w:r>
            </w:del>
          </w:p>
        </w:tc>
        <w:tc>
          <w:tcPr>
            <w:tcW w:w="503" w:type="dxa"/>
            <w:shd w:val="clear" w:color="auto" w:fill="auto"/>
          </w:tcPr>
          <w:p w14:paraId="1869EB2C" w14:textId="7B9F0370" w:rsidR="00B3375A" w:rsidRPr="00DC17EE" w:rsidDel="00945F6F" w:rsidRDefault="00B3375A" w:rsidP="00462B52">
            <w:pPr>
              <w:jc w:val="both"/>
              <w:rPr>
                <w:del w:id="1805" w:author="Marie Christa Ermite Joseph Fevry" w:date="2018-10-16T12:14:00Z"/>
                <w:rFonts w:asciiTheme="minorHAnsi" w:eastAsia="Cambria" w:hAnsiTheme="minorHAnsi" w:cstheme="minorHAnsi"/>
                <w:b/>
                <w:sz w:val="20"/>
                <w:szCs w:val="20"/>
              </w:rPr>
            </w:pPr>
            <w:del w:id="1806" w:author="Marie Christa Ermite Joseph Fevry" w:date="2018-10-16T12:14:00Z">
              <w:r w:rsidRPr="00DC17EE" w:rsidDel="00945F6F">
                <w:rPr>
                  <w:rFonts w:asciiTheme="minorHAnsi" w:eastAsia="Cambria" w:hAnsiTheme="minorHAnsi" w:cstheme="minorHAnsi"/>
                  <w:b/>
                  <w:sz w:val="20"/>
                  <w:szCs w:val="20"/>
                </w:rPr>
                <w:delText xml:space="preserve">M </w:delText>
              </w:r>
              <w:r w:rsidRPr="00DC17EE" w:rsidDel="00945F6F">
                <w:rPr>
                  <w:rFonts w:asciiTheme="minorHAnsi" w:eastAsia="Cambria" w:hAnsiTheme="minorHAnsi" w:cstheme="minorHAnsi"/>
                  <w:b/>
                  <w:sz w:val="20"/>
                  <w:szCs w:val="20"/>
                  <w:vertAlign w:val="subscript"/>
                </w:rPr>
                <w:delText>9</w:delText>
              </w:r>
            </w:del>
          </w:p>
        </w:tc>
      </w:tr>
      <w:tr w:rsidR="00B3375A" w:rsidRPr="00DC17EE" w:rsidDel="00945F6F" w14:paraId="07E4A8AA" w14:textId="5BDA8BBA" w:rsidTr="00462B52">
        <w:trPr>
          <w:trHeight w:val="152"/>
          <w:jc w:val="center"/>
          <w:del w:id="1807" w:author="Marie Christa Ermite Joseph Fevry" w:date="2018-10-16T12:14:00Z"/>
        </w:trPr>
        <w:tc>
          <w:tcPr>
            <w:tcW w:w="270" w:type="dxa"/>
            <w:shd w:val="clear" w:color="auto" w:fill="auto"/>
          </w:tcPr>
          <w:p w14:paraId="024CD2A3" w14:textId="146A6C70" w:rsidR="00B3375A" w:rsidRPr="00DC17EE" w:rsidDel="00945F6F" w:rsidRDefault="00B3375A" w:rsidP="00462B52">
            <w:pPr>
              <w:jc w:val="both"/>
              <w:rPr>
                <w:del w:id="1808" w:author="Marie Christa Ermite Joseph Fevry" w:date="2018-10-16T12:14:00Z"/>
                <w:rFonts w:asciiTheme="minorHAnsi" w:eastAsia="Cambria" w:hAnsiTheme="minorHAnsi" w:cstheme="minorHAnsi"/>
                <w:b/>
                <w:sz w:val="20"/>
                <w:szCs w:val="20"/>
              </w:rPr>
            </w:pPr>
            <w:del w:id="1809" w:author="Marie Christa Ermite Joseph Fevry" w:date="2018-10-16T12:14:00Z">
              <w:r w:rsidRPr="00DC17EE" w:rsidDel="00945F6F">
                <w:rPr>
                  <w:rFonts w:asciiTheme="minorHAnsi" w:eastAsia="Cambria" w:hAnsiTheme="minorHAnsi" w:cstheme="minorHAnsi"/>
                  <w:b/>
                  <w:sz w:val="20"/>
                  <w:szCs w:val="20"/>
                </w:rPr>
                <w:delText>I</w:delText>
              </w:r>
            </w:del>
          </w:p>
        </w:tc>
        <w:tc>
          <w:tcPr>
            <w:tcW w:w="4302" w:type="dxa"/>
            <w:shd w:val="clear" w:color="auto" w:fill="auto"/>
          </w:tcPr>
          <w:p w14:paraId="58396213" w14:textId="51CEC294" w:rsidR="00B3375A" w:rsidRPr="00DC17EE" w:rsidDel="00945F6F" w:rsidRDefault="00B3375A" w:rsidP="00462B52">
            <w:pPr>
              <w:rPr>
                <w:del w:id="1810" w:author="Marie Christa Ermite Joseph Fevry" w:date="2018-10-16T12:14:00Z"/>
                <w:rFonts w:asciiTheme="minorHAnsi" w:eastAsia="Cambria" w:hAnsiTheme="minorHAnsi" w:cstheme="minorHAnsi"/>
                <w:sz w:val="20"/>
                <w:szCs w:val="20"/>
              </w:rPr>
            </w:pPr>
            <w:del w:id="1811" w:author="Marie Christa Ermite Joseph Fevry" w:date="2018-10-16T12:14:00Z">
              <w:r w:rsidRPr="00DC17EE" w:rsidDel="00945F6F">
                <w:rPr>
                  <w:rFonts w:asciiTheme="minorHAnsi" w:eastAsia="Cambria" w:hAnsiTheme="minorHAnsi" w:cstheme="minorHAnsi"/>
                  <w:sz w:val="20"/>
                  <w:szCs w:val="20"/>
                </w:rPr>
                <w:delText>Caractérisation des Bassins versants &amp; bassins côtiers situant dans la zone d’étude</w:delText>
              </w:r>
            </w:del>
          </w:p>
        </w:tc>
        <w:tc>
          <w:tcPr>
            <w:tcW w:w="391" w:type="dxa"/>
            <w:shd w:val="clear" w:color="auto" w:fill="8EAADB"/>
          </w:tcPr>
          <w:p w14:paraId="2C7448D9" w14:textId="040B82F5" w:rsidR="00B3375A" w:rsidRPr="00DC17EE" w:rsidDel="00945F6F" w:rsidRDefault="00B3375A" w:rsidP="00462B52">
            <w:pPr>
              <w:rPr>
                <w:del w:id="1812" w:author="Marie Christa Ermite Joseph Fevry" w:date="2018-10-16T12:14:00Z"/>
                <w:rFonts w:asciiTheme="minorHAnsi" w:hAnsiTheme="minorHAnsi" w:cstheme="minorHAnsi"/>
                <w:b/>
                <w:sz w:val="20"/>
                <w:szCs w:val="20"/>
              </w:rPr>
            </w:pPr>
            <w:del w:id="1813" w:author="Marie Christa Ermite Joseph Fevry" w:date="2018-10-16T12:14:00Z">
              <w:r w:rsidRPr="00DC17EE" w:rsidDel="00945F6F">
                <w:rPr>
                  <w:rFonts w:asciiTheme="minorHAnsi" w:hAnsiTheme="minorHAnsi" w:cstheme="minorHAnsi"/>
                  <w:b/>
                  <w:sz w:val="20"/>
                  <w:szCs w:val="20"/>
                </w:rPr>
                <w:delText>X</w:delText>
              </w:r>
            </w:del>
          </w:p>
        </w:tc>
        <w:tc>
          <w:tcPr>
            <w:tcW w:w="549" w:type="dxa"/>
            <w:shd w:val="clear" w:color="auto" w:fill="auto"/>
          </w:tcPr>
          <w:p w14:paraId="041B846D" w14:textId="48ABA6A7" w:rsidR="00B3375A" w:rsidRPr="00DC17EE" w:rsidDel="00945F6F" w:rsidRDefault="00B3375A" w:rsidP="00462B52">
            <w:pPr>
              <w:rPr>
                <w:del w:id="1814" w:author="Marie Christa Ermite Joseph Fevry" w:date="2018-10-16T12:14:00Z"/>
                <w:rFonts w:asciiTheme="minorHAnsi" w:hAnsiTheme="minorHAnsi" w:cstheme="minorHAnsi"/>
                <w:b/>
                <w:sz w:val="20"/>
                <w:szCs w:val="20"/>
              </w:rPr>
            </w:pPr>
          </w:p>
        </w:tc>
        <w:tc>
          <w:tcPr>
            <w:tcW w:w="546" w:type="dxa"/>
            <w:shd w:val="clear" w:color="auto" w:fill="auto"/>
          </w:tcPr>
          <w:p w14:paraId="2EB40A0A" w14:textId="7C25309A" w:rsidR="00B3375A" w:rsidRPr="00DC17EE" w:rsidDel="00945F6F" w:rsidRDefault="00B3375A" w:rsidP="00462B52">
            <w:pPr>
              <w:rPr>
                <w:del w:id="1815" w:author="Marie Christa Ermite Joseph Fevry" w:date="2018-10-16T12:14:00Z"/>
                <w:rFonts w:asciiTheme="minorHAnsi" w:hAnsiTheme="minorHAnsi" w:cstheme="minorHAnsi"/>
                <w:b/>
                <w:sz w:val="20"/>
                <w:szCs w:val="20"/>
              </w:rPr>
            </w:pPr>
          </w:p>
        </w:tc>
        <w:tc>
          <w:tcPr>
            <w:tcW w:w="546" w:type="dxa"/>
            <w:shd w:val="clear" w:color="auto" w:fill="auto"/>
          </w:tcPr>
          <w:p w14:paraId="4BF1DD33" w14:textId="39C67F47" w:rsidR="00B3375A" w:rsidRPr="00DC17EE" w:rsidDel="00945F6F" w:rsidRDefault="00B3375A" w:rsidP="00462B52">
            <w:pPr>
              <w:rPr>
                <w:del w:id="1816" w:author="Marie Christa Ermite Joseph Fevry" w:date="2018-10-16T12:14:00Z"/>
                <w:rFonts w:asciiTheme="minorHAnsi" w:hAnsiTheme="minorHAnsi" w:cstheme="minorHAnsi"/>
                <w:b/>
                <w:sz w:val="20"/>
                <w:szCs w:val="20"/>
              </w:rPr>
            </w:pPr>
          </w:p>
        </w:tc>
        <w:tc>
          <w:tcPr>
            <w:tcW w:w="548" w:type="dxa"/>
            <w:shd w:val="clear" w:color="auto" w:fill="auto"/>
          </w:tcPr>
          <w:p w14:paraId="18BFD6E1" w14:textId="0F0DA009" w:rsidR="00B3375A" w:rsidRPr="00DC17EE" w:rsidDel="00945F6F" w:rsidRDefault="00B3375A" w:rsidP="00462B52">
            <w:pPr>
              <w:rPr>
                <w:del w:id="1817" w:author="Marie Christa Ermite Joseph Fevry" w:date="2018-10-16T12:14:00Z"/>
                <w:rFonts w:asciiTheme="minorHAnsi" w:hAnsiTheme="minorHAnsi" w:cstheme="minorHAnsi"/>
                <w:b/>
                <w:sz w:val="20"/>
                <w:szCs w:val="20"/>
              </w:rPr>
            </w:pPr>
          </w:p>
        </w:tc>
        <w:tc>
          <w:tcPr>
            <w:tcW w:w="551" w:type="dxa"/>
            <w:shd w:val="clear" w:color="auto" w:fill="auto"/>
          </w:tcPr>
          <w:p w14:paraId="12A3380E" w14:textId="18C13990" w:rsidR="00B3375A" w:rsidRPr="00DC17EE" w:rsidDel="00945F6F" w:rsidRDefault="00B3375A" w:rsidP="00462B52">
            <w:pPr>
              <w:jc w:val="both"/>
              <w:rPr>
                <w:del w:id="1818" w:author="Marie Christa Ermite Joseph Fevry" w:date="2018-10-16T12:14:00Z"/>
                <w:rFonts w:asciiTheme="minorHAnsi" w:eastAsia="Cambria" w:hAnsiTheme="minorHAnsi" w:cstheme="minorHAnsi"/>
                <w:b/>
                <w:sz w:val="20"/>
                <w:szCs w:val="20"/>
              </w:rPr>
            </w:pPr>
          </w:p>
        </w:tc>
        <w:tc>
          <w:tcPr>
            <w:tcW w:w="624" w:type="dxa"/>
            <w:shd w:val="clear" w:color="auto" w:fill="auto"/>
          </w:tcPr>
          <w:p w14:paraId="1AAA1B0C" w14:textId="47C9F6F2" w:rsidR="00B3375A" w:rsidRPr="00DC17EE" w:rsidDel="00945F6F" w:rsidRDefault="00B3375A" w:rsidP="00462B52">
            <w:pPr>
              <w:jc w:val="both"/>
              <w:rPr>
                <w:del w:id="1819" w:author="Marie Christa Ermite Joseph Fevry" w:date="2018-10-16T12:14:00Z"/>
                <w:rFonts w:asciiTheme="minorHAnsi" w:eastAsia="Cambria" w:hAnsiTheme="minorHAnsi" w:cstheme="minorHAnsi"/>
                <w:b/>
                <w:sz w:val="20"/>
                <w:szCs w:val="20"/>
              </w:rPr>
            </w:pPr>
          </w:p>
        </w:tc>
        <w:tc>
          <w:tcPr>
            <w:tcW w:w="518" w:type="dxa"/>
            <w:shd w:val="clear" w:color="auto" w:fill="auto"/>
          </w:tcPr>
          <w:p w14:paraId="0ADC6A6A" w14:textId="2A136D25" w:rsidR="00B3375A" w:rsidRPr="00DC17EE" w:rsidDel="00945F6F" w:rsidRDefault="00B3375A" w:rsidP="00462B52">
            <w:pPr>
              <w:jc w:val="both"/>
              <w:rPr>
                <w:del w:id="1820" w:author="Marie Christa Ermite Joseph Fevry" w:date="2018-10-16T12:14:00Z"/>
                <w:rFonts w:asciiTheme="minorHAnsi" w:eastAsia="Cambria" w:hAnsiTheme="minorHAnsi" w:cstheme="minorHAnsi"/>
                <w:sz w:val="20"/>
                <w:szCs w:val="20"/>
              </w:rPr>
            </w:pPr>
          </w:p>
        </w:tc>
        <w:tc>
          <w:tcPr>
            <w:tcW w:w="503" w:type="dxa"/>
            <w:shd w:val="clear" w:color="auto" w:fill="auto"/>
          </w:tcPr>
          <w:p w14:paraId="44EB09D2" w14:textId="464EE601" w:rsidR="00B3375A" w:rsidRPr="00DC17EE" w:rsidDel="00945F6F" w:rsidRDefault="00B3375A" w:rsidP="00462B52">
            <w:pPr>
              <w:jc w:val="both"/>
              <w:rPr>
                <w:del w:id="1821" w:author="Marie Christa Ermite Joseph Fevry" w:date="2018-10-16T12:14:00Z"/>
                <w:rFonts w:asciiTheme="minorHAnsi" w:eastAsia="Cambria" w:hAnsiTheme="minorHAnsi" w:cstheme="minorHAnsi"/>
                <w:sz w:val="20"/>
                <w:szCs w:val="20"/>
              </w:rPr>
            </w:pPr>
          </w:p>
        </w:tc>
      </w:tr>
      <w:tr w:rsidR="00B3375A" w:rsidRPr="00DC17EE" w:rsidDel="00945F6F" w14:paraId="762C98E3" w14:textId="1332866A" w:rsidTr="00462B52">
        <w:trPr>
          <w:jc w:val="center"/>
          <w:del w:id="1822" w:author="Marie Christa Ermite Joseph Fevry" w:date="2018-10-16T12:14:00Z"/>
        </w:trPr>
        <w:tc>
          <w:tcPr>
            <w:tcW w:w="270" w:type="dxa"/>
            <w:shd w:val="clear" w:color="auto" w:fill="auto"/>
          </w:tcPr>
          <w:p w14:paraId="6A274065" w14:textId="6A2F56D4" w:rsidR="00B3375A" w:rsidRPr="00DC17EE" w:rsidDel="00945F6F" w:rsidRDefault="00B3375A" w:rsidP="00462B52">
            <w:pPr>
              <w:jc w:val="both"/>
              <w:rPr>
                <w:del w:id="1823" w:author="Marie Christa Ermite Joseph Fevry" w:date="2018-10-16T12:14:00Z"/>
                <w:rFonts w:asciiTheme="minorHAnsi" w:eastAsia="Cambria" w:hAnsiTheme="minorHAnsi" w:cstheme="minorHAnsi"/>
                <w:b/>
                <w:sz w:val="20"/>
                <w:szCs w:val="20"/>
              </w:rPr>
            </w:pPr>
            <w:del w:id="1824" w:author="Marie Christa Ermite Joseph Fevry" w:date="2018-10-16T12:14:00Z">
              <w:r w:rsidRPr="00DC17EE" w:rsidDel="00945F6F">
                <w:rPr>
                  <w:rFonts w:asciiTheme="minorHAnsi" w:eastAsia="Cambria" w:hAnsiTheme="minorHAnsi" w:cstheme="minorHAnsi"/>
                  <w:b/>
                  <w:sz w:val="20"/>
                  <w:szCs w:val="20"/>
                </w:rPr>
                <w:delText>II</w:delText>
              </w:r>
            </w:del>
          </w:p>
        </w:tc>
        <w:tc>
          <w:tcPr>
            <w:tcW w:w="4302" w:type="dxa"/>
            <w:shd w:val="clear" w:color="auto" w:fill="auto"/>
          </w:tcPr>
          <w:p w14:paraId="7EDE5D32" w14:textId="18904BED" w:rsidR="00B3375A" w:rsidRPr="00DC17EE" w:rsidDel="00945F6F" w:rsidRDefault="00B3375A" w:rsidP="00462B52">
            <w:pPr>
              <w:rPr>
                <w:del w:id="1825" w:author="Marie Christa Ermite Joseph Fevry" w:date="2018-10-16T12:14:00Z"/>
                <w:rFonts w:asciiTheme="minorHAnsi" w:eastAsia="Cambria" w:hAnsiTheme="minorHAnsi" w:cstheme="minorHAnsi"/>
                <w:sz w:val="20"/>
                <w:szCs w:val="20"/>
              </w:rPr>
            </w:pPr>
            <w:del w:id="1826" w:author="Marie Christa Ermite Joseph Fevry" w:date="2018-10-16T12:14:00Z">
              <w:r w:rsidRPr="00DC17EE" w:rsidDel="00945F6F">
                <w:rPr>
                  <w:rFonts w:asciiTheme="minorHAnsi" w:hAnsiTheme="minorHAnsi" w:cstheme="minorHAnsi"/>
                  <w:sz w:val="20"/>
                  <w:szCs w:val="20"/>
                </w:rPr>
                <w:delText>Document sur la Climatologie et l’hydrologie de la zone d’étude </w:delText>
              </w:r>
            </w:del>
          </w:p>
        </w:tc>
        <w:tc>
          <w:tcPr>
            <w:tcW w:w="391" w:type="dxa"/>
            <w:shd w:val="clear" w:color="auto" w:fill="auto"/>
          </w:tcPr>
          <w:p w14:paraId="33AA46B1" w14:textId="72BD8FF9" w:rsidR="00B3375A" w:rsidRPr="00DC17EE" w:rsidDel="00945F6F" w:rsidRDefault="00B3375A" w:rsidP="00462B52">
            <w:pPr>
              <w:rPr>
                <w:del w:id="1827" w:author="Marie Christa Ermite Joseph Fevry" w:date="2018-10-16T12:14:00Z"/>
                <w:rFonts w:asciiTheme="minorHAnsi" w:hAnsiTheme="minorHAnsi" w:cstheme="minorHAnsi"/>
                <w:sz w:val="20"/>
                <w:szCs w:val="20"/>
              </w:rPr>
            </w:pPr>
          </w:p>
        </w:tc>
        <w:tc>
          <w:tcPr>
            <w:tcW w:w="549" w:type="dxa"/>
            <w:shd w:val="clear" w:color="auto" w:fill="BFBFBF"/>
          </w:tcPr>
          <w:p w14:paraId="2666D423" w14:textId="2B0C664E" w:rsidR="00B3375A" w:rsidRPr="00DC17EE" w:rsidDel="00945F6F" w:rsidRDefault="00B3375A" w:rsidP="00462B52">
            <w:pPr>
              <w:rPr>
                <w:del w:id="1828" w:author="Marie Christa Ermite Joseph Fevry" w:date="2018-10-16T12:14:00Z"/>
                <w:rFonts w:asciiTheme="minorHAnsi" w:hAnsiTheme="minorHAnsi" w:cstheme="minorHAnsi"/>
                <w:sz w:val="20"/>
                <w:szCs w:val="20"/>
              </w:rPr>
            </w:pPr>
            <w:del w:id="1829" w:author="Marie Christa Ermite Joseph Fevry" w:date="2018-10-16T12:14:00Z">
              <w:r w:rsidRPr="00DC17EE" w:rsidDel="00945F6F">
                <w:rPr>
                  <w:rFonts w:asciiTheme="minorHAnsi" w:hAnsiTheme="minorHAnsi" w:cstheme="minorHAnsi"/>
                  <w:b/>
                  <w:sz w:val="20"/>
                  <w:szCs w:val="20"/>
                </w:rPr>
                <w:delText>X</w:delText>
              </w:r>
            </w:del>
          </w:p>
        </w:tc>
        <w:tc>
          <w:tcPr>
            <w:tcW w:w="546" w:type="dxa"/>
            <w:shd w:val="clear" w:color="auto" w:fill="BFBFBF"/>
          </w:tcPr>
          <w:p w14:paraId="51E50267" w14:textId="15BD7928" w:rsidR="00B3375A" w:rsidRPr="00DC17EE" w:rsidDel="00945F6F" w:rsidRDefault="00B3375A" w:rsidP="00462B52">
            <w:pPr>
              <w:rPr>
                <w:del w:id="1830" w:author="Marie Christa Ermite Joseph Fevry" w:date="2018-10-16T12:14:00Z"/>
                <w:rFonts w:asciiTheme="minorHAnsi" w:hAnsiTheme="minorHAnsi" w:cstheme="minorHAnsi"/>
                <w:b/>
                <w:sz w:val="20"/>
                <w:szCs w:val="20"/>
              </w:rPr>
            </w:pPr>
            <w:del w:id="1831" w:author="Marie Christa Ermite Joseph Fevry" w:date="2018-10-16T12:14:00Z">
              <w:r w:rsidRPr="00DC17EE" w:rsidDel="00945F6F">
                <w:rPr>
                  <w:rFonts w:asciiTheme="minorHAnsi" w:hAnsiTheme="minorHAnsi" w:cstheme="minorHAnsi"/>
                  <w:b/>
                  <w:sz w:val="20"/>
                  <w:szCs w:val="20"/>
                </w:rPr>
                <w:delText>X</w:delText>
              </w:r>
            </w:del>
          </w:p>
        </w:tc>
        <w:tc>
          <w:tcPr>
            <w:tcW w:w="546" w:type="dxa"/>
            <w:shd w:val="clear" w:color="auto" w:fill="auto"/>
          </w:tcPr>
          <w:p w14:paraId="599A1264" w14:textId="20DDBD90" w:rsidR="00B3375A" w:rsidRPr="00DC17EE" w:rsidDel="00945F6F" w:rsidRDefault="00B3375A" w:rsidP="00462B52">
            <w:pPr>
              <w:rPr>
                <w:del w:id="1832" w:author="Marie Christa Ermite Joseph Fevry" w:date="2018-10-16T12:14:00Z"/>
                <w:rFonts w:asciiTheme="minorHAnsi" w:hAnsiTheme="minorHAnsi" w:cstheme="minorHAnsi"/>
                <w:b/>
                <w:sz w:val="20"/>
                <w:szCs w:val="20"/>
              </w:rPr>
            </w:pPr>
          </w:p>
        </w:tc>
        <w:tc>
          <w:tcPr>
            <w:tcW w:w="548" w:type="dxa"/>
            <w:shd w:val="clear" w:color="auto" w:fill="auto"/>
          </w:tcPr>
          <w:p w14:paraId="06C07287" w14:textId="75BE0278" w:rsidR="00B3375A" w:rsidRPr="00DC17EE" w:rsidDel="00945F6F" w:rsidRDefault="00B3375A" w:rsidP="00462B52">
            <w:pPr>
              <w:rPr>
                <w:del w:id="1833" w:author="Marie Christa Ermite Joseph Fevry" w:date="2018-10-16T12:14:00Z"/>
                <w:rFonts w:asciiTheme="minorHAnsi" w:hAnsiTheme="minorHAnsi" w:cstheme="minorHAnsi"/>
                <w:b/>
                <w:sz w:val="20"/>
                <w:szCs w:val="20"/>
              </w:rPr>
            </w:pPr>
          </w:p>
        </w:tc>
        <w:tc>
          <w:tcPr>
            <w:tcW w:w="551" w:type="dxa"/>
            <w:shd w:val="clear" w:color="auto" w:fill="auto"/>
          </w:tcPr>
          <w:p w14:paraId="1FF6639C" w14:textId="1571A889" w:rsidR="00B3375A" w:rsidRPr="00DC17EE" w:rsidDel="00945F6F" w:rsidRDefault="00B3375A" w:rsidP="00462B52">
            <w:pPr>
              <w:jc w:val="both"/>
              <w:rPr>
                <w:del w:id="1834" w:author="Marie Christa Ermite Joseph Fevry" w:date="2018-10-16T12:14:00Z"/>
                <w:rFonts w:asciiTheme="minorHAnsi" w:eastAsia="Cambria" w:hAnsiTheme="minorHAnsi" w:cstheme="minorHAnsi"/>
                <w:b/>
                <w:sz w:val="20"/>
                <w:szCs w:val="20"/>
              </w:rPr>
            </w:pPr>
          </w:p>
        </w:tc>
        <w:tc>
          <w:tcPr>
            <w:tcW w:w="624" w:type="dxa"/>
            <w:shd w:val="clear" w:color="auto" w:fill="auto"/>
          </w:tcPr>
          <w:p w14:paraId="4A5824D9" w14:textId="445B5BD2" w:rsidR="00B3375A" w:rsidRPr="00DC17EE" w:rsidDel="00945F6F" w:rsidRDefault="00B3375A" w:rsidP="00462B52">
            <w:pPr>
              <w:jc w:val="both"/>
              <w:rPr>
                <w:del w:id="1835" w:author="Marie Christa Ermite Joseph Fevry" w:date="2018-10-16T12:14:00Z"/>
                <w:rFonts w:asciiTheme="minorHAnsi" w:eastAsia="Cambria" w:hAnsiTheme="minorHAnsi" w:cstheme="minorHAnsi"/>
                <w:b/>
                <w:sz w:val="20"/>
                <w:szCs w:val="20"/>
              </w:rPr>
            </w:pPr>
          </w:p>
        </w:tc>
        <w:tc>
          <w:tcPr>
            <w:tcW w:w="518" w:type="dxa"/>
            <w:shd w:val="clear" w:color="auto" w:fill="auto"/>
          </w:tcPr>
          <w:p w14:paraId="328A761E" w14:textId="7FDE6F23" w:rsidR="00B3375A" w:rsidRPr="00DC17EE" w:rsidDel="00945F6F" w:rsidRDefault="00B3375A" w:rsidP="00462B52">
            <w:pPr>
              <w:jc w:val="both"/>
              <w:rPr>
                <w:del w:id="1836" w:author="Marie Christa Ermite Joseph Fevry" w:date="2018-10-16T12:14:00Z"/>
                <w:rFonts w:asciiTheme="minorHAnsi" w:eastAsia="Cambria" w:hAnsiTheme="minorHAnsi" w:cstheme="minorHAnsi"/>
                <w:sz w:val="20"/>
                <w:szCs w:val="20"/>
              </w:rPr>
            </w:pPr>
          </w:p>
        </w:tc>
        <w:tc>
          <w:tcPr>
            <w:tcW w:w="503" w:type="dxa"/>
            <w:shd w:val="clear" w:color="auto" w:fill="auto"/>
          </w:tcPr>
          <w:p w14:paraId="04E23C36" w14:textId="135A887B" w:rsidR="00B3375A" w:rsidRPr="00DC17EE" w:rsidDel="00945F6F" w:rsidRDefault="00B3375A" w:rsidP="00462B52">
            <w:pPr>
              <w:jc w:val="both"/>
              <w:rPr>
                <w:del w:id="1837" w:author="Marie Christa Ermite Joseph Fevry" w:date="2018-10-16T12:14:00Z"/>
                <w:rFonts w:asciiTheme="minorHAnsi" w:eastAsia="Cambria" w:hAnsiTheme="minorHAnsi" w:cstheme="minorHAnsi"/>
                <w:sz w:val="20"/>
                <w:szCs w:val="20"/>
              </w:rPr>
            </w:pPr>
          </w:p>
        </w:tc>
      </w:tr>
      <w:tr w:rsidR="00B3375A" w:rsidRPr="00DC17EE" w:rsidDel="00945F6F" w14:paraId="3B798ACC" w14:textId="24C337BD" w:rsidTr="00462B52">
        <w:trPr>
          <w:jc w:val="center"/>
          <w:del w:id="1838" w:author="Marie Christa Ermite Joseph Fevry" w:date="2018-10-16T12:14:00Z"/>
        </w:trPr>
        <w:tc>
          <w:tcPr>
            <w:tcW w:w="270" w:type="dxa"/>
            <w:shd w:val="clear" w:color="auto" w:fill="auto"/>
          </w:tcPr>
          <w:p w14:paraId="27F2424A" w14:textId="145B5F09" w:rsidR="00B3375A" w:rsidRPr="00DC17EE" w:rsidDel="00945F6F" w:rsidRDefault="00B3375A" w:rsidP="00462B52">
            <w:pPr>
              <w:jc w:val="both"/>
              <w:rPr>
                <w:del w:id="1839" w:author="Marie Christa Ermite Joseph Fevry" w:date="2018-10-16T12:14:00Z"/>
                <w:rFonts w:asciiTheme="minorHAnsi" w:eastAsia="Cambria" w:hAnsiTheme="minorHAnsi" w:cstheme="minorHAnsi"/>
                <w:b/>
                <w:sz w:val="20"/>
                <w:szCs w:val="20"/>
              </w:rPr>
            </w:pPr>
            <w:del w:id="1840" w:author="Marie Christa Ermite Joseph Fevry" w:date="2018-10-16T12:14:00Z">
              <w:r w:rsidRPr="00DC17EE" w:rsidDel="00945F6F">
                <w:rPr>
                  <w:rFonts w:asciiTheme="minorHAnsi" w:eastAsia="Cambria" w:hAnsiTheme="minorHAnsi" w:cstheme="minorHAnsi"/>
                  <w:b/>
                  <w:sz w:val="20"/>
                  <w:szCs w:val="20"/>
                </w:rPr>
                <w:delText>III</w:delText>
              </w:r>
            </w:del>
          </w:p>
        </w:tc>
        <w:tc>
          <w:tcPr>
            <w:tcW w:w="4302" w:type="dxa"/>
            <w:shd w:val="clear" w:color="auto" w:fill="auto"/>
          </w:tcPr>
          <w:p w14:paraId="13E5D43F" w14:textId="58FD4C43" w:rsidR="00B3375A" w:rsidRPr="00DC17EE" w:rsidDel="00945F6F" w:rsidRDefault="00B3375A" w:rsidP="00462B52">
            <w:pPr>
              <w:rPr>
                <w:del w:id="1841" w:author="Marie Christa Ermite Joseph Fevry" w:date="2018-10-16T12:14:00Z"/>
                <w:rFonts w:asciiTheme="minorHAnsi" w:eastAsia="Cambria" w:hAnsiTheme="minorHAnsi" w:cstheme="minorHAnsi"/>
                <w:sz w:val="20"/>
                <w:szCs w:val="20"/>
              </w:rPr>
            </w:pPr>
            <w:del w:id="1842" w:author="Marie Christa Ermite Joseph Fevry" w:date="2018-10-16T12:14:00Z">
              <w:r w:rsidRPr="00DC17EE" w:rsidDel="00945F6F">
                <w:rPr>
                  <w:rFonts w:asciiTheme="minorHAnsi" w:hAnsiTheme="minorHAnsi" w:cstheme="minorHAnsi"/>
                  <w:sz w:val="20"/>
                  <w:szCs w:val="20"/>
                </w:rPr>
                <w:delText>Carte d’occupation de sols et les conflits d’usage actuel relatifs aux ressources composant la biodiversité de la zone d’étude </w:delText>
              </w:r>
            </w:del>
          </w:p>
        </w:tc>
        <w:tc>
          <w:tcPr>
            <w:tcW w:w="391" w:type="dxa"/>
            <w:shd w:val="clear" w:color="auto" w:fill="auto"/>
          </w:tcPr>
          <w:p w14:paraId="730C33AD" w14:textId="086388B9" w:rsidR="00B3375A" w:rsidRPr="00DC17EE" w:rsidDel="00945F6F" w:rsidRDefault="00B3375A" w:rsidP="00462B52">
            <w:pPr>
              <w:rPr>
                <w:del w:id="1843" w:author="Marie Christa Ermite Joseph Fevry" w:date="2018-10-16T12:14:00Z"/>
                <w:rFonts w:asciiTheme="minorHAnsi" w:hAnsiTheme="minorHAnsi" w:cstheme="minorHAnsi"/>
                <w:b/>
                <w:sz w:val="20"/>
                <w:szCs w:val="20"/>
              </w:rPr>
            </w:pPr>
          </w:p>
        </w:tc>
        <w:tc>
          <w:tcPr>
            <w:tcW w:w="549" w:type="dxa"/>
            <w:shd w:val="clear" w:color="auto" w:fill="BFBFBF"/>
          </w:tcPr>
          <w:p w14:paraId="362755EE" w14:textId="6D80E7A3" w:rsidR="00B3375A" w:rsidRPr="00DC17EE" w:rsidDel="00945F6F" w:rsidRDefault="00B3375A" w:rsidP="00462B52">
            <w:pPr>
              <w:rPr>
                <w:del w:id="1844" w:author="Marie Christa Ermite Joseph Fevry" w:date="2018-10-16T12:14:00Z"/>
                <w:rFonts w:asciiTheme="minorHAnsi" w:hAnsiTheme="minorHAnsi" w:cstheme="minorHAnsi"/>
                <w:b/>
                <w:sz w:val="20"/>
                <w:szCs w:val="20"/>
              </w:rPr>
            </w:pPr>
            <w:del w:id="1845" w:author="Marie Christa Ermite Joseph Fevry" w:date="2018-10-16T12:14:00Z">
              <w:r w:rsidRPr="00DC17EE" w:rsidDel="00945F6F">
                <w:rPr>
                  <w:rFonts w:asciiTheme="minorHAnsi" w:hAnsiTheme="minorHAnsi" w:cstheme="minorHAnsi"/>
                  <w:b/>
                  <w:sz w:val="20"/>
                  <w:szCs w:val="20"/>
                </w:rPr>
                <w:delText>X</w:delText>
              </w:r>
            </w:del>
          </w:p>
        </w:tc>
        <w:tc>
          <w:tcPr>
            <w:tcW w:w="546" w:type="dxa"/>
            <w:shd w:val="clear" w:color="auto" w:fill="BFBFBF"/>
          </w:tcPr>
          <w:p w14:paraId="1E185C76" w14:textId="05434E88" w:rsidR="00B3375A" w:rsidRPr="00DC17EE" w:rsidDel="00945F6F" w:rsidRDefault="00B3375A" w:rsidP="00462B52">
            <w:pPr>
              <w:rPr>
                <w:del w:id="1846" w:author="Marie Christa Ermite Joseph Fevry" w:date="2018-10-16T12:14:00Z"/>
                <w:rFonts w:asciiTheme="minorHAnsi" w:hAnsiTheme="minorHAnsi" w:cstheme="minorHAnsi"/>
                <w:b/>
                <w:sz w:val="20"/>
                <w:szCs w:val="20"/>
              </w:rPr>
            </w:pPr>
            <w:del w:id="1847" w:author="Marie Christa Ermite Joseph Fevry" w:date="2018-10-16T12:14:00Z">
              <w:r w:rsidRPr="00DC17EE" w:rsidDel="00945F6F">
                <w:rPr>
                  <w:rFonts w:asciiTheme="minorHAnsi" w:hAnsiTheme="minorHAnsi" w:cstheme="minorHAnsi"/>
                  <w:b/>
                  <w:sz w:val="20"/>
                  <w:szCs w:val="20"/>
                </w:rPr>
                <w:delText>X</w:delText>
              </w:r>
            </w:del>
          </w:p>
        </w:tc>
        <w:tc>
          <w:tcPr>
            <w:tcW w:w="546" w:type="dxa"/>
            <w:shd w:val="clear" w:color="auto" w:fill="auto"/>
          </w:tcPr>
          <w:p w14:paraId="279FDBE8" w14:textId="022863B1" w:rsidR="00B3375A" w:rsidRPr="00DC17EE" w:rsidDel="00945F6F" w:rsidRDefault="00B3375A" w:rsidP="00462B52">
            <w:pPr>
              <w:rPr>
                <w:del w:id="1848" w:author="Marie Christa Ermite Joseph Fevry" w:date="2018-10-16T12:14:00Z"/>
                <w:rFonts w:asciiTheme="minorHAnsi" w:hAnsiTheme="minorHAnsi" w:cstheme="minorHAnsi"/>
                <w:b/>
                <w:sz w:val="20"/>
                <w:szCs w:val="20"/>
              </w:rPr>
            </w:pPr>
          </w:p>
        </w:tc>
        <w:tc>
          <w:tcPr>
            <w:tcW w:w="548" w:type="dxa"/>
            <w:shd w:val="clear" w:color="auto" w:fill="auto"/>
          </w:tcPr>
          <w:p w14:paraId="3AC4203C" w14:textId="62853E30" w:rsidR="00B3375A" w:rsidRPr="00DC17EE" w:rsidDel="00945F6F" w:rsidRDefault="00B3375A" w:rsidP="00462B52">
            <w:pPr>
              <w:rPr>
                <w:del w:id="1849" w:author="Marie Christa Ermite Joseph Fevry" w:date="2018-10-16T12:14:00Z"/>
                <w:rFonts w:asciiTheme="minorHAnsi" w:hAnsiTheme="minorHAnsi" w:cstheme="minorHAnsi"/>
                <w:b/>
                <w:sz w:val="20"/>
                <w:szCs w:val="20"/>
              </w:rPr>
            </w:pPr>
          </w:p>
        </w:tc>
        <w:tc>
          <w:tcPr>
            <w:tcW w:w="551" w:type="dxa"/>
            <w:shd w:val="clear" w:color="auto" w:fill="auto"/>
          </w:tcPr>
          <w:p w14:paraId="1115662E" w14:textId="2CAF9CD2" w:rsidR="00B3375A" w:rsidRPr="00DC17EE" w:rsidDel="00945F6F" w:rsidRDefault="00B3375A" w:rsidP="00462B52">
            <w:pPr>
              <w:rPr>
                <w:del w:id="1850" w:author="Marie Christa Ermite Joseph Fevry" w:date="2018-10-16T12:14:00Z"/>
                <w:rFonts w:asciiTheme="minorHAnsi" w:hAnsiTheme="minorHAnsi" w:cstheme="minorHAnsi"/>
                <w:b/>
                <w:sz w:val="20"/>
                <w:szCs w:val="20"/>
              </w:rPr>
            </w:pPr>
          </w:p>
        </w:tc>
        <w:tc>
          <w:tcPr>
            <w:tcW w:w="624" w:type="dxa"/>
            <w:shd w:val="clear" w:color="auto" w:fill="auto"/>
          </w:tcPr>
          <w:p w14:paraId="7CFDB804" w14:textId="681FE58D" w:rsidR="00B3375A" w:rsidRPr="00DC17EE" w:rsidDel="00945F6F" w:rsidRDefault="00B3375A" w:rsidP="00462B52">
            <w:pPr>
              <w:jc w:val="both"/>
              <w:rPr>
                <w:del w:id="1851" w:author="Marie Christa Ermite Joseph Fevry" w:date="2018-10-16T12:14:00Z"/>
                <w:rFonts w:asciiTheme="minorHAnsi" w:eastAsia="Cambria" w:hAnsiTheme="minorHAnsi" w:cstheme="minorHAnsi"/>
                <w:b/>
                <w:sz w:val="20"/>
                <w:szCs w:val="20"/>
              </w:rPr>
            </w:pPr>
          </w:p>
        </w:tc>
        <w:tc>
          <w:tcPr>
            <w:tcW w:w="518" w:type="dxa"/>
            <w:shd w:val="clear" w:color="auto" w:fill="auto"/>
          </w:tcPr>
          <w:p w14:paraId="2C897255" w14:textId="2AB63415" w:rsidR="00B3375A" w:rsidRPr="00DC17EE" w:rsidDel="00945F6F" w:rsidRDefault="00B3375A" w:rsidP="00462B52">
            <w:pPr>
              <w:jc w:val="both"/>
              <w:rPr>
                <w:del w:id="1852" w:author="Marie Christa Ermite Joseph Fevry" w:date="2018-10-16T12:14:00Z"/>
                <w:rFonts w:asciiTheme="minorHAnsi" w:eastAsia="Cambria" w:hAnsiTheme="minorHAnsi" w:cstheme="minorHAnsi"/>
                <w:sz w:val="20"/>
                <w:szCs w:val="20"/>
              </w:rPr>
            </w:pPr>
          </w:p>
        </w:tc>
        <w:tc>
          <w:tcPr>
            <w:tcW w:w="503" w:type="dxa"/>
            <w:shd w:val="clear" w:color="auto" w:fill="auto"/>
          </w:tcPr>
          <w:p w14:paraId="2FF3EA8A" w14:textId="2AF8C5A6" w:rsidR="00B3375A" w:rsidRPr="00DC17EE" w:rsidDel="00945F6F" w:rsidRDefault="00B3375A" w:rsidP="00462B52">
            <w:pPr>
              <w:jc w:val="both"/>
              <w:rPr>
                <w:del w:id="1853" w:author="Marie Christa Ermite Joseph Fevry" w:date="2018-10-16T12:14:00Z"/>
                <w:rFonts w:asciiTheme="minorHAnsi" w:eastAsia="Cambria" w:hAnsiTheme="minorHAnsi" w:cstheme="minorHAnsi"/>
                <w:sz w:val="20"/>
                <w:szCs w:val="20"/>
              </w:rPr>
            </w:pPr>
          </w:p>
        </w:tc>
      </w:tr>
      <w:tr w:rsidR="00B3375A" w:rsidRPr="00DC17EE" w:rsidDel="00945F6F" w14:paraId="79ACA5C8" w14:textId="735A1AEB" w:rsidTr="00462B52">
        <w:trPr>
          <w:jc w:val="center"/>
          <w:del w:id="1854" w:author="Marie Christa Ermite Joseph Fevry" w:date="2018-10-16T12:14:00Z"/>
        </w:trPr>
        <w:tc>
          <w:tcPr>
            <w:tcW w:w="270" w:type="dxa"/>
            <w:shd w:val="clear" w:color="auto" w:fill="auto"/>
          </w:tcPr>
          <w:p w14:paraId="40CE85B5" w14:textId="703E1D9B" w:rsidR="00B3375A" w:rsidRPr="00DC17EE" w:rsidDel="00945F6F" w:rsidRDefault="00B3375A" w:rsidP="00462B52">
            <w:pPr>
              <w:jc w:val="both"/>
              <w:rPr>
                <w:del w:id="1855" w:author="Marie Christa Ermite Joseph Fevry" w:date="2018-10-16T12:14:00Z"/>
                <w:rFonts w:asciiTheme="minorHAnsi" w:eastAsia="Cambria" w:hAnsiTheme="minorHAnsi" w:cstheme="minorHAnsi"/>
                <w:b/>
                <w:sz w:val="20"/>
                <w:szCs w:val="20"/>
              </w:rPr>
            </w:pPr>
            <w:del w:id="1856" w:author="Marie Christa Ermite Joseph Fevry" w:date="2018-10-16T12:14:00Z">
              <w:r w:rsidRPr="00DC17EE" w:rsidDel="00945F6F">
                <w:rPr>
                  <w:rFonts w:asciiTheme="minorHAnsi" w:eastAsia="Cambria" w:hAnsiTheme="minorHAnsi" w:cstheme="minorHAnsi"/>
                  <w:b/>
                  <w:sz w:val="20"/>
                  <w:szCs w:val="20"/>
                </w:rPr>
                <w:delText>IV</w:delText>
              </w:r>
            </w:del>
          </w:p>
        </w:tc>
        <w:tc>
          <w:tcPr>
            <w:tcW w:w="4302" w:type="dxa"/>
            <w:shd w:val="clear" w:color="auto" w:fill="auto"/>
          </w:tcPr>
          <w:p w14:paraId="4DEC432D" w14:textId="716C6613" w:rsidR="00B3375A" w:rsidRPr="00DC17EE" w:rsidDel="00945F6F" w:rsidRDefault="00B3375A" w:rsidP="00462B52">
            <w:pPr>
              <w:rPr>
                <w:del w:id="1857" w:author="Marie Christa Ermite Joseph Fevry" w:date="2018-10-16T12:14:00Z"/>
                <w:rFonts w:asciiTheme="minorHAnsi" w:eastAsia="Cambria" w:hAnsiTheme="minorHAnsi" w:cstheme="minorHAnsi"/>
                <w:sz w:val="20"/>
                <w:szCs w:val="20"/>
              </w:rPr>
            </w:pPr>
            <w:del w:id="1858" w:author="Marie Christa Ermite Joseph Fevry" w:date="2018-10-16T12:14:00Z">
              <w:r w:rsidRPr="00DC17EE" w:rsidDel="00945F6F">
                <w:rPr>
                  <w:rFonts w:asciiTheme="minorHAnsi" w:hAnsiTheme="minorHAnsi" w:cstheme="minorHAnsi"/>
                  <w:sz w:val="20"/>
                  <w:szCs w:val="20"/>
                </w:rPr>
                <w:delText>Un inventaire exhaustif de la flore et la faune terrestre et aquatique (semi-pélagiques ou pélagiques) de la zone d’étude </w:delText>
              </w:r>
            </w:del>
          </w:p>
        </w:tc>
        <w:tc>
          <w:tcPr>
            <w:tcW w:w="391" w:type="dxa"/>
            <w:shd w:val="clear" w:color="auto" w:fill="auto"/>
          </w:tcPr>
          <w:p w14:paraId="7BD9E7B1" w14:textId="6694D56B" w:rsidR="00B3375A" w:rsidRPr="00DC17EE" w:rsidDel="00945F6F" w:rsidRDefault="00B3375A" w:rsidP="00462B52">
            <w:pPr>
              <w:rPr>
                <w:del w:id="1859" w:author="Marie Christa Ermite Joseph Fevry" w:date="2018-10-16T12:14:00Z"/>
                <w:rFonts w:asciiTheme="minorHAnsi" w:hAnsiTheme="minorHAnsi" w:cstheme="minorHAnsi"/>
                <w:b/>
                <w:sz w:val="20"/>
                <w:szCs w:val="20"/>
              </w:rPr>
            </w:pPr>
          </w:p>
        </w:tc>
        <w:tc>
          <w:tcPr>
            <w:tcW w:w="549" w:type="dxa"/>
            <w:shd w:val="clear" w:color="auto" w:fill="auto"/>
          </w:tcPr>
          <w:p w14:paraId="719A630A" w14:textId="76CC6713" w:rsidR="00B3375A" w:rsidRPr="00DC17EE" w:rsidDel="00945F6F" w:rsidRDefault="00B3375A" w:rsidP="00462B52">
            <w:pPr>
              <w:rPr>
                <w:del w:id="1860" w:author="Marie Christa Ermite Joseph Fevry" w:date="2018-10-16T12:14:00Z"/>
                <w:rFonts w:asciiTheme="minorHAnsi" w:hAnsiTheme="minorHAnsi" w:cstheme="minorHAnsi"/>
                <w:b/>
                <w:sz w:val="20"/>
                <w:szCs w:val="20"/>
              </w:rPr>
            </w:pPr>
          </w:p>
        </w:tc>
        <w:tc>
          <w:tcPr>
            <w:tcW w:w="546" w:type="dxa"/>
            <w:shd w:val="clear" w:color="auto" w:fill="auto"/>
          </w:tcPr>
          <w:p w14:paraId="4AD66CA5" w14:textId="1A9B31C0" w:rsidR="00B3375A" w:rsidRPr="00DC17EE" w:rsidDel="00945F6F" w:rsidRDefault="00B3375A" w:rsidP="00462B52">
            <w:pPr>
              <w:rPr>
                <w:del w:id="1861" w:author="Marie Christa Ermite Joseph Fevry" w:date="2018-10-16T12:14:00Z"/>
                <w:rFonts w:asciiTheme="minorHAnsi" w:hAnsiTheme="minorHAnsi" w:cstheme="minorHAnsi"/>
                <w:b/>
                <w:sz w:val="20"/>
                <w:szCs w:val="20"/>
              </w:rPr>
            </w:pPr>
          </w:p>
        </w:tc>
        <w:tc>
          <w:tcPr>
            <w:tcW w:w="546" w:type="dxa"/>
            <w:shd w:val="clear" w:color="auto" w:fill="F4B083"/>
          </w:tcPr>
          <w:p w14:paraId="1F12D314" w14:textId="4ED05151" w:rsidR="00B3375A" w:rsidRPr="00DC17EE" w:rsidDel="00945F6F" w:rsidRDefault="00B3375A" w:rsidP="00462B52">
            <w:pPr>
              <w:rPr>
                <w:del w:id="1862" w:author="Marie Christa Ermite Joseph Fevry" w:date="2018-10-16T12:14:00Z"/>
                <w:rFonts w:asciiTheme="minorHAnsi" w:hAnsiTheme="minorHAnsi" w:cstheme="minorHAnsi"/>
                <w:b/>
                <w:sz w:val="20"/>
                <w:szCs w:val="20"/>
              </w:rPr>
            </w:pPr>
            <w:del w:id="1863" w:author="Marie Christa Ermite Joseph Fevry" w:date="2018-10-16T12:14:00Z">
              <w:r w:rsidRPr="00DC17EE" w:rsidDel="00945F6F">
                <w:rPr>
                  <w:rFonts w:asciiTheme="minorHAnsi" w:hAnsiTheme="minorHAnsi" w:cstheme="minorHAnsi"/>
                  <w:b/>
                  <w:sz w:val="20"/>
                  <w:szCs w:val="20"/>
                </w:rPr>
                <w:delText>X</w:delText>
              </w:r>
            </w:del>
          </w:p>
        </w:tc>
        <w:tc>
          <w:tcPr>
            <w:tcW w:w="548" w:type="dxa"/>
            <w:shd w:val="clear" w:color="auto" w:fill="F4B083"/>
          </w:tcPr>
          <w:p w14:paraId="303877A4" w14:textId="28CC5D9B" w:rsidR="00B3375A" w:rsidRPr="00DC17EE" w:rsidDel="00945F6F" w:rsidRDefault="00B3375A" w:rsidP="00462B52">
            <w:pPr>
              <w:rPr>
                <w:del w:id="1864" w:author="Marie Christa Ermite Joseph Fevry" w:date="2018-10-16T12:14:00Z"/>
                <w:rFonts w:asciiTheme="minorHAnsi" w:hAnsiTheme="minorHAnsi" w:cstheme="minorHAnsi"/>
                <w:b/>
                <w:sz w:val="20"/>
                <w:szCs w:val="20"/>
              </w:rPr>
            </w:pPr>
            <w:del w:id="1865" w:author="Marie Christa Ermite Joseph Fevry" w:date="2018-10-16T12:14:00Z">
              <w:r w:rsidRPr="00DC17EE" w:rsidDel="00945F6F">
                <w:rPr>
                  <w:rFonts w:asciiTheme="minorHAnsi" w:hAnsiTheme="minorHAnsi" w:cstheme="minorHAnsi"/>
                  <w:b/>
                  <w:sz w:val="20"/>
                  <w:szCs w:val="20"/>
                </w:rPr>
                <w:delText>X</w:delText>
              </w:r>
            </w:del>
          </w:p>
        </w:tc>
        <w:tc>
          <w:tcPr>
            <w:tcW w:w="551" w:type="dxa"/>
            <w:shd w:val="clear" w:color="auto" w:fill="auto"/>
          </w:tcPr>
          <w:p w14:paraId="01528C19" w14:textId="432FBA3B" w:rsidR="00B3375A" w:rsidRPr="00DC17EE" w:rsidDel="00945F6F" w:rsidRDefault="00B3375A" w:rsidP="00462B52">
            <w:pPr>
              <w:rPr>
                <w:del w:id="1866" w:author="Marie Christa Ermite Joseph Fevry" w:date="2018-10-16T12:14:00Z"/>
                <w:rFonts w:asciiTheme="minorHAnsi" w:hAnsiTheme="minorHAnsi" w:cstheme="minorHAnsi"/>
                <w:b/>
                <w:sz w:val="20"/>
                <w:szCs w:val="20"/>
              </w:rPr>
            </w:pPr>
          </w:p>
        </w:tc>
        <w:tc>
          <w:tcPr>
            <w:tcW w:w="624" w:type="dxa"/>
            <w:shd w:val="clear" w:color="auto" w:fill="auto"/>
          </w:tcPr>
          <w:p w14:paraId="56D5536D" w14:textId="190848BF" w:rsidR="00B3375A" w:rsidRPr="00DC17EE" w:rsidDel="00945F6F" w:rsidRDefault="00B3375A" w:rsidP="00462B52">
            <w:pPr>
              <w:rPr>
                <w:del w:id="1867" w:author="Marie Christa Ermite Joseph Fevry" w:date="2018-10-16T12:14:00Z"/>
                <w:rFonts w:asciiTheme="minorHAnsi" w:hAnsiTheme="minorHAnsi" w:cstheme="minorHAnsi"/>
                <w:b/>
                <w:sz w:val="20"/>
                <w:szCs w:val="20"/>
              </w:rPr>
            </w:pPr>
          </w:p>
        </w:tc>
        <w:tc>
          <w:tcPr>
            <w:tcW w:w="518" w:type="dxa"/>
            <w:shd w:val="clear" w:color="auto" w:fill="auto"/>
          </w:tcPr>
          <w:p w14:paraId="50EE6D37" w14:textId="6DDB7CA9" w:rsidR="00B3375A" w:rsidRPr="00DC17EE" w:rsidDel="00945F6F" w:rsidRDefault="00B3375A" w:rsidP="00462B52">
            <w:pPr>
              <w:jc w:val="both"/>
              <w:rPr>
                <w:del w:id="1868" w:author="Marie Christa Ermite Joseph Fevry" w:date="2018-10-16T12:14:00Z"/>
                <w:rFonts w:asciiTheme="minorHAnsi" w:eastAsia="Cambria" w:hAnsiTheme="minorHAnsi" w:cstheme="minorHAnsi"/>
                <w:sz w:val="20"/>
                <w:szCs w:val="20"/>
              </w:rPr>
            </w:pPr>
          </w:p>
        </w:tc>
        <w:tc>
          <w:tcPr>
            <w:tcW w:w="503" w:type="dxa"/>
            <w:shd w:val="clear" w:color="auto" w:fill="auto"/>
          </w:tcPr>
          <w:p w14:paraId="65E0BC82" w14:textId="184A3EDB" w:rsidR="00B3375A" w:rsidRPr="00DC17EE" w:rsidDel="00945F6F" w:rsidRDefault="00B3375A" w:rsidP="00462B52">
            <w:pPr>
              <w:jc w:val="both"/>
              <w:rPr>
                <w:del w:id="1869" w:author="Marie Christa Ermite Joseph Fevry" w:date="2018-10-16T12:14:00Z"/>
                <w:rFonts w:asciiTheme="minorHAnsi" w:eastAsia="Cambria" w:hAnsiTheme="minorHAnsi" w:cstheme="minorHAnsi"/>
                <w:sz w:val="20"/>
                <w:szCs w:val="20"/>
              </w:rPr>
            </w:pPr>
          </w:p>
        </w:tc>
      </w:tr>
      <w:tr w:rsidR="00B3375A" w:rsidRPr="00DC17EE" w:rsidDel="00945F6F" w14:paraId="69155D24" w14:textId="4A03729C" w:rsidTr="00462B52">
        <w:trPr>
          <w:trHeight w:val="377"/>
          <w:jc w:val="center"/>
          <w:del w:id="1870" w:author="Marie Christa Ermite Joseph Fevry" w:date="2018-10-16T12:14:00Z"/>
        </w:trPr>
        <w:tc>
          <w:tcPr>
            <w:tcW w:w="270" w:type="dxa"/>
            <w:shd w:val="clear" w:color="auto" w:fill="auto"/>
          </w:tcPr>
          <w:p w14:paraId="6F60F2B3" w14:textId="62C78E86" w:rsidR="00B3375A" w:rsidRPr="00DC17EE" w:rsidDel="00945F6F" w:rsidRDefault="00B3375A" w:rsidP="00462B52">
            <w:pPr>
              <w:jc w:val="both"/>
              <w:rPr>
                <w:del w:id="1871" w:author="Marie Christa Ermite Joseph Fevry" w:date="2018-10-16T12:14:00Z"/>
                <w:rFonts w:asciiTheme="minorHAnsi" w:eastAsia="Cambria" w:hAnsiTheme="minorHAnsi" w:cstheme="minorHAnsi"/>
                <w:b/>
                <w:sz w:val="20"/>
                <w:szCs w:val="20"/>
              </w:rPr>
            </w:pPr>
            <w:del w:id="1872" w:author="Marie Christa Ermite Joseph Fevry" w:date="2018-10-16T12:14:00Z">
              <w:r w:rsidRPr="00DC17EE" w:rsidDel="00945F6F">
                <w:rPr>
                  <w:rFonts w:asciiTheme="minorHAnsi" w:eastAsia="Cambria" w:hAnsiTheme="minorHAnsi" w:cstheme="minorHAnsi"/>
                  <w:b/>
                  <w:sz w:val="20"/>
                  <w:szCs w:val="20"/>
                </w:rPr>
                <w:delText>V</w:delText>
              </w:r>
            </w:del>
          </w:p>
        </w:tc>
        <w:tc>
          <w:tcPr>
            <w:tcW w:w="4302" w:type="dxa"/>
            <w:shd w:val="clear" w:color="auto" w:fill="auto"/>
          </w:tcPr>
          <w:p w14:paraId="754B9F68" w14:textId="2F31A581" w:rsidR="00B3375A" w:rsidRPr="00DC17EE" w:rsidDel="00945F6F" w:rsidRDefault="00B3375A" w:rsidP="00462B52">
            <w:pPr>
              <w:rPr>
                <w:del w:id="1873" w:author="Marie Christa Ermite Joseph Fevry" w:date="2018-10-16T12:14:00Z"/>
                <w:rFonts w:asciiTheme="minorHAnsi" w:eastAsia="Cambria" w:hAnsiTheme="minorHAnsi" w:cstheme="minorHAnsi"/>
                <w:sz w:val="20"/>
                <w:szCs w:val="20"/>
              </w:rPr>
            </w:pPr>
            <w:del w:id="1874" w:author="Marie Christa Ermite Joseph Fevry" w:date="2018-10-16T12:14:00Z">
              <w:r w:rsidRPr="00DC17EE" w:rsidDel="00945F6F">
                <w:rPr>
                  <w:rFonts w:asciiTheme="minorHAnsi" w:hAnsiTheme="minorHAnsi" w:cstheme="minorHAnsi"/>
                  <w:sz w:val="20"/>
                  <w:szCs w:val="20"/>
                </w:rPr>
                <w:delText>Analyse des sols (étude pédologique)</w:delText>
              </w:r>
            </w:del>
          </w:p>
        </w:tc>
        <w:tc>
          <w:tcPr>
            <w:tcW w:w="391" w:type="dxa"/>
            <w:shd w:val="clear" w:color="auto" w:fill="auto"/>
          </w:tcPr>
          <w:p w14:paraId="712F45A6" w14:textId="1EA71E0E" w:rsidR="00B3375A" w:rsidRPr="00DC17EE" w:rsidDel="00945F6F" w:rsidRDefault="00B3375A" w:rsidP="00462B52">
            <w:pPr>
              <w:jc w:val="both"/>
              <w:rPr>
                <w:del w:id="1875" w:author="Marie Christa Ermite Joseph Fevry" w:date="2018-10-16T12:14:00Z"/>
                <w:rFonts w:asciiTheme="minorHAnsi" w:eastAsia="Cambria" w:hAnsiTheme="minorHAnsi" w:cstheme="minorHAnsi"/>
                <w:sz w:val="20"/>
                <w:szCs w:val="20"/>
              </w:rPr>
            </w:pPr>
          </w:p>
        </w:tc>
        <w:tc>
          <w:tcPr>
            <w:tcW w:w="549" w:type="dxa"/>
            <w:shd w:val="clear" w:color="auto" w:fill="auto"/>
          </w:tcPr>
          <w:p w14:paraId="3D8FEEA9" w14:textId="0C38D0E9" w:rsidR="00B3375A" w:rsidRPr="00DC17EE" w:rsidDel="00945F6F" w:rsidRDefault="00B3375A" w:rsidP="00462B52">
            <w:pPr>
              <w:jc w:val="both"/>
              <w:rPr>
                <w:del w:id="1876" w:author="Marie Christa Ermite Joseph Fevry" w:date="2018-10-16T12:14:00Z"/>
                <w:rFonts w:asciiTheme="minorHAnsi" w:eastAsia="Cambria" w:hAnsiTheme="minorHAnsi" w:cstheme="minorHAnsi"/>
                <w:sz w:val="20"/>
                <w:szCs w:val="20"/>
              </w:rPr>
            </w:pPr>
          </w:p>
        </w:tc>
        <w:tc>
          <w:tcPr>
            <w:tcW w:w="546" w:type="dxa"/>
            <w:shd w:val="clear" w:color="auto" w:fill="auto"/>
          </w:tcPr>
          <w:p w14:paraId="55C39EE3" w14:textId="7AB33B9B" w:rsidR="00B3375A" w:rsidRPr="00DC17EE" w:rsidDel="00945F6F" w:rsidRDefault="00B3375A" w:rsidP="00462B52">
            <w:pPr>
              <w:rPr>
                <w:del w:id="1877" w:author="Marie Christa Ermite Joseph Fevry" w:date="2018-10-16T12:14:00Z"/>
                <w:rFonts w:asciiTheme="minorHAnsi" w:hAnsiTheme="minorHAnsi" w:cstheme="minorHAnsi"/>
                <w:b/>
                <w:sz w:val="20"/>
                <w:szCs w:val="20"/>
              </w:rPr>
            </w:pPr>
          </w:p>
        </w:tc>
        <w:tc>
          <w:tcPr>
            <w:tcW w:w="546" w:type="dxa"/>
            <w:shd w:val="clear" w:color="auto" w:fill="F4B083"/>
          </w:tcPr>
          <w:p w14:paraId="4CB34DF8" w14:textId="490295A8" w:rsidR="00B3375A" w:rsidRPr="00DC17EE" w:rsidDel="00945F6F" w:rsidRDefault="00B3375A" w:rsidP="00462B52">
            <w:pPr>
              <w:rPr>
                <w:del w:id="1878" w:author="Marie Christa Ermite Joseph Fevry" w:date="2018-10-16T12:14:00Z"/>
                <w:rFonts w:asciiTheme="minorHAnsi" w:hAnsiTheme="minorHAnsi" w:cstheme="minorHAnsi"/>
                <w:b/>
                <w:sz w:val="20"/>
                <w:szCs w:val="20"/>
              </w:rPr>
            </w:pPr>
            <w:del w:id="1879" w:author="Marie Christa Ermite Joseph Fevry" w:date="2018-10-16T12:14:00Z">
              <w:r w:rsidRPr="00DC17EE" w:rsidDel="00945F6F">
                <w:rPr>
                  <w:rFonts w:asciiTheme="minorHAnsi" w:hAnsiTheme="minorHAnsi" w:cstheme="minorHAnsi"/>
                  <w:b/>
                  <w:sz w:val="20"/>
                  <w:szCs w:val="20"/>
                </w:rPr>
                <w:delText>X</w:delText>
              </w:r>
            </w:del>
          </w:p>
        </w:tc>
        <w:tc>
          <w:tcPr>
            <w:tcW w:w="548" w:type="dxa"/>
            <w:shd w:val="clear" w:color="auto" w:fill="F4B083"/>
          </w:tcPr>
          <w:p w14:paraId="15C30554" w14:textId="03341AB0" w:rsidR="00B3375A" w:rsidRPr="00DC17EE" w:rsidDel="00945F6F" w:rsidRDefault="00B3375A" w:rsidP="00462B52">
            <w:pPr>
              <w:rPr>
                <w:del w:id="1880" w:author="Marie Christa Ermite Joseph Fevry" w:date="2018-10-16T12:14:00Z"/>
                <w:rFonts w:asciiTheme="minorHAnsi" w:hAnsiTheme="minorHAnsi" w:cstheme="minorHAnsi"/>
                <w:b/>
                <w:sz w:val="20"/>
                <w:szCs w:val="20"/>
              </w:rPr>
            </w:pPr>
            <w:del w:id="1881" w:author="Marie Christa Ermite Joseph Fevry" w:date="2018-10-16T12:14:00Z">
              <w:r w:rsidRPr="00DC17EE" w:rsidDel="00945F6F">
                <w:rPr>
                  <w:rFonts w:asciiTheme="minorHAnsi" w:hAnsiTheme="minorHAnsi" w:cstheme="minorHAnsi"/>
                  <w:b/>
                  <w:sz w:val="20"/>
                  <w:szCs w:val="20"/>
                </w:rPr>
                <w:delText>X</w:delText>
              </w:r>
            </w:del>
          </w:p>
        </w:tc>
        <w:tc>
          <w:tcPr>
            <w:tcW w:w="551" w:type="dxa"/>
            <w:shd w:val="clear" w:color="auto" w:fill="auto"/>
          </w:tcPr>
          <w:p w14:paraId="75B02002" w14:textId="00F07E73" w:rsidR="00B3375A" w:rsidRPr="00DC17EE" w:rsidDel="00945F6F" w:rsidRDefault="00B3375A" w:rsidP="00462B52">
            <w:pPr>
              <w:rPr>
                <w:del w:id="1882" w:author="Marie Christa Ermite Joseph Fevry" w:date="2018-10-16T12:14:00Z"/>
                <w:rFonts w:asciiTheme="minorHAnsi" w:hAnsiTheme="minorHAnsi" w:cstheme="minorHAnsi"/>
                <w:b/>
                <w:sz w:val="20"/>
                <w:szCs w:val="20"/>
              </w:rPr>
            </w:pPr>
          </w:p>
        </w:tc>
        <w:tc>
          <w:tcPr>
            <w:tcW w:w="624" w:type="dxa"/>
            <w:shd w:val="clear" w:color="auto" w:fill="auto"/>
          </w:tcPr>
          <w:p w14:paraId="00C8EB49" w14:textId="252FB136" w:rsidR="00B3375A" w:rsidRPr="00DC17EE" w:rsidDel="00945F6F" w:rsidRDefault="00B3375A" w:rsidP="00462B52">
            <w:pPr>
              <w:rPr>
                <w:del w:id="1883" w:author="Marie Christa Ermite Joseph Fevry" w:date="2018-10-16T12:14:00Z"/>
                <w:rFonts w:asciiTheme="minorHAnsi" w:hAnsiTheme="minorHAnsi" w:cstheme="minorHAnsi"/>
                <w:b/>
                <w:sz w:val="20"/>
                <w:szCs w:val="20"/>
              </w:rPr>
            </w:pPr>
          </w:p>
        </w:tc>
        <w:tc>
          <w:tcPr>
            <w:tcW w:w="518" w:type="dxa"/>
            <w:shd w:val="clear" w:color="auto" w:fill="auto"/>
          </w:tcPr>
          <w:p w14:paraId="36F6FB0E" w14:textId="31AE2E44" w:rsidR="00B3375A" w:rsidRPr="00DC17EE" w:rsidDel="00945F6F" w:rsidRDefault="00B3375A" w:rsidP="00462B52">
            <w:pPr>
              <w:jc w:val="both"/>
              <w:rPr>
                <w:del w:id="1884" w:author="Marie Christa Ermite Joseph Fevry" w:date="2018-10-16T12:14:00Z"/>
                <w:rFonts w:asciiTheme="minorHAnsi" w:eastAsia="Cambria" w:hAnsiTheme="minorHAnsi" w:cstheme="minorHAnsi"/>
                <w:sz w:val="20"/>
                <w:szCs w:val="20"/>
              </w:rPr>
            </w:pPr>
          </w:p>
        </w:tc>
        <w:tc>
          <w:tcPr>
            <w:tcW w:w="503" w:type="dxa"/>
            <w:shd w:val="clear" w:color="auto" w:fill="auto"/>
          </w:tcPr>
          <w:p w14:paraId="3C0A1005" w14:textId="0231C29B" w:rsidR="00B3375A" w:rsidRPr="00DC17EE" w:rsidDel="00945F6F" w:rsidRDefault="00B3375A" w:rsidP="00462B52">
            <w:pPr>
              <w:jc w:val="both"/>
              <w:rPr>
                <w:del w:id="1885" w:author="Marie Christa Ermite Joseph Fevry" w:date="2018-10-16T12:14:00Z"/>
                <w:rFonts w:asciiTheme="minorHAnsi" w:eastAsia="Cambria" w:hAnsiTheme="minorHAnsi" w:cstheme="minorHAnsi"/>
                <w:sz w:val="20"/>
                <w:szCs w:val="20"/>
              </w:rPr>
            </w:pPr>
          </w:p>
        </w:tc>
      </w:tr>
      <w:tr w:rsidR="00B3375A" w:rsidRPr="00DC17EE" w:rsidDel="00945F6F" w14:paraId="0CA660C8" w14:textId="232C1DFF" w:rsidTr="00462B52">
        <w:trPr>
          <w:trHeight w:val="467"/>
          <w:jc w:val="center"/>
          <w:del w:id="1886" w:author="Marie Christa Ermite Joseph Fevry" w:date="2018-10-16T12:14:00Z"/>
        </w:trPr>
        <w:tc>
          <w:tcPr>
            <w:tcW w:w="270" w:type="dxa"/>
            <w:shd w:val="clear" w:color="auto" w:fill="auto"/>
          </w:tcPr>
          <w:p w14:paraId="73A3194C" w14:textId="0150B903" w:rsidR="00B3375A" w:rsidRPr="00DC17EE" w:rsidDel="00945F6F" w:rsidRDefault="00B3375A" w:rsidP="00462B52">
            <w:pPr>
              <w:jc w:val="both"/>
              <w:rPr>
                <w:del w:id="1887" w:author="Marie Christa Ermite Joseph Fevry" w:date="2018-10-16T12:14:00Z"/>
                <w:rFonts w:asciiTheme="minorHAnsi" w:eastAsia="Cambria" w:hAnsiTheme="minorHAnsi" w:cstheme="minorHAnsi"/>
                <w:b/>
                <w:sz w:val="20"/>
                <w:szCs w:val="20"/>
              </w:rPr>
            </w:pPr>
            <w:del w:id="1888" w:author="Marie Christa Ermite Joseph Fevry" w:date="2018-10-16T12:14:00Z">
              <w:r w:rsidRPr="00DC17EE" w:rsidDel="00945F6F">
                <w:rPr>
                  <w:rFonts w:asciiTheme="minorHAnsi" w:eastAsia="Cambria" w:hAnsiTheme="minorHAnsi" w:cstheme="minorHAnsi"/>
                  <w:b/>
                  <w:sz w:val="20"/>
                  <w:szCs w:val="20"/>
                </w:rPr>
                <w:delText>VI</w:delText>
              </w:r>
            </w:del>
          </w:p>
        </w:tc>
        <w:tc>
          <w:tcPr>
            <w:tcW w:w="4302" w:type="dxa"/>
            <w:shd w:val="clear" w:color="auto" w:fill="auto"/>
          </w:tcPr>
          <w:p w14:paraId="530E760A" w14:textId="08029831" w:rsidR="00B3375A" w:rsidRPr="00DC17EE" w:rsidDel="00945F6F" w:rsidRDefault="00B3375A" w:rsidP="00462B52">
            <w:pPr>
              <w:rPr>
                <w:del w:id="1889" w:author="Marie Christa Ermite Joseph Fevry" w:date="2018-10-16T12:14:00Z"/>
                <w:rFonts w:asciiTheme="minorHAnsi" w:eastAsia="Cambria" w:hAnsiTheme="minorHAnsi" w:cstheme="minorHAnsi"/>
                <w:sz w:val="20"/>
                <w:szCs w:val="20"/>
              </w:rPr>
            </w:pPr>
            <w:del w:id="1890" w:author="Marie Christa Ermite Joseph Fevry" w:date="2018-10-16T12:14:00Z">
              <w:r w:rsidRPr="00DC17EE" w:rsidDel="00945F6F">
                <w:rPr>
                  <w:rFonts w:asciiTheme="minorHAnsi" w:hAnsiTheme="minorHAnsi" w:cstheme="minorHAnsi"/>
                  <w:sz w:val="20"/>
                  <w:szCs w:val="20"/>
                </w:rPr>
                <w:delText>L’érosion et le glissement de terrain de la zone d’étude </w:delText>
              </w:r>
            </w:del>
          </w:p>
        </w:tc>
        <w:tc>
          <w:tcPr>
            <w:tcW w:w="391" w:type="dxa"/>
            <w:shd w:val="clear" w:color="auto" w:fill="auto"/>
          </w:tcPr>
          <w:p w14:paraId="6CD33A2B" w14:textId="66954C9A" w:rsidR="00B3375A" w:rsidRPr="00DC17EE" w:rsidDel="00945F6F" w:rsidRDefault="00B3375A" w:rsidP="00462B52">
            <w:pPr>
              <w:jc w:val="both"/>
              <w:rPr>
                <w:del w:id="1891" w:author="Marie Christa Ermite Joseph Fevry" w:date="2018-10-16T12:14:00Z"/>
                <w:rFonts w:asciiTheme="minorHAnsi" w:eastAsia="Cambria" w:hAnsiTheme="minorHAnsi" w:cstheme="minorHAnsi"/>
                <w:sz w:val="20"/>
                <w:szCs w:val="20"/>
              </w:rPr>
            </w:pPr>
          </w:p>
        </w:tc>
        <w:tc>
          <w:tcPr>
            <w:tcW w:w="549" w:type="dxa"/>
            <w:shd w:val="clear" w:color="auto" w:fill="auto"/>
          </w:tcPr>
          <w:p w14:paraId="7E6B69F8" w14:textId="08A8AC5E" w:rsidR="00B3375A" w:rsidRPr="00DC17EE" w:rsidDel="00945F6F" w:rsidRDefault="00B3375A" w:rsidP="00462B52">
            <w:pPr>
              <w:jc w:val="both"/>
              <w:rPr>
                <w:del w:id="1892" w:author="Marie Christa Ermite Joseph Fevry" w:date="2018-10-16T12:14:00Z"/>
                <w:rFonts w:asciiTheme="minorHAnsi" w:eastAsia="Cambria" w:hAnsiTheme="minorHAnsi" w:cstheme="minorHAnsi"/>
                <w:sz w:val="20"/>
                <w:szCs w:val="20"/>
              </w:rPr>
            </w:pPr>
          </w:p>
        </w:tc>
        <w:tc>
          <w:tcPr>
            <w:tcW w:w="546" w:type="dxa"/>
            <w:shd w:val="clear" w:color="auto" w:fill="auto"/>
          </w:tcPr>
          <w:p w14:paraId="79CD5417" w14:textId="49E94A0B" w:rsidR="00B3375A" w:rsidRPr="00DC17EE" w:rsidDel="00945F6F" w:rsidRDefault="00B3375A" w:rsidP="00462B52">
            <w:pPr>
              <w:rPr>
                <w:del w:id="1893" w:author="Marie Christa Ermite Joseph Fevry" w:date="2018-10-16T12:14:00Z"/>
                <w:rFonts w:asciiTheme="minorHAnsi" w:hAnsiTheme="minorHAnsi" w:cstheme="minorHAnsi"/>
                <w:b/>
                <w:sz w:val="20"/>
                <w:szCs w:val="20"/>
              </w:rPr>
            </w:pPr>
          </w:p>
        </w:tc>
        <w:tc>
          <w:tcPr>
            <w:tcW w:w="546" w:type="dxa"/>
            <w:shd w:val="clear" w:color="auto" w:fill="F4B083"/>
          </w:tcPr>
          <w:p w14:paraId="551FE014" w14:textId="15CA752B" w:rsidR="00B3375A" w:rsidRPr="00DC17EE" w:rsidDel="00945F6F" w:rsidRDefault="00B3375A" w:rsidP="00462B52">
            <w:pPr>
              <w:rPr>
                <w:del w:id="1894" w:author="Marie Christa Ermite Joseph Fevry" w:date="2018-10-16T12:14:00Z"/>
                <w:rFonts w:asciiTheme="minorHAnsi" w:hAnsiTheme="minorHAnsi" w:cstheme="minorHAnsi"/>
                <w:b/>
                <w:sz w:val="20"/>
                <w:szCs w:val="20"/>
              </w:rPr>
            </w:pPr>
            <w:del w:id="1895" w:author="Marie Christa Ermite Joseph Fevry" w:date="2018-10-16T12:14:00Z">
              <w:r w:rsidRPr="00DC17EE" w:rsidDel="00945F6F">
                <w:rPr>
                  <w:rFonts w:asciiTheme="minorHAnsi" w:hAnsiTheme="minorHAnsi" w:cstheme="minorHAnsi"/>
                  <w:b/>
                  <w:sz w:val="20"/>
                  <w:szCs w:val="20"/>
                </w:rPr>
                <w:delText>X</w:delText>
              </w:r>
            </w:del>
          </w:p>
        </w:tc>
        <w:tc>
          <w:tcPr>
            <w:tcW w:w="548" w:type="dxa"/>
            <w:shd w:val="clear" w:color="auto" w:fill="F4B083"/>
          </w:tcPr>
          <w:p w14:paraId="42E4447E" w14:textId="12FDBF0D" w:rsidR="00B3375A" w:rsidRPr="00DC17EE" w:rsidDel="00945F6F" w:rsidRDefault="00B3375A" w:rsidP="00462B52">
            <w:pPr>
              <w:rPr>
                <w:del w:id="1896" w:author="Marie Christa Ermite Joseph Fevry" w:date="2018-10-16T12:14:00Z"/>
                <w:rFonts w:asciiTheme="minorHAnsi" w:hAnsiTheme="minorHAnsi" w:cstheme="minorHAnsi"/>
                <w:b/>
                <w:sz w:val="20"/>
                <w:szCs w:val="20"/>
              </w:rPr>
            </w:pPr>
            <w:del w:id="1897" w:author="Marie Christa Ermite Joseph Fevry" w:date="2018-10-16T12:14:00Z">
              <w:r w:rsidRPr="00DC17EE" w:rsidDel="00945F6F">
                <w:rPr>
                  <w:rFonts w:asciiTheme="minorHAnsi" w:hAnsiTheme="minorHAnsi" w:cstheme="minorHAnsi"/>
                  <w:b/>
                  <w:sz w:val="20"/>
                  <w:szCs w:val="20"/>
                </w:rPr>
                <w:delText>X</w:delText>
              </w:r>
            </w:del>
          </w:p>
        </w:tc>
        <w:tc>
          <w:tcPr>
            <w:tcW w:w="551" w:type="dxa"/>
            <w:shd w:val="clear" w:color="auto" w:fill="auto"/>
          </w:tcPr>
          <w:p w14:paraId="4A247ED3" w14:textId="2B9713B1" w:rsidR="00B3375A" w:rsidRPr="00DC17EE" w:rsidDel="00945F6F" w:rsidRDefault="00B3375A" w:rsidP="00462B52">
            <w:pPr>
              <w:rPr>
                <w:del w:id="1898" w:author="Marie Christa Ermite Joseph Fevry" w:date="2018-10-16T12:14:00Z"/>
                <w:rFonts w:asciiTheme="minorHAnsi" w:hAnsiTheme="minorHAnsi" w:cstheme="minorHAnsi"/>
                <w:b/>
                <w:sz w:val="20"/>
                <w:szCs w:val="20"/>
              </w:rPr>
            </w:pPr>
          </w:p>
        </w:tc>
        <w:tc>
          <w:tcPr>
            <w:tcW w:w="624" w:type="dxa"/>
            <w:shd w:val="clear" w:color="auto" w:fill="auto"/>
          </w:tcPr>
          <w:p w14:paraId="75223173" w14:textId="5DDB2918" w:rsidR="00B3375A" w:rsidRPr="00DC17EE" w:rsidDel="00945F6F" w:rsidRDefault="00B3375A" w:rsidP="00462B52">
            <w:pPr>
              <w:rPr>
                <w:del w:id="1899" w:author="Marie Christa Ermite Joseph Fevry" w:date="2018-10-16T12:14:00Z"/>
                <w:rFonts w:asciiTheme="minorHAnsi" w:hAnsiTheme="minorHAnsi" w:cstheme="minorHAnsi"/>
                <w:b/>
                <w:sz w:val="20"/>
                <w:szCs w:val="20"/>
              </w:rPr>
            </w:pPr>
          </w:p>
        </w:tc>
        <w:tc>
          <w:tcPr>
            <w:tcW w:w="518" w:type="dxa"/>
            <w:shd w:val="clear" w:color="auto" w:fill="auto"/>
          </w:tcPr>
          <w:p w14:paraId="3BD00FF3" w14:textId="3BC4559C" w:rsidR="00B3375A" w:rsidRPr="00DC17EE" w:rsidDel="00945F6F" w:rsidRDefault="00B3375A" w:rsidP="00462B52">
            <w:pPr>
              <w:jc w:val="both"/>
              <w:rPr>
                <w:del w:id="1900" w:author="Marie Christa Ermite Joseph Fevry" w:date="2018-10-16T12:14:00Z"/>
                <w:rFonts w:asciiTheme="minorHAnsi" w:eastAsia="Cambria" w:hAnsiTheme="minorHAnsi" w:cstheme="minorHAnsi"/>
                <w:sz w:val="20"/>
                <w:szCs w:val="20"/>
              </w:rPr>
            </w:pPr>
          </w:p>
        </w:tc>
        <w:tc>
          <w:tcPr>
            <w:tcW w:w="503" w:type="dxa"/>
            <w:shd w:val="clear" w:color="auto" w:fill="auto"/>
          </w:tcPr>
          <w:p w14:paraId="3800AAD4" w14:textId="76151DFB" w:rsidR="00B3375A" w:rsidRPr="00DC17EE" w:rsidDel="00945F6F" w:rsidRDefault="00B3375A" w:rsidP="00462B52">
            <w:pPr>
              <w:jc w:val="both"/>
              <w:rPr>
                <w:del w:id="1901" w:author="Marie Christa Ermite Joseph Fevry" w:date="2018-10-16T12:14:00Z"/>
                <w:rFonts w:asciiTheme="minorHAnsi" w:eastAsia="Cambria" w:hAnsiTheme="minorHAnsi" w:cstheme="minorHAnsi"/>
                <w:sz w:val="20"/>
                <w:szCs w:val="20"/>
              </w:rPr>
            </w:pPr>
          </w:p>
        </w:tc>
      </w:tr>
      <w:tr w:rsidR="00B3375A" w:rsidRPr="00DC17EE" w:rsidDel="00945F6F" w14:paraId="392D82FA" w14:textId="5FD7E529" w:rsidTr="00462B52">
        <w:trPr>
          <w:jc w:val="center"/>
          <w:del w:id="1902" w:author="Marie Christa Ermite Joseph Fevry" w:date="2018-10-16T12:14:00Z"/>
        </w:trPr>
        <w:tc>
          <w:tcPr>
            <w:tcW w:w="270" w:type="dxa"/>
            <w:shd w:val="clear" w:color="auto" w:fill="auto"/>
          </w:tcPr>
          <w:p w14:paraId="65DBA35C" w14:textId="6E878432" w:rsidR="00B3375A" w:rsidRPr="00DC17EE" w:rsidDel="00945F6F" w:rsidRDefault="00B3375A" w:rsidP="00462B52">
            <w:pPr>
              <w:jc w:val="both"/>
              <w:rPr>
                <w:del w:id="1903" w:author="Marie Christa Ermite Joseph Fevry" w:date="2018-10-16T12:14:00Z"/>
                <w:rFonts w:asciiTheme="minorHAnsi" w:eastAsia="Cambria" w:hAnsiTheme="minorHAnsi" w:cstheme="minorHAnsi"/>
                <w:b/>
                <w:sz w:val="20"/>
                <w:szCs w:val="20"/>
              </w:rPr>
            </w:pPr>
            <w:del w:id="1904" w:author="Marie Christa Ermite Joseph Fevry" w:date="2018-10-16T12:14:00Z">
              <w:r w:rsidRPr="00DC17EE" w:rsidDel="00945F6F">
                <w:rPr>
                  <w:rFonts w:asciiTheme="minorHAnsi" w:eastAsia="Cambria" w:hAnsiTheme="minorHAnsi" w:cstheme="minorHAnsi"/>
                  <w:b/>
                  <w:sz w:val="20"/>
                  <w:szCs w:val="20"/>
                </w:rPr>
                <w:delText>VII</w:delText>
              </w:r>
            </w:del>
          </w:p>
        </w:tc>
        <w:tc>
          <w:tcPr>
            <w:tcW w:w="4302" w:type="dxa"/>
            <w:shd w:val="clear" w:color="auto" w:fill="auto"/>
          </w:tcPr>
          <w:p w14:paraId="3616DDEF" w14:textId="7DA55123" w:rsidR="00B3375A" w:rsidRPr="00DC17EE" w:rsidDel="00945F6F" w:rsidRDefault="00B3375A" w:rsidP="00462B52">
            <w:pPr>
              <w:rPr>
                <w:del w:id="1905" w:author="Marie Christa Ermite Joseph Fevry" w:date="2018-10-16T12:14:00Z"/>
                <w:rFonts w:asciiTheme="minorHAnsi" w:eastAsia="Cambria" w:hAnsiTheme="minorHAnsi" w:cstheme="minorHAnsi"/>
                <w:sz w:val="20"/>
                <w:szCs w:val="20"/>
              </w:rPr>
            </w:pPr>
            <w:del w:id="1906" w:author="Marie Christa Ermite Joseph Fevry" w:date="2018-10-16T12:14:00Z">
              <w:r w:rsidRPr="00DC17EE" w:rsidDel="00945F6F">
                <w:rPr>
                  <w:rFonts w:asciiTheme="minorHAnsi" w:hAnsiTheme="minorHAnsi" w:cstheme="minorHAnsi"/>
                  <w:sz w:val="20"/>
                  <w:szCs w:val="20"/>
                </w:rPr>
                <w:delText>Analyse de la vulnérabilité, les menaces et pressions exercées sur les ressources de la zone d’étude</w:delText>
              </w:r>
            </w:del>
          </w:p>
        </w:tc>
        <w:tc>
          <w:tcPr>
            <w:tcW w:w="391" w:type="dxa"/>
            <w:shd w:val="clear" w:color="auto" w:fill="auto"/>
          </w:tcPr>
          <w:p w14:paraId="264CE7AD" w14:textId="4A269849" w:rsidR="00B3375A" w:rsidRPr="00DC17EE" w:rsidDel="00945F6F" w:rsidRDefault="00B3375A" w:rsidP="00462B52">
            <w:pPr>
              <w:jc w:val="both"/>
              <w:rPr>
                <w:del w:id="1907" w:author="Marie Christa Ermite Joseph Fevry" w:date="2018-10-16T12:14:00Z"/>
                <w:rFonts w:asciiTheme="minorHAnsi" w:eastAsia="Cambria" w:hAnsiTheme="minorHAnsi" w:cstheme="minorHAnsi"/>
                <w:sz w:val="20"/>
                <w:szCs w:val="20"/>
              </w:rPr>
            </w:pPr>
          </w:p>
        </w:tc>
        <w:tc>
          <w:tcPr>
            <w:tcW w:w="549" w:type="dxa"/>
            <w:shd w:val="clear" w:color="auto" w:fill="auto"/>
          </w:tcPr>
          <w:p w14:paraId="6F60A71F" w14:textId="45AD0A00" w:rsidR="00B3375A" w:rsidRPr="00DC17EE" w:rsidDel="00945F6F" w:rsidRDefault="00B3375A" w:rsidP="00462B52">
            <w:pPr>
              <w:jc w:val="both"/>
              <w:rPr>
                <w:del w:id="1908" w:author="Marie Christa Ermite Joseph Fevry" w:date="2018-10-16T12:14:00Z"/>
                <w:rFonts w:asciiTheme="minorHAnsi" w:eastAsia="Cambria" w:hAnsiTheme="minorHAnsi" w:cstheme="minorHAnsi"/>
                <w:sz w:val="20"/>
                <w:szCs w:val="20"/>
              </w:rPr>
            </w:pPr>
          </w:p>
        </w:tc>
        <w:tc>
          <w:tcPr>
            <w:tcW w:w="546" w:type="dxa"/>
            <w:shd w:val="clear" w:color="auto" w:fill="auto"/>
          </w:tcPr>
          <w:p w14:paraId="69F830D8" w14:textId="1A6587E8" w:rsidR="00B3375A" w:rsidRPr="00DC17EE" w:rsidDel="00945F6F" w:rsidRDefault="00B3375A" w:rsidP="00462B52">
            <w:pPr>
              <w:jc w:val="both"/>
              <w:rPr>
                <w:del w:id="1909" w:author="Marie Christa Ermite Joseph Fevry" w:date="2018-10-16T12:14:00Z"/>
                <w:rFonts w:asciiTheme="minorHAnsi" w:eastAsia="Cambria" w:hAnsiTheme="minorHAnsi" w:cstheme="minorHAnsi"/>
                <w:sz w:val="20"/>
                <w:szCs w:val="20"/>
              </w:rPr>
            </w:pPr>
          </w:p>
        </w:tc>
        <w:tc>
          <w:tcPr>
            <w:tcW w:w="546" w:type="dxa"/>
            <w:shd w:val="clear" w:color="auto" w:fill="auto"/>
          </w:tcPr>
          <w:p w14:paraId="7176AD8D" w14:textId="441B83F5" w:rsidR="00B3375A" w:rsidRPr="00DC17EE" w:rsidDel="00945F6F" w:rsidRDefault="00B3375A" w:rsidP="00462B52">
            <w:pPr>
              <w:jc w:val="both"/>
              <w:rPr>
                <w:del w:id="1910" w:author="Marie Christa Ermite Joseph Fevry" w:date="2018-10-16T12:14:00Z"/>
                <w:rFonts w:asciiTheme="minorHAnsi" w:eastAsia="Cambria" w:hAnsiTheme="minorHAnsi" w:cstheme="minorHAnsi"/>
                <w:sz w:val="20"/>
                <w:szCs w:val="20"/>
              </w:rPr>
            </w:pPr>
          </w:p>
        </w:tc>
        <w:tc>
          <w:tcPr>
            <w:tcW w:w="548" w:type="dxa"/>
            <w:shd w:val="clear" w:color="auto" w:fill="auto"/>
          </w:tcPr>
          <w:p w14:paraId="70ECE751" w14:textId="6EA21C14" w:rsidR="00B3375A" w:rsidRPr="00DC17EE" w:rsidDel="00945F6F" w:rsidRDefault="00B3375A" w:rsidP="00462B52">
            <w:pPr>
              <w:jc w:val="both"/>
              <w:rPr>
                <w:del w:id="1911" w:author="Marie Christa Ermite Joseph Fevry" w:date="2018-10-16T12:14:00Z"/>
                <w:rFonts w:asciiTheme="minorHAnsi" w:eastAsia="Cambria" w:hAnsiTheme="minorHAnsi" w:cstheme="minorHAnsi"/>
                <w:sz w:val="20"/>
                <w:szCs w:val="20"/>
              </w:rPr>
            </w:pPr>
          </w:p>
        </w:tc>
        <w:tc>
          <w:tcPr>
            <w:tcW w:w="551" w:type="dxa"/>
            <w:shd w:val="clear" w:color="auto" w:fill="00B050"/>
          </w:tcPr>
          <w:p w14:paraId="4B72FA3F" w14:textId="3B895CB6" w:rsidR="00B3375A" w:rsidRPr="00DC17EE" w:rsidDel="00945F6F" w:rsidRDefault="00B3375A" w:rsidP="00462B52">
            <w:pPr>
              <w:rPr>
                <w:del w:id="1912" w:author="Marie Christa Ermite Joseph Fevry" w:date="2018-10-16T12:14:00Z"/>
                <w:rFonts w:asciiTheme="minorHAnsi" w:hAnsiTheme="minorHAnsi" w:cstheme="minorHAnsi"/>
                <w:sz w:val="20"/>
                <w:szCs w:val="20"/>
              </w:rPr>
            </w:pPr>
            <w:del w:id="1913" w:author="Marie Christa Ermite Joseph Fevry" w:date="2018-10-16T12:14:00Z">
              <w:r w:rsidRPr="00DC17EE" w:rsidDel="00945F6F">
                <w:rPr>
                  <w:rFonts w:asciiTheme="minorHAnsi" w:hAnsiTheme="minorHAnsi" w:cstheme="minorHAnsi"/>
                  <w:b/>
                  <w:sz w:val="20"/>
                  <w:szCs w:val="20"/>
                </w:rPr>
                <w:delText>X</w:delText>
              </w:r>
            </w:del>
          </w:p>
        </w:tc>
        <w:tc>
          <w:tcPr>
            <w:tcW w:w="624" w:type="dxa"/>
            <w:shd w:val="clear" w:color="auto" w:fill="00B050"/>
          </w:tcPr>
          <w:p w14:paraId="14F72B6A" w14:textId="35611300" w:rsidR="00B3375A" w:rsidRPr="00DC17EE" w:rsidDel="00945F6F" w:rsidRDefault="00B3375A" w:rsidP="00462B52">
            <w:pPr>
              <w:rPr>
                <w:del w:id="1914" w:author="Marie Christa Ermite Joseph Fevry" w:date="2018-10-16T12:14:00Z"/>
                <w:rFonts w:asciiTheme="minorHAnsi" w:hAnsiTheme="minorHAnsi" w:cstheme="minorHAnsi"/>
                <w:sz w:val="20"/>
                <w:szCs w:val="20"/>
              </w:rPr>
            </w:pPr>
            <w:del w:id="1915" w:author="Marie Christa Ermite Joseph Fevry" w:date="2018-10-16T12:14:00Z">
              <w:r w:rsidRPr="00DC17EE" w:rsidDel="00945F6F">
                <w:rPr>
                  <w:rFonts w:asciiTheme="minorHAnsi" w:hAnsiTheme="minorHAnsi" w:cstheme="minorHAnsi"/>
                  <w:b/>
                  <w:sz w:val="20"/>
                  <w:szCs w:val="20"/>
                </w:rPr>
                <w:delText>X</w:delText>
              </w:r>
            </w:del>
          </w:p>
        </w:tc>
        <w:tc>
          <w:tcPr>
            <w:tcW w:w="518" w:type="dxa"/>
            <w:shd w:val="clear" w:color="auto" w:fill="00B050"/>
          </w:tcPr>
          <w:p w14:paraId="694943E4" w14:textId="18276B76" w:rsidR="00B3375A" w:rsidRPr="00DC17EE" w:rsidDel="00945F6F" w:rsidRDefault="00B3375A" w:rsidP="00462B52">
            <w:pPr>
              <w:rPr>
                <w:del w:id="1916" w:author="Marie Christa Ermite Joseph Fevry" w:date="2018-10-16T12:14:00Z"/>
                <w:rFonts w:asciiTheme="minorHAnsi" w:hAnsiTheme="minorHAnsi" w:cstheme="minorHAnsi"/>
                <w:sz w:val="20"/>
                <w:szCs w:val="20"/>
              </w:rPr>
            </w:pPr>
            <w:del w:id="1917" w:author="Marie Christa Ermite Joseph Fevry" w:date="2018-10-16T12:14:00Z">
              <w:r w:rsidRPr="00DC17EE" w:rsidDel="00945F6F">
                <w:rPr>
                  <w:rFonts w:asciiTheme="minorHAnsi" w:hAnsiTheme="minorHAnsi" w:cstheme="minorHAnsi"/>
                  <w:b/>
                  <w:sz w:val="20"/>
                  <w:szCs w:val="20"/>
                </w:rPr>
                <w:delText>X</w:delText>
              </w:r>
            </w:del>
          </w:p>
        </w:tc>
        <w:tc>
          <w:tcPr>
            <w:tcW w:w="503" w:type="dxa"/>
            <w:shd w:val="clear" w:color="auto" w:fill="auto"/>
          </w:tcPr>
          <w:p w14:paraId="3ABE7F7C" w14:textId="3B52501B" w:rsidR="00B3375A" w:rsidRPr="00DC17EE" w:rsidDel="00945F6F" w:rsidRDefault="00B3375A" w:rsidP="00462B52">
            <w:pPr>
              <w:rPr>
                <w:del w:id="1918" w:author="Marie Christa Ermite Joseph Fevry" w:date="2018-10-16T12:14:00Z"/>
                <w:rFonts w:asciiTheme="minorHAnsi" w:hAnsiTheme="minorHAnsi" w:cstheme="minorHAnsi"/>
                <w:b/>
                <w:sz w:val="20"/>
                <w:szCs w:val="20"/>
              </w:rPr>
            </w:pPr>
          </w:p>
        </w:tc>
      </w:tr>
      <w:tr w:rsidR="00B3375A" w:rsidRPr="00DC17EE" w:rsidDel="00945F6F" w14:paraId="16AB4C5A" w14:textId="519066E2" w:rsidTr="00462B52">
        <w:trPr>
          <w:jc w:val="center"/>
          <w:del w:id="1919" w:author="Marie Christa Ermite Joseph Fevry" w:date="2018-10-16T12:14:00Z"/>
        </w:trPr>
        <w:tc>
          <w:tcPr>
            <w:tcW w:w="270" w:type="dxa"/>
            <w:shd w:val="clear" w:color="auto" w:fill="auto"/>
          </w:tcPr>
          <w:p w14:paraId="22067CE0" w14:textId="787F4F6D" w:rsidR="00B3375A" w:rsidRPr="00DC17EE" w:rsidDel="00945F6F" w:rsidRDefault="00B3375A" w:rsidP="00462B52">
            <w:pPr>
              <w:jc w:val="both"/>
              <w:rPr>
                <w:del w:id="1920" w:author="Marie Christa Ermite Joseph Fevry" w:date="2018-10-16T12:14:00Z"/>
                <w:rFonts w:asciiTheme="minorHAnsi" w:eastAsia="Cambria" w:hAnsiTheme="minorHAnsi" w:cstheme="minorHAnsi"/>
                <w:b/>
                <w:sz w:val="20"/>
                <w:szCs w:val="20"/>
              </w:rPr>
            </w:pPr>
            <w:del w:id="1921" w:author="Marie Christa Ermite Joseph Fevry" w:date="2018-10-16T12:14:00Z">
              <w:r w:rsidRPr="00DC17EE" w:rsidDel="00945F6F">
                <w:rPr>
                  <w:rFonts w:asciiTheme="minorHAnsi" w:eastAsia="Cambria" w:hAnsiTheme="minorHAnsi" w:cstheme="minorHAnsi"/>
                  <w:b/>
                  <w:sz w:val="20"/>
                  <w:szCs w:val="20"/>
                </w:rPr>
                <w:delText>VIII</w:delText>
              </w:r>
            </w:del>
          </w:p>
        </w:tc>
        <w:tc>
          <w:tcPr>
            <w:tcW w:w="4302" w:type="dxa"/>
            <w:shd w:val="clear" w:color="auto" w:fill="auto"/>
          </w:tcPr>
          <w:p w14:paraId="6DF15EDC" w14:textId="4716FA44" w:rsidR="00B3375A" w:rsidRPr="00DC17EE" w:rsidDel="00945F6F" w:rsidRDefault="00B3375A" w:rsidP="00462B52">
            <w:pPr>
              <w:pStyle w:val="ListParagraph"/>
              <w:autoSpaceDE w:val="0"/>
              <w:autoSpaceDN w:val="0"/>
              <w:spacing w:after="120"/>
              <w:ind w:left="0"/>
              <w:rPr>
                <w:del w:id="1922" w:author="Marie Christa Ermite Joseph Fevry" w:date="2018-10-16T12:14:00Z"/>
                <w:rFonts w:asciiTheme="minorHAnsi" w:hAnsiTheme="minorHAnsi" w:cstheme="minorHAnsi"/>
                <w:sz w:val="20"/>
                <w:szCs w:val="20"/>
                <w:lang w:val="fr-FR"/>
              </w:rPr>
            </w:pPr>
            <w:del w:id="1923" w:author="Marie Christa Ermite Joseph Fevry" w:date="2018-10-16T12:14:00Z">
              <w:r w:rsidRPr="00DC17EE" w:rsidDel="00945F6F">
                <w:rPr>
                  <w:rFonts w:asciiTheme="minorHAnsi" w:hAnsiTheme="minorHAnsi" w:cstheme="minorHAnsi"/>
                  <w:sz w:val="20"/>
                  <w:szCs w:val="20"/>
                  <w:lang w:val="fr-FR"/>
                </w:rPr>
                <w:delText>Indicateurs d’impacts environnementaux e ligne de base environnementale </w:delText>
              </w:r>
            </w:del>
          </w:p>
        </w:tc>
        <w:tc>
          <w:tcPr>
            <w:tcW w:w="391" w:type="dxa"/>
            <w:shd w:val="clear" w:color="auto" w:fill="auto"/>
          </w:tcPr>
          <w:p w14:paraId="5FD114AE" w14:textId="578BCB4F" w:rsidR="00B3375A" w:rsidRPr="00DC17EE" w:rsidDel="00945F6F" w:rsidRDefault="00B3375A" w:rsidP="00462B52">
            <w:pPr>
              <w:jc w:val="both"/>
              <w:rPr>
                <w:del w:id="1924" w:author="Marie Christa Ermite Joseph Fevry" w:date="2018-10-16T12:14:00Z"/>
                <w:rFonts w:asciiTheme="minorHAnsi" w:eastAsia="Cambria" w:hAnsiTheme="minorHAnsi" w:cstheme="minorHAnsi"/>
                <w:sz w:val="20"/>
                <w:szCs w:val="20"/>
              </w:rPr>
            </w:pPr>
          </w:p>
        </w:tc>
        <w:tc>
          <w:tcPr>
            <w:tcW w:w="549" w:type="dxa"/>
            <w:shd w:val="clear" w:color="auto" w:fill="auto"/>
          </w:tcPr>
          <w:p w14:paraId="731353AA" w14:textId="29036FEA" w:rsidR="00B3375A" w:rsidRPr="00DC17EE" w:rsidDel="00945F6F" w:rsidRDefault="00B3375A" w:rsidP="00462B52">
            <w:pPr>
              <w:jc w:val="both"/>
              <w:rPr>
                <w:del w:id="1925" w:author="Marie Christa Ermite Joseph Fevry" w:date="2018-10-16T12:14:00Z"/>
                <w:rFonts w:asciiTheme="minorHAnsi" w:eastAsia="Cambria" w:hAnsiTheme="minorHAnsi" w:cstheme="minorHAnsi"/>
                <w:sz w:val="20"/>
                <w:szCs w:val="20"/>
              </w:rPr>
            </w:pPr>
          </w:p>
        </w:tc>
        <w:tc>
          <w:tcPr>
            <w:tcW w:w="546" w:type="dxa"/>
            <w:shd w:val="clear" w:color="auto" w:fill="auto"/>
          </w:tcPr>
          <w:p w14:paraId="477D95A5" w14:textId="03E93229" w:rsidR="00B3375A" w:rsidRPr="00DC17EE" w:rsidDel="00945F6F" w:rsidRDefault="00B3375A" w:rsidP="00462B52">
            <w:pPr>
              <w:rPr>
                <w:del w:id="1926" w:author="Marie Christa Ermite Joseph Fevry" w:date="2018-10-16T12:14:00Z"/>
                <w:rFonts w:asciiTheme="minorHAnsi" w:hAnsiTheme="minorHAnsi" w:cstheme="minorHAnsi"/>
                <w:sz w:val="20"/>
                <w:szCs w:val="20"/>
              </w:rPr>
            </w:pPr>
          </w:p>
        </w:tc>
        <w:tc>
          <w:tcPr>
            <w:tcW w:w="546" w:type="dxa"/>
            <w:shd w:val="clear" w:color="auto" w:fill="auto"/>
          </w:tcPr>
          <w:p w14:paraId="37E2C291" w14:textId="243613AE" w:rsidR="00B3375A" w:rsidRPr="00DC17EE" w:rsidDel="00945F6F" w:rsidRDefault="00B3375A" w:rsidP="00462B52">
            <w:pPr>
              <w:rPr>
                <w:del w:id="1927" w:author="Marie Christa Ermite Joseph Fevry" w:date="2018-10-16T12:14:00Z"/>
                <w:rFonts w:asciiTheme="minorHAnsi" w:hAnsiTheme="minorHAnsi" w:cstheme="minorHAnsi"/>
                <w:sz w:val="20"/>
                <w:szCs w:val="20"/>
              </w:rPr>
            </w:pPr>
          </w:p>
        </w:tc>
        <w:tc>
          <w:tcPr>
            <w:tcW w:w="548" w:type="dxa"/>
            <w:shd w:val="clear" w:color="auto" w:fill="auto"/>
          </w:tcPr>
          <w:p w14:paraId="114F1689" w14:textId="499DCA4F" w:rsidR="00B3375A" w:rsidRPr="00DC17EE" w:rsidDel="00945F6F" w:rsidRDefault="00B3375A" w:rsidP="00462B52">
            <w:pPr>
              <w:rPr>
                <w:del w:id="1928" w:author="Marie Christa Ermite Joseph Fevry" w:date="2018-10-16T12:14:00Z"/>
                <w:rFonts w:asciiTheme="minorHAnsi" w:hAnsiTheme="minorHAnsi" w:cstheme="minorHAnsi"/>
                <w:sz w:val="20"/>
                <w:szCs w:val="20"/>
              </w:rPr>
            </w:pPr>
          </w:p>
        </w:tc>
        <w:tc>
          <w:tcPr>
            <w:tcW w:w="551" w:type="dxa"/>
            <w:shd w:val="clear" w:color="auto" w:fill="00B050"/>
          </w:tcPr>
          <w:p w14:paraId="222041CA" w14:textId="1F3EDE4C" w:rsidR="00B3375A" w:rsidRPr="00DC17EE" w:rsidDel="00945F6F" w:rsidRDefault="00B3375A" w:rsidP="00462B52">
            <w:pPr>
              <w:rPr>
                <w:del w:id="1929" w:author="Marie Christa Ermite Joseph Fevry" w:date="2018-10-16T12:14:00Z"/>
                <w:rFonts w:asciiTheme="minorHAnsi" w:hAnsiTheme="minorHAnsi" w:cstheme="minorHAnsi"/>
                <w:sz w:val="20"/>
                <w:szCs w:val="20"/>
              </w:rPr>
            </w:pPr>
            <w:del w:id="1930" w:author="Marie Christa Ermite Joseph Fevry" w:date="2018-10-16T12:14:00Z">
              <w:r w:rsidRPr="00DC17EE" w:rsidDel="00945F6F">
                <w:rPr>
                  <w:rFonts w:asciiTheme="minorHAnsi" w:hAnsiTheme="minorHAnsi" w:cstheme="minorHAnsi"/>
                  <w:b/>
                  <w:sz w:val="20"/>
                  <w:szCs w:val="20"/>
                </w:rPr>
                <w:delText>X</w:delText>
              </w:r>
            </w:del>
          </w:p>
        </w:tc>
        <w:tc>
          <w:tcPr>
            <w:tcW w:w="624" w:type="dxa"/>
            <w:shd w:val="clear" w:color="auto" w:fill="00B050"/>
          </w:tcPr>
          <w:p w14:paraId="4A88A8D1" w14:textId="1CF24A58" w:rsidR="00B3375A" w:rsidRPr="00DC17EE" w:rsidDel="00945F6F" w:rsidRDefault="00B3375A" w:rsidP="00462B52">
            <w:pPr>
              <w:rPr>
                <w:del w:id="1931" w:author="Marie Christa Ermite Joseph Fevry" w:date="2018-10-16T12:14:00Z"/>
                <w:rFonts w:asciiTheme="minorHAnsi" w:hAnsiTheme="minorHAnsi" w:cstheme="minorHAnsi"/>
                <w:sz w:val="20"/>
                <w:szCs w:val="20"/>
              </w:rPr>
            </w:pPr>
            <w:del w:id="1932" w:author="Marie Christa Ermite Joseph Fevry" w:date="2018-10-16T12:14:00Z">
              <w:r w:rsidRPr="00DC17EE" w:rsidDel="00945F6F">
                <w:rPr>
                  <w:rFonts w:asciiTheme="minorHAnsi" w:hAnsiTheme="minorHAnsi" w:cstheme="minorHAnsi"/>
                  <w:b/>
                  <w:sz w:val="20"/>
                  <w:szCs w:val="20"/>
                </w:rPr>
                <w:delText>X</w:delText>
              </w:r>
            </w:del>
          </w:p>
        </w:tc>
        <w:tc>
          <w:tcPr>
            <w:tcW w:w="518" w:type="dxa"/>
            <w:shd w:val="clear" w:color="auto" w:fill="00B050"/>
          </w:tcPr>
          <w:p w14:paraId="77C129DF" w14:textId="1EBEB970" w:rsidR="00B3375A" w:rsidRPr="00DC17EE" w:rsidDel="00945F6F" w:rsidRDefault="00B3375A" w:rsidP="00462B52">
            <w:pPr>
              <w:rPr>
                <w:del w:id="1933" w:author="Marie Christa Ermite Joseph Fevry" w:date="2018-10-16T12:14:00Z"/>
                <w:rFonts w:asciiTheme="minorHAnsi" w:hAnsiTheme="minorHAnsi" w:cstheme="minorHAnsi"/>
                <w:sz w:val="20"/>
                <w:szCs w:val="20"/>
              </w:rPr>
            </w:pPr>
            <w:del w:id="1934" w:author="Marie Christa Ermite Joseph Fevry" w:date="2018-10-16T12:14:00Z">
              <w:r w:rsidRPr="00DC17EE" w:rsidDel="00945F6F">
                <w:rPr>
                  <w:rFonts w:asciiTheme="minorHAnsi" w:hAnsiTheme="minorHAnsi" w:cstheme="minorHAnsi"/>
                  <w:b/>
                  <w:sz w:val="20"/>
                  <w:szCs w:val="20"/>
                </w:rPr>
                <w:delText>X</w:delText>
              </w:r>
            </w:del>
          </w:p>
        </w:tc>
        <w:tc>
          <w:tcPr>
            <w:tcW w:w="503" w:type="dxa"/>
            <w:shd w:val="clear" w:color="auto" w:fill="auto"/>
          </w:tcPr>
          <w:p w14:paraId="487048F2" w14:textId="15DCC579" w:rsidR="00B3375A" w:rsidRPr="00DC17EE" w:rsidDel="00945F6F" w:rsidRDefault="00B3375A" w:rsidP="00462B52">
            <w:pPr>
              <w:rPr>
                <w:del w:id="1935" w:author="Marie Christa Ermite Joseph Fevry" w:date="2018-10-16T12:14:00Z"/>
                <w:rFonts w:asciiTheme="minorHAnsi" w:hAnsiTheme="minorHAnsi" w:cstheme="minorHAnsi"/>
                <w:b/>
                <w:sz w:val="20"/>
                <w:szCs w:val="20"/>
              </w:rPr>
            </w:pPr>
          </w:p>
        </w:tc>
      </w:tr>
      <w:tr w:rsidR="00B3375A" w:rsidRPr="00DC17EE" w:rsidDel="00945F6F" w14:paraId="207FABDF" w14:textId="47F2FE5A" w:rsidTr="00462B52">
        <w:trPr>
          <w:jc w:val="center"/>
          <w:del w:id="1936" w:author="Marie Christa Ermite Joseph Fevry" w:date="2018-10-16T12:14:00Z"/>
        </w:trPr>
        <w:tc>
          <w:tcPr>
            <w:tcW w:w="270" w:type="dxa"/>
            <w:shd w:val="clear" w:color="auto" w:fill="auto"/>
          </w:tcPr>
          <w:p w14:paraId="449CC368" w14:textId="2BC7C139" w:rsidR="00B3375A" w:rsidRPr="00DC17EE" w:rsidDel="00945F6F" w:rsidRDefault="00B3375A" w:rsidP="00462B52">
            <w:pPr>
              <w:jc w:val="both"/>
              <w:rPr>
                <w:del w:id="1937" w:author="Marie Christa Ermite Joseph Fevry" w:date="2018-10-16T12:14:00Z"/>
                <w:rFonts w:asciiTheme="minorHAnsi" w:eastAsia="Cambria" w:hAnsiTheme="minorHAnsi" w:cstheme="minorHAnsi"/>
                <w:b/>
                <w:sz w:val="20"/>
                <w:szCs w:val="20"/>
              </w:rPr>
            </w:pPr>
            <w:del w:id="1938" w:author="Marie Christa Ermite Joseph Fevry" w:date="2018-10-16T12:14:00Z">
              <w:r w:rsidRPr="00DC17EE" w:rsidDel="00945F6F">
                <w:rPr>
                  <w:rFonts w:asciiTheme="minorHAnsi" w:eastAsia="Cambria" w:hAnsiTheme="minorHAnsi" w:cstheme="minorHAnsi"/>
                  <w:b/>
                  <w:sz w:val="20"/>
                  <w:szCs w:val="20"/>
                </w:rPr>
                <w:delText>IX</w:delText>
              </w:r>
            </w:del>
          </w:p>
        </w:tc>
        <w:tc>
          <w:tcPr>
            <w:tcW w:w="4302" w:type="dxa"/>
            <w:shd w:val="clear" w:color="auto" w:fill="auto"/>
          </w:tcPr>
          <w:p w14:paraId="4D0134C9" w14:textId="734CD4FB" w:rsidR="00B3375A" w:rsidRPr="00DC17EE" w:rsidDel="00945F6F" w:rsidRDefault="00B3375A" w:rsidP="00462B52">
            <w:pPr>
              <w:pStyle w:val="ListParagraph"/>
              <w:autoSpaceDE w:val="0"/>
              <w:autoSpaceDN w:val="0"/>
              <w:spacing w:after="120"/>
              <w:ind w:left="0"/>
              <w:jc w:val="both"/>
              <w:rPr>
                <w:del w:id="1939" w:author="Marie Christa Ermite Joseph Fevry" w:date="2018-10-16T12:14:00Z"/>
                <w:rFonts w:asciiTheme="minorHAnsi" w:hAnsiTheme="minorHAnsi" w:cstheme="minorHAnsi"/>
                <w:sz w:val="20"/>
                <w:szCs w:val="20"/>
                <w:lang w:val="fr-FR"/>
              </w:rPr>
            </w:pPr>
            <w:del w:id="1940" w:author="Marie Christa Ermite Joseph Fevry" w:date="2018-10-16T12:14:00Z">
              <w:r w:rsidRPr="00DC17EE" w:rsidDel="00945F6F">
                <w:rPr>
                  <w:rFonts w:asciiTheme="minorHAnsi" w:hAnsiTheme="minorHAnsi" w:cstheme="minorHAnsi"/>
                  <w:sz w:val="20"/>
                  <w:szCs w:val="20"/>
                  <w:lang w:val="fr-FR"/>
                </w:rPr>
                <w:delText>Un plan de zonage territorial et sa stratégie de mise en œuvre pour les complexe Baradères-Cayemites et (Marigot – Massif la Selle– Anse-à-Pitres)</w:delText>
              </w:r>
            </w:del>
          </w:p>
        </w:tc>
        <w:tc>
          <w:tcPr>
            <w:tcW w:w="391" w:type="dxa"/>
            <w:shd w:val="clear" w:color="auto" w:fill="auto"/>
          </w:tcPr>
          <w:p w14:paraId="4252F237" w14:textId="6593A488" w:rsidR="00B3375A" w:rsidRPr="00DC17EE" w:rsidDel="00945F6F" w:rsidRDefault="00B3375A" w:rsidP="00462B52">
            <w:pPr>
              <w:jc w:val="both"/>
              <w:rPr>
                <w:del w:id="1941" w:author="Marie Christa Ermite Joseph Fevry" w:date="2018-10-16T12:14:00Z"/>
                <w:rFonts w:asciiTheme="minorHAnsi" w:eastAsia="Cambria" w:hAnsiTheme="minorHAnsi" w:cstheme="minorHAnsi"/>
                <w:sz w:val="20"/>
                <w:szCs w:val="20"/>
              </w:rPr>
            </w:pPr>
          </w:p>
        </w:tc>
        <w:tc>
          <w:tcPr>
            <w:tcW w:w="549" w:type="dxa"/>
            <w:shd w:val="clear" w:color="auto" w:fill="auto"/>
          </w:tcPr>
          <w:p w14:paraId="0322F0BD" w14:textId="6C1BDF47" w:rsidR="00B3375A" w:rsidRPr="00DC17EE" w:rsidDel="00945F6F" w:rsidRDefault="00B3375A" w:rsidP="00462B52">
            <w:pPr>
              <w:jc w:val="both"/>
              <w:rPr>
                <w:del w:id="1942" w:author="Marie Christa Ermite Joseph Fevry" w:date="2018-10-16T12:14:00Z"/>
                <w:rFonts w:asciiTheme="minorHAnsi" w:eastAsia="Cambria" w:hAnsiTheme="minorHAnsi" w:cstheme="minorHAnsi"/>
                <w:sz w:val="20"/>
                <w:szCs w:val="20"/>
              </w:rPr>
            </w:pPr>
          </w:p>
        </w:tc>
        <w:tc>
          <w:tcPr>
            <w:tcW w:w="546" w:type="dxa"/>
            <w:shd w:val="clear" w:color="auto" w:fill="auto"/>
          </w:tcPr>
          <w:p w14:paraId="6E7A4472" w14:textId="045199E3" w:rsidR="00B3375A" w:rsidRPr="00DC17EE" w:rsidDel="00945F6F" w:rsidRDefault="00B3375A" w:rsidP="00462B52">
            <w:pPr>
              <w:rPr>
                <w:del w:id="1943" w:author="Marie Christa Ermite Joseph Fevry" w:date="2018-10-16T12:14:00Z"/>
                <w:rFonts w:asciiTheme="minorHAnsi" w:hAnsiTheme="minorHAnsi" w:cstheme="minorHAnsi"/>
                <w:sz w:val="20"/>
                <w:szCs w:val="20"/>
              </w:rPr>
            </w:pPr>
          </w:p>
        </w:tc>
        <w:tc>
          <w:tcPr>
            <w:tcW w:w="546" w:type="dxa"/>
            <w:shd w:val="clear" w:color="auto" w:fill="auto"/>
          </w:tcPr>
          <w:p w14:paraId="63A0B5B0" w14:textId="49894CF1" w:rsidR="00B3375A" w:rsidRPr="00DC17EE" w:rsidDel="00945F6F" w:rsidRDefault="00B3375A" w:rsidP="00462B52">
            <w:pPr>
              <w:rPr>
                <w:del w:id="1944" w:author="Marie Christa Ermite Joseph Fevry" w:date="2018-10-16T12:14:00Z"/>
                <w:rFonts w:asciiTheme="minorHAnsi" w:hAnsiTheme="minorHAnsi" w:cstheme="minorHAnsi"/>
                <w:sz w:val="20"/>
                <w:szCs w:val="20"/>
              </w:rPr>
            </w:pPr>
          </w:p>
        </w:tc>
        <w:tc>
          <w:tcPr>
            <w:tcW w:w="548" w:type="dxa"/>
            <w:shd w:val="clear" w:color="auto" w:fill="auto"/>
          </w:tcPr>
          <w:p w14:paraId="2766FD7A" w14:textId="33598B39" w:rsidR="00B3375A" w:rsidRPr="00DC17EE" w:rsidDel="00945F6F" w:rsidRDefault="00B3375A" w:rsidP="00462B52">
            <w:pPr>
              <w:rPr>
                <w:del w:id="1945" w:author="Marie Christa Ermite Joseph Fevry" w:date="2018-10-16T12:14:00Z"/>
                <w:rFonts w:asciiTheme="minorHAnsi" w:hAnsiTheme="minorHAnsi" w:cstheme="minorHAnsi"/>
                <w:sz w:val="20"/>
                <w:szCs w:val="20"/>
              </w:rPr>
            </w:pPr>
          </w:p>
        </w:tc>
        <w:tc>
          <w:tcPr>
            <w:tcW w:w="551" w:type="dxa"/>
            <w:shd w:val="clear" w:color="auto" w:fill="00B050"/>
          </w:tcPr>
          <w:p w14:paraId="3516F14F" w14:textId="409B044F" w:rsidR="00B3375A" w:rsidRPr="00DC17EE" w:rsidDel="00945F6F" w:rsidRDefault="00B3375A" w:rsidP="00462B52">
            <w:pPr>
              <w:rPr>
                <w:del w:id="1946" w:author="Marie Christa Ermite Joseph Fevry" w:date="2018-10-16T12:14:00Z"/>
                <w:rFonts w:asciiTheme="minorHAnsi" w:hAnsiTheme="minorHAnsi" w:cstheme="minorHAnsi"/>
                <w:sz w:val="20"/>
                <w:szCs w:val="20"/>
              </w:rPr>
            </w:pPr>
            <w:del w:id="1947" w:author="Marie Christa Ermite Joseph Fevry" w:date="2018-10-16T12:14:00Z">
              <w:r w:rsidRPr="00DC17EE" w:rsidDel="00945F6F">
                <w:rPr>
                  <w:rFonts w:asciiTheme="minorHAnsi" w:hAnsiTheme="minorHAnsi" w:cstheme="minorHAnsi"/>
                  <w:b/>
                  <w:sz w:val="20"/>
                  <w:szCs w:val="20"/>
                </w:rPr>
                <w:delText>X</w:delText>
              </w:r>
            </w:del>
          </w:p>
        </w:tc>
        <w:tc>
          <w:tcPr>
            <w:tcW w:w="624" w:type="dxa"/>
            <w:shd w:val="clear" w:color="auto" w:fill="00B050"/>
          </w:tcPr>
          <w:p w14:paraId="4C34422F" w14:textId="42C72C1E" w:rsidR="00B3375A" w:rsidRPr="00DC17EE" w:rsidDel="00945F6F" w:rsidRDefault="00B3375A" w:rsidP="00462B52">
            <w:pPr>
              <w:rPr>
                <w:del w:id="1948" w:author="Marie Christa Ermite Joseph Fevry" w:date="2018-10-16T12:14:00Z"/>
                <w:rFonts w:asciiTheme="minorHAnsi" w:hAnsiTheme="minorHAnsi" w:cstheme="minorHAnsi"/>
                <w:sz w:val="20"/>
                <w:szCs w:val="20"/>
              </w:rPr>
            </w:pPr>
            <w:del w:id="1949" w:author="Marie Christa Ermite Joseph Fevry" w:date="2018-10-16T12:14:00Z">
              <w:r w:rsidRPr="00DC17EE" w:rsidDel="00945F6F">
                <w:rPr>
                  <w:rFonts w:asciiTheme="minorHAnsi" w:hAnsiTheme="minorHAnsi" w:cstheme="minorHAnsi"/>
                  <w:b/>
                  <w:sz w:val="20"/>
                  <w:szCs w:val="20"/>
                </w:rPr>
                <w:delText>X</w:delText>
              </w:r>
            </w:del>
          </w:p>
        </w:tc>
        <w:tc>
          <w:tcPr>
            <w:tcW w:w="518" w:type="dxa"/>
            <w:shd w:val="clear" w:color="auto" w:fill="00B050"/>
          </w:tcPr>
          <w:p w14:paraId="0BDBE0CA" w14:textId="5271DC2D" w:rsidR="00B3375A" w:rsidRPr="00DC17EE" w:rsidDel="00945F6F" w:rsidRDefault="00B3375A" w:rsidP="00462B52">
            <w:pPr>
              <w:rPr>
                <w:del w:id="1950" w:author="Marie Christa Ermite Joseph Fevry" w:date="2018-10-16T12:14:00Z"/>
                <w:rFonts w:asciiTheme="minorHAnsi" w:hAnsiTheme="minorHAnsi" w:cstheme="minorHAnsi"/>
                <w:sz w:val="20"/>
                <w:szCs w:val="20"/>
              </w:rPr>
            </w:pPr>
            <w:del w:id="1951" w:author="Marie Christa Ermite Joseph Fevry" w:date="2018-10-16T12:14:00Z">
              <w:r w:rsidRPr="00DC17EE" w:rsidDel="00945F6F">
                <w:rPr>
                  <w:rFonts w:asciiTheme="minorHAnsi" w:hAnsiTheme="minorHAnsi" w:cstheme="minorHAnsi"/>
                  <w:b/>
                  <w:sz w:val="20"/>
                  <w:szCs w:val="20"/>
                </w:rPr>
                <w:delText>X</w:delText>
              </w:r>
            </w:del>
          </w:p>
        </w:tc>
        <w:tc>
          <w:tcPr>
            <w:tcW w:w="503" w:type="dxa"/>
            <w:shd w:val="clear" w:color="auto" w:fill="auto"/>
          </w:tcPr>
          <w:p w14:paraId="0D4B6573" w14:textId="75187FFD" w:rsidR="00B3375A" w:rsidRPr="00DC17EE" w:rsidDel="00945F6F" w:rsidRDefault="00B3375A" w:rsidP="00462B52">
            <w:pPr>
              <w:rPr>
                <w:del w:id="1952" w:author="Marie Christa Ermite Joseph Fevry" w:date="2018-10-16T12:14:00Z"/>
                <w:rFonts w:asciiTheme="minorHAnsi" w:hAnsiTheme="minorHAnsi" w:cstheme="minorHAnsi"/>
                <w:b/>
                <w:sz w:val="20"/>
                <w:szCs w:val="20"/>
              </w:rPr>
            </w:pPr>
          </w:p>
        </w:tc>
      </w:tr>
      <w:tr w:rsidR="00B3375A" w:rsidRPr="00DC17EE" w:rsidDel="00945F6F" w14:paraId="6F0425E6" w14:textId="4380559F" w:rsidTr="00462B52">
        <w:trPr>
          <w:jc w:val="center"/>
          <w:del w:id="1953" w:author="Marie Christa Ermite Joseph Fevry" w:date="2018-10-16T12:14:00Z"/>
        </w:trPr>
        <w:tc>
          <w:tcPr>
            <w:tcW w:w="270" w:type="dxa"/>
            <w:shd w:val="clear" w:color="auto" w:fill="auto"/>
          </w:tcPr>
          <w:p w14:paraId="5CF13B3D" w14:textId="50149CD5" w:rsidR="00B3375A" w:rsidRPr="00DC17EE" w:rsidDel="00945F6F" w:rsidRDefault="00B3375A" w:rsidP="00462B52">
            <w:pPr>
              <w:jc w:val="both"/>
              <w:rPr>
                <w:del w:id="1954" w:author="Marie Christa Ermite Joseph Fevry" w:date="2018-10-16T12:14:00Z"/>
                <w:rFonts w:asciiTheme="minorHAnsi" w:eastAsia="Cambria" w:hAnsiTheme="minorHAnsi" w:cstheme="minorHAnsi"/>
                <w:b/>
                <w:sz w:val="20"/>
                <w:szCs w:val="20"/>
              </w:rPr>
            </w:pPr>
            <w:del w:id="1955" w:author="Marie Christa Ermite Joseph Fevry" w:date="2018-10-16T12:14:00Z">
              <w:r w:rsidRPr="00DC17EE" w:rsidDel="00945F6F">
                <w:rPr>
                  <w:rFonts w:asciiTheme="minorHAnsi" w:eastAsia="Cambria" w:hAnsiTheme="minorHAnsi" w:cstheme="minorHAnsi"/>
                  <w:b/>
                  <w:sz w:val="20"/>
                  <w:szCs w:val="20"/>
                </w:rPr>
                <w:delText>X</w:delText>
              </w:r>
            </w:del>
          </w:p>
        </w:tc>
        <w:tc>
          <w:tcPr>
            <w:tcW w:w="4302" w:type="dxa"/>
            <w:shd w:val="clear" w:color="auto" w:fill="auto"/>
          </w:tcPr>
          <w:p w14:paraId="2D7A79F7" w14:textId="41D184ED" w:rsidR="00B3375A" w:rsidRPr="00DC17EE" w:rsidDel="00945F6F" w:rsidRDefault="00B3375A" w:rsidP="00462B52">
            <w:pPr>
              <w:rPr>
                <w:del w:id="1956" w:author="Marie Christa Ermite Joseph Fevry" w:date="2018-10-16T12:14:00Z"/>
                <w:rFonts w:asciiTheme="minorHAnsi" w:eastAsia="Cambria" w:hAnsiTheme="minorHAnsi" w:cstheme="minorHAnsi"/>
                <w:sz w:val="20"/>
                <w:szCs w:val="20"/>
              </w:rPr>
            </w:pPr>
            <w:del w:id="1957" w:author="Marie Christa Ermite Joseph Fevry" w:date="2018-10-16T12:14:00Z">
              <w:r w:rsidRPr="00DC17EE" w:rsidDel="00945F6F">
                <w:rPr>
                  <w:rFonts w:asciiTheme="minorHAnsi" w:eastAsia="Cambria" w:hAnsiTheme="minorHAnsi" w:cstheme="minorHAnsi"/>
                  <w:sz w:val="20"/>
                  <w:szCs w:val="20"/>
                </w:rPr>
                <w:delText>Rapport final</w:delText>
              </w:r>
            </w:del>
          </w:p>
        </w:tc>
        <w:tc>
          <w:tcPr>
            <w:tcW w:w="391" w:type="dxa"/>
            <w:shd w:val="clear" w:color="auto" w:fill="auto"/>
          </w:tcPr>
          <w:p w14:paraId="4EA5B44C" w14:textId="1DE54101" w:rsidR="00B3375A" w:rsidRPr="00DC17EE" w:rsidDel="00945F6F" w:rsidRDefault="00B3375A" w:rsidP="00462B52">
            <w:pPr>
              <w:jc w:val="both"/>
              <w:rPr>
                <w:del w:id="1958" w:author="Marie Christa Ermite Joseph Fevry" w:date="2018-10-16T12:14:00Z"/>
                <w:rFonts w:asciiTheme="minorHAnsi" w:eastAsia="Cambria" w:hAnsiTheme="minorHAnsi" w:cstheme="minorHAnsi"/>
                <w:sz w:val="20"/>
                <w:szCs w:val="20"/>
              </w:rPr>
            </w:pPr>
          </w:p>
        </w:tc>
        <w:tc>
          <w:tcPr>
            <w:tcW w:w="549" w:type="dxa"/>
            <w:shd w:val="clear" w:color="auto" w:fill="auto"/>
          </w:tcPr>
          <w:p w14:paraId="4602B0F5" w14:textId="7EFB9315" w:rsidR="00B3375A" w:rsidRPr="00DC17EE" w:rsidDel="00945F6F" w:rsidRDefault="00B3375A" w:rsidP="00462B52">
            <w:pPr>
              <w:jc w:val="both"/>
              <w:rPr>
                <w:del w:id="1959" w:author="Marie Christa Ermite Joseph Fevry" w:date="2018-10-16T12:14:00Z"/>
                <w:rFonts w:asciiTheme="minorHAnsi" w:eastAsia="Cambria" w:hAnsiTheme="minorHAnsi" w:cstheme="minorHAnsi"/>
                <w:sz w:val="20"/>
                <w:szCs w:val="20"/>
              </w:rPr>
            </w:pPr>
          </w:p>
        </w:tc>
        <w:tc>
          <w:tcPr>
            <w:tcW w:w="546" w:type="dxa"/>
            <w:shd w:val="clear" w:color="auto" w:fill="auto"/>
          </w:tcPr>
          <w:p w14:paraId="704B8FAD" w14:textId="14469706" w:rsidR="00B3375A" w:rsidRPr="00DC17EE" w:rsidDel="00945F6F" w:rsidRDefault="00B3375A" w:rsidP="00462B52">
            <w:pPr>
              <w:jc w:val="both"/>
              <w:rPr>
                <w:del w:id="1960" w:author="Marie Christa Ermite Joseph Fevry" w:date="2018-10-16T12:14:00Z"/>
                <w:rFonts w:asciiTheme="minorHAnsi" w:eastAsia="Cambria" w:hAnsiTheme="minorHAnsi" w:cstheme="minorHAnsi"/>
                <w:sz w:val="20"/>
                <w:szCs w:val="20"/>
              </w:rPr>
            </w:pPr>
          </w:p>
        </w:tc>
        <w:tc>
          <w:tcPr>
            <w:tcW w:w="546" w:type="dxa"/>
            <w:shd w:val="clear" w:color="auto" w:fill="auto"/>
          </w:tcPr>
          <w:p w14:paraId="1DD3D689" w14:textId="731C8789" w:rsidR="00B3375A" w:rsidRPr="00DC17EE" w:rsidDel="00945F6F" w:rsidRDefault="00B3375A" w:rsidP="00462B52">
            <w:pPr>
              <w:jc w:val="both"/>
              <w:rPr>
                <w:del w:id="1961" w:author="Marie Christa Ermite Joseph Fevry" w:date="2018-10-16T12:14:00Z"/>
                <w:rFonts w:asciiTheme="minorHAnsi" w:eastAsia="Cambria" w:hAnsiTheme="minorHAnsi" w:cstheme="minorHAnsi"/>
                <w:sz w:val="20"/>
                <w:szCs w:val="20"/>
              </w:rPr>
            </w:pPr>
          </w:p>
        </w:tc>
        <w:tc>
          <w:tcPr>
            <w:tcW w:w="548" w:type="dxa"/>
            <w:shd w:val="clear" w:color="auto" w:fill="auto"/>
          </w:tcPr>
          <w:p w14:paraId="62DA14D1" w14:textId="2888821D" w:rsidR="00B3375A" w:rsidRPr="00DC17EE" w:rsidDel="00945F6F" w:rsidRDefault="00B3375A" w:rsidP="00462B52">
            <w:pPr>
              <w:jc w:val="both"/>
              <w:rPr>
                <w:del w:id="1962" w:author="Marie Christa Ermite Joseph Fevry" w:date="2018-10-16T12:14:00Z"/>
                <w:rFonts w:asciiTheme="minorHAnsi" w:eastAsia="Cambria" w:hAnsiTheme="minorHAnsi" w:cstheme="minorHAnsi"/>
                <w:sz w:val="20"/>
                <w:szCs w:val="20"/>
              </w:rPr>
            </w:pPr>
          </w:p>
        </w:tc>
        <w:tc>
          <w:tcPr>
            <w:tcW w:w="551" w:type="dxa"/>
            <w:shd w:val="clear" w:color="auto" w:fill="auto"/>
          </w:tcPr>
          <w:p w14:paraId="635D87F7" w14:textId="17F46961" w:rsidR="00B3375A" w:rsidRPr="00DC17EE" w:rsidDel="00945F6F" w:rsidRDefault="00B3375A" w:rsidP="00462B52">
            <w:pPr>
              <w:jc w:val="both"/>
              <w:rPr>
                <w:del w:id="1963" w:author="Marie Christa Ermite Joseph Fevry" w:date="2018-10-16T12:14:00Z"/>
                <w:rFonts w:asciiTheme="minorHAnsi" w:eastAsia="Cambria" w:hAnsiTheme="minorHAnsi" w:cstheme="minorHAnsi"/>
                <w:sz w:val="20"/>
                <w:szCs w:val="20"/>
              </w:rPr>
            </w:pPr>
          </w:p>
        </w:tc>
        <w:tc>
          <w:tcPr>
            <w:tcW w:w="624" w:type="dxa"/>
            <w:shd w:val="clear" w:color="auto" w:fill="auto"/>
          </w:tcPr>
          <w:p w14:paraId="1635FA1B" w14:textId="167B75B9" w:rsidR="00B3375A" w:rsidRPr="00DC17EE" w:rsidDel="00945F6F" w:rsidRDefault="00B3375A" w:rsidP="00462B52">
            <w:pPr>
              <w:jc w:val="both"/>
              <w:rPr>
                <w:del w:id="1964" w:author="Marie Christa Ermite Joseph Fevry" w:date="2018-10-16T12:14:00Z"/>
                <w:rFonts w:asciiTheme="minorHAnsi" w:eastAsia="Cambria" w:hAnsiTheme="minorHAnsi" w:cstheme="minorHAnsi"/>
                <w:sz w:val="20"/>
                <w:szCs w:val="20"/>
              </w:rPr>
            </w:pPr>
          </w:p>
        </w:tc>
        <w:tc>
          <w:tcPr>
            <w:tcW w:w="518" w:type="dxa"/>
            <w:shd w:val="clear" w:color="auto" w:fill="auto"/>
          </w:tcPr>
          <w:p w14:paraId="2FC89C73" w14:textId="195FF8A0" w:rsidR="00B3375A" w:rsidRPr="00DC17EE" w:rsidDel="00945F6F" w:rsidRDefault="00B3375A" w:rsidP="00462B52">
            <w:pPr>
              <w:jc w:val="both"/>
              <w:rPr>
                <w:del w:id="1965" w:author="Marie Christa Ermite Joseph Fevry" w:date="2018-10-16T12:14:00Z"/>
                <w:rFonts w:asciiTheme="minorHAnsi" w:eastAsia="Cambria" w:hAnsiTheme="minorHAnsi" w:cstheme="minorHAnsi"/>
                <w:sz w:val="20"/>
                <w:szCs w:val="20"/>
              </w:rPr>
            </w:pPr>
          </w:p>
        </w:tc>
        <w:tc>
          <w:tcPr>
            <w:tcW w:w="503" w:type="dxa"/>
            <w:shd w:val="clear" w:color="auto" w:fill="FFC000"/>
          </w:tcPr>
          <w:p w14:paraId="3E26BBEC" w14:textId="3959C250" w:rsidR="00B3375A" w:rsidRPr="00DC17EE" w:rsidDel="00945F6F" w:rsidRDefault="00B3375A" w:rsidP="00462B52">
            <w:pPr>
              <w:jc w:val="both"/>
              <w:rPr>
                <w:del w:id="1966" w:author="Marie Christa Ermite Joseph Fevry" w:date="2018-10-16T12:14:00Z"/>
                <w:rFonts w:asciiTheme="minorHAnsi" w:eastAsia="Cambria" w:hAnsiTheme="minorHAnsi" w:cstheme="minorHAnsi"/>
                <w:sz w:val="20"/>
                <w:szCs w:val="20"/>
              </w:rPr>
            </w:pPr>
            <w:del w:id="1967" w:author="Marie Christa Ermite Joseph Fevry" w:date="2018-10-16T12:14:00Z">
              <w:r w:rsidRPr="00DC17EE" w:rsidDel="00945F6F">
                <w:rPr>
                  <w:rFonts w:asciiTheme="minorHAnsi" w:hAnsiTheme="minorHAnsi" w:cstheme="minorHAnsi"/>
                  <w:b/>
                  <w:sz w:val="20"/>
                  <w:szCs w:val="20"/>
                </w:rPr>
                <w:delText>X</w:delText>
              </w:r>
            </w:del>
          </w:p>
        </w:tc>
      </w:tr>
    </w:tbl>
    <w:p w14:paraId="0D2EC83E" w14:textId="2D619772" w:rsidR="00B3375A" w:rsidRPr="00DC17EE" w:rsidDel="00945F6F" w:rsidRDefault="00B3375A" w:rsidP="00B3375A">
      <w:pPr>
        <w:jc w:val="both"/>
        <w:rPr>
          <w:del w:id="1968" w:author="Marie Christa Ermite Joseph Fevry" w:date="2018-10-16T12:14:00Z"/>
          <w:rFonts w:asciiTheme="minorHAnsi" w:hAnsiTheme="minorHAnsi" w:cstheme="minorHAnsi"/>
          <w:b/>
          <w:sz w:val="20"/>
          <w:szCs w:val="20"/>
        </w:rPr>
      </w:pPr>
    </w:p>
    <w:p w14:paraId="56C4A45A" w14:textId="13FBAC5C" w:rsidR="00B3375A" w:rsidRPr="00DC17EE" w:rsidDel="00945F6F" w:rsidRDefault="00B3375A" w:rsidP="00B3375A">
      <w:pPr>
        <w:widowControl/>
        <w:numPr>
          <w:ilvl w:val="0"/>
          <w:numId w:val="49"/>
        </w:numPr>
        <w:overflowPunct/>
        <w:adjustRightInd/>
        <w:jc w:val="both"/>
        <w:rPr>
          <w:del w:id="1969" w:author="Marie Christa Ermite Joseph Fevry" w:date="2018-10-16T12:14:00Z"/>
          <w:rFonts w:asciiTheme="minorHAnsi" w:hAnsiTheme="minorHAnsi" w:cstheme="minorHAnsi"/>
          <w:b/>
          <w:sz w:val="20"/>
          <w:szCs w:val="20"/>
        </w:rPr>
      </w:pPr>
      <w:del w:id="1970" w:author="Marie Christa Ermite Joseph Fevry" w:date="2018-10-16T12:14:00Z">
        <w:r w:rsidRPr="00DC17EE" w:rsidDel="00945F6F">
          <w:rPr>
            <w:rFonts w:asciiTheme="minorHAnsi" w:hAnsiTheme="minorHAnsi" w:cstheme="minorHAnsi"/>
            <w:b/>
            <w:sz w:val="20"/>
            <w:szCs w:val="20"/>
          </w:rPr>
          <w:delText>Aspect administratif</w:delText>
        </w:r>
      </w:del>
    </w:p>
    <w:p w14:paraId="50E1E284" w14:textId="391004E3" w:rsidR="00B3375A" w:rsidRPr="00DC17EE" w:rsidDel="00945F6F" w:rsidRDefault="00B3375A" w:rsidP="00B3375A">
      <w:pPr>
        <w:ind w:left="360"/>
        <w:jc w:val="both"/>
        <w:rPr>
          <w:del w:id="1971" w:author="Marie Christa Ermite Joseph Fevry" w:date="2018-10-16T12:14:00Z"/>
          <w:rFonts w:asciiTheme="minorHAnsi" w:hAnsiTheme="minorHAnsi" w:cstheme="minorHAnsi"/>
          <w:b/>
          <w:sz w:val="20"/>
          <w:szCs w:val="20"/>
        </w:rPr>
      </w:pPr>
    </w:p>
    <w:p w14:paraId="04BBC948" w14:textId="67C9A782" w:rsidR="00B3375A" w:rsidRPr="00DC17EE" w:rsidDel="00945F6F" w:rsidRDefault="00B3375A" w:rsidP="00B3375A">
      <w:pPr>
        <w:jc w:val="both"/>
        <w:rPr>
          <w:del w:id="1972" w:author="Marie Christa Ermite Joseph Fevry" w:date="2018-10-16T12:14:00Z"/>
          <w:rFonts w:asciiTheme="minorHAnsi" w:hAnsiTheme="minorHAnsi" w:cstheme="minorHAnsi"/>
          <w:sz w:val="20"/>
          <w:szCs w:val="20"/>
          <w:lang w:val="fr-CA"/>
        </w:rPr>
      </w:pPr>
      <w:del w:id="1973" w:author="Marie Christa Ermite Joseph Fevry" w:date="2018-10-16T12:14:00Z">
        <w:r w:rsidRPr="00DC17EE" w:rsidDel="00945F6F">
          <w:rPr>
            <w:rFonts w:asciiTheme="minorHAnsi" w:hAnsiTheme="minorHAnsi" w:cstheme="minorHAnsi"/>
            <w:color w:val="000000"/>
            <w:sz w:val="20"/>
            <w:szCs w:val="20"/>
          </w:rPr>
          <w:delText>La firme qui réalisera l’étude, travaillera sous la supervision du Directeur national du Projet et sous l’autorité du Directeur de l’ANAP faisant partie de la coordination du projet. Tout extrant ou produit devra être validé par la coordination du projet sur base de consultation des parties prenantes locales et nationales. La firme</w:delText>
        </w:r>
        <w:r w:rsidRPr="00DC17EE" w:rsidDel="00945F6F">
          <w:rPr>
            <w:rFonts w:asciiTheme="minorHAnsi" w:hAnsiTheme="minorHAnsi" w:cstheme="minorHAnsi"/>
            <w:sz w:val="20"/>
            <w:szCs w:val="20"/>
            <w:lang w:val="fr-CA"/>
          </w:rPr>
          <w:delText xml:space="preserve"> utilisera ses propres matériels et équipements informatiques pour la réalisation du travail. Des rencontres techniques pourront être réalisées autant que possible afin de s’assurer d’un bon déroulement de l’étude.</w:delText>
        </w:r>
      </w:del>
    </w:p>
    <w:p w14:paraId="33259524" w14:textId="3E2C1B0A" w:rsidR="00B3375A" w:rsidRPr="00DC17EE" w:rsidDel="00945F6F" w:rsidRDefault="00B3375A" w:rsidP="00B3375A">
      <w:pPr>
        <w:jc w:val="both"/>
        <w:rPr>
          <w:del w:id="1974" w:author="Marie Christa Ermite Joseph Fevry" w:date="2018-10-16T12:14:00Z"/>
          <w:rFonts w:asciiTheme="minorHAnsi" w:hAnsiTheme="minorHAnsi" w:cstheme="minorHAnsi"/>
          <w:b/>
          <w:sz w:val="20"/>
          <w:szCs w:val="20"/>
          <w:lang w:val="fr-CA"/>
        </w:rPr>
      </w:pPr>
    </w:p>
    <w:p w14:paraId="43D75294" w14:textId="3D162F4A" w:rsidR="00B3375A" w:rsidRPr="00DC17EE" w:rsidDel="00945F6F" w:rsidRDefault="00B3375A" w:rsidP="00B3375A">
      <w:pPr>
        <w:widowControl/>
        <w:numPr>
          <w:ilvl w:val="0"/>
          <w:numId w:val="49"/>
        </w:numPr>
        <w:overflowPunct/>
        <w:adjustRightInd/>
        <w:jc w:val="both"/>
        <w:rPr>
          <w:del w:id="1975" w:author="Marie Christa Ermite Joseph Fevry" w:date="2018-10-16T12:14:00Z"/>
          <w:rFonts w:asciiTheme="minorHAnsi" w:hAnsiTheme="minorHAnsi" w:cstheme="minorHAnsi"/>
          <w:b/>
          <w:sz w:val="20"/>
          <w:szCs w:val="20"/>
          <w:lang w:val="fr-CA"/>
        </w:rPr>
      </w:pPr>
      <w:del w:id="1976" w:author="Marie Christa Ermite Joseph Fevry" w:date="2018-10-16T12:14:00Z">
        <w:r w:rsidRPr="00DC17EE" w:rsidDel="00945F6F">
          <w:rPr>
            <w:rFonts w:asciiTheme="minorHAnsi" w:hAnsiTheme="minorHAnsi" w:cstheme="minorHAnsi"/>
            <w:b/>
            <w:sz w:val="20"/>
            <w:szCs w:val="20"/>
            <w:lang w:val="fr-CA"/>
          </w:rPr>
          <w:delText xml:space="preserve">Canevas pour la soumission de la proposition financière </w:delText>
        </w:r>
      </w:del>
    </w:p>
    <w:p w14:paraId="3687E310" w14:textId="17210FDD" w:rsidR="00B3375A" w:rsidRPr="00DC17EE" w:rsidDel="00945F6F" w:rsidRDefault="00B3375A" w:rsidP="00B3375A">
      <w:pPr>
        <w:ind w:left="360"/>
        <w:jc w:val="both"/>
        <w:rPr>
          <w:del w:id="1977" w:author="Marie Christa Ermite Joseph Fevry" w:date="2018-10-16T12:14:00Z"/>
          <w:rFonts w:asciiTheme="minorHAnsi" w:hAnsiTheme="minorHAnsi" w:cstheme="minorHAnsi"/>
          <w:b/>
          <w:sz w:val="20"/>
          <w:szCs w:val="20"/>
          <w:lang w:val="fr-CA"/>
        </w:rPr>
      </w:pPr>
    </w:p>
    <w:p w14:paraId="161EBADA" w14:textId="6880970F" w:rsidR="00B3375A" w:rsidRPr="00DC17EE" w:rsidDel="00945F6F" w:rsidRDefault="00B3375A" w:rsidP="00B3375A">
      <w:pPr>
        <w:jc w:val="both"/>
        <w:rPr>
          <w:del w:id="1978" w:author="Marie Christa Ermite Joseph Fevry" w:date="2018-10-16T12:14:00Z"/>
          <w:rFonts w:asciiTheme="minorHAnsi" w:hAnsiTheme="minorHAnsi" w:cstheme="minorHAnsi"/>
          <w:sz w:val="20"/>
          <w:szCs w:val="20"/>
          <w:lang w:val="fr-CA"/>
        </w:rPr>
      </w:pPr>
      <w:del w:id="1979" w:author="Marie Christa Ermite Joseph Fevry" w:date="2018-10-16T12:14:00Z">
        <w:r w:rsidRPr="00DC17EE" w:rsidDel="00945F6F">
          <w:rPr>
            <w:rFonts w:asciiTheme="minorHAnsi" w:eastAsia="Arial Unicode MS" w:hAnsiTheme="minorHAnsi" w:cstheme="minorHAnsi"/>
            <w:color w:val="000000"/>
            <w:sz w:val="20"/>
            <w:szCs w:val="20"/>
            <w:lang w:val="fr-HT"/>
          </w:rPr>
          <w:delText>La firme consultante préparera sa proposition financière en fonction des activités décrites dans le canevas ci-après, qui sera utilisé pour évaluer son offre financière :</w:delText>
        </w:r>
      </w:del>
    </w:p>
    <w:p w14:paraId="33F2EF19" w14:textId="28301183" w:rsidR="00B3375A" w:rsidRPr="00DC17EE" w:rsidDel="00945F6F" w:rsidRDefault="00B3375A" w:rsidP="00B3375A">
      <w:pPr>
        <w:jc w:val="both"/>
        <w:rPr>
          <w:del w:id="1980" w:author="Marie Christa Ermite Joseph Fevry" w:date="2018-10-16T12:14:00Z"/>
          <w:rFonts w:asciiTheme="minorHAnsi" w:hAnsiTheme="minorHAnsi" w:cstheme="minorHAnsi"/>
          <w:b/>
          <w:sz w:val="20"/>
          <w:szCs w:val="20"/>
          <w:lang w:val="fr-C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035"/>
        <w:gridCol w:w="719"/>
        <w:gridCol w:w="1807"/>
        <w:gridCol w:w="1076"/>
        <w:gridCol w:w="1183"/>
      </w:tblGrid>
      <w:tr w:rsidR="00B3375A" w:rsidRPr="00DC17EE" w:rsidDel="00945F6F" w14:paraId="4ED9D021" w14:textId="32D5BB9B" w:rsidTr="00462B52">
        <w:trPr>
          <w:del w:id="1981" w:author="Marie Christa Ermite Joseph Fevry" w:date="2018-10-16T12:14:00Z"/>
        </w:trPr>
        <w:tc>
          <w:tcPr>
            <w:tcW w:w="540" w:type="dxa"/>
            <w:shd w:val="clear" w:color="auto" w:fill="auto"/>
          </w:tcPr>
          <w:p w14:paraId="09CB6AE0" w14:textId="6D37001F" w:rsidR="00B3375A" w:rsidRPr="00DC17EE" w:rsidDel="00945F6F" w:rsidRDefault="00B3375A" w:rsidP="00462B52">
            <w:pPr>
              <w:rPr>
                <w:del w:id="1982" w:author="Marie Christa Ermite Joseph Fevry" w:date="2018-10-16T12:14:00Z"/>
                <w:rFonts w:asciiTheme="minorHAnsi" w:hAnsiTheme="minorHAnsi" w:cstheme="minorHAnsi"/>
                <w:b/>
                <w:sz w:val="20"/>
                <w:szCs w:val="20"/>
              </w:rPr>
            </w:pPr>
            <w:del w:id="1983" w:author="Marie Christa Ermite Joseph Fevry" w:date="2018-10-16T12:14:00Z">
              <w:r w:rsidRPr="00DC17EE" w:rsidDel="00945F6F">
                <w:rPr>
                  <w:rFonts w:asciiTheme="minorHAnsi" w:hAnsiTheme="minorHAnsi" w:cstheme="minorHAnsi"/>
                  <w:b/>
                  <w:sz w:val="20"/>
                  <w:szCs w:val="20"/>
                </w:rPr>
                <w:delText xml:space="preserve">N </w:delText>
              </w:r>
              <w:r w:rsidRPr="00DC17EE" w:rsidDel="00945F6F">
                <w:rPr>
                  <w:rFonts w:asciiTheme="minorHAnsi" w:hAnsiTheme="minorHAnsi" w:cstheme="minorHAnsi"/>
                  <w:b/>
                  <w:sz w:val="20"/>
                  <w:szCs w:val="20"/>
                  <w:vertAlign w:val="superscript"/>
                </w:rPr>
                <w:delText>o</w:delText>
              </w:r>
            </w:del>
          </w:p>
        </w:tc>
        <w:tc>
          <w:tcPr>
            <w:tcW w:w="4035" w:type="dxa"/>
            <w:shd w:val="clear" w:color="auto" w:fill="auto"/>
          </w:tcPr>
          <w:p w14:paraId="5BCFD037" w14:textId="720C9F2B" w:rsidR="00B3375A" w:rsidRPr="00DC17EE" w:rsidDel="00945F6F" w:rsidRDefault="00B3375A" w:rsidP="00462B52">
            <w:pPr>
              <w:rPr>
                <w:del w:id="1984" w:author="Marie Christa Ermite Joseph Fevry" w:date="2018-10-16T12:14:00Z"/>
                <w:rFonts w:asciiTheme="minorHAnsi" w:hAnsiTheme="minorHAnsi" w:cstheme="minorHAnsi"/>
                <w:b/>
                <w:sz w:val="20"/>
                <w:szCs w:val="20"/>
              </w:rPr>
            </w:pPr>
            <w:del w:id="1985" w:author="Marie Christa Ermite Joseph Fevry" w:date="2018-10-16T12:14:00Z">
              <w:r w:rsidRPr="00DC17EE" w:rsidDel="00945F6F">
                <w:rPr>
                  <w:rFonts w:asciiTheme="minorHAnsi" w:hAnsiTheme="minorHAnsi" w:cstheme="minorHAnsi"/>
                  <w:b/>
                  <w:sz w:val="20"/>
                  <w:szCs w:val="20"/>
                </w:rPr>
                <w:delText xml:space="preserve">Description des activités </w:delText>
              </w:r>
            </w:del>
          </w:p>
        </w:tc>
        <w:tc>
          <w:tcPr>
            <w:tcW w:w="719" w:type="dxa"/>
            <w:shd w:val="clear" w:color="auto" w:fill="auto"/>
          </w:tcPr>
          <w:p w14:paraId="4E73BAB3" w14:textId="694322D7" w:rsidR="00B3375A" w:rsidRPr="00DC17EE" w:rsidDel="00945F6F" w:rsidRDefault="00B3375A" w:rsidP="00462B52">
            <w:pPr>
              <w:rPr>
                <w:del w:id="1986" w:author="Marie Christa Ermite Joseph Fevry" w:date="2018-10-16T12:14:00Z"/>
                <w:rFonts w:asciiTheme="minorHAnsi" w:hAnsiTheme="minorHAnsi" w:cstheme="minorHAnsi"/>
                <w:b/>
                <w:sz w:val="20"/>
                <w:szCs w:val="20"/>
              </w:rPr>
            </w:pPr>
            <w:del w:id="1987" w:author="Marie Christa Ermite Joseph Fevry" w:date="2018-10-16T12:14:00Z">
              <w:r w:rsidRPr="00DC17EE" w:rsidDel="00945F6F">
                <w:rPr>
                  <w:rFonts w:asciiTheme="minorHAnsi" w:hAnsiTheme="minorHAnsi" w:cstheme="minorHAnsi"/>
                  <w:b/>
                  <w:sz w:val="20"/>
                  <w:szCs w:val="20"/>
                </w:rPr>
                <w:delText>Unité</w:delText>
              </w:r>
            </w:del>
          </w:p>
        </w:tc>
        <w:tc>
          <w:tcPr>
            <w:tcW w:w="1807" w:type="dxa"/>
            <w:shd w:val="clear" w:color="auto" w:fill="auto"/>
          </w:tcPr>
          <w:p w14:paraId="48CE545F" w14:textId="4F9C7370" w:rsidR="00B3375A" w:rsidRPr="00DC17EE" w:rsidDel="00945F6F" w:rsidRDefault="00B3375A" w:rsidP="00462B52">
            <w:pPr>
              <w:rPr>
                <w:del w:id="1988" w:author="Marie Christa Ermite Joseph Fevry" w:date="2018-10-16T12:14:00Z"/>
                <w:rFonts w:asciiTheme="minorHAnsi" w:hAnsiTheme="minorHAnsi" w:cstheme="minorHAnsi"/>
                <w:b/>
                <w:sz w:val="20"/>
                <w:szCs w:val="20"/>
              </w:rPr>
            </w:pPr>
            <w:del w:id="1989" w:author="Marie Christa Ermite Joseph Fevry" w:date="2018-10-16T12:14:00Z">
              <w:r w:rsidRPr="00DC17EE" w:rsidDel="00945F6F">
                <w:rPr>
                  <w:rFonts w:asciiTheme="minorHAnsi" w:hAnsiTheme="minorHAnsi" w:cstheme="minorHAnsi"/>
                  <w:b/>
                  <w:sz w:val="20"/>
                  <w:szCs w:val="20"/>
                </w:rPr>
                <w:delText>Coût unitaire(gourdes)</w:delText>
              </w:r>
            </w:del>
          </w:p>
        </w:tc>
        <w:tc>
          <w:tcPr>
            <w:tcW w:w="1076" w:type="dxa"/>
            <w:shd w:val="clear" w:color="auto" w:fill="auto"/>
          </w:tcPr>
          <w:p w14:paraId="2E879735" w14:textId="400567A7" w:rsidR="00B3375A" w:rsidRPr="00DC17EE" w:rsidDel="00945F6F" w:rsidRDefault="00B3375A" w:rsidP="00462B52">
            <w:pPr>
              <w:rPr>
                <w:del w:id="1990" w:author="Marie Christa Ermite Joseph Fevry" w:date="2018-10-16T12:14:00Z"/>
                <w:rFonts w:asciiTheme="minorHAnsi" w:hAnsiTheme="minorHAnsi" w:cstheme="minorHAnsi"/>
                <w:b/>
                <w:sz w:val="20"/>
                <w:szCs w:val="20"/>
              </w:rPr>
            </w:pPr>
            <w:del w:id="1991" w:author="Marie Christa Ermite Joseph Fevry" w:date="2018-10-16T12:14:00Z">
              <w:r w:rsidRPr="00DC17EE" w:rsidDel="00945F6F">
                <w:rPr>
                  <w:rFonts w:asciiTheme="minorHAnsi" w:hAnsiTheme="minorHAnsi" w:cstheme="minorHAnsi"/>
                  <w:b/>
                  <w:sz w:val="20"/>
                  <w:szCs w:val="20"/>
                </w:rPr>
                <w:delText xml:space="preserve">Quantité </w:delText>
              </w:r>
            </w:del>
          </w:p>
        </w:tc>
        <w:tc>
          <w:tcPr>
            <w:tcW w:w="1183" w:type="dxa"/>
            <w:shd w:val="clear" w:color="auto" w:fill="auto"/>
          </w:tcPr>
          <w:p w14:paraId="22C085CD" w14:textId="2A6654F3" w:rsidR="00B3375A" w:rsidRPr="00DC17EE" w:rsidDel="00945F6F" w:rsidRDefault="00B3375A" w:rsidP="00462B52">
            <w:pPr>
              <w:rPr>
                <w:del w:id="1992" w:author="Marie Christa Ermite Joseph Fevry" w:date="2018-10-16T12:14:00Z"/>
                <w:rFonts w:asciiTheme="minorHAnsi" w:hAnsiTheme="minorHAnsi" w:cstheme="minorHAnsi"/>
                <w:b/>
                <w:sz w:val="20"/>
                <w:szCs w:val="20"/>
              </w:rPr>
            </w:pPr>
            <w:del w:id="1993" w:author="Marie Christa Ermite Joseph Fevry" w:date="2018-10-16T12:14:00Z">
              <w:r w:rsidRPr="00DC17EE" w:rsidDel="00945F6F">
                <w:rPr>
                  <w:rFonts w:asciiTheme="minorHAnsi" w:hAnsiTheme="minorHAnsi" w:cstheme="minorHAnsi"/>
                  <w:b/>
                  <w:sz w:val="20"/>
                  <w:szCs w:val="20"/>
                </w:rPr>
                <w:delText>Montant Total (gourdes)</w:delText>
              </w:r>
            </w:del>
          </w:p>
        </w:tc>
      </w:tr>
      <w:tr w:rsidR="00B3375A" w:rsidRPr="00DC17EE" w:rsidDel="00945F6F" w14:paraId="1BD4B48D" w14:textId="34344292" w:rsidTr="00462B52">
        <w:trPr>
          <w:del w:id="1994" w:author="Marie Christa Ermite Joseph Fevry" w:date="2018-10-16T12:14:00Z"/>
        </w:trPr>
        <w:tc>
          <w:tcPr>
            <w:tcW w:w="540" w:type="dxa"/>
            <w:shd w:val="clear" w:color="auto" w:fill="auto"/>
          </w:tcPr>
          <w:p w14:paraId="151266D8" w14:textId="4C8AEE2B" w:rsidR="00B3375A" w:rsidRPr="00DC17EE" w:rsidDel="00945F6F" w:rsidRDefault="00B3375A" w:rsidP="00462B52">
            <w:pPr>
              <w:rPr>
                <w:del w:id="1995" w:author="Marie Christa Ermite Joseph Fevry" w:date="2018-10-16T12:14:00Z"/>
                <w:rFonts w:asciiTheme="minorHAnsi" w:hAnsiTheme="minorHAnsi" w:cstheme="minorHAnsi"/>
                <w:b/>
                <w:sz w:val="20"/>
                <w:szCs w:val="20"/>
              </w:rPr>
            </w:pPr>
            <w:del w:id="1996" w:author="Marie Christa Ermite Joseph Fevry" w:date="2018-10-16T12:14:00Z">
              <w:r w:rsidRPr="00DC17EE" w:rsidDel="00945F6F">
                <w:rPr>
                  <w:rFonts w:asciiTheme="minorHAnsi" w:hAnsiTheme="minorHAnsi" w:cstheme="minorHAnsi"/>
                  <w:b/>
                  <w:sz w:val="20"/>
                  <w:szCs w:val="20"/>
                </w:rPr>
                <w:delText>I</w:delText>
              </w:r>
            </w:del>
          </w:p>
        </w:tc>
        <w:tc>
          <w:tcPr>
            <w:tcW w:w="4035" w:type="dxa"/>
            <w:shd w:val="clear" w:color="auto" w:fill="auto"/>
          </w:tcPr>
          <w:p w14:paraId="7E0032AC" w14:textId="08DFBEB1" w:rsidR="00B3375A" w:rsidRPr="00DC17EE" w:rsidDel="00945F6F" w:rsidRDefault="00B3375A" w:rsidP="00462B52">
            <w:pPr>
              <w:rPr>
                <w:del w:id="1997" w:author="Marie Christa Ermite Joseph Fevry" w:date="2018-10-16T12:14:00Z"/>
                <w:rFonts w:asciiTheme="minorHAnsi" w:hAnsiTheme="minorHAnsi" w:cstheme="minorHAnsi"/>
                <w:b/>
                <w:sz w:val="20"/>
                <w:szCs w:val="20"/>
                <w:lang w:val="fr-HT"/>
              </w:rPr>
            </w:pPr>
            <w:del w:id="1998" w:author="Marie Christa Ermite Joseph Fevry" w:date="2018-10-16T12:14:00Z">
              <w:r w:rsidRPr="00DC17EE" w:rsidDel="00945F6F">
                <w:rPr>
                  <w:rFonts w:asciiTheme="minorHAnsi" w:hAnsiTheme="minorHAnsi" w:cstheme="minorHAnsi"/>
                  <w:b/>
                  <w:sz w:val="20"/>
                  <w:szCs w:val="20"/>
                  <w:lang w:val="fr-HT"/>
                </w:rPr>
                <w:delText xml:space="preserve">Services fournis par le personnel </w:delText>
              </w:r>
            </w:del>
          </w:p>
        </w:tc>
        <w:tc>
          <w:tcPr>
            <w:tcW w:w="4785" w:type="dxa"/>
            <w:gridSpan w:val="4"/>
            <w:shd w:val="clear" w:color="auto" w:fill="auto"/>
          </w:tcPr>
          <w:p w14:paraId="68A4F841" w14:textId="0AA34254" w:rsidR="00B3375A" w:rsidRPr="00DC17EE" w:rsidDel="00945F6F" w:rsidRDefault="00B3375A" w:rsidP="00462B52">
            <w:pPr>
              <w:rPr>
                <w:del w:id="1999" w:author="Marie Christa Ermite Joseph Fevry" w:date="2018-10-16T12:14:00Z"/>
                <w:rFonts w:asciiTheme="minorHAnsi" w:hAnsiTheme="minorHAnsi" w:cstheme="minorHAnsi"/>
                <w:sz w:val="20"/>
                <w:szCs w:val="20"/>
                <w:lang w:val="fr-HT"/>
              </w:rPr>
            </w:pPr>
          </w:p>
        </w:tc>
      </w:tr>
      <w:tr w:rsidR="00B3375A" w:rsidRPr="00DC17EE" w:rsidDel="00945F6F" w14:paraId="7AF054F2" w14:textId="5497C91D" w:rsidTr="00462B52">
        <w:trPr>
          <w:del w:id="2000" w:author="Marie Christa Ermite Joseph Fevry" w:date="2018-10-16T12:14:00Z"/>
        </w:trPr>
        <w:tc>
          <w:tcPr>
            <w:tcW w:w="4575" w:type="dxa"/>
            <w:gridSpan w:val="2"/>
            <w:shd w:val="clear" w:color="auto" w:fill="auto"/>
          </w:tcPr>
          <w:p w14:paraId="4A1F3E05" w14:textId="53EA9B67" w:rsidR="00B3375A" w:rsidRPr="00DC17EE" w:rsidDel="00945F6F" w:rsidRDefault="00B3375A" w:rsidP="00462B52">
            <w:pPr>
              <w:rPr>
                <w:del w:id="2001" w:author="Marie Christa Ermite Joseph Fevry" w:date="2018-10-16T12:14:00Z"/>
                <w:rFonts w:asciiTheme="minorHAnsi" w:hAnsiTheme="minorHAnsi" w:cstheme="minorHAnsi"/>
                <w:sz w:val="20"/>
                <w:szCs w:val="20"/>
                <w:lang w:val="fr-HT"/>
              </w:rPr>
            </w:pPr>
            <w:del w:id="2002" w:author="Marie Christa Ermite Joseph Fevry" w:date="2018-10-16T12:14:00Z">
              <w:r w:rsidRPr="00DC17EE" w:rsidDel="00945F6F">
                <w:rPr>
                  <w:rFonts w:asciiTheme="minorHAnsi" w:hAnsiTheme="minorHAnsi" w:cstheme="minorHAnsi"/>
                  <w:sz w:val="20"/>
                  <w:szCs w:val="20"/>
                  <w:lang w:val="fr-HT"/>
                </w:rPr>
                <w:delText>Service du bureau principal et annexes</w:delText>
              </w:r>
            </w:del>
          </w:p>
        </w:tc>
        <w:tc>
          <w:tcPr>
            <w:tcW w:w="719" w:type="dxa"/>
            <w:shd w:val="clear" w:color="auto" w:fill="auto"/>
          </w:tcPr>
          <w:p w14:paraId="2B9B1385" w14:textId="6A589961" w:rsidR="00B3375A" w:rsidRPr="00DC17EE" w:rsidDel="00945F6F" w:rsidRDefault="00B3375A" w:rsidP="00462B52">
            <w:pPr>
              <w:rPr>
                <w:del w:id="2003" w:author="Marie Christa Ermite Joseph Fevry" w:date="2018-10-16T12:14:00Z"/>
                <w:rFonts w:asciiTheme="minorHAnsi" w:hAnsiTheme="minorHAnsi" w:cstheme="minorHAnsi"/>
                <w:sz w:val="20"/>
                <w:szCs w:val="20"/>
                <w:lang w:val="fr-HT"/>
              </w:rPr>
            </w:pPr>
          </w:p>
        </w:tc>
        <w:tc>
          <w:tcPr>
            <w:tcW w:w="1807" w:type="dxa"/>
            <w:shd w:val="clear" w:color="auto" w:fill="auto"/>
          </w:tcPr>
          <w:p w14:paraId="774896A7" w14:textId="64010BB5" w:rsidR="00B3375A" w:rsidRPr="00DC17EE" w:rsidDel="00945F6F" w:rsidRDefault="00B3375A" w:rsidP="00462B52">
            <w:pPr>
              <w:rPr>
                <w:del w:id="2004" w:author="Marie Christa Ermite Joseph Fevry" w:date="2018-10-16T12:14:00Z"/>
                <w:rFonts w:asciiTheme="minorHAnsi" w:hAnsiTheme="minorHAnsi" w:cstheme="minorHAnsi"/>
                <w:sz w:val="20"/>
                <w:szCs w:val="20"/>
                <w:lang w:val="fr-HT"/>
              </w:rPr>
            </w:pPr>
          </w:p>
        </w:tc>
        <w:tc>
          <w:tcPr>
            <w:tcW w:w="1076" w:type="dxa"/>
            <w:shd w:val="clear" w:color="auto" w:fill="auto"/>
          </w:tcPr>
          <w:p w14:paraId="36C86D7E" w14:textId="172B070F" w:rsidR="00B3375A" w:rsidRPr="00DC17EE" w:rsidDel="00945F6F" w:rsidRDefault="00B3375A" w:rsidP="00462B52">
            <w:pPr>
              <w:rPr>
                <w:del w:id="2005" w:author="Marie Christa Ermite Joseph Fevry" w:date="2018-10-16T12:14:00Z"/>
                <w:rFonts w:asciiTheme="minorHAnsi" w:hAnsiTheme="minorHAnsi" w:cstheme="minorHAnsi"/>
                <w:sz w:val="20"/>
                <w:szCs w:val="20"/>
                <w:lang w:val="fr-HT"/>
              </w:rPr>
            </w:pPr>
          </w:p>
        </w:tc>
        <w:tc>
          <w:tcPr>
            <w:tcW w:w="1183" w:type="dxa"/>
            <w:shd w:val="clear" w:color="auto" w:fill="auto"/>
          </w:tcPr>
          <w:p w14:paraId="421D591C" w14:textId="68BA77EE" w:rsidR="00B3375A" w:rsidRPr="00DC17EE" w:rsidDel="00945F6F" w:rsidRDefault="00B3375A" w:rsidP="00462B52">
            <w:pPr>
              <w:rPr>
                <w:del w:id="2006" w:author="Marie Christa Ermite Joseph Fevry" w:date="2018-10-16T12:14:00Z"/>
                <w:rFonts w:asciiTheme="minorHAnsi" w:hAnsiTheme="minorHAnsi" w:cstheme="minorHAnsi"/>
                <w:sz w:val="20"/>
                <w:szCs w:val="20"/>
                <w:lang w:val="fr-HT"/>
              </w:rPr>
            </w:pPr>
          </w:p>
        </w:tc>
      </w:tr>
      <w:tr w:rsidR="00B3375A" w:rsidRPr="00DC17EE" w:rsidDel="00945F6F" w14:paraId="3443694F" w14:textId="09AFE727" w:rsidTr="00462B52">
        <w:trPr>
          <w:del w:id="2007" w:author="Marie Christa Ermite Joseph Fevry" w:date="2018-10-16T12:14:00Z"/>
        </w:trPr>
        <w:tc>
          <w:tcPr>
            <w:tcW w:w="540" w:type="dxa"/>
            <w:shd w:val="clear" w:color="auto" w:fill="auto"/>
          </w:tcPr>
          <w:p w14:paraId="70F7B695" w14:textId="5E0B4DB4" w:rsidR="00B3375A" w:rsidRPr="00DC17EE" w:rsidDel="00945F6F" w:rsidRDefault="00B3375A" w:rsidP="00462B52">
            <w:pPr>
              <w:rPr>
                <w:del w:id="2008" w:author="Marie Christa Ermite Joseph Fevry" w:date="2018-10-16T12:14:00Z"/>
                <w:rFonts w:asciiTheme="minorHAnsi" w:hAnsiTheme="minorHAnsi" w:cstheme="minorHAnsi"/>
                <w:b/>
                <w:sz w:val="20"/>
                <w:szCs w:val="20"/>
              </w:rPr>
            </w:pPr>
            <w:del w:id="2009" w:author="Marie Christa Ermite Joseph Fevry" w:date="2018-10-16T12:14:00Z">
              <w:r w:rsidRPr="00DC17EE" w:rsidDel="00945F6F">
                <w:rPr>
                  <w:rFonts w:asciiTheme="minorHAnsi" w:hAnsiTheme="minorHAnsi" w:cstheme="minorHAnsi"/>
                  <w:b/>
                  <w:sz w:val="20"/>
                  <w:szCs w:val="20"/>
                </w:rPr>
                <w:delText>II</w:delText>
              </w:r>
            </w:del>
          </w:p>
        </w:tc>
        <w:tc>
          <w:tcPr>
            <w:tcW w:w="4035" w:type="dxa"/>
            <w:shd w:val="clear" w:color="auto" w:fill="auto"/>
          </w:tcPr>
          <w:p w14:paraId="6A2456E8" w14:textId="72B0C901" w:rsidR="00B3375A" w:rsidRPr="00DC17EE" w:rsidDel="00945F6F" w:rsidRDefault="00B3375A" w:rsidP="00462B52">
            <w:pPr>
              <w:rPr>
                <w:del w:id="2010" w:author="Marie Christa Ermite Joseph Fevry" w:date="2018-10-16T12:14:00Z"/>
                <w:rFonts w:asciiTheme="minorHAnsi" w:hAnsiTheme="minorHAnsi" w:cstheme="minorHAnsi"/>
                <w:b/>
                <w:sz w:val="20"/>
                <w:szCs w:val="20"/>
              </w:rPr>
            </w:pPr>
            <w:del w:id="2011" w:author="Marie Christa Ermite Joseph Fevry" w:date="2018-10-16T12:14:00Z">
              <w:r w:rsidRPr="00DC17EE" w:rsidDel="00945F6F">
                <w:rPr>
                  <w:rFonts w:asciiTheme="minorHAnsi" w:hAnsiTheme="minorHAnsi" w:cstheme="minorHAnsi"/>
                  <w:b/>
                  <w:sz w:val="20"/>
                  <w:szCs w:val="20"/>
                </w:rPr>
                <w:delText xml:space="preserve">Etudes </w:delText>
              </w:r>
            </w:del>
          </w:p>
        </w:tc>
        <w:tc>
          <w:tcPr>
            <w:tcW w:w="719" w:type="dxa"/>
            <w:shd w:val="clear" w:color="auto" w:fill="auto"/>
          </w:tcPr>
          <w:p w14:paraId="0F26E7F6" w14:textId="031C2AAC" w:rsidR="00B3375A" w:rsidRPr="00DC17EE" w:rsidDel="00945F6F" w:rsidRDefault="00B3375A" w:rsidP="00462B52">
            <w:pPr>
              <w:rPr>
                <w:del w:id="2012" w:author="Marie Christa Ermite Joseph Fevry" w:date="2018-10-16T12:14:00Z"/>
                <w:rFonts w:asciiTheme="minorHAnsi" w:hAnsiTheme="minorHAnsi" w:cstheme="minorHAnsi"/>
                <w:sz w:val="20"/>
                <w:szCs w:val="20"/>
              </w:rPr>
            </w:pPr>
          </w:p>
        </w:tc>
        <w:tc>
          <w:tcPr>
            <w:tcW w:w="1807" w:type="dxa"/>
            <w:shd w:val="clear" w:color="auto" w:fill="auto"/>
          </w:tcPr>
          <w:p w14:paraId="629D8E80" w14:textId="6A9DACF9" w:rsidR="00B3375A" w:rsidRPr="00DC17EE" w:rsidDel="00945F6F" w:rsidRDefault="00B3375A" w:rsidP="00462B52">
            <w:pPr>
              <w:rPr>
                <w:del w:id="2013" w:author="Marie Christa Ermite Joseph Fevry" w:date="2018-10-16T12:14:00Z"/>
                <w:rFonts w:asciiTheme="minorHAnsi" w:hAnsiTheme="minorHAnsi" w:cstheme="minorHAnsi"/>
                <w:sz w:val="20"/>
                <w:szCs w:val="20"/>
              </w:rPr>
            </w:pPr>
          </w:p>
        </w:tc>
        <w:tc>
          <w:tcPr>
            <w:tcW w:w="1076" w:type="dxa"/>
            <w:shd w:val="clear" w:color="auto" w:fill="auto"/>
          </w:tcPr>
          <w:p w14:paraId="51709EF0" w14:textId="3E01B7E8" w:rsidR="00B3375A" w:rsidRPr="00DC17EE" w:rsidDel="00945F6F" w:rsidRDefault="00B3375A" w:rsidP="00462B52">
            <w:pPr>
              <w:rPr>
                <w:del w:id="2014" w:author="Marie Christa Ermite Joseph Fevry" w:date="2018-10-16T12:14:00Z"/>
                <w:rFonts w:asciiTheme="minorHAnsi" w:hAnsiTheme="minorHAnsi" w:cstheme="minorHAnsi"/>
                <w:sz w:val="20"/>
                <w:szCs w:val="20"/>
              </w:rPr>
            </w:pPr>
          </w:p>
        </w:tc>
        <w:tc>
          <w:tcPr>
            <w:tcW w:w="1183" w:type="dxa"/>
            <w:shd w:val="clear" w:color="auto" w:fill="auto"/>
          </w:tcPr>
          <w:p w14:paraId="688E403E" w14:textId="62F91BE4" w:rsidR="00B3375A" w:rsidRPr="00DC17EE" w:rsidDel="00945F6F" w:rsidRDefault="00B3375A" w:rsidP="00462B52">
            <w:pPr>
              <w:rPr>
                <w:del w:id="2015" w:author="Marie Christa Ermite Joseph Fevry" w:date="2018-10-16T12:14:00Z"/>
                <w:rFonts w:asciiTheme="minorHAnsi" w:hAnsiTheme="minorHAnsi" w:cstheme="minorHAnsi"/>
                <w:sz w:val="20"/>
                <w:szCs w:val="20"/>
              </w:rPr>
            </w:pPr>
          </w:p>
        </w:tc>
      </w:tr>
      <w:tr w:rsidR="00B3375A" w:rsidRPr="00DC17EE" w:rsidDel="00945F6F" w14:paraId="03A0CF65" w14:textId="3A564467" w:rsidTr="00462B52">
        <w:trPr>
          <w:del w:id="2016" w:author="Marie Christa Ermite Joseph Fevry" w:date="2018-10-16T12:14:00Z"/>
        </w:trPr>
        <w:tc>
          <w:tcPr>
            <w:tcW w:w="4575" w:type="dxa"/>
            <w:gridSpan w:val="2"/>
            <w:shd w:val="clear" w:color="auto" w:fill="auto"/>
          </w:tcPr>
          <w:p w14:paraId="192BCCED" w14:textId="3C43772B" w:rsidR="00B3375A" w:rsidRPr="00DC17EE" w:rsidDel="00945F6F" w:rsidRDefault="00B3375A" w:rsidP="00462B52">
            <w:pPr>
              <w:jc w:val="both"/>
              <w:rPr>
                <w:del w:id="2017" w:author="Marie Christa Ermite Joseph Fevry" w:date="2018-10-16T12:14:00Z"/>
                <w:rFonts w:asciiTheme="minorHAnsi" w:hAnsiTheme="minorHAnsi" w:cstheme="minorHAnsi"/>
                <w:sz w:val="20"/>
                <w:szCs w:val="20"/>
              </w:rPr>
            </w:pPr>
            <w:del w:id="2018" w:author="Marie Christa Ermite Joseph Fevry" w:date="2018-10-16T12:14:00Z">
              <w:r w:rsidRPr="00DC17EE" w:rsidDel="00945F6F">
                <w:rPr>
                  <w:rFonts w:asciiTheme="minorHAnsi" w:hAnsiTheme="minorHAnsi" w:cstheme="minorHAnsi"/>
                  <w:sz w:val="20"/>
                  <w:szCs w:val="20"/>
                </w:rPr>
                <w:delText xml:space="preserve">Cartographie des habitats benthiques </w:delText>
              </w:r>
            </w:del>
          </w:p>
        </w:tc>
        <w:tc>
          <w:tcPr>
            <w:tcW w:w="719" w:type="dxa"/>
            <w:shd w:val="clear" w:color="auto" w:fill="auto"/>
          </w:tcPr>
          <w:p w14:paraId="40614FAD" w14:textId="033F88B6" w:rsidR="00B3375A" w:rsidRPr="00DC17EE" w:rsidDel="00945F6F" w:rsidRDefault="00B3375A" w:rsidP="00462B52">
            <w:pPr>
              <w:rPr>
                <w:del w:id="2019" w:author="Marie Christa Ermite Joseph Fevry" w:date="2018-10-16T12:14:00Z"/>
                <w:rFonts w:asciiTheme="minorHAnsi" w:hAnsiTheme="minorHAnsi" w:cstheme="minorHAnsi"/>
                <w:sz w:val="20"/>
                <w:szCs w:val="20"/>
              </w:rPr>
            </w:pPr>
          </w:p>
        </w:tc>
        <w:tc>
          <w:tcPr>
            <w:tcW w:w="1807" w:type="dxa"/>
            <w:shd w:val="clear" w:color="auto" w:fill="auto"/>
          </w:tcPr>
          <w:p w14:paraId="703A86CC" w14:textId="376C6AA9" w:rsidR="00B3375A" w:rsidRPr="00DC17EE" w:rsidDel="00945F6F" w:rsidRDefault="00B3375A" w:rsidP="00462B52">
            <w:pPr>
              <w:rPr>
                <w:del w:id="2020" w:author="Marie Christa Ermite Joseph Fevry" w:date="2018-10-16T12:14:00Z"/>
                <w:rFonts w:asciiTheme="minorHAnsi" w:hAnsiTheme="minorHAnsi" w:cstheme="minorHAnsi"/>
                <w:sz w:val="20"/>
                <w:szCs w:val="20"/>
              </w:rPr>
            </w:pPr>
          </w:p>
        </w:tc>
        <w:tc>
          <w:tcPr>
            <w:tcW w:w="1076" w:type="dxa"/>
            <w:shd w:val="clear" w:color="auto" w:fill="auto"/>
          </w:tcPr>
          <w:p w14:paraId="10522FFB" w14:textId="5544A63E" w:rsidR="00B3375A" w:rsidRPr="00DC17EE" w:rsidDel="00945F6F" w:rsidRDefault="00B3375A" w:rsidP="00462B52">
            <w:pPr>
              <w:rPr>
                <w:del w:id="2021" w:author="Marie Christa Ermite Joseph Fevry" w:date="2018-10-16T12:14:00Z"/>
                <w:rFonts w:asciiTheme="minorHAnsi" w:hAnsiTheme="minorHAnsi" w:cstheme="minorHAnsi"/>
                <w:sz w:val="20"/>
                <w:szCs w:val="20"/>
              </w:rPr>
            </w:pPr>
          </w:p>
        </w:tc>
        <w:tc>
          <w:tcPr>
            <w:tcW w:w="1183" w:type="dxa"/>
            <w:shd w:val="clear" w:color="auto" w:fill="auto"/>
          </w:tcPr>
          <w:p w14:paraId="3C076B01" w14:textId="45AA88FE" w:rsidR="00B3375A" w:rsidRPr="00DC17EE" w:rsidDel="00945F6F" w:rsidRDefault="00B3375A" w:rsidP="00462B52">
            <w:pPr>
              <w:rPr>
                <w:del w:id="2022" w:author="Marie Christa Ermite Joseph Fevry" w:date="2018-10-16T12:14:00Z"/>
                <w:rFonts w:asciiTheme="minorHAnsi" w:hAnsiTheme="minorHAnsi" w:cstheme="minorHAnsi"/>
                <w:sz w:val="20"/>
                <w:szCs w:val="20"/>
              </w:rPr>
            </w:pPr>
          </w:p>
        </w:tc>
      </w:tr>
      <w:tr w:rsidR="00B3375A" w:rsidRPr="00DC17EE" w:rsidDel="00945F6F" w14:paraId="2FCCB3BC" w14:textId="51A73FDB" w:rsidTr="00462B52">
        <w:trPr>
          <w:del w:id="2023" w:author="Marie Christa Ermite Joseph Fevry" w:date="2018-10-16T12:14:00Z"/>
        </w:trPr>
        <w:tc>
          <w:tcPr>
            <w:tcW w:w="4575" w:type="dxa"/>
            <w:gridSpan w:val="2"/>
            <w:shd w:val="clear" w:color="auto" w:fill="auto"/>
          </w:tcPr>
          <w:p w14:paraId="4B411ADA" w14:textId="5E87BCA7" w:rsidR="00B3375A" w:rsidRPr="00DC17EE" w:rsidDel="00945F6F" w:rsidRDefault="00B3375A" w:rsidP="00462B52">
            <w:pPr>
              <w:jc w:val="both"/>
              <w:rPr>
                <w:del w:id="2024" w:author="Marie Christa Ermite Joseph Fevry" w:date="2018-10-16T12:14:00Z"/>
                <w:rFonts w:asciiTheme="minorHAnsi" w:hAnsiTheme="minorHAnsi" w:cstheme="minorHAnsi"/>
                <w:sz w:val="20"/>
                <w:szCs w:val="20"/>
                <w:lang w:val="fr-HT"/>
              </w:rPr>
            </w:pPr>
            <w:del w:id="2025" w:author="Marie Christa Ermite Joseph Fevry" w:date="2018-10-16T12:14:00Z">
              <w:r w:rsidRPr="00DC17EE" w:rsidDel="00945F6F">
                <w:rPr>
                  <w:rFonts w:asciiTheme="minorHAnsi" w:hAnsiTheme="minorHAnsi" w:cstheme="minorHAnsi"/>
                  <w:sz w:val="20"/>
                  <w:szCs w:val="20"/>
                  <w:lang w:val="fr-HT"/>
                </w:rPr>
                <w:delText>Zonage des ressources biologiques marines et côtières (incluent les habitats terrestres sur la zone côtière, occupation de sols)</w:delText>
              </w:r>
            </w:del>
          </w:p>
        </w:tc>
        <w:tc>
          <w:tcPr>
            <w:tcW w:w="719" w:type="dxa"/>
            <w:shd w:val="clear" w:color="auto" w:fill="auto"/>
          </w:tcPr>
          <w:p w14:paraId="1BAFE9C6" w14:textId="185D2910" w:rsidR="00B3375A" w:rsidRPr="00DC17EE" w:rsidDel="00945F6F" w:rsidRDefault="00B3375A" w:rsidP="00462B52">
            <w:pPr>
              <w:rPr>
                <w:del w:id="2026" w:author="Marie Christa Ermite Joseph Fevry" w:date="2018-10-16T12:14:00Z"/>
                <w:rFonts w:asciiTheme="minorHAnsi" w:hAnsiTheme="minorHAnsi" w:cstheme="minorHAnsi"/>
                <w:sz w:val="20"/>
                <w:szCs w:val="20"/>
                <w:lang w:val="fr-HT"/>
              </w:rPr>
            </w:pPr>
          </w:p>
        </w:tc>
        <w:tc>
          <w:tcPr>
            <w:tcW w:w="1807" w:type="dxa"/>
            <w:shd w:val="clear" w:color="auto" w:fill="auto"/>
          </w:tcPr>
          <w:p w14:paraId="46A81CD5" w14:textId="48FD0ED9" w:rsidR="00B3375A" w:rsidRPr="00DC17EE" w:rsidDel="00945F6F" w:rsidRDefault="00B3375A" w:rsidP="00462B52">
            <w:pPr>
              <w:rPr>
                <w:del w:id="2027" w:author="Marie Christa Ermite Joseph Fevry" w:date="2018-10-16T12:14:00Z"/>
                <w:rFonts w:asciiTheme="minorHAnsi" w:hAnsiTheme="minorHAnsi" w:cstheme="minorHAnsi"/>
                <w:sz w:val="20"/>
                <w:szCs w:val="20"/>
                <w:lang w:val="fr-HT"/>
              </w:rPr>
            </w:pPr>
          </w:p>
        </w:tc>
        <w:tc>
          <w:tcPr>
            <w:tcW w:w="1076" w:type="dxa"/>
            <w:shd w:val="clear" w:color="auto" w:fill="auto"/>
          </w:tcPr>
          <w:p w14:paraId="3A66F14B" w14:textId="2F2F71FA" w:rsidR="00B3375A" w:rsidRPr="00DC17EE" w:rsidDel="00945F6F" w:rsidRDefault="00B3375A" w:rsidP="00462B52">
            <w:pPr>
              <w:rPr>
                <w:del w:id="2028" w:author="Marie Christa Ermite Joseph Fevry" w:date="2018-10-16T12:14:00Z"/>
                <w:rFonts w:asciiTheme="minorHAnsi" w:hAnsiTheme="minorHAnsi" w:cstheme="minorHAnsi"/>
                <w:sz w:val="20"/>
                <w:szCs w:val="20"/>
                <w:lang w:val="fr-HT"/>
              </w:rPr>
            </w:pPr>
          </w:p>
        </w:tc>
        <w:tc>
          <w:tcPr>
            <w:tcW w:w="1183" w:type="dxa"/>
            <w:shd w:val="clear" w:color="auto" w:fill="auto"/>
          </w:tcPr>
          <w:p w14:paraId="1A43A2E4" w14:textId="4A3440D0" w:rsidR="00B3375A" w:rsidRPr="00DC17EE" w:rsidDel="00945F6F" w:rsidRDefault="00B3375A" w:rsidP="00462B52">
            <w:pPr>
              <w:rPr>
                <w:del w:id="2029" w:author="Marie Christa Ermite Joseph Fevry" w:date="2018-10-16T12:14:00Z"/>
                <w:rFonts w:asciiTheme="minorHAnsi" w:hAnsiTheme="minorHAnsi" w:cstheme="minorHAnsi"/>
                <w:sz w:val="20"/>
                <w:szCs w:val="20"/>
                <w:lang w:val="fr-HT"/>
              </w:rPr>
            </w:pPr>
          </w:p>
        </w:tc>
      </w:tr>
      <w:tr w:rsidR="00B3375A" w:rsidRPr="00DC17EE" w:rsidDel="00945F6F" w14:paraId="412A5E42" w14:textId="1C0FF3E0" w:rsidTr="00462B52">
        <w:trPr>
          <w:del w:id="2030" w:author="Marie Christa Ermite Joseph Fevry" w:date="2018-10-16T12:14:00Z"/>
        </w:trPr>
        <w:tc>
          <w:tcPr>
            <w:tcW w:w="4575" w:type="dxa"/>
            <w:gridSpan w:val="2"/>
            <w:shd w:val="clear" w:color="auto" w:fill="auto"/>
          </w:tcPr>
          <w:p w14:paraId="5B1801E5" w14:textId="18499BAA" w:rsidR="00B3375A" w:rsidRPr="00DC17EE" w:rsidDel="00945F6F" w:rsidRDefault="00B3375A" w:rsidP="00462B52">
            <w:pPr>
              <w:jc w:val="both"/>
              <w:rPr>
                <w:del w:id="2031" w:author="Marie Christa Ermite Joseph Fevry" w:date="2018-10-16T12:14:00Z"/>
                <w:rFonts w:asciiTheme="minorHAnsi" w:hAnsiTheme="minorHAnsi" w:cstheme="minorHAnsi"/>
                <w:sz w:val="20"/>
                <w:szCs w:val="20"/>
                <w:lang w:val="fr-HT"/>
              </w:rPr>
            </w:pPr>
            <w:del w:id="2032" w:author="Marie Christa Ermite Joseph Fevry" w:date="2018-10-16T12:14:00Z">
              <w:r w:rsidRPr="00DC17EE" w:rsidDel="00945F6F">
                <w:rPr>
                  <w:rFonts w:asciiTheme="minorHAnsi" w:hAnsiTheme="minorHAnsi" w:cstheme="minorHAnsi"/>
                  <w:sz w:val="20"/>
                  <w:szCs w:val="20"/>
                  <w:lang w:val="fr-HT"/>
                </w:rPr>
                <w:delText>Inventaire exhaustif de la flore et la faune terrestre et aquatique (semi-pélagiques ou pélagiques) de la zone d’étude </w:delText>
              </w:r>
            </w:del>
          </w:p>
        </w:tc>
        <w:tc>
          <w:tcPr>
            <w:tcW w:w="719" w:type="dxa"/>
            <w:shd w:val="clear" w:color="auto" w:fill="auto"/>
          </w:tcPr>
          <w:p w14:paraId="430D9CC9" w14:textId="5AE579D6" w:rsidR="00B3375A" w:rsidRPr="00DC17EE" w:rsidDel="00945F6F" w:rsidRDefault="00B3375A" w:rsidP="00462B52">
            <w:pPr>
              <w:rPr>
                <w:del w:id="2033" w:author="Marie Christa Ermite Joseph Fevry" w:date="2018-10-16T12:14:00Z"/>
                <w:rFonts w:asciiTheme="minorHAnsi" w:hAnsiTheme="minorHAnsi" w:cstheme="minorHAnsi"/>
                <w:sz w:val="20"/>
                <w:szCs w:val="20"/>
                <w:lang w:val="fr-HT"/>
              </w:rPr>
            </w:pPr>
          </w:p>
        </w:tc>
        <w:tc>
          <w:tcPr>
            <w:tcW w:w="1807" w:type="dxa"/>
            <w:shd w:val="clear" w:color="auto" w:fill="auto"/>
          </w:tcPr>
          <w:p w14:paraId="7C44A8C0" w14:textId="307FDF9C" w:rsidR="00B3375A" w:rsidRPr="00DC17EE" w:rsidDel="00945F6F" w:rsidRDefault="00B3375A" w:rsidP="00462B52">
            <w:pPr>
              <w:rPr>
                <w:del w:id="2034" w:author="Marie Christa Ermite Joseph Fevry" w:date="2018-10-16T12:14:00Z"/>
                <w:rFonts w:asciiTheme="minorHAnsi" w:hAnsiTheme="minorHAnsi" w:cstheme="minorHAnsi"/>
                <w:sz w:val="20"/>
                <w:szCs w:val="20"/>
                <w:lang w:val="fr-HT"/>
              </w:rPr>
            </w:pPr>
          </w:p>
        </w:tc>
        <w:tc>
          <w:tcPr>
            <w:tcW w:w="1076" w:type="dxa"/>
            <w:shd w:val="clear" w:color="auto" w:fill="auto"/>
          </w:tcPr>
          <w:p w14:paraId="710AD6DE" w14:textId="34B2277C" w:rsidR="00B3375A" w:rsidRPr="00DC17EE" w:rsidDel="00945F6F" w:rsidRDefault="00B3375A" w:rsidP="00462B52">
            <w:pPr>
              <w:rPr>
                <w:del w:id="2035" w:author="Marie Christa Ermite Joseph Fevry" w:date="2018-10-16T12:14:00Z"/>
                <w:rFonts w:asciiTheme="minorHAnsi" w:hAnsiTheme="minorHAnsi" w:cstheme="minorHAnsi"/>
                <w:sz w:val="20"/>
                <w:szCs w:val="20"/>
                <w:lang w:val="fr-HT"/>
              </w:rPr>
            </w:pPr>
          </w:p>
        </w:tc>
        <w:tc>
          <w:tcPr>
            <w:tcW w:w="1183" w:type="dxa"/>
            <w:shd w:val="clear" w:color="auto" w:fill="auto"/>
          </w:tcPr>
          <w:p w14:paraId="47E1EC13" w14:textId="31A18249" w:rsidR="00B3375A" w:rsidRPr="00DC17EE" w:rsidDel="00945F6F" w:rsidRDefault="00B3375A" w:rsidP="00462B52">
            <w:pPr>
              <w:rPr>
                <w:del w:id="2036" w:author="Marie Christa Ermite Joseph Fevry" w:date="2018-10-16T12:14:00Z"/>
                <w:rFonts w:asciiTheme="minorHAnsi" w:hAnsiTheme="minorHAnsi" w:cstheme="minorHAnsi"/>
                <w:sz w:val="20"/>
                <w:szCs w:val="20"/>
                <w:lang w:val="fr-HT"/>
              </w:rPr>
            </w:pPr>
          </w:p>
        </w:tc>
      </w:tr>
      <w:tr w:rsidR="00B3375A" w:rsidRPr="00DC17EE" w:rsidDel="00945F6F" w14:paraId="2DD316D2" w14:textId="3AE7F31F" w:rsidTr="00462B52">
        <w:trPr>
          <w:del w:id="2037" w:author="Marie Christa Ermite Joseph Fevry" w:date="2018-10-16T12:14:00Z"/>
        </w:trPr>
        <w:tc>
          <w:tcPr>
            <w:tcW w:w="4575" w:type="dxa"/>
            <w:gridSpan w:val="2"/>
            <w:shd w:val="clear" w:color="auto" w:fill="auto"/>
          </w:tcPr>
          <w:p w14:paraId="116EDD26" w14:textId="2B0BAB8C" w:rsidR="00B3375A" w:rsidRPr="00DC17EE" w:rsidDel="00945F6F" w:rsidRDefault="00B3375A" w:rsidP="00462B52">
            <w:pPr>
              <w:jc w:val="both"/>
              <w:rPr>
                <w:del w:id="2038" w:author="Marie Christa Ermite Joseph Fevry" w:date="2018-10-16T12:14:00Z"/>
                <w:rFonts w:asciiTheme="minorHAnsi" w:hAnsiTheme="minorHAnsi" w:cstheme="minorHAnsi"/>
                <w:sz w:val="20"/>
                <w:szCs w:val="20"/>
                <w:lang w:val="fr-HT"/>
              </w:rPr>
            </w:pPr>
            <w:del w:id="2039" w:author="Marie Christa Ermite Joseph Fevry" w:date="2018-10-16T12:14:00Z">
              <w:r w:rsidRPr="00DC17EE" w:rsidDel="00945F6F">
                <w:rPr>
                  <w:rFonts w:asciiTheme="minorHAnsi" w:hAnsiTheme="minorHAnsi" w:cstheme="minorHAnsi"/>
                  <w:sz w:val="20"/>
                  <w:szCs w:val="20"/>
                  <w:lang w:val="fr-HT"/>
                </w:rPr>
                <w:delText>Evaluation écologique de l’espace marin et terrestre (notamment les mangroves)</w:delText>
              </w:r>
            </w:del>
          </w:p>
        </w:tc>
        <w:tc>
          <w:tcPr>
            <w:tcW w:w="719" w:type="dxa"/>
            <w:shd w:val="clear" w:color="auto" w:fill="auto"/>
          </w:tcPr>
          <w:p w14:paraId="6526C61B" w14:textId="79C0E529" w:rsidR="00B3375A" w:rsidRPr="00DC17EE" w:rsidDel="00945F6F" w:rsidRDefault="00B3375A" w:rsidP="00462B52">
            <w:pPr>
              <w:rPr>
                <w:del w:id="2040" w:author="Marie Christa Ermite Joseph Fevry" w:date="2018-10-16T12:14:00Z"/>
                <w:rFonts w:asciiTheme="minorHAnsi" w:hAnsiTheme="minorHAnsi" w:cstheme="minorHAnsi"/>
                <w:sz w:val="20"/>
                <w:szCs w:val="20"/>
                <w:lang w:val="fr-HT"/>
              </w:rPr>
            </w:pPr>
          </w:p>
        </w:tc>
        <w:tc>
          <w:tcPr>
            <w:tcW w:w="1807" w:type="dxa"/>
            <w:shd w:val="clear" w:color="auto" w:fill="auto"/>
          </w:tcPr>
          <w:p w14:paraId="1B8AE8B4" w14:textId="782444C9" w:rsidR="00B3375A" w:rsidRPr="00DC17EE" w:rsidDel="00945F6F" w:rsidRDefault="00B3375A" w:rsidP="00462B52">
            <w:pPr>
              <w:rPr>
                <w:del w:id="2041" w:author="Marie Christa Ermite Joseph Fevry" w:date="2018-10-16T12:14:00Z"/>
                <w:rFonts w:asciiTheme="minorHAnsi" w:hAnsiTheme="minorHAnsi" w:cstheme="minorHAnsi"/>
                <w:sz w:val="20"/>
                <w:szCs w:val="20"/>
                <w:lang w:val="fr-HT"/>
              </w:rPr>
            </w:pPr>
          </w:p>
        </w:tc>
        <w:tc>
          <w:tcPr>
            <w:tcW w:w="1076" w:type="dxa"/>
            <w:shd w:val="clear" w:color="auto" w:fill="auto"/>
          </w:tcPr>
          <w:p w14:paraId="3B0E14A3" w14:textId="226FCCA1" w:rsidR="00B3375A" w:rsidRPr="00DC17EE" w:rsidDel="00945F6F" w:rsidRDefault="00B3375A" w:rsidP="00462B52">
            <w:pPr>
              <w:rPr>
                <w:del w:id="2042" w:author="Marie Christa Ermite Joseph Fevry" w:date="2018-10-16T12:14:00Z"/>
                <w:rFonts w:asciiTheme="minorHAnsi" w:hAnsiTheme="minorHAnsi" w:cstheme="minorHAnsi"/>
                <w:sz w:val="20"/>
                <w:szCs w:val="20"/>
                <w:lang w:val="fr-HT"/>
              </w:rPr>
            </w:pPr>
          </w:p>
        </w:tc>
        <w:tc>
          <w:tcPr>
            <w:tcW w:w="1183" w:type="dxa"/>
            <w:shd w:val="clear" w:color="auto" w:fill="auto"/>
          </w:tcPr>
          <w:p w14:paraId="263A837D" w14:textId="360A0ED6" w:rsidR="00B3375A" w:rsidRPr="00DC17EE" w:rsidDel="00945F6F" w:rsidRDefault="00B3375A" w:rsidP="00462B52">
            <w:pPr>
              <w:rPr>
                <w:del w:id="2043" w:author="Marie Christa Ermite Joseph Fevry" w:date="2018-10-16T12:14:00Z"/>
                <w:rFonts w:asciiTheme="minorHAnsi" w:hAnsiTheme="minorHAnsi" w:cstheme="minorHAnsi"/>
                <w:sz w:val="20"/>
                <w:szCs w:val="20"/>
                <w:lang w:val="fr-HT"/>
              </w:rPr>
            </w:pPr>
          </w:p>
        </w:tc>
      </w:tr>
      <w:tr w:rsidR="00B3375A" w:rsidRPr="00DC17EE" w:rsidDel="00945F6F" w14:paraId="357A8E31" w14:textId="5823EB78" w:rsidTr="00462B52">
        <w:trPr>
          <w:del w:id="2044" w:author="Marie Christa Ermite Joseph Fevry" w:date="2018-10-16T12:14:00Z"/>
        </w:trPr>
        <w:tc>
          <w:tcPr>
            <w:tcW w:w="4575" w:type="dxa"/>
            <w:gridSpan w:val="2"/>
            <w:shd w:val="clear" w:color="auto" w:fill="auto"/>
          </w:tcPr>
          <w:p w14:paraId="161F49E9" w14:textId="533DF6F7" w:rsidR="00B3375A" w:rsidRPr="00DC17EE" w:rsidDel="00945F6F" w:rsidRDefault="00B3375A" w:rsidP="00462B52">
            <w:pPr>
              <w:jc w:val="both"/>
              <w:rPr>
                <w:del w:id="2045" w:author="Marie Christa Ermite Joseph Fevry" w:date="2018-10-16T12:14:00Z"/>
                <w:rFonts w:asciiTheme="minorHAnsi" w:hAnsiTheme="minorHAnsi" w:cstheme="minorHAnsi"/>
                <w:sz w:val="20"/>
                <w:szCs w:val="20"/>
                <w:lang w:val="fr-HT"/>
              </w:rPr>
            </w:pPr>
            <w:del w:id="2046" w:author="Marie Christa Ermite Joseph Fevry" w:date="2018-10-16T12:14:00Z">
              <w:r w:rsidRPr="00DC17EE" w:rsidDel="00945F6F">
                <w:rPr>
                  <w:rFonts w:asciiTheme="minorHAnsi" w:hAnsiTheme="minorHAnsi" w:cstheme="minorHAnsi"/>
                  <w:sz w:val="20"/>
                  <w:szCs w:val="20"/>
                  <w:lang w:val="fr-HT"/>
                </w:rPr>
                <w:delText xml:space="preserve">Evaluation des différents écosystèmes </w:delText>
              </w:r>
            </w:del>
          </w:p>
        </w:tc>
        <w:tc>
          <w:tcPr>
            <w:tcW w:w="719" w:type="dxa"/>
            <w:shd w:val="clear" w:color="auto" w:fill="auto"/>
          </w:tcPr>
          <w:p w14:paraId="49633E65" w14:textId="0B383461" w:rsidR="00B3375A" w:rsidRPr="00DC17EE" w:rsidDel="00945F6F" w:rsidRDefault="00B3375A" w:rsidP="00462B52">
            <w:pPr>
              <w:rPr>
                <w:del w:id="2047" w:author="Marie Christa Ermite Joseph Fevry" w:date="2018-10-16T12:14:00Z"/>
                <w:rFonts w:asciiTheme="minorHAnsi" w:hAnsiTheme="minorHAnsi" w:cstheme="minorHAnsi"/>
                <w:sz w:val="20"/>
                <w:szCs w:val="20"/>
                <w:lang w:val="fr-HT"/>
              </w:rPr>
            </w:pPr>
          </w:p>
        </w:tc>
        <w:tc>
          <w:tcPr>
            <w:tcW w:w="1807" w:type="dxa"/>
            <w:shd w:val="clear" w:color="auto" w:fill="auto"/>
          </w:tcPr>
          <w:p w14:paraId="7F5D7EDB" w14:textId="063E2E21" w:rsidR="00B3375A" w:rsidRPr="00DC17EE" w:rsidDel="00945F6F" w:rsidRDefault="00B3375A" w:rsidP="00462B52">
            <w:pPr>
              <w:rPr>
                <w:del w:id="2048" w:author="Marie Christa Ermite Joseph Fevry" w:date="2018-10-16T12:14:00Z"/>
                <w:rFonts w:asciiTheme="minorHAnsi" w:hAnsiTheme="minorHAnsi" w:cstheme="minorHAnsi"/>
                <w:sz w:val="20"/>
                <w:szCs w:val="20"/>
                <w:lang w:val="fr-HT"/>
              </w:rPr>
            </w:pPr>
          </w:p>
        </w:tc>
        <w:tc>
          <w:tcPr>
            <w:tcW w:w="1076" w:type="dxa"/>
            <w:shd w:val="clear" w:color="auto" w:fill="auto"/>
          </w:tcPr>
          <w:p w14:paraId="40D8936A" w14:textId="1A7C6701" w:rsidR="00B3375A" w:rsidRPr="00DC17EE" w:rsidDel="00945F6F" w:rsidRDefault="00B3375A" w:rsidP="00462B52">
            <w:pPr>
              <w:rPr>
                <w:del w:id="2049" w:author="Marie Christa Ermite Joseph Fevry" w:date="2018-10-16T12:14:00Z"/>
                <w:rFonts w:asciiTheme="minorHAnsi" w:hAnsiTheme="minorHAnsi" w:cstheme="minorHAnsi"/>
                <w:sz w:val="20"/>
                <w:szCs w:val="20"/>
                <w:lang w:val="fr-HT"/>
              </w:rPr>
            </w:pPr>
          </w:p>
        </w:tc>
        <w:tc>
          <w:tcPr>
            <w:tcW w:w="1183" w:type="dxa"/>
            <w:shd w:val="clear" w:color="auto" w:fill="auto"/>
          </w:tcPr>
          <w:p w14:paraId="4F9C2D16" w14:textId="318861FD" w:rsidR="00B3375A" w:rsidRPr="00DC17EE" w:rsidDel="00945F6F" w:rsidRDefault="00B3375A" w:rsidP="00462B52">
            <w:pPr>
              <w:rPr>
                <w:del w:id="2050" w:author="Marie Christa Ermite Joseph Fevry" w:date="2018-10-16T12:14:00Z"/>
                <w:rFonts w:asciiTheme="minorHAnsi" w:hAnsiTheme="minorHAnsi" w:cstheme="minorHAnsi"/>
                <w:sz w:val="20"/>
                <w:szCs w:val="20"/>
                <w:lang w:val="fr-HT"/>
              </w:rPr>
            </w:pPr>
          </w:p>
        </w:tc>
      </w:tr>
      <w:tr w:rsidR="00B3375A" w:rsidRPr="00DC17EE" w:rsidDel="00945F6F" w14:paraId="1C1D5AB6" w14:textId="63FA3F55" w:rsidTr="00462B52">
        <w:trPr>
          <w:del w:id="2051" w:author="Marie Christa Ermite Joseph Fevry" w:date="2018-10-16T12:14:00Z"/>
        </w:trPr>
        <w:tc>
          <w:tcPr>
            <w:tcW w:w="4575" w:type="dxa"/>
            <w:gridSpan w:val="2"/>
            <w:shd w:val="clear" w:color="auto" w:fill="auto"/>
          </w:tcPr>
          <w:p w14:paraId="39ADC88A" w14:textId="750D3C26" w:rsidR="00B3375A" w:rsidRPr="00DC17EE" w:rsidDel="00945F6F" w:rsidRDefault="00B3375A" w:rsidP="00462B52">
            <w:pPr>
              <w:jc w:val="both"/>
              <w:rPr>
                <w:del w:id="2052" w:author="Marie Christa Ermite Joseph Fevry" w:date="2018-10-16T12:14:00Z"/>
                <w:rFonts w:asciiTheme="minorHAnsi" w:hAnsiTheme="minorHAnsi" w:cstheme="minorHAnsi"/>
                <w:sz w:val="20"/>
                <w:szCs w:val="20"/>
                <w:lang w:val="fr-HT"/>
              </w:rPr>
            </w:pPr>
            <w:del w:id="2053" w:author="Marie Christa Ermite Joseph Fevry" w:date="2018-10-16T12:14:00Z">
              <w:r w:rsidRPr="00DC17EE" w:rsidDel="00945F6F">
                <w:rPr>
                  <w:rFonts w:asciiTheme="minorHAnsi" w:hAnsiTheme="minorHAnsi" w:cstheme="minorHAnsi"/>
                  <w:sz w:val="20"/>
                  <w:szCs w:val="20"/>
                  <w:lang w:val="fr-HT"/>
                </w:rPr>
                <w:delText>Coûts des stagiaires</w:delText>
              </w:r>
            </w:del>
          </w:p>
        </w:tc>
        <w:tc>
          <w:tcPr>
            <w:tcW w:w="719" w:type="dxa"/>
            <w:shd w:val="clear" w:color="auto" w:fill="auto"/>
          </w:tcPr>
          <w:p w14:paraId="5AF32EB2" w14:textId="17C96AAE" w:rsidR="00B3375A" w:rsidRPr="00DC17EE" w:rsidDel="00945F6F" w:rsidRDefault="00B3375A" w:rsidP="00462B52">
            <w:pPr>
              <w:rPr>
                <w:del w:id="2054" w:author="Marie Christa Ermite Joseph Fevry" w:date="2018-10-16T12:14:00Z"/>
                <w:rFonts w:asciiTheme="minorHAnsi" w:hAnsiTheme="minorHAnsi" w:cstheme="minorHAnsi"/>
                <w:sz w:val="20"/>
                <w:szCs w:val="20"/>
                <w:lang w:val="fr-HT"/>
              </w:rPr>
            </w:pPr>
          </w:p>
        </w:tc>
        <w:tc>
          <w:tcPr>
            <w:tcW w:w="1807" w:type="dxa"/>
            <w:shd w:val="clear" w:color="auto" w:fill="auto"/>
          </w:tcPr>
          <w:p w14:paraId="3E535754" w14:textId="250E45D7" w:rsidR="00B3375A" w:rsidRPr="00DC17EE" w:rsidDel="00945F6F" w:rsidRDefault="00B3375A" w:rsidP="00462B52">
            <w:pPr>
              <w:rPr>
                <w:del w:id="2055" w:author="Marie Christa Ermite Joseph Fevry" w:date="2018-10-16T12:14:00Z"/>
                <w:rFonts w:asciiTheme="minorHAnsi" w:hAnsiTheme="minorHAnsi" w:cstheme="minorHAnsi"/>
                <w:sz w:val="20"/>
                <w:szCs w:val="20"/>
                <w:lang w:val="fr-HT"/>
              </w:rPr>
            </w:pPr>
          </w:p>
        </w:tc>
        <w:tc>
          <w:tcPr>
            <w:tcW w:w="1076" w:type="dxa"/>
            <w:shd w:val="clear" w:color="auto" w:fill="auto"/>
          </w:tcPr>
          <w:p w14:paraId="1E4A043D" w14:textId="2F9A1E86" w:rsidR="00B3375A" w:rsidRPr="00DC17EE" w:rsidDel="00945F6F" w:rsidRDefault="00B3375A" w:rsidP="00462B52">
            <w:pPr>
              <w:rPr>
                <w:del w:id="2056" w:author="Marie Christa Ermite Joseph Fevry" w:date="2018-10-16T12:14:00Z"/>
                <w:rFonts w:asciiTheme="minorHAnsi" w:hAnsiTheme="minorHAnsi" w:cstheme="minorHAnsi"/>
                <w:sz w:val="20"/>
                <w:szCs w:val="20"/>
                <w:lang w:val="fr-HT"/>
              </w:rPr>
            </w:pPr>
          </w:p>
        </w:tc>
        <w:tc>
          <w:tcPr>
            <w:tcW w:w="1183" w:type="dxa"/>
            <w:shd w:val="clear" w:color="auto" w:fill="auto"/>
          </w:tcPr>
          <w:p w14:paraId="18916005" w14:textId="4691D737" w:rsidR="00B3375A" w:rsidRPr="00DC17EE" w:rsidDel="00945F6F" w:rsidRDefault="00B3375A" w:rsidP="00462B52">
            <w:pPr>
              <w:rPr>
                <w:del w:id="2057" w:author="Marie Christa Ermite Joseph Fevry" w:date="2018-10-16T12:14:00Z"/>
                <w:rFonts w:asciiTheme="minorHAnsi" w:hAnsiTheme="minorHAnsi" w:cstheme="minorHAnsi"/>
                <w:sz w:val="20"/>
                <w:szCs w:val="20"/>
                <w:lang w:val="fr-HT"/>
              </w:rPr>
            </w:pPr>
          </w:p>
        </w:tc>
      </w:tr>
      <w:tr w:rsidR="00B3375A" w:rsidRPr="00DC17EE" w:rsidDel="00945F6F" w14:paraId="615A69DC" w14:textId="43E934B2" w:rsidTr="00462B52">
        <w:trPr>
          <w:del w:id="2058" w:author="Marie Christa Ermite Joseph Fevry" w:date="2018-10-16T12:14:00Z"/>
        </w:trPr>
        <w:tc>
          <w:tcPr>
            <w:tcW w:w="4575" w:type="dxa"/>
            <w:gridSpan w:val="2"/>
            <w:shd w:val="clear" w:color="auto" w:fill="auto"/>
          </w:tcPr>
          <w:p w14:paraId="2D2DC91E" w14:textId="125C7E5E" w:rsidR="00B3375A" w:rsidRPr="00DC17EE" w:rsidDel="00945F6F" w:rsidRDefault="00B3375A" w:rsidP="00462B52">
            <w:pPr>
              <w:rPr>
                <w:del w:id="2059" w:author="Marie Christa Ermite Joseph Fevry" w:date="2018-10-16T12:14:00Z"/>
                <w:rFonts w:asciiTheme="minorHAnsi" w:hAnsiTheme="minorHAnsi" w:cstheme="minorHAnsi"/>
                <w:sz w:val="20"/>
                <w:szCs w:val="20"/>
                <w:lang w:val="fr-HT"/>
              </w:rPr>
            </w:pPr>
            <w:del w:id="2060" w:author="Marie Christa Ermite Joseph Fevry" w:date="2018-10-16T12:14:00Z">
              <w:r w:rsidRPr="00DC17EE" w:rsidDel="00945F6F">
                <w:rPr>
                  <w:rFonts w:asciiTheme="minorHAnsi" w:hAnsiTheme="minorHAnsi" w:cstheme="minorHAnsi"/>
                  <w:sz w:val="20"/>
                  <w:szCs w:val="20"/>
                  <w:lang w:val="fr-HT"/>
                </w:rPr>
                <w:delText>Autres (à préciser)</w:delText>
              </w:r>
            </w:del>
          </w:p>
        </w:tc>
        <w:tc>
          <w:tcPr>
            <w:tcW w:w="719" w:type="dxa"/>
            <w:shd w:val="clear" w:color="auto" w:fill="auto"/>
          </w:tcPr>
          <w:p w14:paraId="508944EF" w14:textId="01689180" w:rsidR="00B3375A" w:rsidRPr="00DC17EE" w:rsidDel="00945F6F" w:rsidRDefault="00B3375A" w:rsidP="00462B52">
            <w:pPr>
              <w:rPr>
                <w:del w:id="2061" w:author="Marie Christa Ermite Joseph Fevry" w:date="2018-10-16T12:14:00Z"/>
                <w:rFonts w:asciiTheme="minorHAnsi" w:hAnsiTheme="minorHAnsi" w:cstheme="minorHAnsi"/>
                <w:sz w:val="20"/>
                <w:szCs w:val="20"/>
                <w:lang w:val="fr-HT"/>
              </w:rPr>
            </w:pPr>
          </w:p>
        </w:tc>
        <w:tc>
          <w:tcPr>
            <w:tcW w:w="1807" w:type="dxa"/>
            <w:shd w:val="clear" w:color="auto" w:fill="auto"/>
          </w:tcPr>
          <w:p w14:paraId="3D267824" w14:textId="23A29B91" w:rsidR="00B3375A" w:rsidRPr="00DC17EE" w:rsidDel="00945F6F" w:rsidRDefault="00B3375A" w:rsidP="00462B52">
            <w:pPr>
              <w:rPr>
                <w:del w:id="2062" w:author="Marie Christa Ermite Joseph Fevry" w:date="2018-10-16T12:14:00Z"/>
                <w:rFonts w:asciiTheme="minorHAnsi" w:hAnsiTheme="minorHAnsi" w:cstheme="minorHAnsi"/>
                <w:sz w:val="20"/>
                <w:szCs w:val="20"/>
                <w:lang w:val="fr-HT"/>
              </w:rPr>
            </w:pPr>
          </w:p>
        </w:tc>
        <w:tc>
          <w:tcPr>
            <w:tcW w:w="1076" w:type="dxa"/>
            <w:shd w:val="clear" w:color="auto" w:fill="auto"/>
          </w:tcPr>
          <w:p w14:paraId="07DBC576" w14:textId="3036C8C5" w:rsidR="00B3375A" w:rsidRPr="00DC17EE" w:rsidDel="00945F6F" w:rsidRDefault="00B3375A" w:rsidP="00462B52">
            <w:pPr>
              <w:rPr>
                <w:del w:id="2063" w:author="Marie Christa Ermite Joseph Fevry" w:date="2018-10-16T12:14:00Z"/>
                <w:rFonts w:asciiTheme="minorHAnsi" w:hAnsiTheme="minorHAnsi" w:cstheme="minorHAnsi"/>
                <w:sz w:val="20"/>
                <w:szCs w:val="20"/>
                <w:lang w:val="fr-HT"/>
              </w:rPr>
            </w:pPr>
          </w:p>
        </w:tc>
        <w:tc>
          <w:tcPr>
            <w:tcW w:w="1183" w:type="dxa"/>
            <w:shd w:val="clear" w:color="auto" w:fill="auto"/>
          </w:tcPr>
          <w:p w14:paraId="1533052E" w14:textId="40C0EA4C" w:rsidR="00B3375A" w:rsidRPr="00DC17EE" w:rsidDel="00945F6F" w:rsidRDefault="00B3375A" w:rsidP="00462B52">
            <w:pPr>
              <w:rPr>
                <w:del w:id="2064" w:author="Marie Christa Ermite Joseph Fevry" w:date="2018-10-16T12:14:00Z"/>
                <w:rFonts w:asciiTheme="minorHAnsi" w:hAnsiTheme="minorHAnsi" w:cstheme="minorHAnsi"/>
                <w:sz w:val="20"/>
                <w:szCs w:val="20"/>
                <w:lang w:val="fr-HT"/>
              </w:rPr>
            </w:pPr>
          </w:p>
        </w:tc>
      </w:tr>
      <w:tr w:rsidR="00B3375A" w:rsidRPr="00DC17EE" w:rsidDel="00945F6F" w14:paraId="28609286" w14:textId="7A53104B" w:rsidTr="00462B52">
        <w:trPr>
          <w:del w:id="2065" w:author="Marie Christa Ermite Joseph Fevry" w:date="2018-10-16T12:14:00Z"/>
        </w:trPr>
        <w:tc>
          <w:tcPr>
            <w:tcW w:w="540" w:type="dxa"/>
            <w:shd w:val="clear" w:color="auto" w:fill="auto"/>
          </w:tcPr>
          <w:p w14:paraId="649C06F2" w14:textId="649772F8" w:rsidR="00B3375A" w:rsidRPr="00DC17EE" w:rsidDel="00945F6F" w:rsidRDefault="00B3375A" w:rsidP="00462B52">
            <w:pPr>
              <w:rPr>
                <w:del w:id="2066" w:author="Marie Christa Ermite Joseph Fevry" w:date="2018-10-16T12:14:00Z"/>
                <w:rFonts w:asciiTheme="minorHAnsi" w:hAnsiTheme="minorHAnsi" w:cstheme="minorHAnsi"/>
                <w:b/>
                <w:sz w:val="20"/>
                <w:szCs w:val="20"/>
                <w:lang w:val="fr-HT"/>
              </w:rPr>
            </w:pPr>
            <w:del w:id="2067" w:author="Marie Christa Ermite Joseph Fevry" w:date="2018-10-16T12:14:00Z">
              <w:r w:rsidRPr="00DC17EE" w:rsidDel="00945F6F">
                <w:rPr>
                  <w:rFonts w:asciiTheme="minorHAnsi" w:hAnsiTheme="minorHAnsi" w:cstheme="minorHAnsi"/>
                  <w:b/>
                  <w:sz w:val="20"/>
                  <w:szCs w:val="20"/>
                  <w:lang w:val="fr-HT"/>
                </w:rPr>
                <w:delText>III</w:delText>
              </w:r>
            </w:del>
          </w:p>
        </w:tc>
        <w:tc>
          <w:tcPr>
            <w:tcW w:w="4035" w:type="dxa"/>
            <w:shd w:val="clear" w:color="auto" w:fill="auto"/>
          </w:tcPr>
          <w:p w14:paraId="50C34C94" w14:textId="212279EC" w:rsidR="00B3375A" w:rsidRPr="00DC17EE" w:rsidDel="00945F6F" w:rsidRDefault="00B3375A" w:rsidP="00462B52">
            <w:pPr>
              <w:rPr>
                <w:del w:id="2068" w:author="Marie Christa Ermite Joseph Fevry" w:date="2018-10-16T12:14:00Z"/>
                <w:rFonts w:asciiTheme="minorHAnsi" w:hAnsiTheme="minorHAnsi" w:cstheme="minorHAnsi"/>
                <w:b/>
                <w:sz w:val="20"/>
                <w:szCs w:val="20"/>
                <w:lang w:val="fr-HT"/>
              </w:rPr>
            </w:pPr>
            <w:del w:id="2069" w:author="Marie Christa Ermite Joseph Fevry" w:date="2018-10-16T12:14:00Z">
              <w:r w:rsidRPr="00DC17EE" w:rsidDel="00945F6F">
                <w:rPr>
                  <w:rFonts w:asciiTheme="minorHAnsi" w:hAnsiTheme="minorHAnsi" w:cstheme="minorHAnsi"/>
                  <w:b/>
                  <w:sz w:val="20"/>
                  <w:szCs w:val="20"/>
                  <w:lang w:val="fr-HT"/>
                </w:rPr>
                <w:delText>Frais administratifs</w:delText>
              </w:r>
            </w:del>
          </w:p>
        </w:tc>
        <w:tc>
          <w:tcPr>
            <w:tcW w:w="719" w:type="dxa"/>
            <w:shd w:val="clear" w:color="auto" w:fill="auto"/>
          </w:tcPr>
          <w:p w14:paraId="6F5D9B5C" w14:textId="42AC26CE" w:rsidR="00B3375A" w:rsidRPr="00DC17EE" w:rsidDel="00945F6F" w:rsidRDefault="00B3375A" w:rsidP="00462B52">
            <w:pPr>
              <w:rPr>
                <w:del w:id="2070" w:author="Marie Christa Ermite Joseph Fevry" w:date="2018-10-16T12:14:00Z"/>
                <w:rFonts w:asciiTheme="minorHAnsi" w:hAnsiTheme="minorHAnsi" w:cstheme="minorHAnsi"/>
                <w:sz w:val="20"/>
                <w:szCs w:val="20"/>
                <w:lang w:val="fr-HT"/>
              </w:rPr>
            </w:pPr>
          </w:p>
        </w:tc>
        <w:tc>
          <w:tcPr>
            <w:tcW w:w="1807" w:type="dxa"/>
            <w:shd w:val="clear" w:color="auto" w:fill="auto"/>
          </w:tcPr>
          <w:p w14:paraId="751E1134" w14:textId="61597F08" w:rsidR="00B3375A" w:rsidRPr="00DC17EE" w:rsidDel="00945F6F" w:rsidRDefault="00B3375A" w:rsidP="00462B52">
            <w:pPr>
              <w:rPr>
                <w:del w:id="2071" w:author="Marie Christa Ermite Joseph Fevry" w:date="2018-10-16T12:14:00Z"/>
                <w:rFonts w:asciiTheme="minorHAnsi" w:hAnsiTheme="minorHAnsi" w:cstheme="minorHAnsi"/>
                <w:sz w:val="20"/>
                <w:szCs w:val="20"/>
                <w:lang w:val="fr-HT"/>
              </w:rPr>
            </w:pPr>
          </w:p>
        </w:tc>
        <w:tc>
          <w:tcPr>
            <w:tcW w:w="1076" w:type="dxa"/>
            <w:shd w:val="clear" w:color="auto" w:fill="auto"/>
          </w:tcPr>
          <w:p w14:paraId="1D86F09A" w14:textId="416B39B6" w:rsidR="00B3375A" w:rsidRPr="00DC17EE" w:rsidDel="00945F6F" w:rsidRDefault="00B3375A" w:rsidP="00462B52">
            <w:pPr>
              <w:rPr>
                <w:del w:id="2072" w:author="Marie Christa Ermite Joseph Fevry" w:date="2018-10-16T12:14:00Z"/>
                <w:rFonts w:asciiTheme="minorHAnsi" w:hAnsiTheme="minorHAnsi" w:cstheme="minorHAnsi"/>
                <w:sz w:val="20"/>
                <w:szCs w:val="20"/>
                <w:lang w:val="fr-HT"/>
              </w:rPr>
            </w:pPr>
          </w:p>
        </w:tc>
        <w:tc>
          <w:tcPr>
            <w:tcW w:w="1183" w:type="dxa"/>
            <w:shd w:val="clear" w:color="auto" w:fill="auto"/>
          </w:tcPr>
          <w:p w14:paraId="5CC90F66" w14:textId="4991D2DC" w:rsidR="00B3375A" w:rsidRPr="00DC17EE" w:rsidDel="00945F6F" w:rsidRDefault="00B3375A" w:rsidP="00462B52">
            <w:pPr>
              <w:rPr>
                <w:del w:id="2073" w:author="Marie Christa Ermite Joseph Fevry" w:date="2018-10-16T12:14:00Z"/>
                <w:rFonts w:asciiTheme="minorHAnsi" w:hAnsiTheme="minorHAnsi" w:cstheme="minorHAnsi"/>
                <w:sz w:val="20"/>
                <w:szCs w:val="20"/>
                <w:lang w:val="fr-HT"/>
              </w:rPr>
            </w:pPr>
          </w:p>
        </w:tc>
      </w:tr>
      <w:tr w:rsidR="00B3375A" w:rsidRPr="00DC17EE" w:rsidDel="00945F6F" w14:paraId="505EF4BC" w14:textId="6C082E06" w:rsidTr="00462B52">
        <w:trPr>
          <w:del w:id="2074" w:author="Marie Christa Ermite Joseph Fevry" w:date="2018-10-16T12:14:00Z"/>
        </w:trPr>
        <w:tc>
          <w:tcPr>
            <w:tcW w:w="4575" w:type="dxa"/>
            <w:gridSpan w:val="2"/>
            <w:shd w:val="clear" w:color="auto" w:fill="auto"/>
          </w:tcPr>
          <w:p w14:paraId="1BE1E9AF" w14:textId="5FA50D4C" w:rsidR="00B3375A" w:rsidRPr="00DC17EE" w:rsidDel="00945F6F" w:rsidRDefault="00B3375A" w:rsidP="00462B52">
            <w:pPr>
              <w:rPr>
                <w:del w:id="2075" w:author="Marie Christa Ermite Joseph Fevry" w:date="2018-10-16T12:14:00Z"/>
                <w:rFonts w:asciiTheme="minorHAnsi" w:hAnsiTheme="minorHAnsi" w:cstheme="minorHAnsi"/>
                <w:sz w:val="20"/>
                <w:szCs w:val="20"/>
                <w:lang w:val="fr-HT"/>
              </w:rPr>
            </w:pPr>
            <w:del w:id="2076" w:author="Marie Christa Ermite Joseph Fevry" w:date="2018-10-16T12:14:00Z">
              <w:r w:rsidRPr="00DC17EE" w:rsidDel="00945F6F">
                <w:rPr>
                  <w:rFonts w:asciiTheme="minorHAnsi" w:hAnsiTheme="minorHAnsi" w:cstheme="minorHAnsi"/>
                  <w:sz w:val="20"/>
                  <w:szCs w:val="20"/>
                  <w:lang w:val="fr-HT"/>
                </w:rPr>
                <w:delText xml:space="preserve">Achats de matériels et équipement </w:delText>
              </w:r>
            </w:del>
          </w:p>
        </w:tc>
        <w:tc>
          <w:tcPr>
            <w:tcW w:w="719" w:type="dxa"/>
            <w:shd w:val="clear" w:color="auto" w:fill="auto"/>
          </w:tcPr>
          <w:p w14:paraId="44CEB198" w14:textId="59FC06C8" w:rsidR="00B3375A" w:rsidRPr="00DC17EE" w:rsidDel="00945F6F" w:rsidRDefault="00B3375A" w:rsidP="00462B52">
            <w:pPr>
              <w:rPr>
                <w:del w:id="2077" w:author="Marie Christa Ermite Joseph Fevry" w:date="2018-10-16T12:14:00Z"/>
                <w:rFonts w:asciiTheme="minorHAnsi" w:hAnsiTheme="minorHAnsi" w:cstheme="minorHAnsi"/>
                <w:sz w:val="20"/>
                <w:szCs w:val="20"/>
                <w:lang w:val="fr-HT"/>
              </w:rPr>
            </w:pPr>
          </w:p>
        </w:tc>
        <w:tc>
          <w:tcPr>
            <w:tcW w:w="1807" w:type="dxa"/>
            <w:shd w:val="clear" w:color="auto" w:fill="auto"/>
          </w:tcPr>
          <w:p w14:paraId="487FF7F3" w14:textId="349D0F42" w:rsidR="00B3375A" w:rsidRPr="00DC17EE" w:rsidDel="00945F6F" w:rsidRDefault="00B3375A" w:rsidP="00462B52">
            <w:pPr>
              <w:rPr>
                <w:del w:id="2078" w:author="Marie Christa Ermite Joseph Fevry" w:date="2018-10-16T12:14:00Z"/>
                <w:rFonts w:asciiTheme="minorHAnsi" w:hAnsiTheme="minorHAnsi" w:cstheme="minorHAnsi"/>
                <w:sz w:val="20"/>
                <w:szCs w:val="20"/>
                <w:lang w:val="fr-HT"/>
              </w:rPr>
            </w:pPr>
          </w:p>
        </w:tc>
        <w:tc>
          <w:tcPr>
            <w:tcW w:w="1076" w:type="dxa"/>
            <w:shd w:val="clear" w:color="auto" w:fill="auto"/>
          </w:tcPr>
          <w:p w14:paraId="7057F60C" w14:textId="085F2056" w:rsidR="00B3375A" w:rsidRPr="00DC17EE" w:rsidDel="00945F6F" w:rsidRDefault="00B3375A" w:rsidP="00462B52">
            <w:pPr>
              <w:rPr>
                <w:del w:id="2079" w:author="Marie Christa Ermite Joseph Fevry" w:date="2018-10-16T12:14:00Z"/>
                <w:rFonts w:asciiTheme="minorHAnsi" w:hAnsiTheme="minorHAnsi" w:cstheme="minorHAnsi"/>
                <w:sz w:val="20"/>
                <w:szCs w:val="20"/>
                <w:lang w:val="fr-HT"/>
              </w:rPr>
            </w:pPr>
          </w:p>
        </w:tc>
        <w:tc>
          <w:tcPr>
            <w:tcW w:w="1183" w:type="dxa"/>
            <w:shd w:val="clear" w:color="auto" w:fill="auto"/>
          </w:tcPr>
          <w:p w14:paraId="79872337" w14:textId="4468300D" w:rsidR="00B3375A" w:rsidRPr="00DC17EE" w:rsidDel="00945F6F" w:rsidRDefault="00B3375A" w:rsidP="00462B52">
            <w:pPr>
              <w:rPr>
                <w:del w:id="2080" w:author="Marie Christa Ermite Joseph Fevry" w:date="2018-10-16T12:14:00Z"/>
                <w:rFonts w:asciiTheme="minorHAnsi" w:hAnsiTheme="minorHAnsi" w:cstheme="minorHAnsi"/>
                <w:sz w:val="20"/>
                <w:szCs w:val="20"/>
                <w:lang w:val="fr-HT"/>
              </w:rPr>
            </w:pPr>
          </w:p>
        </w:tc>
      </w:tr>
      <w:tr w:rsidR="00B3375A" w:rsidRPr="00DC17EE" w:rsidDel="00945F6F" w14:paraId="67A3EBE3" w14:textId="5AEC5458" w:rsidTr="00462B52">
        <w:trPr>
          <w:del w:id="2081" w:author="Marie Christa Ermite Joseph Fevry" w:date="2018-10-16T12:14:00Z"/>
        </w:trPr>
        <w:tc>
          <w:tcPr>
            <w:tcW w:w="4575" w:type="dxa"/>
            <w:gridSpan w:val="2"/>
            <w:shd w:val="clear" w:color="auto" w:fill="auto"/>
          </w:tcPr>
          <w:p w14:paraId="65DF9E98" w14:textId="10DA8B14" w:rsidR="00B3375A" w:rsidRPr="00DC17EE" w:rsidDel="00945F6F" w:rsidRDefault="00B3375A" w:rsidP="00462B52">
            <w:pPr>
              <w:rPr>
                <w:del w:id="2082" w:author="Marie Christa Ermite Joseph Fevry" w:date="2018-10-16T12:14:00Z"/>
                <w:rFonts w:asciiTheme="minorHAnsi" w:hAnsiTheme="minorHAnsi" w:cstheme="minorHAnsi"/>
                <w:sz w:val="20"/>
                <w:szCs w:val="20"/>
                <w:lang w:val="fr-HT"/>
              </w:rPr>
            </w:pPr>
            <w:del w:id="2083" w:author="Marie Christa Ermite Joseph Fevry" w:date="2018-10-16T12:14:00Z">
              <w:r w:rsidRPr="00DC17EE" w:rsidDel="00945F6F">
                <w:rPr>
                  <w:rFonts w:asciiTheme="minorHAnsi" w:hAnsiTheme="minorHAnsi" w:cstheme="minorHAnsi"/>
                  <w:sz w:val="20"/>
                  <w:szCs w:val="20"/>
                  <w:lang w:val="fr-HT"/>
                </w:rPr>
                <w:delText>Déplacements (location de véhicules, matériels et autres)</w:delText>
              </w:r>
            </w:del>
          </w:p>
        </w:tc>
        <w:tc>
          <w:tcPr>
            <w:tcW w:w="719" w:type="dxa"/>
            <w:shd w:val="clear" w:color="auto" w:fill="auto"/>
          </w:tcPr>
          <w:p w14:paraId="4ED4264D" w14:textId="2B162B26" w:rsidR="00B3375A" w:rsidRPr="00DC17EE" w:rsidDel="00945F6F" w:rsidRDefault="00B3375A" w:rsidP="00462B52">
            <w:pPr>
              <w:rPr>
                <w:del w:id="2084" w:author="Marie Christa Ermite Joseph Fevry" w:date="2018-10-16T12:14:00Z"/>
                <w:rFonts w:asciiTheme="minorHAnsi" w:hAnsiTheme="minorHAnsi" w:cstheme="minorHAnsi"/>
                <w:sz w:val="20"/>
                <w:szCs w:val="20"/>
                <w:lang w:val="fr-HT"/>
              </w:rPr>
            </w:pPr>
          </w:p>
        </w:tc>
        <w:tc>
          <w:tcPr>
            <w:tcW w:w="1807" w:type="dxa"/>
            <w:shd w:val="clear" w:color="auto" w:fill="auto"/>
          </w:tcPr>
          <w:p w14:paraId="3BCE4631" w14:textId="0C822314" w:rsidR="00B3375A" w:rsidRPr="00DC17EE" w:rsidDel="00945F6F" w:rsidRDefault="00B3375A" w:rsidP="00462B52">
            <w:pPr>
              <w:rPr>
                <w:del w:id="2085" w:author="Marie Christa Ermite Joseph Fevry" w:date="2018-10-16T12:14:00Z"/>
                <w:rFonts w:asciiTheme="minorHAnsi" w:hAnsiTheme="minorHAnsi" w:cstheme="minorHAnsi"/>
                <w:sz w:val="20"/>
                <w:szCs w:val="20"/>
                <w:lang w:val="fr-HT"/>
              </w:rPr>
            </w:pPr>
          </w:p>
        </w:tc>
        <w:tc>
          <w:tcPr>
            <w:tcW w:w="1076" w:type="dxa"/>
            <w:shd w:val="clear" w:color="auto" w:fill="auto"/>
          </w:tcPr>
          <w:p w14:paraId="7367A70E" w14:textId="77887AAC" w:rsidR="00B3375A" w:rsidRPr="00DC17EE" w:rsidDel="00945F6F" w:rsidRDefault="00B3375A" w:rsidP="00462B52">
            <w:pPr>
              <w:rPr>
                <w:del w:id="2086" w:author="Marie Christa Ermite Joseph Fevry" w:date="2018-10-16T12:14:00Z"/>
                <w:rFonts w:asciiTheme="minorHAnsi" w:hAnsiTheme="minorHAnsi" w:cstheme="minorHAnsi"/>
                <w:sz w:val="20"/>
                <w:szCs w:val="20"/>
                <w:lang w:val="fr-HT"/>
              </w:rPr>
            </w:pPr>
          </w:p>
        </w:tc>
        <w:tc>
          <w:tcPr>
            <w:tcW w:w="1183" w:type="dxa"/>
            <w:shd w:val="clear" w:color="auto" w:fill="auto"/>
          </w:tcPr>
          <w:p w14:paraId="6A80BB72" w14:textId="49D71278" w:rsidR="00B3375A" w:rsidRPr="00DC17EE" w:rsidDel="00945F6F" w:rsidRDefault="00B3375A" w:rsidP="00462B52">
            <w:pPr>
              <w:rPr>
                <w:del w:id="2087" w:author="Marie Christa Ermite Joseph Fevry" w:date="2018-10-16T12:14:00Z"/>
                <w:rFonts w:asciiTheme="minorHAnsi" w:hAnsiTheme="minorHAnsi" w:cstheme="minorHAnsi"/>
                <w:sz w:val="20"/>
                <w:szCs w:val="20"/>
                <w:lang w:val="fr-HT"/>
              </w:rPr>
            </w:pPr>
          </w:p>
        </w:tc>
      </w:tr>
      <w:tr w:rsidR="00B3375A" w:rsidRPr="00DC17EE" w:rsidDel="00945F6F" w14:paraId="33F10893" w14:textId="7B1E7339" w:rsidTr="00462B52">
        <w:trPr>
          <w:del w:id="2088" w:author="Marie Christa Ermite Joseph Fevry" w:date="2018-10-16T12:14:00Z"/>
        </w:trPr>
        <w:tc>
          <w:tcPr>
            <w:tcW w:w="4575" w:type="dxa"/>
            <w:gridSpan w:val="2"/>
            <w:shd w:val="clear" w:color="auto" w:fill="auto"/>
          </w:tcPr>
          <w:p w14:paraId="169D5DC0" w14:textId="376C8A23" w:rsidR="00B3375A" w:rsidRPr="00DC17EE" w:rsidDel="00945F6F" w:rsidRDefault="00B3375A" w:rsidP="00462B52">
            <w:pPr>
              <w:rPr>
                <w:del w:id="2089" w:author="Marie Christa Ermite Joseph Fevry" w:date="2018-10-16T12:14:00Z"/>
                <w:rFonts w:asciiTheme="minorHAnsi" w:hAnsiTheme="minorHAnsi" w:cstheme="minorHAnsi"/>
                <w:sz w:val="20"/>
                <w:szCs w:val="20"/>
                <w:lang w:val="fr-HT"/>
              </w:rPr>
            </w:pPr>
            <w:del w:id="2090" w:author="Marie Christa Ermite Joseph Fevry" w:date="2018-10-16T12:14:00Z">
              <w:r w:rsidRPr="00DC17EE" w:rsidDel="00945F6F">
                <w:rPr>
                  <w:rFonts w:asciiTheme="minorHAnsi" w:hAnsiTheme="minorHAnsi" w:cstheme="minorHAnsi"/>
                  <w:sz w:val="20"/>
                  <w:szCs w:val="20"/>
                  <w:lang w:val="fr-HT"/>
                </w:rPr>
                <w:delText>Impression et reproduction de rapports</w:delText>
              </w:r>
            </w:del>
          </w:p>
        </w:tc>
        <w:tc>
          <w:tcPr>
            <w:tcW w:w="719" w:type="dxa"/>
            <w:shd w:val="clear" w:color="auto" w:fill="auto"/>
          </w:tcPr>
          <w:p w14:paraId="2E225303" w14:textId="59FC3635" w:rsidR="00B3375A" w:rsidRPr="00DC17EE" w:rsidDel="00945F6F" w:rsidRDefault="00B3375A" w:rsidP="00462B52">
            <w:pPr>
              <w:rPr>
                <w:del w:id="2091" w:author="Marie Christa Ermite Joseph Fevry" w:date="2018-10-16T12:14:00Z"/>
                <w:rFonts w:asciiTheme="minorHAnsi" w:hAnsiTheme="minorHAnsi" w:cstheme="minorHAnsi"/>
                <w:sz w:val="20"/>
                <w:szCs w:val="20"/>
                <w:lang w:val="fr-HT"/>
              </w:rPr>
            </w:pPr>
          </w:p>
        </w:tc>
        <w:tc>
          <w:tcPr>
            <w:tcW w:w="1807" w:type="dxa"/>
            <w:shd w:val="clear" w:color="auto" w:fill="auto"/>
          </w:tcPr>
          <w:p w14:paraId="75D75FC5" w14:textId="3BB872C2" w:rsidR="00B3375A" w:rsidRPr="00DC17EE" w:rsidDel="00945F6F" w:rsidRDefault="00B3375A" w:rsidP="00462B52">
            <w:pPr>
              <w:rPr>
                <w:del w:id="2092" w:author="Marie Christa Ermite Joseph Fevry" w:date="2018-10-16T12:14:00Z"/>
                <w:rFonts w:asciiTheme="minorHAnsi" w:hAnsiTheme="minorHAnsi" w:cstheme="minorHAnsi"/>
                <w:sz w:val="20"/>
                <w:szCs w:val="20"/>
                <w:lang w:val="fr-HT"/>
              </w:rPr>
            </w:pPr>
          </w:p>
        </w:tc>
        <w:tc>
          <w:tcPr>
            <w:tcW w:w="1076" w:type="dxa"/>
            <w:shd w:val="clear" w:color="auto" w:fill="auto"/>
          </w:tcPr>
          <w:p w14:paraId="628205EB" w14:textId="2E175EB5" w:rsidR="00B3375A" w:rsidRPr="00DC17EE" w:rsidDel="00945F6F" w:rsidRDefault="00B3375A" w:rsidP="00462B52">
            <w:pPr>
              <w:rPr>
                <w:del w:id="2093" w:author="Marie Christa Ermite Joseph Fevry" w:date="2018-10-16T12:14:00Z"/>
                <w:rFonts w:asciiTheme="minorHAnsi" w:hAnsiTheme="minorHAnsi" w:cstheme="minorHAnsi"/>
                <w:sz w:val="20"/>
                <w:szCs w:val="20"/>
                <w:lang w:val="fr-HT"/>
              </w:rPr>
            </w:pPr>
          </w:p>
        </w:tc>
        <w:tc>
          <w:tcPr>
            <w:tcW w:w="1183" w:type="dxa"/>
            <w:shd w:val="clear" w:color="auto" w:fill="auto"/>
          </w:tcPr>
          <w:p w14:paraId="312A043B" w14:textId="5199249D" w:rsidR="00B3375A" w:rsidRPr="00DC17EE" w:rsidDel="00945F6F" w:rsidRDefault="00B3375A" w:rsidP="00462B52">
            <w:pPr>
              <w:rPr>
                <w:del w:id="2094" w:author="Marie Christa Ermite Joseph Fevry" w:date="2018-10-16T12:14:00Z"/>
                <w:rFonts w:asciiTheme="minorHAnsi" w:hAnsiTheme="minorHAnsi" w:cstheme="minorHAnsi"/>
                <w:sz w:val="20"/>
                <w:szCs w:val="20"/>
                <w:lang w:val="fr-HT"/>
              </w:rPr>
            </w:pPr>
          </w:p>
        </w:tc>
      </w:tr>
      <w:tr w:rsidR="00B3375A" w:rsidRPr="00DC17EE" w:rsidDel="00945F6F" w14:paraId="2DFB1100" w14:textId="36280779" w:rsidTr="00462B52">
        <w:trPr>
          <w:del w:id="2095" w:author="Marie Christa Ermite Joseph Fevry" w:date="2018-10-16T12:14:00Z"/>
        </w:trPr>
        <w:tc>
          <w:tcPr>
            <w:tcW w:w="4575" w:type="dxa"/>
            <w:gridSpan w:val="2"/>
            <w:shd w:val="clear" w:color="auto" w:fill="auto"/>
          </w:tcPr>
          <w:p w14:paraId="40E2D1A2" w14:textId="161A9728" w:rsidR="00B3375A" w:rsidRPr="00DC17EE" w:rsidDel="00945F6F" w:rsidRDefault="00B3375A" w:rsidP="00462B52">
            <w:pPr>
              <w:rPr>
                <w:del w:id="2096" w:author="Marie Christa Ermite Joseph Fevry" w:date="2018-10-16T12:14:00Z"/>
                <w:rFonts w:asciiTheme="minorHAnsi" w:hAnsiTheme="minorHAnsi" w:cstheme="minorHAnsi"/>
                <w:sz w:val="20"/>
                <w:szCs w:val="20"/>
                <w:lang w:val="fr-HT"/>
              </w:rPr>
            </w:pPr>
            <w:del w:id="2097" w:author="Marie Christa Ermite Joseph Fevry" w:date="2018-10-16T12:14:00Z">
              <w:r w:rsidRPr="00DC17EE" w:rsidDel="00945F6F">
                <w:rPr>
                  <w:rFonts w:asciiTheme="minorHAnsi" w:hAnsiTheme="minorHAnsi" w:cstheme="minorHAnsi"/>
                  <w:sz w:val="20"/>
                  <w:szCs w:val="20"/>
                  <w:lang w:val="fr-HT"/>
                </w:rPr>
                <w:delText>Communication +Réunions et Ateliers/Conférence/ visibilité (panneaux)</w:delText>
              </w:r>
            </w:del>
          </w:p>
        </w:tc>
        <w:tc>
          <w:tcPr>
            <w:tcW w:w="719" w:type="dxa"/>
            <w:shd w:val="clear" w:color="auto" w:fill="auto"/>
          </w:tcPr>
          <w:p w14:paraId="589112B6" w14:textId="15259F84" w:rsidR="00B3375A" w:rsidRPr="00DC17EE" w:rsidDel="00945F6F" w:rsidRDefault="00B3375A" w:rsidP="00462B52">
            <w:pPr>
              <w:rPr>
                <w:del w:id="2098" w:author="Marie Christa Ermite Joseph Fevry" w:date="2018-10-16T12:14:00Z"/>
                <w:rFonts w:asciiTheme="minorHAnsi" w:hAnsiTheme="minorHAnsi" w:cstheme="minorHAnsi"/>
                <w:sz w:val="20"/>
                <w:szCs w:val="20"/>
                <w:lang w:val="fr-HT"/>
              </w:rPr>
            </w:pPr>
          </w:p>
        </w:tc>
        <w:tc>
          <w:tcPr>
            <w:tcW w:w="1807" w:type="dxa"/>
            <w:shd w:val="clear" w:color="auto" w:fill="auto"/>
          </w:tcPr>
          <w:p w14:paraId="5087A84F" w14:textId="5F655774" w:rsidR="00B3375A" w:rsidRPr="00DC17EE" w:rsidDel="00945F6F" w:rsidRDefault="00B3375A" w:rsidP="00462B52">
            <w:pPr>
              <w:rPr>
                <w:del w:id="2099" w:author="Marie Christa Ermite Joseph Fevry" w:date="2018-10-16T12:14:00Z"/>
                <w:rFonts w:asciiTheme="minorHAnsi" w:hAnsiTheme="minorHAnsi" w:cstheme="minorHAnsi"/>
                <w:sz w:val="20"/>
                <w:szCs w:val="20"/>
                <w:lang w:val="fr-HT"/>
              </w:rPr>
            </w:pPr>
          </w:p>
        </w:tc>
        <w:tc>
          <w:tcPr>
            <w:tcW w:w="1076" w:type="dxa"/>
            <w:shd w:val="clear" w:color="auto" w:fill="auto"/>
          </w:tcPr>
          <w:p w14:paraId="7F50B084" w14:textId="4DD8E870" w:rsidR="00B3375A" w:rsidRPr="00DC17EE" w:rsidDel="00945F6F" w:rsidRDefault="00B3375A" w:rsidP="00462B52">
            <w:pPr>
              <w:rPr>
                <w:del w:id="2100" w:author="Marie Christa Ermite Joseph Fevry" w:date="2018-10-16T12:14:00Z"/>
                <w:rFonts w:asciiTheme="minorHAnsi" w:hAnsiTheme="minorHAnsi" w:cstheme="minorHAnsi"/>
                <w:sz w:val="20"/>
                <w:szCs w:val="20"/>
                <w:lang w:val="fr-HT"/>
              </w:rPr>
            </w:pPr>
          </w:p>
        </w:tc>
        <w:tc>
          <w:tcPr>
            <w:tcW w:w="1183" w:type="dxa"/>
            <w:shd w:val="clear" w:color="auto" w:fill="auto"/>
          </w:tcPr>
          <w:p w14:paraId="5590C5A4" w14:textId="1559EEBA" w:rsidR="00B3375A" w:rsidRPr="00DC17EE" w:rsidDel="00945F6F" w:rsidRDefault="00B3375A" w:rsidP="00462B52">
            <w:pPr>
              <w:rPr>
                <w:del w:id="2101" w:author="Marie Christa Ermite Joseph Fevry" w:date="2018-10-16T12:14:00Z"/>
                <w:rFonts w:asciiTheme="minorHAnsi" w:hAnsiTheme="minorHAnsi" w:cstheme="minorHAnsi"/>
                <w:sz w:val="20"/>
                <w:szCs w:val="20"/>
                <w:lang w:val="fr-HT"/>
              </w:rPr>
            </w:pPr>
          </w:p>
        </w:tc>
      </w:tr>
      <w:tr w:rsidR="00B3375A" w:rsidRPr="00DC17EE" w:rsidDel="00945F6F" w14:paraId="23B99631" w14:textId="4C4743C9" w:rsidTr="00462B52">
        <w:trPr>
          <w:del w:id="2102" w:author="Marie Christa Ermite Joseph Fevry" w:date="2018-10-16T12:14:00Z"/>
        </w:trPr>
        <w:tc>
          <w:tcPr>
            <w:tcW w:w="540" w:type="dxa"/>
            <w:shd w:val="clear" w:color="auto" w:fill="auto"/>
          </w:tcPr>
          <w:p w14:paraId="13C80079" w14:textId="38B385BF" w:rsidR="00B3375A" w:rsidRPr="00DC17EE" w:rsidDel="00945F6F" w:rsidRDefault="00B3375A" w:rsidP="00462B52">
            <w:pPr>
              <w:rPr>
                <w:del w:id="2103" w:author="Marie Christa Ermite Joseph Fevry" w:date="2018-10-16T12:14:00Z"/>
                <w:rFonts w:asciiTheme="minorHAnsi" w:hAnsiTheme="minorHAnsi" w:cstheme="minorHAnsi"/>
                <w:b/>
                <w:sz w:val="20"/>
                <w:szCs w:val="20"/>
                <w:lang w:val="fr-HT"/>
              </w:rPr>
            </w:pPr>
            <w:del w:id="2104" w:author="Marie Christa Ermite Joseph Fevry" w:date="2018-10-16T12:14:00Z">
              <w:r w:rsidRPr="00DC17EE" w:rsidDel="00945F6F">
                <w:rPr>
                  <w:rFonts w:asciiTheme="minorHAnsi" w:hAnsiTheme="minorHAnsi" w:cstheme="minorHAnsi"/>
                  <w:b/>
                  <w:sz w:val="20"/>
                  <w:szCs w:val="20"/>
                  <w:lang w:val="fr-HT"/>
                </w:rPr>
                <w:delText>IV</w:delText>
              </w:r>
            </w:del>
          </w:p>
        </w:tc>
        <w:tc>
          <w:tcPr>
            <w:tcW w:w="4035" w:type="dxa"/>
            <w:shd w:val="clear" w:color="auto" w:fill="auto"/>
          </w:tcPr>
          <w:p w14:paraId="7AC6E2C4" w14:textId="5A1ED397" w:rsidR="00B3375A" w:rsidRPr="00DC17EE" w:rsidDel="00945F6F" w:rsidRDefault="00B3375A" w:rsidP="00462B52">
            <w:pPr>
              <w:rPr>
                <w:del w:id="2105" w:author="Marie Christa Ermite Joseph Fevry" w:date="2018-10-16T12:14:00Z"/>
                <w:rFonts w:asciiTheme="minorHAnsi" w:hAnsiTheme="minorHAnsi" w:cstheme="minorHAnsi"/>
                <w:b/>
                <w:sz w:val="20"/>
                <w:szCs w:val="20"/>
                <w:lang w:val="fr-HT"/>
              </w:rPr>
            </w:pPr>
            <w:del w:id="2106" w:author="Marie Christa Ermite Joseph Fevry" w:date="2018-10-16T12:14:00Z">
              <w:r w:rsidRPr="00DC17EE" w:rsidDel="00945F6F">
                <w:rPr>
                  <w:rFonts w:asciiTheme="minorHAnsi" w:hAnsiTheme="minorHAnsi" w:cstheme="minorHAnsi"/>
                  <w:b/>
                  <w:sz w:val="20"/>
                  <w:szCs w:val="20"/>
                  <w:lang w:val="fr-HT"/>
                </w:rPr>
                <w:delText>Autres couts connexes (à préciser)</w:delText>
              </w:r>
            </w:del>
          </w:p>
        </w:tc>
        <w:tc>
          <w:tcPr>
            <w:tcW w:w="719" w:type="dxa"/>
            <w:shd w:val="clear" w:color="auto" w:fill="auto"/>
          </w:tcPr>
          <w:p w14:paraId="3AF67DFA" w14:textId="6BA83493" w:rsidR="00B3375A" w:rsidRPr="00DC17EE" w:rsidDel="00945F6F" w:rsidRDefault="00B3375A" w:rsidP="00462B52">
            <w:pPr>
              <w:rPr>
                <w:del w:id="2107" w:author="Marie Christa Ermite Joseph Fevry" w:date="2018-10-16T12:14:00Z"/>
                <w:rFonts w:asciiTheme="minorHAnsi" w:hAnsiTheme="minorHAnsi" w:cstheme="minorHAnsi"/>
                <w:sz w:val="20"/>
                <w:szCs w:val="20"/>
                <w:lang w:val="fr-HT"/>
              </w:rPr>
            </w:pPr>
          </w:p>
        </w:tc>
        <w:tc>
          <w:tcPr>
            <w:tcW w:w="1807" w:type="dxa"/>
            <w:shd w:val="clear" w:color="auto" w:fill="auto"/>
          </w:tcPr>
          <w:p w14:paraId="1D4BB491" w14:textId="2EF5DABF" w:rsidR="00B3375A" w:rsidRPr="00DC17EE" w:rsidDel="00945F6F" w:rsidRDefault="00B3375A" w:rsidP="00462B52">
            <w:pPr>
              <w:rPr>
                <w:del w:id="2108" w:author="Marie Christa Ermite Joseph Fevry" w:date="2018-10-16T12:14:00Z"/>
                <w:rFonts w:asciiTheme="minorHAnsi" w:hAnsiTheme="minorHAnsi" w:cstheme="minorHAnsi"/>
                <w:sz w:val="20"/>
                <w:szCs w:val="20"/>
                <w:lang w:val="fr-HT"/>
              </w:rPr>
            </w:pPr>
          </w:p>
        </w:tc>
        <w:tc>
          <w:tcPr>
            <w:tcW w:w="1076" w:type="dxa"/>
            <w:shd w:val="clear" w:color="auto" w:fill="auto"/>
          </w:tcPr>
          <w:p w14:paraId="7C5AE2DB" w14:textId="28D5A83B" w:rsidR="00B3375A" w:rsidRPr="00DC17EE" w:rsidDel="00945F6F" w:rsidRDefault="00B3375A" w:rsidP="00462B52">
            <w:pPr>
              <w:rPr>
                <w:del w:id="2109" w:author="Marie Christa Ermite Joseph Fevry" w:date="2018-10-16T12:14:00Z"/>
                <w:rFonts w:asciiTheme="minorHAnsi" w:hAnsiTheme="minorHAnsi" w:cstheme="minorHAnsi"/>
                <w:sz w:val="20"/>
                <w:szCs w:val="20"/>
                <w:lang w:val="fr-HT"/>
              </w:rPr>
            </w:pPr>
          </w:p>
        </w:tc>
        <w:tc>
          <w:tcPr>
            <w:tcW w:w="1183" w:type="dxa"/>
            <w:shd w:val="clear" w:color="auto" w:fill="auto"/>
          </w:tcPr>
          <w:p w14:paraId="45BDF700" w14:textId="27A3A6EB" w:rsidR="00B3375A" w:rsidRPr="00DC17EE" w:rsidDel="00945F6F" w:rsidRDefault="00B3375A" w:rsidP="00462B52">
            <w:pPr>
              <w:rPr>
                <w:del w:id="2110" w:author="Marie Christa Ermite Joseph Fevry" w:date="2018-10-16T12:14:00Z"/>
                <w:rFonts w:asciiTheme="minorHAnsi" w:hAnsiTheme="minorHAnsi" w:cstheme="minorHAnsi"/>
                <w:sz w:val="20"/>
                <w:szCs w:val="20"/>
                <w:lang w:val="fr-HT"/>
              </w:rPr>
            </w:pPr>
          </w:p>
        </w:tc>
      </w:tr>
      <w:tr w:rsidR="00B3375A" w:rsidRPr="00DC17EE" w:rsidDel="00945F6F" w14:paraId="4109CF86" w14:textId="238A7BFD" w:rsidTr="00462B52">
        <w:trPr>
          <w:del w:id="2111" w:author="Marie Christa Ermite Joseph Fevry" w:date="2018-10-16T12:14:00Z"/>
        </w:trPr>
        <w:tc>
          <w:tcPr>
            <w:tcW w:w="4575" w:type="dxa"/>
            <w:gridSpan w:val="2"/>
            <w:shd w:val="clear" w:color="auto" w:fill="auto"/>
          </w:tcPr>
          <w:p w14:paraId="21C38B74" w14:textId="65005B9F" w:rsidR="00B3375A" w:rsidRPr="00DC17EE" w:rsidDel="00945F6F" w:rsidRDefault="00B3375A" w:rsidP="00462B52">
            <w:pPr>
              <w:rPr>
                <w:del w:id="2112" w:author="Marie Christa Ermite Joseph Fevry" w:date="2018-10-16T12:14:00Z"/>
                <w:rFonts w:asciiTheme="minorHAnsi" w:hAnsiTheme="minorHAnsi" w:cstheme="minorHAnsi"/>
                <w:sz w:val="20"/>
                <w:szCs w:val="20"/>
                <w:lang w:val="fr-HT"/>
              </w:rPr>
            </w:pPr>
          </w:p>
        </w:tc>
        <w:tc>
          <w:tcPr>
            <w:tcW w:w="719" w:type="dxa"/>
            <w:shd w:val="clear" w:color="auto" w:fill="auto"/>
          </w:tcPr>
          <w:p w14:paraId="65C996B6" w14:textId="59C7C84A" w:rsidR="00B3375A" w:rsidRPr="00DC17EE" w:rsidDel="00945F6F" w:rsidRDefault="00B3375A" w:rsidP="00462B52">
            <w:pPr>
              <w:rPr>
                <w:del w:id="2113" w:author="Marie Christa Ermite Joseph Fevry" w:date="2018-10-16T12:14:00Z"/>
                <w:rFonts w:asciiTheme="minorHAnsi" w:hAnsiTheme="minorHAnsi" w:cstheme="minorHAnsi"/>
                <w:sz w:val="20"/>
                <w:szCs w:val="20"/>
                <w:lang w:val="fr-HT"/>
              </w:rPr>
            </w:pPr>
          </w:p>
        </w:tc>
        <w:tc>
          <w:tcPr>
            <w:tcW w:w="1807" w:type="dxa"/>
            <w:shd w:val="clear" w:color="auto" w:fill="auto"/>
          </w:tcPr>
          <w:p w14:paraId="01A7BF74" w14:textId="605B9D71" w:rsidR="00B3375A" w:rsidRPr="00DC17EE" w:rsidDel="00945F6F" w:rsidRDefault="00B3375A" w:rsidP="00462B52">
            <w:pPr>
              <w:rPr>
                <w:del w:id="2114" w:author="Marie Christa Ermite Joseph Fevry" w:date="2018-10-16T12:14:00Z"/>
                <w:rFonts w:asciiTheme="minorHAnsi" w:hAnsiTheme="minorHAnsi" w:cstheme="minorHAnsi"/>
                <w:sz w:val="20"/>
                <w:szCs w:val="20"/>
                <w:lang w:val="fr-HT"/>
              </w:rPr>
            </w:pPr>
          </w:p>
        </w:tc>
        <w:tc>
          <w:tcPr>
            <w:tcW w:w="1076" w:type="dxa"/>
            <w:shd w:val="clear" w:color="auto" w:fill="auto"/>
          </w:tcPr>
          <w:p w14:paraId="1B6877DF" w14:textId="35B3DABB" w:rsidR="00B3375A" w:rsidRPr="00DC17EE" w:rsidDel="00945F6F" w:rsidRDefault="00B3375A" w:rsidP="00462B52">
            <w:pPr>
              <w:rPr>
                <w:del w:id="2115" w:author="Marie Christa Ermite Joseph Fevry" w:date="2018-10-16T12:14:00Z"/>
                <w:rFonts w:asciiTheme="minorHAnsi" w:hAnsiTheme="minorHAnsi" w:cstheme="minorHAnsi"/>
                <w:sz w:val="20"/>
                <w:szCs w:val="20"/>
                <w:lang w:val="fr-HT"/>
              </w:rPr>
            </w:pPr>
          </w:p>
        </w:tc>
        <w:tc>
          <w:tcPr>
            <w:tcW w:w="1183" w:type="dxa"/>
            <w:shd w:val="clear" w:color="auto" w:fill="auto"/>
          </w:tcPr>
          <w:p w14:paraId="11CB585E" w14:textId="4FDB1A3D" w:rsidR="00B3375A" w:rsidRPr="00DC17EE" w:rsidDel="00945F6F" w:rsidRDefault="00B3375A" w:rsidP="00462B52">
            <w:pPr>
              <w:rPr>
                <w:del w:id="2116" w:author="Marie Christa Ermite Joseph Fevry" w:date="2018-10-16T12:14:00Z"/>
                <w:rFonts w:asciiTheme="minorHAnsi" w:hAnsiTheme="minorHAnsi" w:cstheme="minorHAnsi"/>
                <w:sz w:val="20"/>
                <w:szCs w:val="20"/>
                <w:lang w:val="fr-HT"/>
              </w:rPr>
            </w:pPr>
          </w:p>
        </w:tc>
      </w:tr>
      <w:tr w:rsidR="00B3375A" w:rsidRPr="00DC17EE" w:rsidDel="00945F6F" w14:paraId="3771C1D7" w14:textId="3C50111C" w:rsidTr="00462B52">
        <w:trPr>
          <w:del w:id="2117" w:author="Marie Christa Ermite Joseph Fevry" w:date="2018-10-16T12:14:00Z"/>
        </w:trPr>
        <w:tc>
          <w:tcPr>
            <w:tcW w:w="4575" w:type="dxa"/>
            <w:gridSpan w:val="2"/>
            <w:shd w:val="clear" w:color="auto" w:fill="auto"/>
          </w:tcPr>
          <w:p w14:paraId="306B20CF" w14:textId="12C36CFC" w:rsidR="00B3375A" w:rsidRPr="00DC17EE" w:rsidDel="00945F6F" w:rsidRDefault="00B3375A" w:rsidP="00462B52">
            <w:pPr>
              <w:rPr>
                <w:del w:id="2118" w:author="Marie Christa Ermite Joseph Fevry" w:date="2018-10-16T12:14:00Z"/>
                <w:rFonts w:asciiTheme="minorHAnsi" w:hAnsiTheme="minorHAnsi" w:cstheme="minorHAnsi"/>
                <w:sz w:val="20"/>
                <w:szCs w:val="20"/>
                <w:lang w:val="fr-HT"/>
              </w:rPr>
            </w:pPr>
          </w:p>
        </w:tc>
        <w:tc>
          <w:tcPr>
            <w:tcW w:w="719" w:type="dxa"/>
            <w:shd w:val="clear" w:color="auto" w:fill="auto"/>
          </w:tcPr>
          <w:p w14:paraId="18D66E2F" w14:textId="6E38AB61" w:rsidR="00B3375A" w:rsidRPr="00DC17EE" w:rsidDel="00945F6F" w:rsidRDefault="00B3375A" w:rsidP="00462B52">
            <w:pPr>
              <w:rPr>
                <w:del w:id="2119" w:author="Marie Christa Ermite Joseph Fevry" w:date="2018-10-16T12:14:00Z"/>
                <w:rFonts w:asciiTheme="minorHAnsi" w:hAnsiTheme="minorHAnsi" w:cstheme="minorHAnsi"/>
                <w:sz w:val="20"/>
                <w:szCs w:val="20"/>
                <w:lang w:val="fr-HT"/>
              </w:rPr>
            </w:pPr>
          </w:p>
        </w:tc>
        <w:tc>
          <w:tcPr>
            <w:tcW w:w="1807" w:type="dxa"/>
            <w:shd w:val="clear" w:color="auto" w:fill="auto"/>
          </w:tcPr>
          <w:p w14:paraId="754DB166" w14:textId="0F138C0C" w:rsidR="00B3375A" w:rsidRPr="00DC17EE" w:rsidDel="00945F6F" w:rsidRDefault="00B3375A" w:rsidP="00462B52">
            <w:pPr>
              <w:rPr>
                <w:del w:id="2120" w:author="Marie Christa Ermite Joseph Fevry" w:date="2018-10-16T12:14:00Z"/>
                <w:rFonts w:asciiTheme="minorHAnsi" w:hAnsiTheme="minorHAnsi" w:cstheme="minorHAnsi"/>
                <w:sz w:val="20"/>
                <w:szCs w:val="20"/>
                <w:lang w:val="fr-HT"/>
              </w:rPr>
            </w:pPr>
          </w:p>
        </w:tc>
        <w:tc>
          <w:tcPr>
            <w:tcW w:w="1076" w:type="dxa"/>
            <w:shd w:val="clear" w:color="auto" w:fill="auto"/>
          </w:tcPr>
          <w:p w14:paraId="409B9C54" w14:textId="7BF059BC" w:rsidR="00B3375A" w:rsidRPr="00DC17EE" w:rsidDel="00945F6F" w:rsidRDefault="00B3375A" w:rsidP="00462B52">
            <w:pPr>
              <w:rPr>
                <w:del w:id="2121" w:author="Marie Christa Ermite Joseph Fevry" w:date="2018-10-16T12:14:00Z"/>
                <w:rFonts w:asciiTheme="minorHAnsi" w:hAnsiTheme="minorHAnsi" w:cstheme="minorHAnsi"/>
                <w:sz w:val="20"/>
                <w:szCs w:val="20"/>
                <w:lang w:val="fr-HT"/>
              </w:rPr>
            </w:pPr>
          </w:p>
        </w:tc>
        <w:tc>
          <w:tcPr>
            <w:tcW w:w="1183" w:type="dxa"/>
            <w:shd w:val="clear" w:color="auto" w:fill="auto"/>
          </w:tcPr>
          <w:p w14:paraId="2CC9092D" w14:textId="4EAF7609" w:rsidR="00B3375A" w:rsidRPr="00DC17EE" w:rsidDel="00945F6F" w:rsidRDefault="00B3375A" w:rsidP="00462B52">
            <w:pPr>
              <w:rPr>
                <w:del w:id="2122" w:author="Marie Christa Ermite Joseph Fevry" w:date="2018-10-16T12:14:00Z"/>
                <w:rFonts w:asciiTheme="minorHAnsi" w:hAnsiTheme="minorHAnsi" w:cstheme="minorHAnsi"/>
                <w:sz w:val="20"/>
                <w:szCs w:val="20"/>
                <w:lang w:val="fr-HT"/>
              </w:rPr>
            </w:pPr>
          </w:p>
        </w:tc>
      </w:tr>
      <w:tr w:rsidR="00B3375A" w:rsidRPr="00DC17EE" w:rsidDel="00945F6F" w14:paraId="4702A9A2" w14:textId="511A53DA" w:rsidTr="00462B52">
        <w:trPr>
          <w:del w:id="2123" w:author="Marie Christa Ermite Joseph Fevry" w:date="2018-10-16T12:14:00Z"/>
        </w:trPr>
        <w:tc>
          <w:tcPr>
            <w:tcW w:w="4575" w:type="dxa"/>
            <w:gridSpan w:val="2"/>
            <w:shd w:val="clear" w:color="auto" w:fill="auto"/>
          </w:tcPr>
          <w:p w14:paraId="22261B51" w14:textId="66AD30D7" w:rsidR="00B3375A" w:rsidRPr="00DC17EE" w:rsidDel="00945F6F" w:rsidRDefault="00B3375A" w:rsidP="00462B52">
            <w:pPr>
              <w:rPr>
                <w:del w:id="2124" w:author="Marie Christa Ermite Joseph Fevry" w:date="2018-10-16T12:14:00Z"/>
                <w:rFonts w:asciiTheme="minorHAnsi" w:hAnsiTheme="minorHAnsi" w:cstheme="minorHAnsi"/>
                <w:sz w:val="20"/>
                <w:szCs w:val="20"/>
                <w:lang w:val="fr-HT"/>
              </w:rPr>
            </w:pPr>
          </w:p>
        </w:tc>
        <w:tc>
          <w:tcPr>
            <w:tcW w:w="719" w:type="dxa"/>
            <w:shd w:val="clear" w:color="auto" w:fill="auto"/>
          </w:tcPr>
          <w:p w14:paraId="2AF2AD79" w14:textId="1D37A7DC" w:rsidR="00B3375A" w:rsidRPr="00DC17EE" w:rsidDel="00945F6F" w:rsidRDefault="00B3375A" w:rsidP="00462B52">
            <w:pPr>
              <w:rPr>
                <w:del w:id="2125" w:author="Marie Christa Ermite Joseph Fevry" w:date="2018-10-16T12:14:00Z"/>
                <w:rFonts w:asciiTheme="minorHAnsi" w:hAnsiTheme="minorHAnsi" w:cstheme="minorHAnsi"/>
                <w:sz w:val="20"/>
                <w:szCs w:val="20"/>
                <w:lang w:val="fr-HT"/>
              </w:rPr>
            </w:pPr>
          </w:p>
        </w:tc>
        <w:tc>
          <w:tcPr>
            <w:tcW w:w="1807" w:type="dxa"/>
            <w:shd w:val="clear" w:color="auto" w:fill="auto"/>
          </w:tcPr>
          <w:p w14:paraId="3AF5B387" w14:textId="7B2F7125" w:rsidR="00B3375A" w:rsidRPr="00DC17EE" w:rsidDel="00945F6F" w:rsidRDefault="00B3375A" w:rsidP="00462B52">
            <w:pPr>
              <w:rPr>
                <w:del w:id="2126" w:author="Marie Christa Ermite Joseph Fevry" w:date="2018-10-16T12:14:00Z"/>
                <w:rFonts w:asciiTheme="minorHAnsi" w:hAnsiTheme="minorHAnsi" w:cstheme="minorHAnsi"/>
                <w:sz w:val="20"/>
                <w:szCs w:val="20"/>
                <w:lang w:val="fr-HT"/>
              </w:rPr>
            </w:pPr>
          </w:p>
        </w:tc>
        <w:tc>
          <w:tcPr>
            <w:tcW w:w="1076" w:type="dxa"/>
            <w:shd w:val="clear" w:color="auto" w:fill="auto"/>
          </w:tcPr>
          <w:p w14:paraId="7EF52133" w14:textId="66148A8E" w:rsidR="00B3375A" w:rsidRPr="00DC17EE" w:rsidDel="00945F6F" w:rsidRDefault="00B3375A" w:rsidP="00462B52">
            <w:pPr>
              <w:rPr>
                <w:del w:id="2127" w:author="Marie Christa Ermite Joseph Fevry" w:date="2018-10-16T12:14:00Z"/>
                <w:rFonts w:asciiTheme="minorHAnsi" w:hAnsiTheme="minorHAnsi" w:cstheme="minorHAnsi"/>
                <w:sz w:val="20"/>
                <w:szCs w:val="20"/>
                <w:lang w:val="fr-HT"/>
              </w:rPr>
            </w:pPr>
          </w:p>
        </w:tc>
        <w:tc>
          <w:tcPr>
            <w:tcW w:w="1183" w:type="dxa"/>
            <w:shd w:val="clear" w:color="auto" w:fill="auto"/>
          </w:tcPr>
          <w:p w14:paraId="1D079598" w14:textId="3D145C00" w:rsidR="00B3375A" w:rsidRPr="00DC17EE" w:rsidDel="00945F6F" w:rsidRDefault="00B3375A" w:rsidP="00462B52">
            <w:pPr>
              <w:rPr>
                <w:del w:id="2128" w:author="Marie Christa Ermite Joseph Fevry" w:date="2018-10-16T12:14:00Z"/>
                <w:rFonts w:asciiTheme="minorHAnsi" w:hAnsiTheme="minorHAnsi" w:cstheme="minorHAnsi"/>
                <w:sz w:val="20"/>
                <w:szCs w:val="20"/>
                <w:lang w:val="fr-HT"/>
              </w:rPr>
            </w:pPr>
          </w:p>
        </w:tc>
      </w:tr>
    </w:tbl>
    <w:p w14:paraId="4C327548" w14:textId="7A0FA297" w:rsidR="00B3375A" w:rsidRPr="00DC17EE" w:rsidDel="00945F6F" w:rsidRDefault="00B3375A" w:rsidP="00B3375A">
      <w:pPr>
        <w:jc w:val="both"/>
        <w:rPr>
          <w:del w:id="2129" w:author="Marie Christa Ermite Joseph Fevry" w:date="2018-10-16T12:14:00Z"/>
          <w:rFonts w:asciiTheme="minorHAnsi" w:hAnsiTheme="minorHAnsi" w:cstheme="minorHAnsi"/>
          <w:b/>
          <w:sz w:val="20"/>
          <w:szCs w:val="20"/>
          <w:lang w:val="fr-CA"/>
        </w:rPr>
      </w:pPr>
    </w:p>
    <w:p w14:paraId="46CA254B" w14:textId="44DD773D" w:rsidR="00B3375A" w:rsidRPr="00DC17EE" w:rsidDel="00945F6F" w:rsidRDefault="00B3375A" w:rsidP="00B3375A">
      <w:pPr>
        <w:jc w:val="both"/>
        <w:rPr>
          <w:del w:id="2130" w:author="Marie Christa Ermite Joseph Fevry" w:date="2018-10-16T12:14:00Z"/>
          <w:rFonts w:asciiTheme="minorHAnsi" w:hAnsiTheme="minorHAnsi" w:cstheme="minorHAnsi"/>
          <w:b/>
          <w:sz w:val="20"/>
          <w:szCs w:val="20"/>
          <w:lang w:val="fr-CA"/>
        </w:rPr>
      </w:pPr>
    </w:p>
    <w:p w14:paraId="54059BCA" w14:textId="7F3426B7" w:rsidR="00B3375A" w:rsidRPr="00DC17EE" w:rsidDel="00945F6F" w:rsidRDefault="00B3375A" w:rsidP="00B3375A">
      <w:pPr>
        <w:widowControl/>
        <w:numPr>
          <w:ilvl w:val="0"/>
          <w:numId w:val="49"/>
        </w:numPr>
        <w:overflowPunct/>
        <w:adjustRightInd/>
        <w:jc w:val="both"/>
        <w:rPr>
          <w:del w:id="2131" w:author="Marie Christa Ermite Joseph Fevry" w:date="2018-10-16T12:14:00Z"/>
          <w:rFonts w:asciiTheme="minorHAnsi" w:hAnsiTheme="minorHAnsi" w:cstheme="minorHAnsi"/>
          <w:b/>
          <w:sz w:val="20"/>
          <w:szCs w:val="20"/>
          <w:lang w:val="fr-CA"/>
        </w:rPr>
      </w:pPr>
      <w:del w:id="2132" w:author="Marie Christa Ermite Joseph Fevry" w:date="2018-10-16T12:14:00Z">
        <w:r w:rsidRPr="00DC17EE" w:rsidDel="00945F6F">
          <w:rPr>
            <w:rFonts w:asciiTheme="minorHAnsi" w:hAnsiTheme="minorHAnsi" w:cstheme="minorHAnsi"/>
            <w:b/>
            <w:sz w:val="20"/>
            <w:szCs w:val="20"/>
            <w:lang w:val="fr-CA"/>
          </w:rPr>
          <w:delText>Compétences et expériences requises</w:delText>
        </w:r>
      </w:del>
    </w:p>
    <w:p w14:paraId="763683A6" w14:textId="0EBE263B" w:rsidR="00B3375A" w:rsidRPr="00DC17EE" w:rsidDel="00945F6F" w:rsidRDefault="00B3375A" w:rsidP="00B3375A">
      <w:pPr>
        <w:ind w:left="360"/>
        <w:jc w:val="both"/>
        <w:rPr>
          <w:del w:id="2133" w:author="Marie Christa Ermite Joseph Fevry" w:date="2018-10-16T12:14:00Z"/>
          <w:rFonts w:asciiTheme="minorHAnsi" w:hAnsiTheme="minorHAnsi" w:cstheme="minorHAnsi"/>
          <w:b/>
          <w:sz w:val="20"/>
          <w:szCs w:val="20"/>
          <w:lang w:val="fr-CA"/>
        </w:rPr>
      </w:pPr>
    </w:p>
    <w:p w14:paraId="24656D65" w14:textId="0FE56745" w:rsidR="00B3375A" w:rsidRPr="00DC17EE" w:rsidDel="00945F6F" w:rsidRDefault="00B3375A" w:rsidP="00B3375A">
      <w:pPr>
        <w:pStyle w:val="ListParagraph"/>
        <w:autoSpaceDE w:val="0"/>
        <w:autoSpaceDN w:val="0"/>
        <w:ind w:left="0"/>
        <w:jc w:val="both"/>
        <w:rPr>
          <w:del w:id="2134" w:author="Marie Christa Ermite Joseph Fevry" w:date="2018-10-16T12:14:00Z"/>
          <w:rFonts w:asciiTheme="minorHAnsi" w:hAnsiTheme="minorHAnsi" w:cstheme="minorHAnsi"/>
          <w:color w:val="000000"/>
          <w:sz w:val="20"/>
          <w:szCs w:val="20"/>
          <w:lang w:val="fr-FR"/>
        </w:rPr>
      </w:pPr>
      <w:del w:id="2135" w:author="Marie Christa Ermite Joseph Fevry" w:date="2018-10-16T12:14:00Z">
        <w:r w:rsidRPr="00DC17EE" w:rsidDel="00945F6F">
          <w:rPr>
            <w:rFonts w:asciiTheme="minorHAnsi" w:hAnsiTheme="minorHAnsi" w:cstheme="minorHAnsi"/>
            <w:sz w:val="20"/>
            <w:szCs w:val="20"/>
            <w:lang w:val="fr-FR"/>
          </w:rPr>
          <w:delText xml:space="preserve">La firme consultante </w:delText>
        </w:r>
        <w:r w:rsidRPr="00DC17EE" w:rsidDel="00945F6F">
          <w:rPr>
            <w:rFonts w:asciiTheme="minorHAnsi" w:hAnsiTheme="minorHAnsi" w:cstheme="minorHAnsi"/>
            <w:sz w:val="20"/>
            <w:szCs w:val="20"/>
            <w:lang w:val="fr-CA"/>
          </w:rPr>
          <w:delText xml:space="preserve">devra avoir une expérience avérée dans le domaine des sciences de l’environnement, en particulier la biodiversité et la gestion des bassins versants.  Elle devra </w:delText>
        </w:r>
        <w:r w:rsidRPr="00DC17EE" w:rsidDel="00945F6F">
          <w:rPr>
            <w:rFonts w:asciiTheme="minorHAnsi" w:hAnsiTheme="minorHAnsi" w:cstheme="minorHAnsi"/>
            <w:color w:val="000000"/>
            <w:sz w:val="20"/>
            <w:szCs w:val="20"/>
            <w:lang w:val="fr-FR"/>
          </w:rPr>
          <w:delText xml:space="preserve">avoir aussi de meilleures connaissances du monde rural haïtien et avoir déjà réalisé 3 missions similaires. </w:delText>
        </w:r>
        <w:r w:rsidRPr="00DC17EE" w:rsidDel="00945F6F">
          <w:rPr>
            <w:rFonts w:asciiTheme="minorHAnsi" w:hAnsiTheme="minorHAnsi" w:cstheme="minorHAnsi"/>
            <w:sz w:val="20"/>
            <w:szCs w:val="20"/>
            <w:lang w:val="fr-CA"/>
          </w:rPr>
          <w:delText>Pour la réalisation des différentes activités prévues dans le cadre de cette consultation, la firme devra constituer d’une équipe qui contient les cadres suivants :</w:delText>
        </w:r>
      </w:del>
    </w:p>
    <w:p w14:paraId="6222795B" w14:textId="6EB776E3" w:rsidR="00B3375A" w:rsidRPr="00DC17EE" w:rsidDel="00945F6F" w:rsidRDefault="00B3375A" w:rsidP="00B3375A">
      <w:pPr>
        <w:pStyle w:val="ListParagraph"/>
        <w:autoSpaceDE w:val="0"/>
        <w:autoSpaceDN w:val="0"/>
        <w:ind w:left="0"/>
        <w:jc w:val="both"/>
        <w:rPr>
          <w:del w:id="2136" w:author="Marie Christa Ermite Joseph Fevry" w:date="2018-10-16T12:14:00Z"/>
          <w:rFonts w:asciiTheme="minorHAnsi" w:hAnsiTheme="minorHAnsi" w:cstheme="minorHAnsi"/>
          <w:color w:val="000000"/>
          <w:sz w:val="20"/>
          <w:szCs w:val="20"/>
          <w:lang w:val="fr-FR"/>
        </w:rPr>
      </w:pPr>
    </w:p>
    <w:p w14:paraId="5F9684B4" w14:textId="0F58E4D8" w:rsidR="00B3375A" w:rsidRPr="00DC17EE" w:rsidDel="00945F6F" w:rsidRDefault="00B3375A" w:rsidP="00B3375A">
      <w:pPr>
        <w:pStyle w:val="ListParagraph"/>
        <w:widowControl/>
        <w:numPr>
          <w:ilvl w:val="0"/>
          <w:numId w:val="55"/>
        </w:numPr>
        <w:overflowPunct/>
        <w:autoSpaceDE w:val="0"/>
        <w:autoSpaceDN w:val="0"/>
        <w:spacing w:line="240" w:lineRule="auto"/>
        <w:jc w:val="both"/>
        <w:rPr>
          <w:del w:id="2137" w:author="Marie Christa Ermite Joseph Fevry" w:date="2018-10-16T12:14:00Z"/>
          <w:rFonts w:asciiTheme="minorHAnsi" w:hAnsiTheme="minorHAnsi" w:cstheme="minorHAnsi"/>
          <w:color w:val="000000"/>
          <w:sz w:val="20"/>
          <w:szCs w:val="20"/>
          <w:lang w:val="fr-FR"/>
        </w:rPr>
      </w:pPr>
      <w:del w:id="2138" w:author="Marie Christa Ermite Joseph Fevry" w:date="2018-10-16T12:14:00Z">
        <w:r w:rsidRPr="00DC17EE" w:rsidDel="00945F6F">
          <w:rPr>
            <w:rFonts w:asciiTheme="minorHAnsi" w:hAnsiTheme="minorHAnsi" w:cstheme="minorHAnsi"/>
            <w:color w:val="000000"/>
            <w:sz w:val="20"/>
            <w:szCs w:val="20"/>
            <w:lang w:val="fr-FR"/>
          </w:rPr>
          <w:delText>Un spécialiste en biologie marine et côtière avec une expérience internationale et professionnelle d’au moins six (6) ans ;</w:delText>
        </w:r>
      </w:del>
    </w:p>
    <w:p w14:paraId="2C6DD5C4" w14:textId="604FE80A" w:rsidR="00B3375A" w:rsidRPr="00DC17EE" w:rsidDel="00945F6F" w:rsidRDefault="00B3375A" w:rsidP="00B3375A">
      <w:pPr>
        <w:pStyle w:val="ListParagraph"/>
        <w:autoSpaceDE w:val="0"/>
        <w:autoSpaceDN w:val="0"/>
        <w:ind w:left="0"/>
        <w:jc w:val="both"/>
        <w:rPr>
          <w:del w:id="2139" w:author="Marie Christa Ermite Joseph Fevry" w:date="2018-10-16T12:14:00Z"/>
          <w:rFonts w:asciiTheme="minorHAnsi" w:hAnsiTheme="minorHAnsi" w:cstheme="minorHAnsi"/>
          <w:color w:val="000000"/>
          <w:sz w:val="20"/>
          <w:szCs w:val="20"/>
          <w:lang w:val="fr-FR"/>
        </w:rPr>
      </w:pPr>
    </w:p>
    <w:p w14:paraId="0CAE9B05" w14:textId="4A9556D2" w:rsidR="00B3375A" w:rsidRPr="00DC17EE" w:rsidDel="00945F6F" w:rsidRDefault="00B3375A" w:rsidP="00B3375A">
      <w:pPr>
        <w:pStyle w:val="ListParagraph"/>
        <w:widowControl/>
        <w:numPr>
          <w:ilvl w:val="0"/>
          <w:numId w:val="55"/>
        </w:numPr>
        <w:overflowPunct/>
        <w:autoSpaceDE w:val="0"/>
        <w:autoSpaceDN w:val="0"/>
        <w:spacing w:line="240" w:lineRule="auto"/>
        <w:jc w:val="both"/>
        <w:rPr>
          <w:del w:id="2140" w:author="Marie Christa Ermite Joseph Fevry" w:date="2018-10-16T12:14:00Z"/>
          <w:rFonts w:asciiTheme="minorHAnsi" w:hAnsiTheme="minorHAnsi" w:cstheme="minorHAnsi"/>
          <w:color w:val="000000"/>
          <w:sz w:val="20"/>
          <w:szCs w:val="20"/>
          <w:lang w:val="fr-FR"/>
        </w:rPr>
      </w:pPr>
      <w:del w:id="2141" w:author="Marie Christa Ermite Joseph Fevry" w:date="2018-10-16T12:14:00Z">
        <w:r w:rsidRPr="00DC17EE" w:rsidDel="00945F6F">
          <w:rPr>
            <w:rFonts w:asciiTheme="minorHAnsi" w:hAnsiTheme="minorHAnsi" w:cstheme="minorHAnsi"/>
            <w:color w:val="000000"/>
            <w:sz w:val="20"/>
            <w:szCs w:val="20"/>
            <w:lang w:val="fr-FR"/>
          </w:rPr>
          <w:delText>Un spécialiste en gestion des bassins versants avec une expérience d’au moins cinq (5) ans ;</w:delText>
        </w:r>
      </w:del>
    </w:p>
    <w:p w14:paraId="217DC7FD" w14:textId="5E308F14" w:rsidR="00B3375A" w:rsidRPr="00DC17EE" w:rsidDel="00945F6F" w:rsidRDefault="00B3375A" w:rsidP="00B3375A">
      <w:pPr>
        <w:pStyle w:val="ListParagraph"/>
        <w:rPr>
          <w:del w:id="2142" w:author="Marie Christa Ermite Joseph Fevry" w:date="2018-10-16T12:14:00Z"/>
          <w:rFonts w:asciiTheme="minorHAnsi" w:hAnsiTheme="minorHAnsi" w:cstheme="minorHAnsi"/>
          <w:color w:val="000000"/>
          <w:sz w:val="20"/>
          <w:szCs w:val="20"/>
          <w:lang w:val="fr-FR"/>
        </w:rPr>
      </w:pPr>
    </w:p>
    <w:p w14:paraId="716DFF16" w14:textId="07EDD579" w:rsidR="00B3375A" w:rsidRPr="00DC17EE" w:rsidDel="00945F6F" w:rsidRDefault="00B3375A" w:rsidP="00B3375A">
      <w:pPr>
        <w:pStyle w:val="ListParagraph"/>
        <w:widowControl/>
        <w:numPr>
          <w:ilvl w:val="0"/>
          <w:numId w:val="55"/>
        </w:numPr>
        <w:overflowPunct/>
        <w:autoSpaceDE w:val="0"/>
        <w:autoSpaceDN w:val="0"/>
        <w:spacing w:line="240" w:lineRule="auto"/>
        <w:jc w:val="both"/>
        <w:rPr>
          <w:del w:id="2143" w:author="Marie Christa Ermite Joseph Fevry" w:date="2018-10-16T12:14:00Z"/>
          <w:rFonts w:asciiTheme="minorHAnsi" w:hAnsiTheme="minorHAnsi" w:cstheme="minorHAnsi"/>
          <w:color w:val="000000"/>
          <w:sz w:val="20"/>
          <w:szCs w:val="20"/>
          <w:lang w:val="fr-FR"/>
        </w:rPr>
      </w:pPr>
      <w:del w:id="2144" w:author="Marie Christa Ermite Joseph Fevry" w:date="2018-10-16T12:14:00Z">
        <w:r w:rsidRPr="00DC17EE" w:rsidDel="00945F6F">
          <w:rPr>
            <w:rFonts w:asciiTheme="minorHAnsi" w:hAnsiTheme="minorHAnsi" w:cstheme="minorHAnsi"/>
            <w:color w:val="000000"/>
            <w:sz w:val="20"/>
            <w:szCs w:val="20"/>
            <w:lang w:val="fr-FR"/>
          </w:rPr>
          <w:delText>Un spécialiste en Géomatique avec une expérience d’au moins cinq (5) ans ;</w:delText>
        </w:r>
      </w:del>
    </w:p>
    <w:p w14:paraId="23DFE874" w14:textId="4A234950" w:rsidR="00B3375A" w:rsidRPr="00DC17EE" w:rsidDel="00945F6F" w:rsidRDefault="00B3375A" w:rsidP="00B3375A">
      <w:pPr>
        <w:pStyle w:val="ListParagraph"/>
        <w:autoSpaceDE w:val="0"/>
        <w:autoSpaceDN w:val="0"/>
        <w:ind w:left="0"/>
        <w:jc w:val="both"/>
        <w:rPr>
          <w:del w:id="2145" w:author="Marie Christa Ermite Joseph Fevry" w:date="2018-10-16T12:14:00Z"/>
          <w:rFonts w:asciiTheme="minorHAnsi" w:hAnsiTheme="minorHAnsi" w:cstheme="minorHAnsi"/>
          <w:color w:val="000000"/>
          <w:sz w:val="20"/>
          <w:szCs w:val="20"/>
          <w:lang w:val="fr-FR"/>
        </w:rPr>
      </w:pPr>
    </w:p>
    <w:p w14:paraId="5FE56E8C" w14:textId="46C07168" w:rsidR="00B3375A" w:rsidDel="00945F6F" w:rsidRDefault="00B3375A" w:rsidP="00B3375A">
      <w:pPr>
        <w:pStyle w:val="ListParagraph"/>
        <w:autoSpaceDE w:val="0"/>
        <w:autoSpaceDN w:val="0"/>
        <w:ind w:left="0"/>
        <w:jc w:val="both"/>
        <w:rPr>
          <w:del w:id="2146" w:author="Marie Christa Ermite Joseph Fevry" w:date="2018-10-16T12:14:00Z"/>
          <w:rFonts w:asciiTheme="minorHAnsi" w:hAnsiTheme="minorHAnsi" w:cstheme="minorHAnsi"/>
          <w:b/>
          <w:color w:val="000000"/>
          <w:sz w:val="20"/>
          <w:szCs w:val="20"/>
        </w:rPr>
      </w:pPr>
    </w:p>
    <w:p w14:paraId="7FCEEAD7" w14:textId="5FCB7979" w:rsidR="00B3375A" w:rsidDel="00945F6F" w:rsidRDefault="00B3375A" w:rsidP="00B3375A">
      <w:pPr>
        <w:pStyle w:val="ListParagraph"/>
        <w:autoSpaceDE w:val="0"/>
        <w:autoSpaceDN w:val="0"/>
        <w:ind w:left="0"/>
        <w:jc w:val="both"/>
        <w:rPr>
          <w:del w:id="2147" w:author="Marie Christa Ermite Joseph Fevry" w:date="2018-10-16T12:14:00Z"/>
          <w:rFonts w:asciiTheme="minorHAnsi" w:hAnsiTheme="minorHAnsi" w:cstheme="minorHAnsi"/>
          <w:b/>
          <w:color w:val="000000"/>
          <w:sz w:val="20"/>
          <w:szCs w:val="20"/>
        </w:rPr>
      </w:pPr>
    </w:p>
    <w:p w14:paraId="40142F38" w14:textId="1BFFF6DE" w:rsidR="00B3375A" w:rsidRPr="00DC17EE" w:rsidDel="00945F6F" w:rsidRDefault="00B3375A" w:rsidP="00B3375A">
      <w:pPr>
        <w:pStyle w:val="ListParagraph"/>
        <w:autoSpaceDE w:val="0"/>
        <w:autoSpaceDN w:val="0"/>
        <w:ind w:left="0"/>
        <w:jc w:val="both"/>
        <w:rPr>
          <w:del w:id="2148" w:author="Marie Christa Ermite Joseph Fevry" w:date="2018-10-16T12:14:00Z"/>
          <w:rFonts w:asciiTheme="minorHAnsi" w:hAnsiTheme="minorHAnsi" w:cstheme="minorHAnsi"/>
          <w:b/>
          <w:color w:val="000000"/>
          <w:sz w:val="20"/>
          <w:szCs w:val="20"/>
        </w:rPr>
      </w:pPr>
      <w:del w:id="2149" w:author="Marie Christa Ermite Joseph Fevry" w:date="2018-10-16T12:14:00Z">
        <w:r w:rsidRPr="00DC17EE" w:rsidDel="00945F6F">
          <w:rPr>
            <w:rFonts w:asciiTheme="minorHAnsi" w:hAnsiTheme="minorHAnsi" w:cstheme="minorHAnsi"/>
            <w:b/>
            <w:color w:val="000000"/>
            <w:sz w:val="20"/>
            <w:szCs w:val="20"/>
          </w:rPr>
          <w:delText>Autres Compétences</w:delText>
        </w:r>
      </w:del>
    </w:p>
    <w:p w14:paraId="61644D96" w14:textId="45AE694E" w:rsidR="00B3375A" w:rsidRPr="00DC17EE" w:rsidDel="00945F6F" w:rsidRDefault="00B3375A" w:rsidP="00B3375A">
      <w:pPr>
        <w:pStyle w:val="ListParagraph"/>
        <w:autoSpaceDE w:val="0"/>
        <w:autoSpaceDN w:val="0"/>
        <w:ind w:left="0"/>
        <w:jc w:val="both"/>
        <w:rPr>
          <w:del w:id="2150" w:author="Marie Christa Ermite Joseph Fevry" w:date="2018-10-16T12:14:00Z"/>
          <w:rFonts w:asciiTheme="minorHAnsi" w:hAnsiTheme="minorHAnsi" w:cstheme="minorHAnsi"/>
          <w:b/>
          <w:color w:val="000000"/>
          <w:sz w:val="20"/>
          <w:szCs w:val="20"/>
          <w:vertAlign w:val="superscript"/>
        </w:rPr>
      </w:pPr>
    </w:p>
    <w:p w14:paraId="60014FF4" w14:textId="4F0ABA30" w:rsidR="00B3375A" w:rsidRPr="00DC17EE" w:rsidDel="00945F6F" w:rsidRDefault="00B3375A" w:rsidP="00B3375A">
      <w:pPr>
        <w:pStyle w:val="ListParagraph"/>
        <w:widowControl/>
        <w:numPr>
          <w:ilvl w:val="0"/>
          <w:numId w:val="56"/>
        </w:numPr>
        <w:overflowPunct/>
        <w:autoSpaceDE w:val="0"/>
        <w:autoSpaceDN w:val="0"/>
        <w:spacing w:line="240" w:lineRule="auto"/>
        <w:jc w:val="both"/>
        <w:rPr>
          <w:del w:id="2151" w:author="Marie Christa Ermite Joseph Fevry" w:date="2018-10-16T12:14:00Z"/>
          <w:rFonts w:asciiTheme="minorHAnsi" w:hAnsiTheme="minorHAnsi" w:cstheme="minorHAnsi"/>
          <w:color w:val="000000"/>
          <w:sz w:val="20"/>
          <w:szCs w:val="20"/>
          <w:lang w:val="fr-FR"/>
        </w:rPr>
      </w:pPr>
      <w:del w:id="2152" w:author="Marie Christa Ermite Joseph Fevry" w:date="2018-10-16T12:14:00Z">
        <w:r w:rsidRPr="00DC17EE" w:rsidDel="00945F6F">
          <w:rPr>
            <w:rFonts w:asciiTheme="minorHAnsi" w:hAnsiTheme="minorHAnsi" w:cstheme="minorHAnsi"/>
            <w:color w:val="000000"/>
            <w:sz w:val="20"/>
            <w:szCs w:val="20"/>
            <w:lang w:val="fr-FR"/>
          </w:rPr>
          <w:delText>Intégrité en se formant aux valeurs et normes du PNUD ;</w:delText>
        </w:r>
      </w:del>
    </w:p>
    <w:p w14:paraId="2D652307" w14:textId="6995B002" w:rsidR="00B3375A" w:rsidRPr="00DC17EE" w:rsidDel="00945F6F" w:rsidRDefault="00B3375A" w:rsidP="00B3375A">
      <w:pPr>
        <w:pStyle w:val="ListParagraph"/>
        <w:autoSpaceDE w:val="0"/>
        <w:autoSpaceDN w:val="0"/>
        <w:ind w:left="360"/>
        <w:jc w:val="both"/>
        <w:rPr>
          <w:del w:id="2153" w:author="Marie Christa Ermite Joseph Fevry" w:date="2018-10-16T12:14:00Z"/>
          <w:rFonts w:asciiTheme="minorHAnsi" w:hAnsiTheme="minorHAnsi" w:cstheme="minorHAnsi"/>
          <w:color w:val="000000"/>
          <w:sz w:val="20"/>
          <w:szCs w:val="20"/>
          <w:lang w:val="fr-FR"/>
        </w:rPr>
      </w:pPr>
    </w:p>
    <w:p w14:paraId="1BFD7FCA" w14:textId="1D26DD4A" w:rsidR="00B3375A" w:rsidRPr="00DC17EE" w:rsidDel="00945F6F" w:rsidRDefault="00B3375A" w:rsidP="00B3375A">
      <w:pPr>
        <w:pStyle w:val="ListParagraph"/>
        <w:widowControl/>
        <w:numPr>
          <w:ilvl w:val="0"/>
          <w:numId w:val="56"/>
        </w:numPr>
        <w:overflowPunct/>
        <w:autoSpaceDE w:val="0"/>
        <w:autoSpaceDN w:val="0"/>
        <w:spacing w:line="240" w:lineRule="auto"/>
        <w:jc w:val="both"/>
        <w:rPr>
          <w:del w:id="2154" w:author="Marie Christa Ermite Joseph Fevry" w:date="2018-10-16T12:14:00Z"/>
          <w:rFonts w:asciiTheme="minorHAnsi" w:hAnsiTheme="minorHAnsi" w:cstheme="minorHAnsi"/>
          <w:color w:val="000000"/>
          <w:sz w:val="20"/>
          <w:szCs w:val="20"/>
          <w:lang w:val="fr-FR"/>
        </w:rPr>
      </w:pPr>
      <w:del w:id="2155" w:author="Marie Christa Ermite Joseph Fevry" w:date="2018-10-16T12:14:00Z">
        <w:r w:rsidRPr="00DC17EE" w:rsidDel="00945F6F">
          <w:rPr>
            <w:rFonts w:asciiTheme="minorHAnsi" w:hAnsiTheme="minorHAnsi" w:cstheme="minorHAnsi"/>
            <w:color w:val="000000"/>
            <w:sz w:val="20"/>
            <w:szCs w:val="20"/>
            <w:lang w:val="fr-FR"/>
          </w:rPr>
          <w:delText>Promouvoir la vision, la mission et les objectifs stratégiques du PNUD ;</w:delText>
        </w:r>
      </w:del>
    </w:p>
    <w:p w14:paraId="671C1D5B" w14:textId="770418AD" w:rsidR="00B3375A" w:rsidRPr="00DC17EE" w:rsidDel="00945F6F" w:rsidRDefault="00B3375A" w:rsidP="00B3375A">
      <w:pPr>
        <w:pStyle w:val="ListParagraph"/>
        <w:autoSpaceDE w:val="0"/>
        <w:autoSpaceDN w:val="0"/>
        <w:ind w:left="0"/>
        <w:jc w:val="both"/>
        <w:rPr>
          <w:del w:id="2156" w:author="Marie Christa Ermite Joseph Fevry" w:date="2018-10-16T12:14:00Z"/>
          <w:rFonts w:asciiTheme="minorHAnsi" w:hAnsiTheme="minorHAnsi" w:cstheme="minorHAnsi"/>
          <w:color w:val="000000"/>
          <w:sz w:val="20"/>
          <w:szCs w:val="20"/>
          <w:lang w:val="fr-FR"/>
        </w:rPr>
      </w:pPr>
    </w:p>
    <w:p w14:paraId="3C9F1602" w14:textId="733398E9" w:rsidR="00B3375A" w:rsidRPr="00DC17EE" w:rsidDel="00945F6F" w:rsidRDefault="00B3375A" w:rsidP="00B3375A">
      <w:pPr>
        <w:pStyle w:val="ListParagraph"/>
        <w:widowControl/>
        <w:numPr>
          <w:ilvl w:val="0"/>
          <w:numId w:val="56"/>
        </w:numPr>
        <w:overflowPunct/>
        <w:autoSpaceDE w:val="0"/>
        <w:autoSpaceDN w:val="0"/>
        <w:spacing w:line="240" w:lineRule="auto"/>
        <w:jc w:val="both"/>
        <w:rPr>
          <w:del w:id="2157" w:author="Marie Christa Ermite Joseph Fevry" w:date="2018-10-16T12:14:00Z"/>
          <w:rFonts w:asciiTheme="minorHAnsi" w:hAnsiTheme="minorHAnsi" w:cstheme="minorHAnsi"/>
          <w:color w:val="000000"/>
          <w:sz w:val="20"/>
          <w:szCs w:val="20"/>
          <w:lang w:val="fr-FR"/>
        </w:rPr>
      </w:pPr>
      <w:del w:id="2158" w:author="Marie Christa Ermite Joseph Fevry" w:date="2018-10-16T12:14:00Z">
        <w:r w:rsidRPr="00DC17EE" w:rsidDel="00945F6F">
          <w:rPr>
            <w:rFonts w:asciiTheme="minorHAnsi" w:hAnsiTheme="minorHAnsi" w:cstheme="minorHAnsi"/>
            <w:color w:val="000000"/>
            <w:sz w:val="20"/>
            <w:szCs w:val="20"/>
            <w:lang w:val="fr-FR"/>
          </w:rPr>
          <w:delText>Flexibilité, adaptabilité, capacité à travailler de manière autonome ;</w:delText>
        </w:r>
      </w:del>
    </w:p>
    <w:p w14:paraId="3E1C1E6C" w14:textId="1D7E0A6C" w:rsidR="00B3375A" w:rsidRPr="00DC17EE" w:rsidDel="00945F6F" w:rsidRDefault="00B3375A" w:rsidP="00B3375A">
      <w:pPr>
        <w:pStyle w:val="ListParagraph"/>
        <w:rPr>
          <w:del w:id="2159" w:author="Marie Christa Ermite Joseph Fevry" w:date="2018-10-16T12:14:00Z"/>
          <w:rFonts w:asciiTheme="minorHAnsi" w:hAnsiTheme="minorHAnsi" w:cstheme="minorHAnsi"/>
          <w:color w:val="000000"/>
          <w:sz w:val="20"/>
          <w:szCs w:val="20"/>
          <w:lang w:val="fr-FR"/>
        </w:rPr>
      </w:pPr>
    </w:p>
    <w:p w14:paraId="57C7EAF4" w14:textId="07629ABE" w:rsidR="00B3375A" w:rsidRPr="00DC17EE" w:rsidDel="00945F6F" w:rsidRDefault="00B3375A" w:rsidP="00B3375A">
      <w:pPr>
        <w:pStyle w:val="ListParagraph"/>
        <w:widowControl/>
        <w:numPr>
          <w:ilvl w:val="0"/>
          <w:numId w:val="56"/>
        </w:numPr>
        <w:overflowPunct/>
        <w:autoSpaceDE w:val="0"/>
        <w:autoSpaceDN w:val="0"/>
        <w:spacing w:line="240" w:lineRule="auto"/>
        <w:jc w:val="both"/>
        <w:rPr>
          <w:del w:id="2160" w:author="Marie Christa Ermite Joseph Fevry" w:date="2018-10-16T12:14:00Z"/>
          <w:rFonts w:asciiTheme="minorHAnsi" w:hAnsiTheme="minorHAnsi" w:cstheme="minorHAnsi"/>
          <w:color w:val="000000"/>
          <w:sz w:val="20"/>
          <w:szCs w:val="20"/>
          <w:lang w:val="fr-FR"/>
        </w:rPr>
      </w:pPr>
      <w:del w:id="2161" w:author="Marie Christa Ermite Joseph Fevry" w:date="2018-10-16T12:14:00Z">
        <w:r w:rsidRPr="00DC17EE" w:rsidDel="00945F6F">
          <w:rPr>
            <w:rFonts w:asciiTheme="minorHAnsi" w:hAnsiTheme="minorHAnsi" w:cstheme="minorHAnsi"/>
            <w:color w:val="000000"/>
            <w:sz w:val="20"/>
            <w:szCs w:val="20"/>
            <w:lang w:val="fr-FR"/>
          </w:rPr>
          <w:delText>Tout regroupement ou consortium entre une firme internationale et firme nationale sera considéré comme un atout majeur.</w:delText>
        </w:r>
      </w:del>
    </w:p>
    <w:p w14:paraId="2B8D64B0" w14:textId="6CD725C4" w:rsidR="00B3375A" w:rsidRPr="00DC17EE" w:rsidDel="00945F6F" w:rsidRDefault="00B3375A" w:rsidP="00B3375A">
      <w:pPr>
        <w:pStyle w:val="ListParagraph"/>
        <w:autoSpaceDE w:val="0"/>
        <w:autoSpaceDN w:val="0"/>
        <w:ind w:left="0"/>
        <w:jc w:val="both"/>
        <w:rPr>
          <w:del w:id="2162" w:author="Marie Christa Ermite Joseph Fevry" w:date="2018-10-16T12:14:00Z"/>
          <w:rFonts w:asciiTheme="minorHAnsi" w:hAnsiTheme="minorHAnsi" w:cstheme="minorHAnsi"/>
          <w:color w:val="000000"/>
          <w:sz w:val="20"/>
          <w:szCs w:val="20"/>
          <w:lang w:val="fr-FR"/>
        </w:rPr>
      </w:pPr>
    </w:p>
    <w:p w14:paraId="6A5C89CE" w14:textId="41A3ECBB" w:rsidR="00B3375A" w:rsidRPr="00DC17EE" w:rsidDel="00945F6F" w:rsidRDefault="00B3375A" w:rsidP="00B3375A">
      <w:pPr>
        <w:spacing w:after="100" w:afterAutospacing="1"/>
        <w:jc w:val="both"/>
        <w:rPr>
          <w:del w:id="2163" w:author="Marie Christa Ermite Joseph Fevry" w:date="2018-10-16T12:14:00Z"/>
          <w:rFonts w:asciiTheme="minorHAnsi" w:hAnsiTheme="minorHAnsi" w:cstheme="minorHAnsi"/>
          <w:sz w:val="20"/>
          <w:szCs w:val="20"/>
        </w:rPr>
      </w:pPr>
      <w:del w:id="2164" w:author="Marie Christa Ermite Joseph Fevry" w:date="2018-10-16T12:14:00Z">
        <w:r w:rsidRPr="00DC17EE" w:rsidDel="00945F6F">
          <w:rPr>
            <w:rFonts w:asciiTheme="minorHAnsi" w:hAnsiTheme="minorHAnsi" w:cstheme="minorHAnsi"/>
            <w:b/>
            <w:sz w:val="20"/>
            <w:szCs w:val="20"/>
            <w:u w:val="single"/>
          </w:rPr>
          <w:delText>NB :</w:delText>
        </w:r>
        <w:r w:rsidRPr="00DC17EE" w:rsidDel="00945F6F">
          <w:rPr>
            <w:rFonts w:asciiTheme="minorHAnsi" w:hAnsiTheme="minorHAnsi" w:cstheme="minorHAnsi"/>
            <w:sz w:val="20"/>
            <w:szCs w:val="20"/>
          </w:rPr>
          <w:delText xml:space="preserve"> Dans un souci d’</w:delText>
        </w:r>
        <w:r w:rsidRPr="00DC17EE" w:rsidDel="00945F6F">
          <w:rPr>
            <w:rFonts w:asciiTheme="minorHAnsi" w:hAnsiTheme="minorHAnsi" w:cstheme="minorHAnsi"/>
            <w:sz w:val="20"/>
            <w:szCs w:val="20"/>
            <w:lang w:val="fr-CA"/>
          </w:rPr>
          <w:delText>appropriation du projet et du transfert de connaissances entre l’équipe et les institutions universitaires, la firme consultante inclura dans son plan de travail et plan d’utilisation de ressources les services</w:delText>
        </w:r>
        <w:r w:rsidRPr="00DC17EE" w:rsidDel="00945F6F">
          <w:rPr>
            <w:rFonts w:asciiTheme="minorHAnsi" w:hAnsiTheme="minorHAnsi" w:cstheme="minorHAnsi"/>
            <w:b/>
            <w:sz w:val="20"/>
            <w:szCs w:val="20"/>
            <w:lang w:val="fr-CA"/>
          </w:rPr>
          <w:delText xml:space="preserve"> </w:delText>
        </w:r>
        <w:r w:rsidRPr="00DC17EE" w:rsidDel="00945F6F">
          <w:rPr>
            <w:rFonts w:asciiTheme="minorHAnsi" w:hAnsiTheme="minorHAnsi" w:cstheme="minorHAnsi"/>
            <w:sz w:val="20"/>
            <w:szCs w:val="20"/>
            <w:lang w:val="fr-CA"/>
          </w:rPr>
          <w:delText>de</w:delText>
        </w:r>
        <w:r w:rsidRPr="00DC17EE" w:rsidDel="00945F6F">
          <w:rPr>
            <w:rFonts w:asciiTheme="minorHAnsi" w:hAnsiTheme="minorHAnsi" w:cstheme="minorHAnsi"/>
            <w:b/>
            <w:sz w:val="20"/>
            <w:szCs w:val="20"/>
            <w:lang w:val="fr-CA"/>
          </w:rPr>
          <w:delText xml:space="preserve"> six (6) étudiants stagiaires (étudiant finissant) qui seront recrutés suivant les procédures administratives du PNUD</w:delText>
        </w:r>
        <w:r w:rsidRPr="00DC17EE" w:rsidDel="00945F6F">
          <w:rPr>
            <w:rFonts w:asciiTheme="minorHAnsi" w:hAnsiTheme="minorHAnsi" w:cstheme="minorHAnsi"/>
            <w:b/>
            <w:sz w:val="20"/>
            <w:szCs w:val="20"/>
          </w:rPr>
          <w:delText>. </w:delText>
        </w:r>
        <w:r w:rsidRPr="00DC17EE" w:rsidDel="00945F6F">
          <w:rPr>
            <w:rFonts w:asciiTheme="minorHAnsi" w:hAnsiTheme="minorHAnsi" w:cstheme="minorHAnsi"/>
            <w:sz w:val="20"/>
            <w:szCs w:val="20"/>
          </w:rPr>
          <w:delText>Ces stagiaires seront impliqués non seulement dans les activités de collecte, d’analyse et de traitement de données mais aussi dans la cartographie des habitats benthiques etc…</w:delText>
        </w:r>
      </w:del>
    </w:p>
    <w:p w14:paraId="7B1F83D1" w14:textId="2C80F2F1" w:rsidR="00B3375A" w:rsidRPr="00DC17EE" w:rsidDel="00945F6F" w:rsidRDefault="00B3375A" w:rsidP="00B3375A">
      <w:pPr>
        <w:widowControl/>
        <w:numPr>
          <w:ilvl w:val="0"/>
          <w:numId w:val="49"/>
        </w:numPr>
        <w:overflowPunct/>
        <w:adjustRightInd/>
        <w:jc w:val="both"/>
        <w:rPr>
          <w:del w:id="2165" w:author="Marie Christa Ermite Joseph Fevry" w:date="2018-10-16T12:14:00Z"/>
          <w:rFonts w:asciiTheme="minorHAnsi" w:hAnsiTheme="minorHAnsi" w:cstheme="minorHAnsi"/>
          <w:b/>
          <w:sz w:val="20"/>
          <w:szCs w:val="20"/>
          <w:lang w:val="fr-CA"/>
        </w:rPr>
      </w:pPr>
      <w:del w:id="2166" w:author="Marie Christa Ermite Joseph Fevry" w:date="2018-10-16T12:14:00Z">
        <w:r w:rsidRPr="00DC17EE" w:rsidDel="00945F6F">
          <w:rPr>
            <w:rFonts w:asciiTheme="minorHAnsi" w:hAnsiTheme="minorHAnsi" w:cstheme="minorHAnsi"/>
            <w:b/>
            <w:sz w:val="20"/>
            <w:szCs w:val="20"/>
            <w:lang w:val="fr-CA"/>
          </w:rPr>
          <w:delText xml:space="preserve">Type de soumissionnaire </w:delText>
        </w:r>
      </w:del>
    </w:p>
    <w:p w14:paraId="0310DCEB" w14:textId="69F4C4B1" w:rsidR="00B3375A" w:rsidRPr="00DC17EE" w:rsidDel="00945F6F" w:rsidRDefault="00B3375A" w:rsidP="00B3375A">
      <w:pPr>
        <w:jc w:val="both"/>
        <w:rPr>
          <w:del w:id="2167" w:author="Marie Christa Ermite Joseph Fevry" w:date="2018-10-16T12:14:00Z"/>
          <w:rFonts w:asciiTheme="minorHAnsi" w:hAnsiTheme="minorHAnsi" w:cstheme="minorHAnsi"/>
          <w:b/>
          <w:sz w:val="20"/>
          <w:szCs w:val="20"/>
          <w:lang w:val="fr-CA"/>
        </w:rPr>
      </w:pPr>
    </w:p>
    <w:p w14:paraId="38F7DDBE" w14:textId="73C3EC43" w:rsidR="00B3375A" w:rsidRPr="00DC17EE" w:rsidDel="00945F6F" w:rsidRDefault="00B3375A" w:rsidP="00B3375A">
      <w:pPr>
        <w:pStyle w:val="Default"/>
        <w:jc w:val="both"/>
        <w:rPr>
          <w:del w:id="2168" w:author="Marie Christa Ermite Joseph Fevry" w:date="2018-10-16T12:14:00Z"/>
          <w:rFonts w:asciiTheme="minorHAnsi" w:hAnsiTheme="minorHAnsi" w:cstheme="minorHAnsi"/>
          <w:sz w:val="20"/>
          <w:szCs w:val="20"/>
          <w:lang w:val="fr-CA"/>
        </w:rPr>
      </w:pPr>
      <w:del w:id="2169" w:author="Marie Christa Ermite Joseph Fevry" w:date="2018-10-16T12:14:00Z">
        <w:r w:rsidRPr="00DC17EE" w:rsidDel="00945F6F">
          <w:rPr>
            <w:rFonts w:asciiTheme="minorHAnsi" w:hAnsiTheme="minorHAnsi" w:cstheme="minorHAnsi"/>
            <w:sz w:val="20"/>
            <w:szCs w:val="20"/>
            <w:lang w:val="fr-CA"/>
          </w:rPr>
          <w:delText xml:space="preserve">Firme, groupement de firmes ou organisation internationale ou nationale. Toute documentation ou rapports à soumettre aux responsables du projet doivent être présentés sous les Templates du projet AbE. Les Templates Power Point et Word doivent inclure les logos du MDE, du PNUD et du GEF. </w:delText>
        </w:r>
      </w:del>
    </w:p>
    <w:p w14:paraId="1802889C" w14:textId="3E4BC50B" w:rsidR="00B3375A" w:rsidRPr="00DC17EE" w:rsidDel="00945F6F" w:rsidRDefault="00B3375A" w:rsidP="00B3375A">
      <w:pPr>
        <w:pStyle w:val="Default"/>
        <w:jc w:val="both"/>
        <w:rPr>
          <w:del w:id="2170" w:author="Marie Christa Ermite Joseph Fevry" w:date="2018-10-16T12:14:00Z"/>
          <w:rFonts w:asciiTheme="minorHAnsi" w:hAnsiTheme="minorHAnsi" w:cstheme="minorHAnsi"/>
          <w:sz w:val="20"/>
          <w:szCs w:val="20"/>
        </w:rPr>
      </w:pPr>
    </w:p>
    <w:p w14:paraId="343F9733" w14:textId="7BD316D3" w:rsidR="00B3375A" w:rsidRPr="00DC17EE" w:rsidDel="00945F6F" w:rsidRDefault="00B3375A" w:rsidP="00B3375A">
      <w:pPr>
        <w:jc w:val="both"/>
        <w:rPr>
          <w:del w:id="2171" w:author="Marie Christa Ermite Joseph Fevry" w:date="2018-10-16T12:14:00Z"/>
          <w:rFonts w:asciiTheme="minorHAnsi" w:hAnsiTheme="minorHAnsi" w:cstheme="minorHAnsi"/>
          <w:sz w:val="20"/>
          <w:szCs w:val="20"/>
          <w:lang w:val="fr-CA"/>
        </w:rPr>
      </w:pPr>
    </w:p>
    <w:p w14:paraId="069840CB" w14:textId="15A5DA4E" w:rsidR="00B3375A" w:rsidRPr="00DC17EE" w:rsidDel="00945F6F" w:rsidRDefault="00B3375A" w:rsidP="00B3375A">
      <w:pPr>
        <w:widowControl/>
        <w:numPr>
          <w:ilvl w:val="0"/>
          <w:numId w:val="49"/>
        </w:numPr>
        <w:overflowPunct/>
        <w:adjustRightInd/>
        <w:spacing w:line="360" w:lineRule="auto"/>
        <w:jc w:val="both"/>
        <w:rPr>
          <w:del w:id="2172" w:author="Marie Christa Ermite Joseph Fevry" w:date="2018-10-16T12:14:00Z"/>
          <w:rFonts w:asciiTheme="minorHAnsi" w:hAnsiTheme="minorHAnsi" w:cstheme="minorHAnsi"/>
          <w:sz w:val="20"/>
          <w:szCs w:val="20"/>
        </w:rPr>
      </w:pPr>
      <w:del w:id="2173" w:author="Marie Christa Ermite Joseph Fevry" w:date="2018-10-16T12:14:00Z">
        <w:r w:rsidRPr="00DC17EE" w:rsidDel="00945F6F">
          <w:rPr>
            <w:rFonts w:asciiTheme="minorHAnsi" w:hAnsiTheme="minorHAnsi" w:cstheme="minorHAnsi"/>
            <w:b/>
            <w:sz w:val="20"/>
            <w:szCs w:val="20"/>
          </w:rPr>
          <w:delText>Modalités de paiements</w:delText>
        </w:r>
      </w:del>
    </w:p>
    <w:p w14:paraId="19FA673E" w14:textId="0F559872" w:rsidR="00B3375A" w:rsidDel="00945F6F" w:rsidRDefault="00B3375A" w:rsidP="00B3375A">
      <w:pPr>
        <w:jc w:val="both"/>
        <w:rPr>
          <w:del w:id="2174" w:author="Marie Christa Ermite Joseph Fevry" w:date="2018-10-16T12:14:00Z"/>
          <w:rFonts w:asciiTheme="minorHAnsi" w:hAnsiTheme="minorHAnsi" w:cstheme="minorHAnsi"/>
          <w:sz w:val="20"/>
          <w:szCs w:val="20"/>
        </w:rPr>
      </w:pPr>
      <w:del w:id="2175" w:author="Marie Christa Ermite Joseph Fevry" w:date="2018-10-16T12:14:00Z">
        <w:r w:rsidRPr="00DC17EE" w:rsidDel="00945F6F">
          <w:rPr>
            <w:rFonts w:asciiTheme="minorHAnsi" w:hAnsiTheme="minorHAnsi" w:cstheme="minorHAnsi"/>
            <w:sz w:val="20"/>
            <w:szCs w:val="20"/>
          </w:rPr>
          <w:delText>Le paiement se fera par tranche d’allocation négociée sur la base d’un chronogramme de travail dûment justifiés. La libération de la tranche suivante est liée à la fourniture de tous les rapports d’étape requis. Aussi, il faut noter qu’il n’y aura ni ajustement des coûts ni ajouts de jours liés aux fluctuations du marché ou à une sous-estimation du travail et qui seraient survenus après la conclusion du contrat. Le tableau ci-après en donne une idée.</w:delText>
        </w:r>
      </w:del>
    </w:p>
    <w:p w14:paraId="3657718B" w14:textId="61C5FFFD" w:rsidR="00B3375A" w:rsidRPr="00DC17EE" w:rsidDel="00945F6F" w:rsidRDefault="00B3375A" w:rsidP="00B3375A">
      <w:pPr>
        <w:jc w:val="both"/>
        <w:rPr>
          <w:del w:id="2176" w:author="Marie Christa Ermite Joseph Fevry" w:date="2018-10-16T12:14:00Z"/>
          <w:rFonts w:asciiTheme="minorHAnsi" w:hAnsiTheme="minorHAnsi" w:cstheme="minorHAnsi"/>
          <w:sz w:val="20"/>
          <w:szCs w:val="20"/>
        </w:rPr>
      </w:pPr>
    </w:p>
    <w:tbl>
      <w:tblPr>
        <w:tblW w:w="94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3"/>
        <w:gridCol w:w="4410"/>
        <w:gridCol w:w="2520"/>
      </w:tblGrid>
      <w:tr w:rsidR="00B3375A" w:rsidRPr="00DC17EE" w:rsidDel="00945F6F" w14:paraId="3C8FEFEA" w14:textId="3C4CAC69" w:rsidTr="00462B52">
        <w:trPr>
          <w:del w:id="2177" w:author="Marie Christa Ermite Joseph Fevry" w:date="2018-10-16T12:14:00Z"/>
        </w:trPr>
        <w:tc>
          <w:tcPr>
            <w:tcW w:w="2543" w:type="dxa"/>
          </w:tcPr>
          <w:p w14:paraId="53ABA7EE" w14:textId="03FA7E0E" w:rsidR="00B3375A" w:rsidRPr="00DC17EE" w:rsidDel="00945F6F" w:rsidRDefault="00B3375A" w:rsidP="00462B52">
            <w:pPr>
              <w:jc w:val="center"/>
              <w:rPr>
                <w:del w:id="2178" w:author="Marie Christa Ermite Joseph Fevry" w:date="2018-10-16T12:14:00Z"/>
                <w:rFonts w:asciiTheme="minorHAnsi" w:hAnsiTheme="minorHAnsi" w:cstheme="minorHAnsi"/>
                <w:b/>
                <w:sz w:val="20"/>
                <w:szCs w:val="20"/>
              </w:rPr>
            </w:pPr>
            <w:del w:id="2179" w:author="Marie Christa Ermite Joseph Fevry" w:date="2018-10-16T12:14:00Z">
              <w:r w:rsidRPr="00DC17EE" w:rsidDel="00945F6F">
                <w:rPr>
                  <w:rFonts w:asciiTheme="minorHAnsi" w:hAnsiTheme="minorHAnsi" w:cstheme="minorHAnsi"/>
                  <w:b/>
                  <w:sz w:val="20"/>
                  <w:szCs w:val="20"/>
                </w:rPr>
                <w:delText>Livrables</w:delText>
              </w:r>
            </w:del>
          </w:p>
        </w:tc>
        <w:tc>
          <w:tcPr>
            <w:tcW w:w="4410" w:type="dxa"/>
          </w:tcPr>
          <w:p w14:paraId="7B562568" w14:textId="3BC29D34" w:rsidR="00B3375A" w:rsidRPr="00DC17EE" w:rsidDel="00945F6F" w:rsidRDefault="00B3375A" w:rsidP="00462B52">
            <w:pPr>
              <w:jc w:val="center"/>
              <w:rPr>
                <w:del w:id="2180" w:author="Marie Christa Ermite Joseph Fevry" w:date="2018-10-16T12:14:00Z"/>
                <w:rFonts w:asciiTheme="minorHAnsi" w:hAnsiTheme="minorHAnsi" w:cstheme="minorHAnsi"/>
                <w:b/>
                <w:sz w:val="20"/>
                <w:szCs w:val="20"/>
              </w:rPr>
            </w:pPr>
            <w:del w:id="2181" w:author="Marie Christa Ermite Joseph Fevry" w:date="2018-10-16T12:14:00Z">
              <w:r w:rsidRPr="00DC17EE" w:rsidDel="00945F6F">
                <w:rPr>
                  <w:rFonts w:asciiTheme="minorHAnsi" w:hAnsiTheme="minorHAnsi" w:cstheme="minorHAnsi"/>
                  <w:b/>
                  <w:sz w:val="20"/>
                  <w:szCs w:val="20"/>
                </w:rPr>
                <w:delText>Calendrier (les dates indiquées sont des dates limites)</w:delText>
              </w:r>
            </w:del>
          </w:p>
        </w:tc>
        <w:tc>
          <w:tcPr>
            <w:tcW w:w="2520" w:type="dxa"/>
          </w:tcPr>
          <w:p w14:paraId="32E5FFB7" w14:textId="34159D9F" w:rsidR="00B3375A" w:rsidRPr="00DC17EE" w:rsidDel="00945F6F" w:rsidRDefault="00B3375A" w:rsidP="00462B52">
            <w:pPr>
              <w:jc w:val="center"/>
              <w:rPr>
                <w:del w:id="2182" w:author="Marie Christa Ermite Joseph Fevry" w:date="2018-10-16T12:14:00Z"/>
                <w:rFonts w:asciiTheme="minorHAnsi" w:hAnsiTheme="minorHAnsi" w:cstheme="minorHAnsi"/>
                <w:b/>
                <w:sz w:val="20"/>
                <w:szCs w:val="20"/>
              </w:rPr>
            </w:pPr>
            <w:del w:id="2183" w:author="Marie Christa Ermite Joseph Fevry" w:date="2018-10-16T12:14:00Z">
              <w:r w:rsidRPr="00DC17EE" w:rsidDel="00945F6F">
                <w:rPr>
                  <w:rFonts w:asciiTheme="minorHAnsi" w:hAnsiTheme="minorHAnsi" w:cstheme="minorHAnsi"/>
                  <w:b/>
                  <w:sz w:val="20"/>
                  <w:szCs w:val="20"/>
                </w:rPr>
                <w:delText>Paiement</w:delText>
              </w:r>
            </w:del>
          </w:p>
        </w:tc>
      </w:tr>
      <w:tr w:rsidR="00B3375A" w:rsidRPr="00DC17EE" w:rsidDel="00945F6F" w14:paraId="433EB0FC" w14:textId="433AEE3E" w:rsidTr="00462B52">
        <w:trPr>
          <w:del w:id="2184" w:author="Marie Christa Ermite Joseph Fevry" w:date="2018-10-16T12:14:00Z"/>
        </w:trPr>
        <w:tc>
          <w:tcPr>
            <w:tcW w:w="2543" w:type="dxa"/>
            <w:vAlign w:val="center"/>
          </w:tcPr>
          <w:p w14:paraId="78F3B514" w14:textId="647F1534" w:rsidR="00B3375A" w:rsidRPr="00DC17EE" w:rsidDel="00945F6F" w:rsidRDefault="00B3375A" w:rsidP="00462B52">
            <w:pPr>
              <w:rPr>
                <w:del w:id="2185" w:author="Marie Christa Ermite Joseph Fevry" w:date="2018-10-16T12:14:00Z"/>
                <w:rFonts w:asciiTheme="minorHAnsi" w:hAnsiTheme="minorHAnsi" w:cstheme="minorHAnsi"/>
                <w:sz w:val="20"/>
                <w:szCs w:val="20"/>
              </w:rPr>
            </w:pPr>
            <w:del w:id="2186" w:author="Marie Christa Ermite Joseph Fevry" w:date="2018-10-16T12:14:00Z">
              <w:r w:rsidRPr="00DC17EE" w:rsidDel="00945F6F">
                <w:rPr>
                  <w:rFonts w:asciiTheme="minorHAnsi" w:hAnsiTheme="minorHAnsi" w:cstheme="minorHAnsi"/>
                  <w:sz w:val="20"/>
                  <w:szCs w:val="20"/>
                </w:rPr>
                <w:delText>Rapport préliminaire I</w:delText>
              </w:r>
            </w:del>
          </w:p>
        </w:tc>
        <w:tc>
          <w:tcPr>
            <w:tcW w:w="4410" w:type="dxa"/>
            <w:vAlign w:val="center"/>
          </w:tcPr>
          <w:p w14:paraId="3876AEA3" w14:textId="7A5D5CA8" w:rsidR="00B3375A" w:rsidRPr="00DC17EE" w:rsidDel="00945F6F" w:rsidRDefault="00B3375A" w:rsidP="00462B52">
            <w:pPr>
              <w:rPr>
                <w:del w:id="2187" w:author="Marie Christa Ermite Joseph Fevry" w:date="2018-10-16T12:14:00Z"/>
                <w:rFonts w:asciiTheme="minorHAnsi" w:hAnsiTheme="minorHAnsi" w:cstheme="minorHAnsi"/>
                <w:sz w:val="20"/>
                <w:szCs w:val="20"/>
              </w:rPr>
            </w:pPr>
            <w:del w:id="2188" w:author="Marie Christa Ermite Joseph Fevry" w:date="2018-10-16T12:14:00Z">
              <w:r w:rsidRPr="00DC17EE" w:rsidDel="00945F6F">
                <w:rPr>
                  <w:rFonts w:asciiTheme="minorHAnsi" w:hAnsiTheme="minorHAnsi" w:cstheme="minorHAnsi"/>
                  <w:sz w:val="20"/>
                  <w:szCs w:val="20"/>
                </w:rPr>
                <w:delText>Présentation du produit I, 1 mois après la signature du contrat</w:delText>
              </w:r>
            </w:del>
          </w:p>
        </w:tc>
        <w:tc>
          <w:tcPr>
            <w:tcW w:w="2520" w:type="dxa"/>
            <w:vAlign w:val="center"/>
          </w:tcPr>
          <w:p w14:paraId="3C166C1F" w14:textId="6AB88108" w:rsidR="00B3375A" w:rsidRPr="00DC17EE" w:rsidDel="00945F6F" w:rsidRDefault="00B3375A" w:rsidP="00462B52">
            <w:pPr>
              <w:rPr>
                <w:del w:id="2189" w:author="Marie Christa Ermite Joseph Fevry" w:date="2018-10-16T12:14:00Z"/>
                <w:rFonts w:asciiTheme="minorHAnsi" w:hAnsiTheme="minorHAnsi" w:cstheme="minorHAnsi"/>
                <w:sz w:val="20"/>
                <w:szCs w:val="20"/>
              </w:rPr>
            </w:pPr>
            <w:del w:id="2190" w:author="Marie Christa Ermite Joseph Fevry" w:date="2018-10-16T12:14:00Z">
              <w:r w:rsidRPr="00DC17EE" w:rsidDel="00945F6F">
                <w:rPr>
                  <w:rFonts w:asciiTheme="minorHAnsi" w:hAnsiTheme="minorHAnsi" w:cstheme="minorHAnsi"/>
                  <w:sz w:val="20"/>
                  <w:szCs w:val="20"/>
                </w:rPr>
                <w:delText>15%, après approbation du livrable</w:delText>
              </w:r>
            </w:del>
          </w:p>
        </w:tc>
      </w:tr>
      <w:tr w:rsidR="00B3375A" w:rsidRPr="00DC17EE" w:rsidDel="00945F6F" w14:paraId="2540F21D" w14:textId="35584D37" w:rsidTr="00462B52">
        <w:trPr>
          <w:del w:id="2191" w:author="Marie Christa Ermite Joseph Fevry" w:date="2018-10-16T12:14:00Z"/>
        </w:trPr>
        <w:tc>
          <w:tcPr>
            <w:tcW w:w="2543" w:type="dxa"/>
            <w:vAlign w:val="center"/>
          </w:tcPr>
          <w:p w14:paraId="57189793" w14:textId="46D28E4D" w:rsidR="00B3375A" w:rsidRPr="00DC17EE" w:rsidDel="00945F6F" w:rsidRDefault="00B3375A" w:rsidP="00462B52">
            <w:pPr>
              <w:rPr>
                <w:del w:id="2192" w:author="Marie Christa Ermite Joseph Fevry" w:date="2018-10-16T12:14:00Z"/>
                <w:rFonts w:asciiTheme="minorHAnsi" w:hAnsiTheme="minorHAnsi" w:cstheme="minorHAnsi"/>
                <w:sz w:val="20"/>
                <w:szCs w:val="20"/>
              </w:rPr>
            </w:pPr>
            <w:del w:id="2193" w:author="Marie Christa Ermite Joseph Fevry" w:date="2018-10-16T12:14:00Z">
              <w:r w:rsidRPr="00DC17EE" w:rsidDel="00945F6F">
                <w:rPr>
                  <w:rFonts w:asciiTheme="minorHAnsi" w:hAnsiTheme="minorHAnsi" w:cstheme="minorHAnsi"/>
                  <w:sz w:val="20"/>
                  <w:szCs w:val="20"/>
                </w:rPr>
                <w:delText>Rapport préliminaire 2</w:delText>
              </w:r>
            </w:del>
          </w:p>
        </w:tc>
        <w:tc>
          <w:tcPr>
            <w:tcW w:w="4410" w:type="dxa"/>
            <w:vAlign w:val="center"/>
          </w:tcPr>
          <w:p w14:paraId="657BCF0C" w14:textId="0F40D080" w:rsidR="00B3375A" w:rsidRPr="00DC17EE" w:rsidDel="00945F6F" w:rsidRDefault="00B3375A" w:rsidP="00462B52">
            <w:pPr>
              <w:rPr>
                <w:del w:id="2194" w:author="Marie Christa Ermite Joseph Fevry" w:date="2018-10-16T12:14:00Z"/>
                <w:rFonts w:asciiTheme="minorHAnsi" w:hAnsiTheme="minorHAnsi" w:cstheme="minorHAnsi"/>
                <w:sz w:val="20"/>
                <w:szCs w:val="20"/>
              </w:rPr>
            </w:pPr>
            <w:del w:id="2195" w:author="Marie Christa Ermite Joseph Fevry" w:date="2018-10-16T12:14:00Z">
              <w:r w:rsidRPr="00DC17EE" w:rsidDel="00945F6F">
                <w:rPr>
                  <w:rFonts w:asciiTheme="minorHAnsi" w:hAnsiTheme="minorHAnsi" w:cstheme="minorHAnsi"/>
                  <w:sz w:val="20"/>
                  <w:szCs w:val="20"/>
                </w:rPr>
                <w:delText>Présentation des produits II, III, complets, 3 mois après la signature du contrat</w:delText>
              </w:r>
            </w:del>
          </w:p>
        </w:tc>
        <w:tc>
          <w:tcPr>
            <w:tcW w:w="2520" w:type="dxa"/>
            <w:vAlign w:val="center"/>
          </w:tcPr>
          <w:p w14:paraId="59C2E7BC" w14:textId="448B76C5" w:rsidR="00B3375A" w:rsidRPr="00DC17EE" w:rsidDel="00945F6F" w:rsidRDefault="00B3375A" w:rsidP="00462B52">
            <w:pPr>
              <w:rPr>
                <w:del w:id="2196" w:author="Marie Christa Ermite Joseph Fevry" w:date="2018-10-16T12:14:00Z"/>
                <w:rFonts w:asciiTheme="minorHAnsi" w:hAnsiTheme="minorHAnsi" w:cstheme="minorHAnsi"/>
                <w:sz w:val="20"/>
                <w:szCs w:val="20"/>
              </w:rPr>
            </w:pPr>
            <w:del w:id="2197" w:author="Marie Christa Ermite Joseph Fevry" w:date="2018-10-16T12:14:00Z">
              <w:r w:rsidRPr="00DC17EE" w:rsidDel="00945F6F">
                <w:rPr>
                  <w:rFonts w:asciiTheme="minorHAnsi" w:hAnsiTheme="minorHAnsi" w:cstheme="minorHAnsi"/>
                  <w:sz w:val="20"/>
                  <w:szCs w:val="20"/>
                </w:rPr>
                <w:delText>30%, après approbation du livrable</w:delText>
              </w:r>
            </w:del>
          </w:p>
        </w:tc>
      </w:tr>
      <w:tr w:rsidR="00B3375A" w:rsidRPr="00DC17EE" w:rsidDel="00945F6F" w14:paraId="7F693111" w14:textId="45A4CB76" w:rsidTr="00462B52">
        <w:trPr>
          <w:del w:id="2198" w:author="Marie Christa Ermite Joseph Fevry" w:date="2018-10-16T12:14:00Z"/>
        </w:trPr>
        <w:tc>
          <w:tcPr>
            <w:tcW w:w="2543" w:type="dxa"/>
            <w:vAlign w:val="center"/>
          </w:tcPr>
          <w:p w14:paraId="4794FBB5" w14:textId="1797152B" w:rsidR="00B3375A" w:rsidRPr="00DC17EE" w:rsidDel="00945F6F" w:rsidRDefault="00B3375A" w:rsidP="00462B52">
            <w:pPr>
              <w:rPr>
                <w:del w:id="2199" w:author="Marie Christa Ermite Joseph Fevry" w:date="2018-10-16T12:14:00Z"/>
                <w:rFonts w:asciiTheme="minorHAnsi" w:hAnsiTheme="minorHAnsi" w:cstheme="minorHAnsi"/>
                <w:sz w:val="20"/>
                <w:szCs w:val="20"/>
              </w:rPr>
            </w:pPr>
            <w:del w:id="2200" w:author="Marie Christa Ermite Joseph Fevry" w:date="2018-10-16T12:14:00Z">
              <w:r w:rsidRPr="00DC17EE" w:rsidDel="00945F6F">
                <w:rPr>
                  <w:rFonts w:asciiTheme="minorHAnsi" w:hAnsiTheme="minorHAnsi" w:cstheme="minorHAnsi"/>
                  <w:sz w:val="20"/>
                  <w:szCs w:val="20"/>
                </w:rPr>
                <w:delText>Rapport préliminaire 3</w:delText>
              </w:r>
            </w:del>
          </w:p>
        </w:tc>
        <w:tc>
          <w:tcPr>
            <w:tcW w:w="4410" w:type="dxa"/>
            <w:vAlign w:val="center"/>
          </w:tcPr>
          <w:p w14:paraId="398918EF" w14:textId="1A13D276" w:rsidR="00B3375A" w:rsidRPr="00DC17EE" w:rsidDel="00945F6F" w:rsidRDefault="00B3375A" w:rsidP="00462B52">
            <w:pPr>
              <w:rPr>
                <w:del w:id="2201" w:author="Marie Christa Ermite Joseph Fevry" w:date="2018-10-16T12:14:00Z"/>
                <w:rFonts w:asciiTheme="minorHAnsi" w:hAnsiTheme="minorHAnsi" w:cstheme="minorHAnsi"/>
                <w:sz w:val="20"/>
                <w:szCs w:val="20"/>
              </w:rPr>
            </w:pPr>
            <w:del w:id="2202" w:author="Marie Christa Ermite Joseph Fevry" w:date="2018-10-16T12:14:00Z">
              <w:r w:rsidRPr="00DC17EE" w:rsidDel="00945F6F">
                <w:rPr>
                  <w:rFonts w:asciiTheme="minorHAnsi" w:hAnsiTheme="minorHAnsi" w:cstheme="minorHAnsi"/>
                  <w:sz w:val="20"/>
                  <w:szCs w:val="20"/>
                </w:rPr>
                <w:delText>Présentation des produits IV, V et VI, 5 mois après la signature du contrat</w:delText>
              </w:r>
            </w:del>
          </w:p>
        </w:tc>
        <w:tc>
          <w:tcPr>
            <w:tcW w:w="2520" w:type="dxa"/>
            <w:vAlign w:val="center"/>
          </w:tcPr>
          <w:p w14:paraId="5B8E5BEB" w14:textId="057DC96B" w:rsidR="00B3375A" w:rsidRPr="00DC17EE" w:rsidDel="00945F6F" w:rsidRDefault="00B3375A" w:rsidP="00462B52">
            <w:pPr>
              <w:rPr>
                <w:del w:id="2203" w:author="Marie Christa Ermite Joseph Fevry" w:date="2018-10-16T12:14:00Z"/>
                <w:rFonts w:asciiTheme="minorHAnsi" w:hAnsiTheme="minorHAnsi" w:cstheme="minorHAnsi"/>
                <w:sz w:val="20"/>
                <w:szCs w:val="20"/>
              </w:rPr>
            </w:pPr>
            <w:del w:id="2204" w:author="Marie Christa Ermite Joseph Fevry" w:date="2018-10-16T12:14:00Z">
              <w:r w:rsidRPr="00DC17EE" w:rsidDel="00945F6F">
                <w:rPr>
                  <w:rFonts w:asciiTheme="minorHAnsi" w:hAnsiTheme="minorHAnsi" w:cstheme="minorHAnsi"/>
                  <w:sz w:val="20"/>
                  <w:szCs w:val="20"/>
                </w:rPr>
                <w:delText>25%, après approbation du livrable</w:delText>
              </w:r>
            </w:del>
          </w:p>
        </w:tc>
      </w:tr>
      <w:tr w:rsidR="00B3375A" w:rsidRPr="00DC17EE" w:rsidDel="00945F6F" w14:paraId="6481143C" w14:textId="064B98C6" w:rsidTr="00462B52">
        <w:trPr>
          <w:trHeight w:val="647"/>
          <w:del w:id="2205" w:author="Marie Christa Ermite Joseph Fevry" w:date="2018-10-16T12:14:00Z"/>
        </w:trPr>
        <w:tc>
          <w:tcPr>
            <w:tcW w:w="2543" w:type="dxa"/>
            <w:vAlign w:val="center"/>
          </w:tcPr>
          <w:p w14:paraId="018C4C32" w14:textId="4C77E7FE" w:rsidR="00B3375A" w:rsidRPr="00DC17EE" w:rsidDel="00945F6F" w:rsidRDefault="00B3375A" w:rsidP="00462B52">
            <w:pPr>
              <w:rPr>
                <w:del w:id="2206" w:author="Marie Christa Ermite Joseph Fevry" w:date="2018-10-16T12:14:00Z"/>
                <w:rFonts w:asciiTheme="minorHAnsi" w:hAnsiTheme="minorHAnsi" w:cstheme="minorHAnsi"/>
                <w:sz w:val="20"/>
                <w:szCs w:val="20"/>
              </w:rPr>
            </w:pPr>
            <w:del w:id="2207" w:author="Marie Christa Ermite Joseph Fevry" w:date="2018-10-16T12:14:00Z">
              <w:r w:rsidRPr="00DC17EE" w:rsidDel="00945F6F">
                <w:rPr>
                  <w:rFonts w:asciiTheme="minorHAnsi" w:hAnsiTheme="minorHAnsi" w:cstheme="minorHAnsi"/>
                  <w:sz w:val="20"/>
                  <w:szCs w:val="20"/>
                </w:rPr>
                <w:delText>Rapport préliminaire 4</w:delText>
              </w:r>
            </w:del>
          </w:p>
        </w:tc>
        <w:tc>
          <w:tcPr>
            <w:tcW w:w="4410" w:type="dxa"/>
            <w:vAlign w:val="center"/>
          </w:tcPr>
          <w:p w14:paraId="7E53C6BE" w14:textId="2F0BD5B7" w:rsidR="00B3375A" w:rsidRPr="00DC17EE" w:rsidDel="00945F6F" w:rsidRDefault="00B3375A" w:rsidP="00462B52">
            <w:pPr>
              <w:rPr>
                <w:del w:id="2208" w:author="Marie Christa Ermite Joseph Fevry" w:date="2018-10-16T12:14:00Z"/>
                <w:rFonts w:asciiTheme="minorHAnsi" w:hAnsiTheme="minorHAnsi" w:cstheme="minorHAnsi"/>
                <w:sz w:val="20"/>
                <w:szCs w:val="20"/>
              </w:rPr>
            </w:pPr>
            <w:del w:id="2209" w:author="Marie Christa Ermite Joseph Fevry" w:date="2018-10-16T12:14:00Z">
              <w:r w:rsidRPr="00DC17EE" w:rsidDel="00945F6F">
                <w:rPr>
                  <w:rFonts w:asciiTheme="minorHAnsi" w:hAnsiTheme="minorHAnsi" w:cstheme="minorHAnsi"/>
                  <w:sz w:val="20"/>
                  <w:szCs w:val="20"/>
                </w:rPr>
                <w:delText>Présentation des produits VII, VIII, et IX, 8 mois après la signature du contrat</w:delText>
              </w:r>
            </w:del>
          </w:p>
        </w:tc>
        <w:tc>
          <w:tcPr>
            <w:tcW w:w="2520" w:type="dxa"/>
            <w:vAlign w:val="center"/>
          </w:tcPr>
          <w:p w14:paraId="6EFC6A26" w14:textId="74128A2B" w:rsidR="00B3375A" w:rsidRPr="00DC17EE" w:rsidDel="00945F6F" w:rsidRDefault="00B3375A" w:rsidP="00462B52">
            <w:pPr>
              <w:rPr>
                <w:del w:id="2210" w:author="Marie Christa Ermite Joseph Fevry" w:date="2018-10-16T12:14:00Z"/>
                <w:rFonts w:asciiTheme="minorHAnsi" w:hAnsiTheme="minorHAnsi" w:cstheme="minorHAnsi"/>
                <w:sz w:val="20"/>
                <w:szCs w:val="20"/>
              </w:rPr>
            </w:pPr>
            <w:del w:id="2211" w:author="Marie Christa Ermite Joseph Fevry" w:date="2018-10-16T12:14:00Z">
              <w:r w:rsidRPr="00DC17EE" w:rsidDel="00945F6F">
                <w:rPr>
                  <w:rFonts w:asciiTheme="minorHAnsi" w:hAnsiTheme="minorHAnsi" w:cstheme="minorHAnsi"/>
                  <w:sz w:val="20"/>
                  <w:szCs w:val="20"/>
                </w:rPr>
                <w:delText>20%, après approbation du livrable</w:delText>
              </w:r>
            </w:del>
          </w:p>
        </w:tc>
      </w:tr>
      <w:tr w:rsidR="00B3375A" w:rsidRPr="00DC17EE" w:rsidDel="00945F6F" w14:paraId="63E42E14" w14:textId="1125B998" w:rsidTr="00462B52">
        <w:trPr>
          <w:del w:id="2212" w:author="Marie Christa Ermite Joseph Fevry" w:date="2018-10-16T12:14:00Z"/>
        </w:trPr>
        <w:tc>
          <w:tcPr>
            <w:tcW w:w="2543" w:type="dxa"/>
            <w:vAlign w:val="center"/>
          </w:tcPr>
          <w:p w14:paraId="46F2394F" w14:textId="1D308EDE" w:rsidR="00B3375A" w:rsidRPr="00DC17EE" w:rsidDel="00945F6F" w:rsidRDefault="00B3375A" w:rsidP="00462B52">
            <w:pPr>
              <w:rPr>
                <w:del w:id="2213" w:author="Marie Christa Ermite Joseph Fevry" w:date="2018-10-16T12:14:00Z"/>
                <w:rFonts w:asciiTheme="minorHAnsi" w:hAnsiTheme="minorHAnsi" w:cstheme="minorHAnsi"/>
                <w:sz w:val="20"/>
                <w:szCs w:val="20"/>
              </w:rPr>
            </w:pPr>
            <w:del w:id="2214" w:author="Marie Christa Ermite Joseph Fevry" w:date="2018-10-16T12:14:00Z">
              <w:r w:rsidRPr="00DC17EE" w:rsidDel="00945F6F">
                <w:rPr>
                  <w:rFonts w:asciiTheme="minorHAnsi" w:hAnsiTheme="minorHAnsi" w:cstheme="minorHAnsi"/>
                  <w:sz w:val="20"/>
                  <w:szCs w:val="20"/>
                </w:rPr>
                <w:delText xml:space="preserve">Rapport final </w:delText>
              </w:r>
            </w:del>
          </w:p>
        </w:tc>
        <w:tc>
          <w:tcPr>
            <w:tcW w:w="4410" w:type="dxa"/>
            <w:vAlign w:val="center"/>
          </w:tcPr>
          <w:p w14:paraId="558D5AAC" w14:textId="6AE59132" w:rsidR="00B3375A" w:rsidRPr="00DC17EE" w:rsidDel="00945F6F" w:rsidRDefault="00B3375A" w:rsidP="00462B52">
            <w:pPr>
              <w:rPr>
                <w:del w:id="2215" w:author="Marie Christa Ermite Joseph Fevry" w:date="2018-10-16T12:14:00Z"/>
                <w:rFonts w:asciiTheme="minorHAnsi" w:hAnsiTheme="minorHAnsi" w:cstheme="minorHAnsi"/>
                <w:sz w:val="20"/>
                <w:szCs w:val="20"/>
              </w:rPr>
            </w:pPr>
            <w:del w:id="2216" w:author="Marie Christa Ermite Joseph Fevry" w:date="2018-10-16T12:14:00Z">
              <w:r w:rsidRPr="00DC17EE" w:rsidDel="00945F6F">
                <w:rPr>
                  <w:rFonts w:asciiTheme="minorHAnsi" w:hAnsiTheme="minorHAnsi" w:cstheme="minorHAnsi"/>
                  <w:sz w:val="20"/>
                  <w:szCs w:val="20"/>
                </w:rPr>
                <w:delText>Présentation du rapport final à la fin du contrat</w:delText>
              </w:r>
            </w:del>
          </w:p>
        </w:tc>
        <w:tc>
          <w:tcPr>
            <w:tcW w:w="2520" w:type="dxa"/>
            <w:vAlign w:val="center"/>
          </w:tcPr>
          <w:p w14:paraId="2ADC638F" w14:textId="04000E00" w:rsidR="00B3375A" w:rsidRPr="00DC17EE" w:rsidDel="00945F6F" w:rsidRDefault="00B3375A" w:rsidP="00462B52">
            <w:pPr>
              <w:rPr>
                <w:del w:id="2217" w:author="Marie Christa Ermite Joseph Fevry" w:date="2018-10-16T12:14:00Z"/>
                <w:rFonts w:asciiTheme="minorHAnsi" w:hAnsiTheme="minorHAnsi" w:cstheme="minorHAnsi"/>
                <w:sz w:val="20"/>
                <w:szCs w:val="20"/>
              </w:rPr>
            </w:pPr>
            <w:del w:id="2218" w:author="Marie Christa Ermite Joseph Fevry" w:date="2018-10-16T12:14:00Z">
              <w:r w:rsidRPr="00DC17EE" w:rsidDel="00945F6F">
                <w:rPr>
                  <w:rFonts w:asciiTheme="minorHAnsi" w:hAnsiTheme="minorHAnsi" w:cstheme="minorHAnsi"/>
                  <w:sz w:val="20"/>
                  <w:szCs w:val="20"/>
                </w:rPr>
                <w:delText>10%, après approbation de la dernière version du rapport</w:delText>
              </w:r>
            </w:del>
          </w:p>
        </w:tc>
      </w:tr>
    </w:tbl>
    <w:p w14:paraId="43C899E5" w14:textId="6F4DBA68" w:rsidR="00B3375A" w:rsidRPr="00DC17EE" w:rsidDel="00945F6F" w:rsidRDefault="00B3375A" w:rsidP="00B3375A">
      <w:pPr>
        <w:rPr>
          <w:del w:id="2219" w:author="Marie Christa Ermite Joseph Fevry" w:date="2018-10-16T12:14:00Z"/>
          <w:rFonts w:asciiTheme="minorHAnsi" w:hAnsiTheme="minorHAnsi" w:cstheme="minorHAnsi"/>
          <w:sz w:val="20"/>
          <w:szCs w:val="20"/>
        </w:rPr>
      </w:pPr>
    </w:p>
    <w:bookmarkEnd w:id="1780"/>
    <w:p w14:paraId="01C4BDDD" w14:textId="61D014AC" w:rsidR="00B3375A" w:rsidDel="00945F6F" w:rsidRDefault="00B3375A" w:rsidP="00B3375A">
      <w:pPr>
        <w:rPr>
          <w:del w:id="2220" w:author="Marie Christa Ermite Joseph Fevry" w:date="2018-10-16T12:14:00Z"/>
          <w:rFonts w:asciiTheme="minorHAnsi" w:hAnsiTheme="minorHAnsi" w:cstheme="minorHAnsi"/>
          <w:sz w:val="20"/>
          <w:szCs w:val="20"/>
        </w:rPr>
      </w:pPr>
    </w:p>
    <w:p w14:paraId="73B46853" w14:textId="06B6049F" w:rsidR="00EF7036" w:rsidDel="00945F6F" w:rsidRDefault="00EF7036" w:rsidP="00B3375A">
      <w:pPr>
        <w:rPr>
          <w:del w:id="2221" w:author="Marie Christa Ermite Joseph Fevry" w:date="2018-10-16T12:14:00Z"/>
          <w:rFonts w:asciiTheme="minorHAnsi" w:hAnsiTheme="minorHAnsi" w:cstheme="minorHAnsi"/>
          <w:sz w:val="20"/>
          <w:szCs w:val="20"/>
        </w:rPr>
      </w:pPr>
    </w:p>
    <w:p w14:paraId="6B133C53" w14:textId="0FDBFE17" w:rsidR="00EF7036" w:rsidRPr="00DC17EE" w:rsidDel="00945F6F" w:rsidRDefault="00EF7036" w:rsidP="00B3375A">
      <w:pPr>
        <w:rPr>
          <w:del w:id="2222" w:author="Marie Christa Ermite Joseph Fevry" w:date="2018-10-16T12:14:00Z"/>
          <w:rFonts w:asciiTheme="minorHAnsi" w:hAnsiTheme="minorHAnsi" w:cstheme="minorHAnsi"/>
          <w:sz w:val="20"/>
          <w:szCs w:val="20"/>
        </w:rPr>
      </w:pPr>
    </w:p>
    <w:p w14:paraId="5BFE3CF4" w14:textId="05AF5FEC" w:rsidR="00E42F83" w:rsidRPr="00C0646F" w:rsidDel="00945F6F" w:rsidRDefault="00E42F83" w:rsidP="00B3375A">
      <w:pPr>
        <w:jc w:val="center"/>
        <w:rPr>
          <w:del w:id="2223" w:author="Marie Christa Ermite Joseph Fevry" w:date="2018-10-16T12:14:00Z"/>
          <w:rFonts w:ascii="Calibri" w:hAnsi="Calibri" w:cs="Calibri"/>
          <w:sz w:val="20"/>
          <w:szCs w:val="20"/>
          <w:u w:val="single"/>
          <w:lang w:val="fr-FR"/>
        </w:rPr>
      </w:pPr>
    </w:p>
    <w:p w14:paraId="43753FC5" w14:textId="33FF909D" w:rsidR="00EF7036" w:rsidRPr="00C0646F" w:rsidDel="00945F6F" w:rsidRDefault="00EF7036" w:rsidP="00EF7036">
      <w:pPr>
        <w:pStyle w:val="p28"/>
        <w:numPr>
          <w:ilvl w:val="0"/>
          <w:numId w:val="49"/>
        </w:numPr>
        <w:tabs>
          <w:tab w:val="clear" w:pos="680"/>
          <w:tab w:val="left" w:pos="720"/>
        </w:tabs>
        <w:spacing w:line="240" w:lineRule="auto"/>
        <w:jc w:val="both"/>
        <w:rPr>
          <w:del w:id="2224" w:author="Marie Christa Ermite Joseph Fevry" w:date="2018-10-16T12:14:00Z"/>
          <w:rFonts w:ascii="Calibri" w:hAnsi="Calibri" w:cs="Calibri"/>
          <w:b/>
          <w:bCs/>
          <w:i/>
          <w:sz w:val="20"/>
          <w:lang w:val="fr-FR"/>
        </w:rPr>
      </w:pPr>
      <w:del w:id="2225" w:author="Marie Christa Ermite Joseph Fevry" w:date="2018-10-16T12:14:00Z">
        <w:r w:rsidRPr="00C0646F" w:rsidDel="00945F6F">
          <w:rPr>
            <w:rFonts w:ascii="Calibri" w:hAnsi="Calibri" w:cs="Calibri"/>
            <w:b/>
            <w:bCs/>
            <w:i/>
            <w:sz w:val="20"/>
            <w:lang w:val="fr-FR"/>
          </w:rPr>
          <w:delText>Critères de sélection de la meilleure offre</w:delText>
        </w:r>
      </w:del>
    </w:p>
    <w:p w14:paraId="041C4E53" w14:textId="6E5BB37F" w:rsidR="00EF7036" w:rsidRPr="00C0646F" w:rsidDel="00945F6F" w:rsidRDefault="00EF7036" w:rsidP="00EF7036">
      <w:pPr>
        <w:tabs>
          <w:tab w:val="left" w:pos="1080"/>
        </w:tabs>
        <w:autoSpaceDE w:val="0"/>
        <w:autoSpaceDN w:val="0"/>
        <w:jc w:val="both"/>
        <w:rPr>
          <w:del w:id="2226" w:author="Marie Christa Ermite Joseph Fevry" w:date="2018-10-16T12:14:00Z"/>
          <w:rFonts w:ascii="Calibri" w:hAnsi="Calibri" w:cs="Calibri"/>
          <w:sz w:val="20"/>
          <w:szCs w:val="20"/>
          <w:lang w:val="fr-FR"/>
        </w:rPr>
      </w:pPr>
    </w:p>
    <w:p w14:paraId="4CF56CE4" w14:textId="5C3DF404" w:rsidR="00EF7036" w:rsidDel="00945F6F" w:rsidRDefault="00EF7036" w:rsidP="00EF7036">
      <w:pPr>
        <w:tabs>
          <w:tab w:val="left" w:pos="1080"/>
        </w:tabs>
        <w:autoSpaceDE w:val="0"/>
        <w:autoSpaceDN w:val="0"/>
        <w:ind w:left="450"/>
        <w:jc w:val="both"/>
        <w:rPr>
          <w:del w:id="2227" w:author="Marie Christa Ermite Joseph Fevry" w:date="2018-10-16T12:14:00Z"/>
          <w:rFonts w:ascii="Calibri" w:hAnsi="Calibri" w:cs="Calibri"/>
          <w:sz w:val="20"/>
          <w:szCs w:val="20"/>
          <w:lang w:val="fr-FR"/>
        </w:rPr>
      </w:pPr>
      <w:del w:id="2228" w:author="Marie Christa Ermite Joseph Fevry" w:date="2018-10-16T12:14:00Z">
        <w:r w:rsidDel="00945F6F">
          <w:rPr>
            <w:rFonts w:ascii="Calibri" w:hAnsi="Calibri" w:cs="Calibri"/>
            <w:sz w:val="20"/>
            <w:szCs w:val="20"/>
            <w:lang w:val="fr-FR"/>
          </w:rPr>
          <w:delText>L’</w:delText>
        </w:r>
        <w:r w:rsidRPr="00C0646F" w:rsidDel="00945F6F">
          <w:rPr>
            <w:rFonts w:ascii="Calibri" w:hAnsi="Calibri" w:cs="Calibri"/>
            <w:sz w:val="20"/>
            <w:szCs w:val="20"/>
            <w:lang w:val="fr-FR"/>
          </w:rPr>
          <w:delText>attribution du contrat sera effectuée selon</w:delText>
        </w:r>
        <w:r w:rsidDel="00945F6F">
          <w:rPr>
            <w:rFonts w:ascii="Calibri" w:hAnsi="Calibri" w:cs="Calibri"/>
            <w:sz w:val="20"/>
            <w:szCs w:val="20"/>
            <w:lang w:val="fr-FR"/>
          </w:rPr>
          <w:delText xml:space="preserve"> la modalité suivante</w:delText>
        </w:r>
        <w:r w:rsidRPr="00C0646F" w:rsidDel="00945F6F">
          <w:rPr>
            <w:rFonts w:ascii="Calibri" w:hAnsi="Calibri" w:cs="Calibri"/>
            <w:sz w:val="20"/>
            <w:szCs w:val="20"/>
            <w:lang w:val="fr-FR"/>
          </w:rPr>
          <w:delText> </w:delText>
        </w:r>
        <w:r w:rsidDel="00945F6F">
          <w:rPr>
            <w:rFonts w:ascii="Calibri" w:hAnsi="Calibri" w:cs="Calibri"/>
            <w:sz w:val="20"/>
            <w:szCs w:val="20"/>
            <w:lang w:val="fr-FR"/>
          </w:rPr>
          <w:delText>(</w:delText>
        </w:r>
        <w:r w:rsidRPr="00EF7036" w:rsidDel="00945F6F">
          <w:rPr>
            <w:rFonts w:ascii="Calibri" w:hAnsi="Calibri" w:cs="Calibri"/>
            <w:sz w:val="20"/>
            <w:szCs w:val="20"/>
            <w:lang w:val="fr-FR"/>
          </w:rPr>
          <w:delText>Un guide général a été fourni au n° 32 de la fiche technique de la RFP</w:delText>
        </w:r>
        <w:r w:rsidDel="00945F6F">
          <w:rPr>
            <w:rFonts w:ascii="Calibri" w:hAnsi="Calibri" w:cs="Calibri"/>
            <w:sz w:val="20"/>
            <w:szCs w:val="20"/>
            <w:lang w:val="fr-FR"/>
          </w:rPr>
          <w:delText xml:space="preserve">) </w:delText>
        </w:r>
        <w:r w:rsidRPr="00C0646F" w:rsidDel="00945F6F">
          <w:rPr>
            <w:rFonts w:ascii="Calibri" w:hAnsi="Calibri" w:cs="Calibri"/>
            <w:sz w:val="20"/>
            <w:szCs w:val="20"/>
            <w:lang w:val="fr-FR"/>
          </w:rPr>
          <w:delText>:</w:delText>
        </w:r>
      </w:del>
    </w:p>
    <w:p w14:paraId="7E5F3D24" w14:textId="4FC73676" w:rsidR="00EF7036" w:rsidDel="00945F6F" w:rsidRDefault="00EF7036" w:rsidP="00EF7036">
      <w:pPr>
        <w:tabs>
          <w:tab w:val="left" w:pos="1080"/>
        </w:tabs>
        <w:autoSpaceDE w:val="0"/>
        <w:autoSpaceDN w:val="0"/>
        <w:ind w:left="450"/>
        <w:jc w:val="both"/>
        <w:rPr>
          <w:del w:id="2229" w:author="Marie Christa Ermite Joseph Fevry" w:date="2018-10-16T12:14:00Z"/>
          <w:rFonts w:ascii="Calibri" w:hAnsi="Calibri" w:cs="Calibri"/>
          <w:sz w:val="20"/>
          <w:szCs w:val="20"/>
          <w:lang w:val="fr-FR"/>
        </w:rPr>
      </w:pPr>
    </w:p>
    <w:p w14:paraId="26B997E0" w14:textId="387B796E" w:rsidR="00EF7036" w:rsidRPr="00C0646F" w:rsidDel="00945F6F" w:rsidRDefault="00EF7036" w:rsidP="00EF7036">
      <w:pPr>
        <w:pStyle w:val="BankNormal"/>
        <w:numPr>
          <w:ilvl w:val="0"/>
          <w:numId w:val="43"/>
        </w:numPr>
        <w:tabs>
          <w:tab w:val="left" w:pos="378"/>
          <w:tab w:val="right" w:pos="7218"/>
        </w:tabs>
        <w:spacing w:after="0"/>
        <w:rPr>
          <w:del w:id="2230" w:author="Marie Christa Ermite Joseph Fevry" w:date="2018-10-16T12:14:00Z"/>
          <w:rFonts w:ascii="Calibri" w:hAnsi="Calibri" w:cs="Calibri"/>
          <w:snapToGrid w:val="0"/>
          <w:sz w:val="20"/>
          <w:lang w:val="fr-FR"/>
        </w:rPr>
      </w:pPr>
      <w:del w:id="2231" w:author="Marie Christa Ermite Joseph Fevry" w:date="2018-10-16T12:14:00Z">
        <w:r w:rsidRPr="00C0646F" w:rsidDel="00945F6F">
          <w:rPr>
            <w:rFonts w:ascii="Calibri" w:hAnsi="Calibri" w:cs="Calibri"/>
            <w:snapToGrid w:val="0"/>
            <w:sz w:val="20"/>
            <w:lang w:val="fr-FR"/>
          </w:rPr>
          <w:delText>Méthode de notation combinée, en utilisant une répartition 70 %-30 % entre la soumission technique et la soumission financière, respectivement</w:delText>
        </w:r>
        <w:r w:rsidDel="00945F6F">
          <w:rPr>
            <w:rFonts w:ascii="Calibri" w:hAnsi="Calibri" w:cs="Calibri"/>
            <w:snapToGrid w:val="0"/>
            <w:sz w:val="20"/>
            <w:lang w:val="fr-FR"/>
          </w:rPr>
          <w:delText>.</w:delText>
        </w:r>
      </w:del>
    </w:p>
    <w:p w14:paraId="3904215A" w14:textId="73EE5284" w:rsidR="00EF7036" w:rsidRPr="00C0646F" w:rsidDel="00945F6F" w:rsidRDefault="00EF7036" w:rsidP="00EF7036">
      <w:pPr>
        <w:tabs>
          <w:tab w:val="left" w:pos="1080"/>
        </w:tabs>
        <w:autoSpaceDE w:val="0"/>
        <w:autoSpaceDN w:val="0"/>
        <w:ind w:left="450"/>
        <w:jc w:val="both"/>
        <w:rPr>
          <w:del w:id="2232" w:author="Marie Christa Ermite Joseph Fevry" w:date="2018-10-16T12:14:00Z"/>
          <w:rFonts w:ascii="Calibri" w:hAnsi="Calibri" w:cs="Calibri"/>
          <w:sz w:val="20"/>
          <w:szCs w:val="20"/>
          <w:lang w:val="fr-FR"/>
        </w:rPr>
      </w:pPr>
    </w:p>
    <w:p w14:paraId="6E803D47" w14:textId="18E095D4" w:rsidR="00EF7036" w:rsidDel="00945F6F" w:rsidRDefault="00EF7036" w:rsidP="00E42F83">
      <w:pPr>
        <w:widowControl/>
        <w:overflowPunct/>
        <w:adjustRightInd/>
        <w:rPr>
          <w:del w:id="2233" w:author="Marie Christa Ermite Joseph Fevry" w:date="2018-10-16T12:14:00Z"/>
          <w:rFonts w:ascii="Calibri" w:hAnsi="Calibri" w:cs="Calibri"/>
          <w:b/>
          <w:kern w:val="0"/>
          <w:sz w:val="32"/>
          <w:lang w:val="fr-FR"/>
        </w:rPr>
      </w:pPr>
    </w:p>
    <w:p w14:paraId="48BBC6DA" w14:textId="7AE0B3DD" w:rsidR="00EF7036" w:rsidDel="00945F6F" w:rsidRDefault="00EF7036" w:rsidP="00E42F83">
      <w:pPr>
        <w:widowControl/>
        <w:overflowPunct/>
        <w:adjustRightInd/>
        <w:rPr>
          <w:del w:id="2234" w:author="Marie Christa Ermite Joseph Fevry" w:date="2018-10-16T12:14:00Z"/>
          <w:rFonts w:ascii="Calibri" w:hAnsi="Calibri" w:cs="Calibri"/>
          <w:b/>
          <w:kern w:val="0"/>
          <w:sz w:val="32"/>
          <w:lang w:val="fr-FR"/>
        </w:rPr>
      </w:pPr>
    </w:p>
    <w:p w14:paraId="66C86EFC" w14:textId="19611AED" w:rsidR="00EF7036" w:rsidDel="00945F6F" w:rsidRDefault="00EF7036" w:rsidP="00E42F83">
      <w:pPr>
        <w:widowControl/>
        <w:overflowPunct/>
        <w:adjustRightInd/>
        <w:rPr>
          <w:del w:id="2235" w:author="Marie Christa Ermite Joseph Fevry" w:date="2018-10-16T12:14:00Z"/>
          <w:rFonts w:ascii="Calibri" w:hAnsi="Calibri" w:cs="Calibri"/>
          <w:b/>
          <w:kern w:val="0"/>
          <w:sz w:val="32"/>
          <w:lang w:val="fr-FR"/>
        </w:rPr>
      </w:pPr>
    </w:p>
    <w:p w14:paraId="3256B8ED" w14:textId="3D52B078" w:rsidR="00EF7036" w:rsidDel="00945F6F" w:rsidRDefault="00EF7036" w:rsidP="00E42F83">
      <w:pPr>
        <w:widowControl/>
        <w:overflowPunct/>
        <w:adjustRightInd/>
        <w:rPr>
          <w:del w:id="2236" w:author="Marie Christa Ermite Joseph Fevry" w:date="2018-10-16T12:14:00Z"/>
          <w:rFonts w:ascii="Calibri" w:hAnsi="Calibri" w:cs="Calibri"/>
          <w:b/>
          <w:kern w:val="0"/>
          <w:sz w:val="32"/>
          <w:lang w:val="fr-FR"/>
        </w:rPr>
      </w:pPr>
    </w:p>
    <w:p w14:paraId="44012DD8" w14:textId="2848B22E" w:rsidR="00EF7036" w:rsidDel="00945F6F" w:rsidRDefault="00EF7036" w:rsidP="00E42F83">
      <w:pPr>
        <w:widowControl/>
        <w:overflowPunct/>
        <w:adjustRightInd/>
        <w:rPr>
          <w:del w:id="2237" w:author="Marie Christa Ermite Joseph Fevry" w:date="2018-10-16T12:14:00Z"/>
          <w:rFonts w:ascii="Calibri" w:hAnsi="Calibri" w:cs="Calibri"/>
          <w:b/>
          <w:kern w:val="0"/>
          <w:sz w:val="32"/>
          <w:lang w:val="fr-FR"/>
        </w:rPr>
      </w:pPr>
    </w:p>
    <w:p w14:paraId="7C4897D3" w14:textId="07E8463D" w:rsidR="00EF7036" w:rsidDel="00945F6F" w:rsidRDefault="00EF7036" w:rsidP="00E42F83">
      <w:pPr>
        <w:widowControl/>
        <w:overflowPunct/>
        <w:adjustRightInd/>
        <w:rPr>
          <w:del w:id="2238" w:author="Marie Christa Ermite Joseph Fevry" w:date="2018-10-16T12:14:00Z"/>
          <w:rFonts w:ascii="Calibri" w:hAnsi="Calibri" w:cs="Calibri"/>
          <w:b/>
          <w:kern w:val="0"/>
          <w:sz w:val="32"/>
          <w:lang w:val="fr-FR"/>
        </w:rPr>
      </w:pPr>
    </w:p>
    <w:p w14:paraId="07F56A20" w14:textId="74DB361F" w:rsidR="00EF7036" w:rsidDel="00945F6F" w:rsidRDefault="00EF7036" w:rsidP="00E42F83">
      <w:pPr>
        <w:widowControl/>
        <w:overflowPunct/>
        <w:adjustRightInd/>
        <w:rPr>
          <w:del w:id="2239" w:author="Marie Christa Ermite Joseph Fevry" w:date="2018-10-16T12:14:00Z"/>
          <w:rFonts w:ascii="Calibri" w:hAnsi="Calibri" w:cs="Calibri"/>
          <w:b/>
          <w:kern w:val="0"/>
          <w:sz w:val="32"/>
          <w:lang w:val="fr-FR"/>
        </w:rPr>
      </w:pPr>
    </w:p>
    <w:p w14:paraId="6CF4F376" w14:textId="18B84AA9" w:rsidR="00EF7036" w:rsidDel="00945F6F" w:rsidRDefault="00EF7036" w:rsidP="00E42F83">
      <w:pPr>
        <w:widowControl/>
        <w:overflowPunct/>
        <w:adjustRightInd/>
        <w:rPr>
          <w:del w:id="2240" w:author="Marie Christa Ermite Joseph Fevry" w:date="2018-10-16T12:14:00Z"/>
          <w:rFonts w:ascii="Calibri" w:hAnsi="Calibri" w:cs="Calibri"/>
          <w:b/>
          <w:kern w:val="0"/>
          <w:sz w:val="32"/>
          <w:lang w:val="fr-FR"/>
        </w:rPr>
      </w:pPr>
    </w:p>
    <w:p w14:paraId="0C2CEBA8" w14:textId="7114F18F" w:rsidR="00EF7036" w:rsidDel="00945F6F" w:rsidRDefault="00EF7036" w:rsidP="00E42F83">
      <w:pPr>
        <w:widowControl/>
        <w:overflowPunct/>
        <w:adjustRightInd/>
        <w:rPr>
          <w:del w:id="2241" w:author="Marie Christa Ermite Joseph Fevry" w:date="2018-10-16T12:14:00Z"/>
          <w:rFonts w:ascii="Calibri" w:hAnsi="Calibri" w:cs="Calibri"/>
          <w:b/>
          <w:kern w:val="0"/>
          <w:sz w:val="32"/>
          <w:lang w:val="fr-FR"/>
        </w:rPr>
      </w:pPr>
    </w:p>
    <w:p w14:paraId="32595430" w14:textId="4B83F5AE" w:rsidR="00EF7036" w:rsidDel="00945F6F" w:rsidRDefault="00EF7036" w:rsidP="00E42F83">
      <w:pPr>
        <w:widowControl/>
        <w:overflowPunct/>
        <w:adjustRightInd/>
        <w:rPr>
          <w:del w:id="2242" w:author="Marie Christa Ermite Joseph Fevry" w:date="2018-10-16T12:14:00Z"/>
          <w:rFonts w:ascii="Calibri" w:hAnsi="Calibri" w:cs="Calibri"/>
          <w:b/>
          <w:kern w:val="0"/>
          <w:sz w:val="32"/>
          <w:lang w:val="fr-FR"/>
        </w:rPr>
      </w:pPr>
    </w:p>
    <w:p w14:paraId="27FF8C35" w14:textId="2075026F" w:rsidR="00EF7036" w:rsidDel="00945F6F" w:rsidRDefault="00EF7036" w:rsidP="00E42F83">
      <w:pPr>
        <w:widowControl/>
        <w:overflowPunct/>
        <w:adjustRightInd/>
        <w:rPr>
          <w:del w:id="2243" w:author="Marie Christa Ermite Joseph Fevry" w:date="2018-10-16T12:14:00Z"/>
          <w:rFonts w:ascii="Calibri" w:hAnsi="Calibri" w:cs="Calibri"/>
          <w:b/>
          <w:kern w:val="0"/>
          <w:sz w:val="32"/>
          <w:lang w:val="fr-FR"/>
        </w:rPr>
      </w:pPr>
    </w:p>
    <w:p w14:paraId="11B28DC5" w14:textId="43EB1738" w:rsidR="00EF7036" w:rsidDel="00945F6F" w:rsidRDefault="00EF7036" w:rsidP="00E42F83">
      <w:pPr>
        <w:widowControl/>
        <w:overflowPunct/>
        <w:adjustRightInd/>
        <w:rPr>
          <w:del w:id="2244" w:author="Marie Christa Ermite Joseph Fevry" w:date="2018-10-16T12:14:00Z"/>
          <w:rFonts w:ascii="Calibri" w:hAnsi="Calibri" w:cs="Calibri"/>
          <w:b/>
          <w:kern w:val="0"/>
          <w:sz w:val="32"/>
          <w:lang w:val="fr-FR"/>
        </w:rPr>
      </w:pPr>
    </w:p>
    <w:p w14:paraId="09F5811B" w14:textId="2CE69058" w:rsidR="00EF7036" w:rsidDel="00945F6F" w:rsidRDefault="00EF7036" w:rsidP="00E42F83">
      <w:pPr>
        <w:widowControl/>
        <w:overflowPunct/>
        <w:adjustRightInd/>
        <w:rPr>
          <w:del w:id="2245" w:author="Marie Christa Ermite Joseph Fevry" w:date="2018-10-16T12:14:00Z"/>
          <w:rFonts w:ascii="Calibri" w:hAnsi="Calibri" w:cs="Calibri"/>
          <w:b/>
          <w:kern w:val="0"/>
          <w:sz w:val="32"/>
          <w:lang w:val="fr-FR"/>
        </w:rPr>
      </w:pPr>
    </w:p>
    <w:p w14:paraId="2A66A7AD" w14:textId="243C4102" w:rsidR="00EF7036" w:rsidDel="00945F6F" w:rsidRDefault="00EF7036" w:rsidP="00E42F83">
      <w:pPr>
        <w:widowControl/>
        <w:overflowPunct/>
        <w:adjustRightInd/>
        <w:rPr>
          <w:del w:id="2246" w:author="Marie Christa Ermite Joseph Fevry" w:date="2018-10-16T12:14:00Z"/>
          <w:rFonts w:ascii="Calibri" w:hAnsi="Calibri" w:cs="Calibri"/>
          <w:b/>
          <w:kern w:val="0"/>
          <w:sz w:val="32"/>
          <w:lang w:val="fr-FR"/>
        </w:rPr>
      </w:pPr>
    </w:p>
    <w:p w14:paraId="3F3B5A89" w14:textId="3696B6AE" w:rsidR="00EF7036" w:rsidDel="00945F6F" w:rsidRDefault="00EF7036" w:rsidP="00E42F83">
      <w:pPr>
        <w:widowControl/>
        <w:overflowPunct/>
        <w:adjustRightInd/>
        <w:rPr>
          <w:del w:id="2247" w:author="Marie Christa Ermite Joseph Fevry" w:date="2018-10-16T12:14:00Z"/>
          <w:rFonts w:ascii="Calibri" w:hAnsi="Calibri" w:cs="Calibri"/>
          <w:b/>
          <w:kern w:val="0"/>
          <w:sz w:val="32"/>
          <w:lang w:val="fr-FR"/>
        </w:rPr>
      </w:pPr>
    </w:p>
    <w:p w14:paraId="630D0692" w14:textId="4EEAF997" w:rsidR="00EF7036" w:rsidDel="00945F6F" w:rsidRDefault="00EF7036" w:rsidP="00E42F83">
      <w:pPr>
        <w:widowControl/>
        <w:overflowPunct/>
        <w:adjustRightInd/>
        <w:rPr>
          <w:del w:id="2248" w:author="Marie Christa Ermite Joseph Fevry" w:date="2018-10-16T12:14:00Z"/>
          <w:rFonts w:ascii="Calibri" w:hAnsi="Calibri" w:cs="Calibri"/>
          <w:b/>
          <w:kern w:val="0"/>
          <w:sz w:val="32"/>
          <w:lang w:val="fr-FR"/>
        </w:rPr>
      </w:pPr>
    </w:p>
    <w:p w14:paraId="05C1EFDA" w14:textId="27760187" w:rsidR="00EF7036" w:rsidDel="00945F6F" w:rsidRDefault="00EF7036" w:rsidP="00E42F83">
      <w:pPr>
        <w:widowControl/>
        <w:overflowPunct/>
        <w:adjustRightInd/>
        <w:rPr>
          <w:del w:id="2249" w:author="Marie Christa Ermite Joseph Fevry" w:date="2018-10-16T12:14:00Z"/>
          <w:rFonts w:ascii="Calibri" w:hAnsi="Calibri" w:cs="Calibri"/>
          <w:b/>
          <w:kern w:val="0"/>
          <w:sz w:val="32"/>
          <w:lang w:val="fr-FR"/>
        </w:rPr>
      </w:pPr>
    </w:p>
    <w:p w14:paraId="7C1B2561" w14:textId="7525728E" w:rsidR="00EF7036" w:rsidDel="00945F6F" w:rsidRDefault="00EF7036" w:rsidP="00E42F83">
      <w:pPr>
        <w:widowControl/>
        <w:overflowPunct/>
        <w:adjustRightInd/>
        <w:rPr>
          <w:del w:id="2250" w:author="Marie Christa Ermite Joseph Fevry" w:date="2018-10-16T12:14:00Z"/>
          <w:rFonts w:ascii="Calibri" w:hAnsi="Calibri" w:cs="Calibri"/>
          <w:b/>
          <w:kern w:val="0"/>
          <w:sz w:val="32"/>
          <w:lang w:val="fr-FR"/>
        </w:rPr>
      </w:pPr>
    </w:p>
    <w:p w14:paraId="3875FA5E" w14:textId="38A89B9C" w:rsidR="00EF7036" w:rsidDel="00945F6F" w:rsidRDefault="00EF7036" w:rsidP="00E42F83">
      <w:pPr>
        <w:widowControl/>
        <w:overflowPunct/>
        <w:adjustRightInd/>
        <w:rPr>
          <w:del w:id="2251" w:author="Marie Christa Ermite Joseph Fevry" w:date="2018-10-16T12:14:00Z"/>
          <w:rFonts w:ascii="Calibri" w:hAnsi="Calibri" w:cs="Calibri"/>
          <w:b/>
          <w:kern w:val="0"/>
          <w:sz w:val="32"/>
          <w:lang w:val="fr-FR"/>
        </w:rPr>
      </w:pPr>
    </w:p>
    <w:p w14:paraId="2112B301" w14:textId="37668A69" w:rsidR="00EF7036" w:rsidDel="00945F6F" w:rsidRDefault="00EF7036" w:rsidP="00E42F83">
      <w:pPr>
        <w:widowControl/>
        <w:overflowPunct/>
        <w:adjustRightInd/>
        <w:rPr>
          <w:del w:id="2252" w:author="Marie Christa Ermite Joseph Fevry" w:date="2018-10-16T12:14:00Z"/>
          <w:rFonts w:ascii="Calibri" w:hAnsi="Calibri" w:cs="Calibri"/>
          <w:b/>
          <w:kern w:val="0"/>
          <w:sz w:val="32"/>
          <w:lang w:val="fr-FR"/>
        </w:rPr>
      </w:pPr>
    </w:p>
    <w:p w14:paraId="6569F272" w14:textId="73D8B6B5" w:rsidR="00EF7036" w:rsidDel="00945F6F" w:rsidRDefault="00EF7036" w:rsidP="00E42F83">
      <w:pPr>
        <w:widowControl/>
        <w:overflowPunct/>
        <w:adjustRightInd/>
        <w:rPr>
          <w:del w:id="2253" w:author="Marie Christa Ermite Joseph Fevry" w:date="2018-10-16T12:14:00Z"/>
          <w:rFonts w:ascii="Calibri" w:hAnsi="Calibri" w:cs="Calibri"/>
          <w:b/>
          <w:kern w:val="0"/>
          <w:sz w:val="32"/>
          <w:lang w:val="fr-FR"/>
        </w:rPr>
      </w:pPr>
    </w:p>
    <w:p w14:paraId="2C86EB63" w14:textId="5BE6326A" w:rsidR="00EF7036" w:rsidDel="00945F6F" w:rsidRDefault="00EF7036" w:rsidP="00E42F83">
      <w:pPr>
        <w:widowControl/>
        <w:overflowPunct/>
        <w:adjustRightInd/>
        <w:rPr>
          <w:del w:id="2254" w:author="Marie Christa Ermite Joseph Fevry" w:date="2018-10-16T12:14:00Z"/>
          <w:rFonts w:ascii="Calibri" w:hAnsi="Calibri" w:cs="Calibri"/>
          <w:b/>
          <w:kern w:val="0"/>
          <w:sz w:val="32"/>
          <w:lang w:val="fr-FR"/>
        </w:rPr>
      </w:pPr>
    </w:p>
    <w:p w14:paraId="4F0104FD" w14:textId="292905AB" w:rsidR="00EF7036" w:rsidDel="00945F6F" w:rsidRDefault="00EF7036" w:rsidP="00E42F83">
      <w:pPr>
        <w:widowControl/>
        <w:overflowPunct/>
        <w:adjustRightInd/>
        <w:rPr>
          <w:del w:id="2255" w:author="Marie Christa Ermite Joseph Fevry" w:date="2018-10-16T12:14:00Z"/>
          <w:rFonts w:ascii="Calibri" w:hAnsi="Calibri" w:cs="Calibri"/>
          <w:b/>
          <w:kern w:val="0"/>
          <w:sz w:val="32"/>
          <w:lang w:val="fr-FR"/>
        </w:rPr>
      </w:pPr>
    </w:p>
    <w:p w14:paraId="75293772" w14:textId="1B7B1914" w:rsidR="00EF7036" w:rsidDel="00442A10" w:rsidRDefault="00EF7036" w:rsidP="00E42F83">
      <w:pPr>
        <w:widowControl/>
        <w:overflowPunct/>
        <w:adjustRightInd/>
        <w:rPr>
          <w:del w:id="2256" w:author="Marie Christa Ermite Joseph Fevry" w:date="2018-10-18T15:43:00Z"/>
          <w:rFonts w:ascii="Calibri" w:hAnsi="Calibri" w:cs="Calibri"/>
          <w:b/>
          <w:kern w:val="0"/>
          <w:sz w:val="32"/>
          <w:lang w:val="fr-FR"/>
        </w:rPr>
      </w:pPr>
    </w:p>
    <w:p w14:paraId="494112F0" w14:textId="5C7DCD5C" w:rsidR="00EF7036" w:rsidDel="00442A10" w:rsidRDefault="00EF7036" w:rsidP="00E42F83">
      <w:pPr>
        <w:widowControl/>
        <w:overflowPunct/>
        <w:adjustRightInd/>
        <w:rPr>
          <w:del w:id="2257" w:author="Marie Christa Ermite Joseph Fevry" w:date="2018-10-18T15:43:00Z"/>
          <w:rFonts w:ascii="Calibri" w:hAnsi="Calibri" w:cs="Calibri"/>
          <w:b/>
          <w:kern w:val="0"/>
          <w:sz w:val="32"/>
          <w:lang w:val="fr-FR"/>
        </w:rPr>
      </w:pPr>
    </w:p>
    <w:p w14:paraId="60806B36" w14:textId="613C2BFE" w:rsidR="00EF7036" w:rsidDel="00442A10" w:rsidRDefault="00EF7036" w:rsidP="00E42F83">
      <w:pPr>
        <w:widowControl/>
        <w:overflowPunct/>
        <w:adjustRightInd/>
        <w:rPr>
          <w:del w:id="2258" w:author="Marie Christa Ermite Joseph Fevry" w:date="2018-10-18T15:43:00Z"/>
          <w:rFonts w:ascii="Calibri" w:hAnsi="Calibri" w:cs="Calibri"/>
          <w:b/>
          <w:kern w:val="0"/>
          <w:sz w:val="32"/>
          <w:lang w:val="fr-FR"/>
        </w:rPr>
      </w:pPr>
    </w:p>
    <w:p w14:paraId="79DC331F" w14:textId="147F2B50" w:rsidR="003B7978" w:rsidDel="007A5AE2" w:rsidRDefault="003B7978" w:rsidP="00E42F83">
      <w:pPr>
        <w:widowControl/>
        <w:overflowPunct/>
        <w:adjustRightInd/>
        <w:rPr>
          <w:del w:id="2259" w:author="Marie Christa Ermite Joseph Fevry" w:date="2018-10-16T12:36:00Z"/>
          <w:rFonts w:ascii="Calibri" w:hAnsi="Calibri" w:cs="Calibri"/>
          <w:b/>
          <w:kern w:val="0"/>
          <w:sz w:val="32"/>
          <w:lang w:val="fr-FR"/>
        </w:rPr>
      </w:pPr>
    </w:p>
    <w:p w14:paraId="31D4281E" w14:textId="77777777" w:rsidR="00EF7036" w:rsidRPr="00C0646F" w:rsidRDefault="00EF7036" w:rsidP="00E42F83">
      <w:pPr>
        <w:widowControl/>
        <w:overflowPunct/>
        <w:adjustRightInd/>
        <w:rPr>
          <w:rFonts w:ascii="Calibri" w:hAnsi="Calibri" w:cs="Calibri"/>
          <w:b/>
          <w:kern w:val="0"/>
          <w:sz w:val="32"/>
          <w:lang w:val="fr-FR"/>
        </w:rPr>
      </w:pPr>
    </w:p>
    <w:p w14:paraId="3313D247" w14:textId="77777777" w:rsidR="00E42F83" w:rsidRPr="00C0646F" w:rsidRDefault="00E42F83" w:rsidP="00B3375A">
      <w:pPr>
        <w:pStyle w:val="Section3-Heading1"/>
        <w:rPr>
          <w:rFonts w:ascii="Calibri" w:hAnsi="Calibri" w:cs="Calibri"/>
          <w:lang w:val="fr-FR"/>
        </w:rPr>
      </w:pPr>
      <w:r w:rsidRPr="00C0646F">
        <w:rPr>
          <w:rFonts w:ascii="Calibri" w:hAnsi="Calibri" w:cs="Calibri"/>
          <w:lang w:val="fr-FR"/>
        </w:rPr>
        <w:t>Section 4</w:t>
      </w:r>
      <w:r w:rsidR="0007372A" w:rsidRPr="00C0646F">
        <w:rPr>
          <w:rFonts w:ascii="Calibri" w:hAnsi="Calibri" w:cs="Calibri"/>
          <w:lang w:val="fr-FR"/>
        </w:rPr>
        <w:t> :</w:t>
      </w:r>
      <w:r w:rsidRPr="00C0646F">
        <w:rPr>
          <w:rFonts w:ascii="Calibri" w:hAnsi="Calibri" w:cs="Calibri"/>
          <w:lang w:val="fr-FR"/>
        </w:rPr>
        <w:t xml:space="preserve"> </w:t>
      </w:r>
      <w:r w:rsidR="0007372A" w:rsidRPr="00C0646F">
        <w:rPr>
          <w:rFonts w:ascii="Calibri" w:hAnsi="Calibri" w:cs="Calibri"/>
          <w:lang w:val="fr-FR"/>
        </w:rPr>
        <w:t>formulaire de soumission</w:t>
      </w:r>
      <w:bookmarkEnd w:id="1502"/>
      <w:r w:rsidRPr="00C0646F">
        <w:rPr>
          <w:rStyle w:val="FootnoteReference"/>
          <w:rFonts w:ascii="Calibri" w:hAnsi="Calibri" w:cs="Calibri"/>
          <w:lang w:val="fr-FR"/>
        </w:rPr>
        <w:footnoteReference w:id="8"/>
      </w:r>
    </w:p>
    <w:p w14:paraId="1A76BD4B" w14:textId="77777777" w:rsidR="004F7922" w:rsidRPr="00C0646F" w:rsidRDefault="004F7922" w:rsidP="004F7922">
      <w:pPr>
        <w:jc w:val="right"/>
        <w:rPr>
          <w:rFonts w:ascii="Calibri" w:hAnsi="Calibri" w:cs="Calibri"/>
          <w:color w:val="FF0000"/>
          <w:sz w:val="22"/>
          <w:szCs w:val="22"/>
          <w:lang w:val="fr-FR"/>
        </w:rPr>
      </w:pPr>
      <w:r w:rsidRPr="00C0646F">
        <w:rPr>
          <w:rFonts w:ascii="Calibri" w:hAnsi="Calibri" w:cs="Calibri"/>
          <w:color w:val="FF0000"/>
          <w:sz w:val="22"/>
          <w:szCs w:val="22"/>
          <w:lang w:val="fr-FR"/>
        </w:rPr>
        <w:t>[insérez le lieu et la date]</w:t>
      </w:r>
    </w:p>
    <w:p w14:paraId="5848B55F" w14:textId="77777777" w:rsidR="004F7922" w:rsidRPr="00C0646F" w:rsidRDefault="004F7922" w:rsidP="004F7922">
      <w:pPr>
        <w:pStyle w:val="Header"/>
        <w:tabs>
          <w:tab w:val="clear" w:pos="4320"/>
          <w:tab w:val="clear" w:pos="8640"/>
        </w:tabs>
        <w:rPr>
          <w:rFonts w:ascii="Calibri" w:hAnsi="Calibri" w:cs="Calibri"/>
          <w:sz w:val="22"/>
          <w:szCs w:val="22"/>
          <w:lang w:val="fr-FR" w:eastAsia="it-IT"/>
        </w:rPr>
      </w:pPr>
    </w:p>
    <w:p w14:paraId="7862D028" w14:textId="77777777" w:rsidR="004F7922" w:rsidRPr="00C0646F" w:rsidRDefault="004F7922" w:rsidP="004F7922">
      <w:pPr>
        <w:rPr>
          <w:rFonts w:ascii="Calibri" w:hAnsi="Calibri" w:cs="Calibri"/>
          <w:sz w:val="22"/>
          <w:szCs w:val="22"/>
          <w:lang w:val="fr-FR"/>
        </w:rPr>
      </w:pPr>
      <w:r w:rsidRPr="00C0646F">
        <w:rPr>
          <w:rFonts w:ascii="Calibri" w:hAnsi="Calibri" w:cs="Calibri"/>
          <w:sz w:val="22"/>
          <w:szCs w:val="22"/>
          <w:lang w:val="fr-FR"/>
        </w:rPr>
        <w:t>A :</w:t>
      </w:r>
      <w:r w:rsidRPr="00C0646F">
        <w:rPr>
          <w:rFonts w:ascii="Calibri" w:hAnsi="Calibri" w:cs="Calibri"/>
          <w:sz w:val="22"/>
          <w:szCs w:val="22"/>
          <w:lang w:val="fr-FR"/>
        </w:rPr>
        <w:tab/>
      </w:r>
      <w:r w:rsidRPr="00C0646F">
        <w:rPr>
          <w:rFonts w:ascii="Calibri" w:hAnsi="Calibri" w:cs="Calibri"/>
          <w:color w:val="FF0000"/>
          <w:sz w:val="22"/>
          <w:szCs w:val="22"/>
          <w:lang w:val="fr-FR"/>
        </w:rPr>
        <w:t>[</w:t>
      </w:r>
      <w:r w:rsidRPr="00C0646F">
        <w:rPr>
          <w:rFonts w:ascii="Calibri" w:hAnsi="Calibri" w:cs="Calibri"/>
          <w:i/>
          <w:color w:val="FF0000"/>
          <w:sz w:val="22"/>
          <w:szCs w:val="22"/>
          <w:lang w:val="fr-FR"/>
        </w:rPr>
        <w:t>insérez le nom et l’adresse du coordonnateur du PNUD]</w:t>
      </w:r>
    </w:p>
    <w:p w14:paraId="01D875C9" w14:textId="77777777" w:rsidR="004F7922" w:rsidRPr="00C0646F" w:rsidRDefault="004F7922" w:rsidP="004F7922">
      <w:pPr>
        <w:rPr>
          <w:rFonts w:ascii="Calibri" w:hAnsi="Calibri" w:cs="Calibri"/>
          <w:sz w:val="22"/>
          <w:szCs w:val="22"/>
          <w:lang w:val="fr-FR"/>
        </w:rPr>
      </w:pPr>
    </w:p>
    <w:p w14:paraId="682B5F2F" w14:textId="77777777" w:rsidR="004F7922" w:rsidRPr="00C0646F" w:rsidRDefault="004F7922" w:rsidP="004F7922">
      <w:pPr>
        <w:rPr>
          <w:rFonts w:ascii="Calibri" w:hAnsi="Calibri" w:cs="Calibri"/>
          <w:sz w:val="22"/>
          <w:szCs w:val="22"/>
          <w:lang w:val="fr-FR"/>
        </w:rPr>
      </w:pPr>
      <w:r w:rsidRPr="00C0646F">
        <w:rPr>
          <w:rFonts w:ascii="Calibri" w:hAnsi="Calibri" w:cs="Calibri"/>
          <w:sz w:val="22"/>
          <w:szCs w:val="22"/>
          <w:lang w:val="fr-FR"/>
        </w:rPr>
        <w:t>Chère Madame/Cher Monsieur,</w:t>
      </w:r>
    </w:p>
    <w:p w14:paraId="62EF6CA2" w14:textId="77777777" w:rsidR="004F7922" w:rsidRPr="00C0646F" w:rsidRDefault="004F7922" w:rsidP="004F7922">
      <w:pPr>
        <w:rPr>
          <w:rFonts w:ascii="Calibri" w:hAnsi="Calibri" w:cs="Calibri"/>
          <w:sz w:val="22"/>
          <w:szCs w:val="22"/>
          <w:lang w:val="fr-FR"/>
        </w:rPr>
      </w:pPr>
    </w:p>
    <w:p w14:paraId="16277C8A" w14:textId="77777777" w:rsidR="004F7922" w:rsidRPr="00C0646F" w:rsidRDefault="004F7922" w:rsidP="004F7922">
      <w:pPr>
        <w:jc w:val="both"/>
        <w:rPr>
          <w:rFonts w:ascii="Calibri" w:hAnsi="Calibri" w:cs="Calibri"/>
          <w:sz w:val="22"/>
          <w:szCs w:val="22"/>
          <w:lang w:val="fr-FR"/>
        </w:rPr>
      </w:pPr>
      <w:r w:rsidRPr="00C0646F">
        <w:rPr>
          <w:rFonts w:ascii="Calibri" w:hAnsi="Calibri" w:cs="Calibri"/>
          <w:sz w:val="22"/>
          <w:szCs w:val="22"/>
          <w:lang w:val="fr-FR"/>
        </w:rPr>
        <w:tab/>
        <w:t xml:space="preserve">La société soussignée propose par les présentes de fournir </w:t>
      </w:r>
      <w:r w:rsidR="001C454B" w:rsidRPr="00C0646F">
        <w:rPr>
          <w:rFonts w:ascii="Calibri" w:hAnsi="Calibri" w:cs="Calibri"/>
          <w:sz w:val="22"/>
          <w:szCs w:val="22"/>
          <w:lang w:val="fr-FR"/>
        </w:rPr>
        <w:t>des</w:t>
      </w:r>
      <w:r w:rsidRPr="00C0646F">
        <w:rPr>
          <w:rFonts w:ascii="Calibri" w:hAnsi="Calibri" w:cs="Calibri"/>
          <w:sz w:val="22"/>
          <w:szCs w:val="22"/>
          <w:lang w:val="fr-FR"/>
        </w:rPr>
        <w:t xml:space="preserve"> services </w:t>
      </w:r>
      <w:r w:rsidR="001C454B" w:rsidRPr="00C0646F">
        <w:rPr>
          <w:rFonts w:ascii="Calibri" w:hAnsi="Calibri" w:cs="Calibri"/>
          <w:sz w:val="22"/>
          <w:szCs w:val="22"/>
          <w:lang w:val="fr-FR"/>
        </w:rPr>
        <w:t>professionnels au titre de</w:t>
      </w:r>
      <w:r w:rsidRPr="00C0646F">
        <w:rPr>
          <w:rFonts w:ascii="Calibri" w:hAnsi="Calibri" w:cs="Calibri"/>
          <w:sz w:val="22"/>
          <w:szCs w:val="22"/>
          <w:lang w:val="fr-FR"/>
        </w:rPr>
        <w:t xml:space="preserve"> </w:t>
      </w:r>
      <w:r w:rsidRPr="00C0646F">
        <w:rPr>
          <w:rFonts w:ascii="Calibri" w:hAnsi="Calibri" w:cs="Calibri"/>
          <w:color w:val="FF0000"/>
          <w:sz w:val="22"/>
          <w:szCs w:val="22"/>
          <w:lang w:val="fr-FR"/>
        </w:rPr>
        <w:t>[</w:t>
      </w:r>
      <w:r w:rsidRPr="00C0646F">
        <w:rPr>
          <w:rFonts w:ascii="Calibri" w:hAnsi="Calibri" w:cs="Calibri"/>
          <w:i/>
          <w:iCs/>
          <w:color w:val="FF0000"/>
          <w:sz w:val="22"/>
          <w:szCs w:val="22"/>
          <w:lang w:val="fr-FR"/>
        </w:rPr>
        <w:t>insérez le titre des services</w:t>
      </w:r>
      <w:r w:rsidRPr="00C0646F">
        <w:rPr>
          <w:rFonts w:ascii="Calibri" w:hAnsi="Calibri" w:cs="Calibri"/>
          <w:color w:val="FF0000"/>
          <w:sz w:val="22"/>
          <w:szCs w:val="22"/>
          <w:lang w:val="fr-FR"/>
        </w:rPr>
        <w:t>]</w:t>
      </w:r>
      <w:r w:rsidRPr="00C0646F">
        <w:rPr>
          <w:rFonts w:ascii="Calibri" w:hAnsi="Calibri" w:cs="Calibri"/>
          <w:sz w:val="22"/>
          <w:szCs w:val="22"/>
          <w:lang w:val="fr-FR"/>
        </w:rPr>
        <w:t xml:space="preserve"> conformément à votre </w:t>
      </w:r>
      <w:r w:rsidR="001C454B" w:rsidRPr="00C0646F">
        <w:rPr>
          <w:rFonts w:ascii="Calibri" w:hAnsi="Calibri" w:cs="Calibri"/>
          <w:sz w:val="22"/>
          <w:szCs w:val="22"/>
          <w:lang w:val="fr-FR"/>
        </w:rPr>
        <w:t xml:space="preserve">invitation à soumissionner </w:t>
      </w:r>
      <w:r w:rsidRPr="00C0646F">
        <w:rPr>
          <w:rFonts w:ascii="Calibri" w:hAnsi="Calibri" w:cs="Calibri"/>
          <w:sz w:val="22"/>
          <w:szCs w:val="22"/>
          <w:lang w:val="fr-FR"/>
        </w:rPr>
        <w:t xml:space="preserve">en date du </w:t>
      </w:r>
      <w:r w:rsidRPr="00C0646F">
        <w:rPr>
          <w:rFonts w:ascii="Calibri" w:hAnsi="Calibri" w:cs="Calibri"/>
          <w:color w:val="FF0000"/>
          <w:sz w:val="22"/>
          <w:szCs w:val="22"/>
          <w:lang w:val="fr-FR"/>
        </w:rPr>
        <w:t>[</w:t>
      </w:r>
      <w:r w:rsidRPr="00C0646F">
        <w:rPr>
          <w:rFonts w:ascii="Calibri" w:hAnsi="Calibri" w:cs="Calibri"/>
          <w:i/>
          <w:iCs/>
          <w:color w:val="FF0000"/>
          <w:sz w:val="22"/>
          <w:szCs w:val="22"/>
          <w:lang w:val="fr-FR"/>
        </w:rPr>
        <w:t>insérez la date</w:t>
      </w:r>
      <w:r w:rsidRPr="00C0646F">
        <w:rPr>
          <w:rFonts w:ascii="Calibri" w:hAnsi="Calibri" w:cs="Calibri"/>
          <w:color w:val="FF0000"/>
          <w:sz w:val="22"/>
          <w:szCs w:val="22"/>
          <w:lang w:val="fr-FR"/>
        </w:rPr>
        <w:t>]</w:t>
      </w:r>
      <w:r w:rsidR="001C454B" w:rsidRPr="00C0646F">
        <w:rPr>
          <w:rFonts w:ascii="Calibri" w:hAnsi="Calibri" w:cs="Calibri"/>
          <w:color w:val="FF0000"/>
          <w:sz w:val="22"/>
          <w:szCs w:val="22"/>
          <w:lang w:val="fr-FR"/>
        </w:rPr>
        <w:t xml:space="preserve"> </w:t>
      </w:r>
      <w:r w:rsidR="003358D7" w:rsidRPr="00C0646F">
        <w:rPr>
          <w:rFonts w:ascii="Calibri" w:hAnsi="Calibri" w:cs="Calibri"/>
          <w:sz w:val="22"/>
          <w:szCs w:val="22"/>
          <w:lang w:val="fr-FR"/>
        </w:rPr>
        <w:t>et</w:t>
      </w:r>
      <w:r w:rsidR="003358D7" w:rsidRPr="00C0646F">
        <w:rPr>
          <w:rFonts w:ascii="Calibri" w:hAnsi="Calibri" w:cs="Calibri"/>
          <w:color w:val="FF0000"/>
          <w:sz w:val="22"/>
          <w:szCs w:val="22"/>
          <w:lang w:val="fr-FR"/>
        </w:rPr>
        <w:t xml:space="preserve"> </w:t>
      </w:r>
      <w:r w:rsidR="001C454B" w:rsidRPr="00C0646F">
        <w:rPr>
          <w:rFonts w:ascii="Calibri" w:hAnsi="Calibri" w:cs="Calibri"/>
          <w:sz w:val="22"/>
          <w:szCs w:val="22"/>
          <w:lang w:val="fr-FR"/>
        </w:rPr>
        <w:t>à notre soumission</w:t>
      </w:r>
      <w:r w:rsidRPr="00C0646F">
        <w:rPr>
          <w:rFonts w:ascii="Calibri" w:hAnsi="Calibri" w:cs="Calibri"/>
          <w:sz w:val="22"/>
          <w:szCs w:val="22"/>
          <w:lang w:val="fr-FR"/>
        </w:rPr>
        <w:t>. Nous déposons par les présentes notre soumission qui inclut la soumission technique et</w:t>
      </w:r>
      <w:r w:rsidR="00926C05" w:rsidRPr="00C0646F">
        <w:rPr>
          <w:rFonts w:ascii="Calibri" w:hAnsi="Calibri" w:cs="Calibri"/>
          <w:sz w:val="22"/>
          <w:szCs w:val="22"/>
          <w:lang w:val="fr-FR"/>
        </w:rPr>
        <w:t xml:space="preserve"> la soumission financière sous plis séparés et fermés</w:t>
      </w:r>
      <w:r w:rsidRPr="00C0646F">
        <w:rPr>
          <w:rFonts w:ascii="Calibri" w:hAnsi="Calibri" w:cs="Calibri"/>
          <w:sz w:val="22"/>
          <w:szCs w:val="22"/>
          <w:lang w:val="fr-FR"/>
        </w:rPr>
        <w:t>.</w:t>
      </w:r>
    </w:p>
    <w:p w14:paraId="03E16D03" w14:textId="77777777" w:rsidR="004F7922" w:rsidRPr="00C0646F" w:rsidRDefault="004F7922" w:rsidP="004F7922">
      <w:pPr>
        <w:jc w:val="both"/>
        <w:rPr>
          <w:rFonts w:ascii="Calibri" w:hAnsi="Calibri" w:cs="Calibri"/>
          <w:sz w:val="22"/>
          <w:szCs w:val="22"/>
          <w:lang w:val="fr-FR"/>
        </w:rPr>
      </w:pPr>
    </w:p>
    <w:p w14:paraId="7A1FCC60" w14:textId="77777777" w:rsidR="004F7922" w:rsidRPr="00C0646F" w:rsidRDefault="004F7922" w:rsidP="004F7922">
      <w:pPr>
        <w:ind w:firstLine="709"/>
        <w:jc w:val="both"/>
        <w:rPr>
          <w:rFonts w:ascii="Calibri" w:hAnsi="Calibri" w:cs="Calibri"/>
          <w:sz w:val="22"/>
          <w:szCs w:val="22"/>
          <w:lang w:val="fr-FR"/>
        </w:rPr>
      </w:pPr>
      <w:r w:rsidRPr="00C0646F">
        <w:rPr>
          <w:rFonts w:ascii="Calibri" w:hAnsi="Calibri" w:cs="Calibri"/>
          <w:sz w:val="22"/>
          <w:szCs w:val="22"/>
          <w:lang w:val="fr-FR"/>
        </w:rPr>
        <w:t>Par les présentes, nous déclarons ce qui suit :</w:t>
      </w:r>
    </w:p>
    <w:p w14:paraId="30F0793C" w14:textId="77777777" w:rsidR="004F7922" w:rsidRPr="00C0646F" w:rsidRDefault="004F7922" w:rsidP="004F7922">
      <w:pPr>
        <w:ind w:firstLine="709"/>
        <w:jc w:val="both"/>
        <w:rPr>
          <w:rFonts w:ascii="Calibri" w:hAnsi="Calibri" w:cs="Calibri"/>
          <w:sz w:val="22"/>
          <w:szCs w:val="22"/>
          <w:lang w:val="fr-FR"/>
        </w:rPr>
      </w:pPr>
    </w:p>
    <w:p w14:paraId="1467BE1A" w14:textId="77777777" w:rsidR="004F7922" w:rsidRPr="00C0646F" w:rsidRDefault="004F7922" w:rsidP="00B3375A">
      <w:pPr>
        <w:pStyle w:val="ListParagraph"/>
        <w:numPr>
          <w:ilvl w:val="0"/>
          <w:numId w:val="44"/>
        </w:numPr>
        <w:spacing w:line="240" w:lineRule="auto"/>
        <w:ind w:left="1080"/>
        <w:jc w:val="both"/>
        <w:rPr>
          <w:rFonts w:ascii="Calibri" w:hAnsi="Calibri" w:cs="Calibri"/>
          <w:szCs w:val="22"/>
          <w:lang w:val="fr-FR"/>
        </w:rPr>
      </w:pPr>
      <w:r w:rsidRPr="00C0646F">
        <w:rPr>
          <w:rFonts w:ascii="Calibri" w:hAnsi="Calibri" w:cs="Calibri"/>
          <w:szCs w:val="22"/>
          <w:lang w:val="fr-FR"/>
        </w:rPr>
        <w:t>toutes les informations et déclarations indiquées dans la présente soumission sont exactes et nous reconnaissons que toute fausse déclaration y figurant pourra conduire à notre élimination ;</w:t>
      </w:r>
    </w:p>
    <w:p w14:paraId="6AF4B3F9" w14:textId="77777777" w:rsidR="004F7922" w:rsidRPr="00C0646F" w:rsidRDefault="004F7922" w:rsidP="00B3375A">
      <w:pPr>
        <w:pStyle w:val="ListParagraph"/>
        <w:numPr>
          <w:ilvl w:val="0"/>
          <w:numId w:val="44"/>
        </w:numPr>
        <w:spacing w:line="240" w:lineRule="auto"/>
        <w:ind w:left="1080"/>
        <w:jc w:val="both"/>
        <w:rPr>
          <w:rFonts w:ascii="Calibri" w:hAnsi="Calibri" w:cs="Calibri"/>
          <w:szCs w:val="22"/>
          <w:lang w:val="fr-FR"/>
        </w:rPr>
      </w:pPr>
      <w:r w:rsidRPr="00C0646F">
        <w:rPr>
          <w:rFonts w:ascii="Calibri" w:hAnsi="Calibri" w:cs="Calibri"/>
          <w:szCs w:val="22"/>
          <w:lang w:val="fr-FR"/>
        </w:rPr>
        <w:t>nous ne figurons actuellement pas sur la liste des fournisseurs radiés ou suspendus de l’ONU ou sur toute autre liste d’autres organismes de l’ONU et nous ne sommes liés à aucune société ou personne figurant sur la liste 1267/1989 du Conseil de sécurité de l’ONU ;</w:t>
      </w:r>
    </w:p>
    <w:p w14:paraId="48A95111" w14:textId="77777777" w:rsidR="004F7922" w:rsidRPr="00C0646F" w:rsidRDefault="004F7922" w:rsidP="00B3375A">
      <w:pPr>
        <w:pStyle w:val="ListParagraph"/>
        <w:numPr>
          <w:ilvl w:val="0"/>
          <w:numId w:val="44"/>
        </w:numPr>
        <w:spacing w:line="240" w:lineRule="auto"/>
        <w:ind w:left="1080"/>
        <w:jc w:val="both"/>
        <w:rPr>
          <w:rFonts w:ascii="Calibri" w:hAnsi="Calibri" w:cs="Calibri"/>
          <w:szCs w:val="22"/>
          <w:lang w:val="fr-FR"/>
        </w:rPr>
      </w:pPr>
      <w:r w:rsidRPr="00C0646F">
        <w:rPr>
          <w:rFonts w:ascii="Calibri" w:hAnsi="Calibri" w:cs="Calibri"/>
          <w:szCs w:val="22"/>
          <w:lang w:val="fr-FR"/>
        </w:rPr>
        <w:t>nous ne faisons l’objet d’aucune procédure de faillite et ne sommes partie à aucune procédure en cours ou action en justice susceptible de compromettre la continuité de notre activité ; et</w:t>
      </w:r>
    </w:p>
    <w:p w14:paraId="2297CB86" w14:textId="77777777" w:rsidR="004F7922" w:rsidRPr="00C0646F" w:rsidRDefault="004F7922" w:rsidP="00B3375A">
      <w:pPr>
        <w:pStyle w:val="ListParagraph"/>
        <w:numPr>
          <w:ilvl w:val="0"/>
          <w:numId w:val="44"/>
        </w:numPr>
        <w:spacing w:line="240" w:lineRule="auto"/>
        <w:ind w:left="1080"/>
        <w:jc w:val="both"/>
        <w:rPr>
          <w:rFonts w:ascii="Calibri" w:hAnsi="Calibri" w:cs="Calibri"/>
          <w:szCs w:val="22"/>
          <w:lang w:val="fr-FR"/>
        </w:rPr>
      </w:pPr>
      <w:r w:rsidRPr="00C0646F">
        <w:rPr>
          <w:rFonts w:ascii="Calibri" w:hAnsi="Calibri" w:cs="Calibri"/>
          <w:szCs w:val="22"/>
          <w:lang w:val="fr-FR"/>
        </w:rPr>
        <w:t>nous n’employons et ne prévoyons d’employer aucune personne qui est employée ou qui a été récemment employée par l’ONU ou le PNUD.</w:t>
      </w:r>
    </w:p>
    <w:p w14:paraId="34679F0F" w14:textId="77777777" w:rsidR="004F7922" w:rsidRPr="00C0646F" w:rsidRDefault="004F7922" w:rsidP="004F7922">
      <w:pPr>
        <w:jc w:val="both"/>
        <w:rPr>
          <w:rFonts w:ascii="Calibri" w:hAnsi="Calibri" w:cs="Calibri"/>
          <w:sz w:val="22"/>
          <w:szCs w:val="22"/>
          <w:lang w:val="fr-FR"/>
        </w:rPr>
      </w:pPr>
    </w:p>
    <w:p w14:paraId="064DD1F4" w14:textId="77777777" w:rsidR="004F7922" w:rsidRPr="00C0646F" w:rsidRDefault="004F7922" w:rsidP="004F7922">
      <w:pPr>
        <w:widowControl/>
        <w:overflowPunct/>
        <w:adjustRightInd/>
        <w:ind w:firstLine="720"/>
        <w:jc w:val="both"/>
        <w:rPr>
          <w:rFonts w:ascii="Calibri" w:hAnsi="Calibri" w:cs="Calibri"/>
          <w:color w:val="000000"/>
          <w:sz w:val="22"/>
          <w:szCs w:val="22"/>
          <w:lang w:val="fr-FR" w:eastAsia="en-PH"/>
        </w:rPr>
      </w:pPr>
      <w:r w:rsidRPr="00C0646F">
        <w:rPr>
          <w:rFonts w:ascii="Calibri" w:hAnsi="Calibri" w:cs="Calibri"/>
          <w:color w:val="000000"/>
          <w:sz w:val="22"/>
          <w:szCs w:val="22"/>
          <w:lang w:val="fr-FR" w:eastAsia="en-PH"/>
        </w:rPr>
        <w:t xml:space="preserve">Nous confirmons que nous avons lu, compris et que nous acceptons par les présentes </w:t>
      </w:r>
      <w:r w:rsidR="00A77F80" w:rsidRPr="00C0646F">
        <w:rPr>
          <w:rFonts w:ascii="Calibri" w:hAnsi="Calibri" w:cs="Calibri"/>
          <w:color w:val="000000"/>
          <w:sz w:val="22"/>
          <w:szCs w:val="22"/>
          <w:lang w:val="fr-FR" w:eastAsia="en-PH"/>
        </w:rPr>
        <w:t xml:space="preserve">les termes de référence </w:t>
      </w:r>
      <w:r w:rsidRPr="00C0646F">
        <w:rPr>
          <w:rFonts w:ascii="Calibri" w:hAnsi="Calibri" w:cs="Calibri"/>
          <w:color w:val="000000"/>
          <w:sz w:val="22"/>
          <w:szCs w:val="22"/>
          <w:lang w:val="fr-FR" w:eastAsia="en-PH"/>
        </w:rPr>
        <w:t>qui décri</w:t>
      </w:r>
      <w:r w:rsidR="00A77F80" w:rsidRPr="00C0646F">
        <w:rPr>
          <w:rFonts w:ascii="Calibri" w:hAnsi="Calibri" w:cs="Calibri"/>
          <w:color w:val="000000"/>
          <w:sz w:val="22"/>
          <w:szCs w:val="22"/>
          <w:lang w:val="fr-FR" w:eastAsia="en-PH"/>
        </w:rPr>
        <w:t>ven</w:t>
      </w:r>
      <w:r w:rsidRPr="00C0646F">
        <w:rPr>
          <w:rFonts w:ascii="Calibri" w:hAnsi="Calibri" w:cs="Calibri"/>
          <w:color w:val="000000"/>
          <w:sz w:val="22"/>
          <w:szCs w:val="22"/>
          <w:lang w:val="fr-FR" w:eastAsia="en-PH"/>
        </w:rPr>
        <w:t>t les devoirs et responsabilités qui nous incombent aux termes de l</w:t>
      </w:r>
      <w:r w:rsidR="00A77F80" w:rsidRPr="00C0646F">
        <w:rPr>
          <w:rFonts w:ascii="Calibri" w:hAnsi="Calibri" w:cs="Calibri"/>
          <w:color w:val="000000"/>
          <w:sz w:val="22"/>
          <w:szCs w:val="22"/>
          <w:lang w:val="fr-FR" w:eastAsia="en-PH"/>
        </w:rPr>
        <w:t>a RFP</w:t>
      </w:r>
      <w:r w:rsidRPr="00C0646F">
        <w:rPr>
          <w:rFonts w:ascii="Calibri" w:hAnsi="Calibri" w:cs="Calibri"/>
          <w:color w:val="000000"/>
          <w:sz w:val="22"/>
          <w:szCs w:val="22"/>
          <w:lang w:val="fr-FR" w:eastAsia="en-PH"/>
        </w:rPr>
        <w:t xml:space="preserve">, ainsi que les conditions générales du contrat </w:t>
      </w:r>
      <w:r w:rsidR="004802E5" w:rsidRPr="00C0646F">
        <w:rPr>
          <w:rFonts w:ascii="Calibri" w:hAnsi="Calibri" w:cs="Calibri"/>
          <w:color w:val="000000"/>
          <w:sz w:val="22"/>
          <w:szCs w:val="22"/>
          <w:lang w:val="fr-FR" w:eastAsia="en-PH"/>
        </w:rPr>
        <w:t>de services professionnels</w:t>
      </w:r>
      <w:r w:rsidRPr="00C0646F">
        <w:rPr>
          <w:rFonts w:ascii="Calibri" w:hAnsi="Calibri" w:cs="Calibri"/>
          <w:color w:val="000000"/>
          <w:sz w:val="22"/>
          <w:szCs w:val="22"/>
          <w:lang w:val="fr-FR" w:eastAsia="en-PH"/>
        </w:rPr>
        <w:t xml:space="preserve"> du PNUD.</w:t>
      </w:r>
    </w:p>
    <w:p w14:paraId="727C2666" w14:textId="77777777" w:rsidR="004F7922" w:rsidRPr="00C0646F" w:rsidRDefault="004F7922" w:rsidP="004F7922">
      <w:pPr>
        <w:jc w:val="both"/>
        <w:rPr>
          <w:rFonts w:ascii="Calibri" w:hAnsi="Calibri" w:cs="Calibri"/>
          <w:sz w:val="22"/>
          <w:szCs w:val="22"/>
          <w:lang w:val="fr-FR"/>
        </w:rPr>
      </w:pPr>
    </w:p>
    <w:p w14:paraId="1FDA1011" w14:textId="77777777" w:rsidR="004F7922" w:rsidRPr="00C0646F" w:rsidRDefault="004F7922" w:rsidP="004F7922">
      <w:pPr>
        <w:ind w:firstLine="720"/>
        <w:jc w:val="both"/>
        <w:rPr>
          <w:rFonts w:ascii="Calibri" w:hAnsi="Calibri" w:cs="Calibri"/>
          <w:i/>
          <w:sz w:val="22"/>
          <w:szCs w:val="22"/>
          <w:lang w:val="fr-FR"/>
        </w:rPr>
      </w:pPr>
      <w:r w:rsidRPr="00C0646F">
        <w:rPr>
          <w:rFonts w:ascii="Calibri" w:hAnsi="Calibri" w:cs="Calibri"/>
          <w:sz w:val="22"/>
          <w:szCs w:val="22"/>
          <w:lang w:val="fr-FR"/>
        </w:rPr>
        <w:t xml:space="preserve">Nous nous engageons à nous conformer à la présente soumission pour </w:t>
      </w:r>
      <w:r w:rsidRPr="00C0646F">
        <w:rPr>
          <w:rFonts w:ascii="Calibri" w:hAnsi="Calibri" w:cs="Calibri"/>
          <w:i/>
          <w:color w:val="FF0000"/>
          <w:sz w:val="22"/>
          <w:szCs w:val="22"/>
          <w:lang w:val="fr-FR"/>
        </w:rPr>
        <w:t>[insérez la durée de validité indiquée dans la fiche technique]</w:t>
      </w:r>
      <w:r w:rsidRPr="00C0646F">
        <w:rPr>
          <w:rFonts w:ascii="Calibri" w:hAnsi="Calibri" w:cs="Calibri"/>
          <w:i/>
          <w:sz w:val="22"/>
          <w:szCs w:val="22"/>
          <w:lang w:val="fr-FR"/>
        </w:rPr>
        <w:t xml:space="preserve">. </w:t>
      </w:r>
    </w:p>
    <w:p w14:paraId="0BA71D24" w14:textId="77777777" w:rsidR="004F7922" w:rsidRPr="00C0646F" w:rsidRDefault="004F7922" w:rsidP="004F7922">
      <w:pPr>
        <w:jc w:val="both"/>
        <w:rPr>
          <w:rFonts w:ascii="Calibri" w:hAnsi="Calibri" w:cs="Calibri"/>
          <w:sz w:val="22"/>
          <w:szCs w:val="22"/>
          <w:lang w:val="fr-FR"/>
        </w:rPr>
      </w:pPr>
    </w:p>
    <w:p w14:paraId="2515B410" w14:textId="77777777" w:rsidR="004F7922" w:rsidRPr="00C0646F" w:rsidRDefault="004F7922" w:rsidP="004F7922">
      <w:pPr>
        <w:pStyle w:val="BodyText"/>
        <w:jc w:val="both"/>
        <w:rPr>
          <w:rFonts w:ascii="Calibri" w:hAnsi="Calibri" w:cs="Calibri"/>
          <w:sz w:val="22"/>
          <w:szCs w:val="22"/>
          <w:lang w:val="fr-FR"/>
        </w:rPr>
      </w:pPr>
      <w:r w:rsidRPr="00C0646F">
        <w:rPr>
          <w:rFonts w:ascii="Calibri" w:hAnsi="Calibri" w:cs="Calibri"/>
          <w:sz w:val="22"/>
          <w:szCs w:val="22"/>
          <w:lang w:val="fr-FR"/>
        </w:rPr>
        <w:tab/>
        <w:t>Nous nous engageons, si notre soumission est acceptée, à entamer la fourniture services au plus tard à la date indiquée dans la fiche technique.</w:t>
      </w:r>
    </w:p>
    <w:p w14:paraId="4CA99650" w14:textId="77777777" w:rsidR="004F7922" w:rsidRPr="00C0646F" w:rsidRDefault="004F7922" w:rsidP="004F7922">
      <w:pPr>
        <w:jc w:val="both"/>
        <w:rPr>
          <w:rFonts w:ascii="Calibri" w:hAnsi="Calibri" w:cs="Calibri"/>
          <w:sz w:val="22"/>
          <w:szCs w:val="22"/>
          <w:lang w:val="fr-FR"/>
        </w:rPr>
      </w:pPr>
    </w:p>
    <w:p w14:paraId="20F8665D" w14:textId="77777777" w:rsidR="004F7922" w:rsidRPr="00C0646F" w:rsidRDefault="004F7922" w:rsidP="004F7922">
      <w:pPr>
        <w:pStyle w:val="ListParagraph"/>
        <w:widowControl/>
        <w:tabs>
          <w:tab w:val="left" w:pos="9270"/>
        </w:tabs>
        <w:overflowPunct/>
        <w:adjustRightInd/>
        <w:spacing w:line="240" w:lineRule="auto"/>
        <w:ind w:left="0" w:firstLine="720"/>
        <w:jc w:val="both"/>
        <w:rPr>
          <w:rFonts w:ascii="Calibri" w:hAnsi="Calibri" w:cs="Calibri"/>
          <w:szCs w:val="22"/>
          <w:lang w:val="fr-FR"/>
        </w:rPr>
      </w:pPr>
      <w:r w:rsidRPr="00C0646F">
        <w:rPr>
          <w:rFonts w:ascii="Calibri" w:hAnsi="Calibri" w:cs="Calibri"/>
          <w:snapToGrid w:val="0"/>
          <w:szCs w:val="22"/>
          <w:lang w:val="fr-FR"/>
        </w:rPr>
        <w:t>Nous comprenons et reconnaissons pleinement que le PNUD n’est pas tenu d’accepter la présente soumission, que nous supporterons l’ensemble des coûts liés à sa préparation et à son dépôt et que le PNUD ne sera pas responsable ou redevable desdits coûts, quel que soit le déroulement ou le résultat de l’évaluation.</w:t>
      </w:r>
    </w:p>
    <w:p w14:paraId="747BB574" w14:textId="77777777" w:rsidR="004802E5" w:rsidRPr="00C0646F" w:rsidRDefault="004802E5">
      <w:pPr>
        <w:widowControl/>
        <w:overflowPunct/>
        <w:adjustRightInd/>
        <w:spacing w:line="276" w:lineRule="auto"/>
        <w:jc w:val="both"/>
        <w:rPr>
          <w:rFonts w:ascii="Calibri" w:hAnsi="Calibri" w:cs="Calibri"/>
          <w:sz w:val="22"/>
          <w:szCs w:val="22"/>
          <w:lang w:val="fr-FR"/>
        </w:rPr>
      </w:pPr>
      <w:r w:rsidRPr="00C0646F">
        <w:rPr>
          <w:rFonts w:ascii="Calibri" w:hAnsi="Calibri" w:cs="Calibri"/>
          <w:sz w:val="22"/>
          <w:szCs w:val="22"/>
          <w:lang w:val="fr-FR"/>
        </w:rPr>
        <w:br w:type="page"/>
      </w:r>
    </w:p>
    <w:p w14:paraId="48ED21C5" w14:textId="77777777" w:rsidR="004F7922" w:rsidRPr="00C0646F" w:rsidRDefault="004F7922" w:rsidP="004F7922">
      <w:pPr>
        <w:jc w:val="both"/>
        <w:rPr>
          <w:rFonts w:ascii="Calibri" w:hAnsi="Calibri" w:cs="Calibri"/>
          <w:sz w:val="22"/>
          <w:szCs w:val="22"/>
          <w:lang w:val="fr-FR"/>
        </w:rPr>
      </w:pPr>
    </w:p>
    <w:p w14:paraId="4C355B82" w14:textId="77777777" w:rsidR="004F7922" w:rsidRPr="00C0646F" w:rsidRDefault="004F7922" w:rsidP="004F7922">
      <w:pPr>
        <w:rPr>
          <w:rFonts w:ascii="Calibri" w:hAnsi="Calibri" w:cs="Calibri"/>
          <w:sz w:val="22"/>
          <w:szCs w:val="22"/>
          <w:lang w:val="fr-FR"/>
        </w:rPr>
      </w:pPr>
      <w:r w:rsidRPr="00C0646F">
        <w:rPr>
          <w:rFonts w:ascii="Calibri" w:hAnsi="Calibri" w:cs="Calibri"/>
          <w:sz w:val="22"/>
          <w:szCs w:val="22"/>
          <w:lang w:val="fr-FR" w:eastAsia="it-IT"/>
        </w:rPr>
        <w:tab/>
        <w:t>Cordialement</w:t>
      </w:r>
      <w:r w:rsidRPr="00C0646F">
        <w:rPr>
          <w:rFonts w:ascii="Calibri" w:hAnsi="Calibri" w:cs="Calibri"/>
          <w:sz w:val="22"/>
          <w:szCs w:val="22"/>
          <w:lang w:val="fr-FR"/>
        </w:rPr>
        <w:t>,</w:t>
      </w:r>
    </w:p>
    <w:p w14:paraId="36045502" w14:textId="77777777" w:rsidR="004F7922" w:rsidRPr="00C0646F" w:rsidRDefault="004F7922" w:rsidP="004F7922">
      <w:pPr>
        <w:jc w:val="both"/>
        <w:rPr>
          <w:rFonts w:ascii="Calibri" w:hAnsi="Calibri" w:cs="Calibri"/>
          <w:sz w:val="22"/>
          <w:szCs w:val="22"/>
          <w:lang w:val="fr-FR"/>
        </w:rPr>
      </w:pPr>
    </w:p>
    <w:p w14:paraId="5F3DEBD7" w14:textId="77777777" w:rsidR="004F7922" w:rsidRPr="00C0646F" w:rsidRDefault="004F7922" w:rsidP="004F7922">
      <w:pPr>
        <w:tabs>
          <w:tab w:val="right" w:pos="8460"/>
        </w:tabs>
        <w:ind w:left="720"/>
        <w:jc w:val="both"/>
        <w:rPr>
          <w:rFonts w:ascii="Calibri" w:hAnsi="Calibri" w:cs="Calibri"/>
          <w:sz w:val="22"/>
          <w:szCs w:val="22"/>
          <w:u w:val="single"/>
          <w:lang w:val="fr-FR"/>
        </w:rPr>
      </w:pPr>
      <w:r w:rsidRPr="00C0646F">
        <w:rPr>
          <w:rFonts w:ascii="Calibri" w:hAnsi="Calibri" w:cs="Calibri"/>
          <w:sz w:val="22"/>
          <w:szCs w:val="22"/>
          <w:lang w:val="fr-FR"/>
        </w:rPr>
        <w:t xml:space="preserve">Signature autorisée </w:t>
      </w:r>
      <w:r w:rsidRPr="00C0646F">
        <w:rPr>
          <w:rFonts w:ascii="Calibri" w:hAnsi="Calibri" w:cs="Calibri"/>
          <w:color w:val="FF0000"/>
          <w:sz w:val="22"/>
          <w:szCs w:val="22"/>
          <w:lang w:val="fr-FR"/>
        </w:rPr>
        <w:t>[</w:t>
      </w:r>
      <w:r w:rsidRPr="00C0646F">
        <w:rPr>
          <w:rFonts w:ascii="Calibri" w:hAnsi="Calibri" w:cs="Calibri"/>
          <w:i/>
          <w:iCs/>
          <w:color w:val="FF0000"/>
          <w:sz w:val="22"/>
          <w:szCs w:val="22"/>
          <w:lang w:val="fr-FR"/>
        </w:rPr>
        <w:t>en entier avec les initiales</w:t>
      </w:r>
      <w:r w:rsidRPr="00C0646F">
        <w:rPr>
          <w:rFonts w:ascii="Calibri" w:hAnsi="Calibri" w:cs="Calibri"/>
          <w:color w:val="FF0000"/>
          <w:sz w:val="22"/>
          <w:szCs w:val="22"/>
          <w:lang w:val="fr-FR"/>
        </w:rPr>
        <w:t>] :</w:t>
      </w:r>
      <w:r w:rsidRPr="00C0646F">
        <w:rPr>
          <w:rFonts w:ascii="Calibri" w:hAnsi="Calibri" w:cs="Calibri"/>
          <w:sz w:val="22"/>
          <w:szCs w:val="22"/>
          <w:lang w:val="fr-FR"/>
        </w:rPr>
        <w:t xml:space="preserve"> </w:t>
      </w:r>
      <w:r w:rsidRPr="00C0646F">
        <w:rPr>
          <w:rFonts w:ascii="Calibri" w:hAnsi="Calibri" w:cs="Calibri"/>
          <w:sz w:val="22"/>
          <w:szCs w:val="22"/>
          <w:u w:val="single"/>
          <w:lang w:val="fr-FR"/>
        </w:rPr>
        <w:tab/>
      </w:r>
    </w:p>
    <w:p w14:paraId="658D8732" w14:textId="77777777" w:rsidR="004F7922" w:rsidRPr="00C0646F" w:rsidRDefault="004F7922" w:rsidP="004F7922">
      <w:pPr>
        <w:tabs>
          <w:tab w:val="right" w:pos="8460"/>
        </w:tabs>
        <w:ind w:left="720"/>
        <w:jc w:val="both"/>
        <w:rPr>
          <w:rFonts w:ascii="Calibri" w:hAnsi="Calibri" w:cs="Calibri"/>
          <w:sz w:val="22"/>
          <w:szCs w:val="22"/>
          <w:u w:val="single"/>
          <w:lang w:val="fr-FR"/>
        </w:rPr>
      </w:pPr>
      <w:r w:rsidRPr="00C0646F">
        <w:rPr>
          <w:rFonts w:ascii="Calibri" w:hAnsi="Calibri" w:cs="Calibri"/>
          <w:sz w:val="22"/>
          <w:szCs w:val="22"/>
          <w:lang w:val="fr-FR"/>
        </w:rPr>
        <w:t xml:space="preserve">Nom et fonction du signataire :  </w:t>
      </w:r>
      <w:r w:rsidRPr="00C0646F">
        <w:rPr>
          <w:rFonts w:ascii="Calibri" w:hAnsi="Calibri" w:cs="Calibri"/>
          <w:sz w:val="22"/>
          <w:szCs w:val="22"/>
          <w:u w:val="single"/>
          <w:lang w:val="fr-FR"/>
        </w:rPr>
        <w:tab/>
      </w:r>
    </w:p>
    <w:p w14:paraId="01887F2E" w14:textId="77777777" w:rsidR="004F7922" w:rsidRPr="00C0646F" w:rsidRDefault="004F7922" w:rsidP="004F7922">
      <w:pPr>
        <w:tabs>
          <w:tab w:val="right" w:pos="8460"/>
        </w:tabs>
        <w:ind w:left="720"/>
        <w:jc w:val="both"/>
        <w:rPr>
          <w:rFonts w:ascii="Calibri" w:hAnsi="Calibri" w:cs="Calibri"/>
          <w:sz w:val="22"/>
          <w:szCs w:val="22"/>
          <w:u w:val="single"/>
          <w:lang w:val="fr-FR"/>
        </w:rPr>
      </w:pPr>
      <w:r w:rsidRPr="00C0646F">
        <w:rPr>
          <w:rFonts w:ascii="Calibri" w:hAnsi="Calibri" w:cs="Calibri"/>
          <w:sz w:val="22"/>
          <w:szCs w:val="22"/>
          <w:lang w:val="fr-FR"/>
        </w:rPr>
        <w:t xml:space="preserve">Nom de la société : </w:t>
      </w:r>
      <w:r w:rsidRPr="00C0646F">
        <w:rPr>
          <w:rFonts w:ascii="Calibri" w:hAnsi="Calibri" w:cs="Calibri"/>
          <w:sz w:val="22"/>
          <w:szCs w:val="22"/>
          <w:u w:val="single"/>
          <w:lang w:val="fr-FR"/>
        </w:rPr>
        <w:tab/>
      </w:r>
    </w:p>
    <w:p w14:paraId="6C83BE68" w14:textId="77777777" w:rsidR="004F7922" w:rsidRPr="00C0646F" w:rsidRDefault="004F7922" w:rsidP="004F7922">
      <w:pPr>
        <w:pStyle w:val="BodyText2"/>
        <w:pBdr>
          <w:bottom w:val="single" w:sz="4" w:space="7" w:color="auto"/>
        </w:pBdr>
        <w:spacing w:line="240" w:lineRule="auto"/>
        <w:ind w:left="720"/>
        <w:rPr>
          <w:rFonts w:ascii="Calibri" w:hAnsi="Calibri" w:cs="Calibri"/>
          <w:sz w:val="22"/>
          <w:szCs w:val="22"/>
          <w:u w:val="single"/>
          <w:lang w:val="fr-FR"/>
        </w:rPr>
      </w:pPr>
      <w:r w:rsidRPr="00C0646F">
        <w:rPr>
          <w:rFonts w:ascii="Calibri" w:hAnsi="Calibri" w:cs="Calibri"/>
          <w:sz w:val="22"/>
          <w:szCs w:val="22"/>
          <w:lang w:val="fr-FR"/>
        </w:rPr>
        <w:t xml:space="preserve">Coordonnées : </w:t>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p>
    <w:p w14:paraId="152C8C8D" w14:textId="77777777" w:rsidR="004F7922" w:rsidRPr="00C0646F" w:rsidRDefault="004F7922" w:rsidP="004F7922">
      <w:pPr>
        <w:pStyle w:val="BodyText2"/>
        <w:pBdr>
          <w:bottom w:val="single" w:sz="4" w:space="7" w:color="auto"/>
        </w:pBdr>
        <w:spacing w:line="240" w:lineRule="auto"/>
        <w:rPr>
          <w:rFonts w:ascii="Calibri" w:hAnsi="Calibri" w:cs="Calibri"/>
          <w:sz w:val="22"/>
          <w:szCs w:val="22"/>
          <w:u w:val="single"/>
          <w:lang w:val="fr-FR"/>
        </w:rPr>
      </w:pPr>
    </w:p>
    <w:p w14:paraId="6918CA79" w14:textId="77777777" w:rsidR="004F7922" w:rsidRPr="00C0646F" w:rsidRDefault="004F7922" w:rsidP="004F7922">
      <w:pPr>
        <w:pStyle w:val="BodyText2"/>
        <w:pBdr>
          <w:bottom w:val="single" w:sz="4" w:space="27" w:color="auto"/>
        </w:pBdr>
        <w:spacing w:line="240" w:lineRule="auto"/>
        <w:jc w:val="center"/>
        <w:rPr>
          <w:rFonts w:ascii="Calibri" w:hAnsi="Calibri" w:cs="Calibri"/>
          <w:i/>
          <w:color w:val="FF0000"/>
          <w:sz w:val="22"/>
          <w:szCs w:val="22"/>
          <w:lang w:val="fr-FR"/>
        </w:rPr>
      </w:pPr>
      <w:r w:rsidRPr="00C0646F">
        <w:rPr>
          <w:rFonts w:ascii="Calibri" w:hAnsi="Calibri" w:cs="Calibri"/>
          <w:i/>
          <w:color w:val="FF0000"/>
          <w:sz w:val="22"/>
          <w:szCs w:val="22"/>
          <w:u w:val="single"/>
          <w:lang w:val="fr-FR"/>
        </w:rPr>
        <w:t>[le cas échéant, veuillez apposer le cachet de votre société sur la présente lettre]</w:t>
      </w:r>
    </w:p>
    <w:p w14:paraId="771C6835" w14:textId="77777777" w:rsidR="00E42F83" w:rsidRPr="00C0646F" w:rsidRDefault="00E42F83" w:rsidP="00E42F83">
      <w:pPr>
        <w:widowControl/>
        <w:overflowPunct/>
        <w:adjustRightInd/>
        <w:rPr>
          <w:rFonts w:ascii="Calibri" w:hAnsi="Calibri" w:cs="Calibri"/>
          <w:i/>
          <w:color w:val="FF0000"/>
          <w:sz w:val="22"/>
          <w:szCs w:val="22"/>
          <w:u w:val="single"/>
          <w:lang w:val="fr-FR"/>
        </w:rPr>
      </w:pPr>
      <w:r w:rsidRPr="00C0646F">
        <w:rPr>
          <w:rFonts w:ascii="Calibri" w:hAnsi="Calibri" w:cs="Calibri"/>
          <w:i/>
          <w:color w:val="FF0000"/>
          <w:sz w:val="22"/>
          <w:szCs w:val="22"/>
          <w:u w:val="single"/>
          <w:lang w:val="fr-FR"/>
        </w:rPr>
        <w:br w:type="page"/>
      </w:r>
    </w:p>
    <w:p w14:paraId="17D6BACF" w14:textId="77777777" w:rsidR="00E42F83" w:rsidRPr="00C0646F" w:rsidRDefault="00E42F83" w:rsidP="00E42F83">
      <w:pPr>
        <w:rPr>
          <w:rFonts w:ascii="Calibri" w:hAnsi="Calibri" w:cs="Calibri"/>
          <w:b/>
          <w:bCs/>
          <w:lang w:val="fr-FR"/>
        </w:rPr>
      </w:pPr>
    </w:p>
    <w:p w14:paraId="23C94CED" w14:textId="77777777" w:rsidR="004802E5" w:rsidRPr="00C0646F" w:rsidRDefault="004802E5" w:rsidP="004802E5">
      <w:pPr>
        <w:pStyle w:val="Section3-Heading1"/>
        <w:spacing w:after="0"/>
        <w:rPr>
          <w:rFonts w:ascii="Calibri" w:hAnsi="Calibri" w:cs="Calibri"/>
          <w:lang w:val="fr-FR"/>
        </w:rPr>
      </w:pPr>
      <w:bookmarkStart w:id="2260" w:name="_Toc68319417"/>
      <w:r w:rsidRPr="00C0646F">
        <w:rPr>
          <w:rFonts w:ascii="Calibri" w:hAnsi="Calibri" w:cs="Calibri"/>
          <w:lang w:val="fr-FR"/>
        </w:rPr>
        <w:t>Section 5 : Documents établissant l’admissibilité et les qualifications du soumissionnaire</w:t>
      </w:r>
    </w:p>
    <w:p w14:paraId="7C98DCA3" w14:textId="77777777" w:rsidR="004802E5" w:rsidRPr="00C0646F" w:rsidRDefault="004802E5" w:rsidP="004802E5">
      <w:pPr>
        <w:pStyle w:val="SectionVHeader"/>
        <w:rPr>
          <w:rFonts w:ascii="Calibri" w:hAnsi="Calibri" w:cs="Calibri"/>
          <w:b w:val="0"/>
          <w:lang w:val="fr-FR"/>
        </w:rPr>
      </w:pPr>
      <w:r w:rsidRPr="00C0646F">
        <w:rPr>
          <w:rFonts w:ascii="Calibri" w:hAnsi="Calibri" w:cs="Calibri"/>
          <w:b w:val="0"/>
          <w:lang w:val="fr-FR"/>
        </w:rPr>
        <w:t>Formulaire des informations relatives au soumissionnaire</w:t>
      </w:r>
      <w:r w:rsidRPr="00C0646F">
        <w:rPr>
          <w:rStyle w:val="FootnoteReference"/>
          <w:rFonts w:ascii="Calibri" w:hAnsi="Calibri" w:cs="Calibri"/>
          <w:b w:val="0"/>
          <w:lang w:val="fr-FR"/>
        </w:rPr>
        <w:footnoteReference w:id="9"/>
      </w:r>
    </w:p>
    <w:p w14:paraId="0F55506E" w14:textId="77777777" w:rsidR="004802E5" w:rsidRPr="00C0646F" w:rsidRDefault="004802E5" w:rsidP="004802E5">
      <w:pPr>
        <w:rPr>
          <w:rFonts w:ascii="Calibri" w:hAnsi="Calibri" w:cs="Calibri"/>
          <w:b/>
          <w:lang w:val="fr-FR"/>
        </w:rPr>
      </w:pPr>
    </w:p>
    <w:p w14:paraId="56FB3F23" w14:textId="77777777" w:rsidR="004802E5" w:rsidRPr="00C0646F" w:rsidRDefault="004802E5" w:rsidP="004802E5">
      <w:pPr>
        <w:ind w:left="720" w:hanging="720"/>
        <w:jc w:val="right"/>
        <w:rPr>
          <w:rFonts w:ascii="Calibri" w:hAnsi="Calibri" w:cs="Calibri"/>
          <w:color w:val="FF0000"/>
          <w:sz w:val="20"/>
          <w:szCs w:val="20"/>
          <w:lang w:val="fr-FR"/>
        </w:rPr>
      </w:pPr>
      <w:r w:rsidRPr="00C0646F">
        <w:rPr>
          <w:rFonts w:ascii="Calibri" w:hAnsi="Calibri" w:cs="Calibri"/>
          <w:sz w:val="20"/>
          <w:szCs w:val="20"/>
          <w:lang w:val="fr-FR"/>
        </w:rPr>
        <w:t xml:space="preserve">Date : </w:t>
      </w:r>
      <w:r w:rsidRPr="00C0646F">
        <w:rPr>
          <w:rFonts w:ascii="Calibri" w:hAnsi="Calibri" w:cs="Calibri"/>
          <w:i/>
          <w:color w:val="FF0000"/>
          <w:sz w:val="20"/>
          <w:szCs w:val="20"/>
          <w:lang w:val="fr-FR"/>
        </w:rPr>
        <w:t>[insérez la date (jour, mois, année) de la soumission</w:t>
      </w:r>
      <w:r w:rsidRPr="00C0646F">
        <w:rPr>
          <w:rFonts w:ascii="Calibri" w:hAnsi="Calibri" w:cs="Calibri"/>
          <w:color w:val="FF0000"/>
          <w:sz w:val="20"/>
          <w:szCs w:val="20"/>
          <w:lang w:val="fr-FR"/>
        </w:rPr>
        <w:t xml:space="preserve">] </w:t>
      </w:r>
    </w:p>
    <w:p w14:paraId="7FB1FDE0" w14:textId="77777777" w:rsidR="004802E5" w:rsidRPr="00C0646F" w:rsidRDefault="004802E5" w:rsidP="004802E5">
      <w:pPr>
        <w:tabs>
          <w:tab w:val="right" w:pos="9360"/>
        </w:tabs>
        <w:ind w:left="720" w:hanging="720"/>
        <w:jc w:val="right"/>
        <w:rPr>
          <w:rFonts w:ascii="Calibri" w:hAnsi="Calibri" w:cs="Calibri"/>
          <w:sz w:val="20"/>
          <w:szCs w:val="20"/>
          <w:lang w:val="fr-FR"/>
        </w:rPr>
      </w:pPr>
      <w:r w:rsidRPr="00C0646F">
        <w:rPr>
          <w:rFonts w:ascii="Calibri" w:hAnsi="Calibri" w:cs="Calibri"/>
          <w:sz w:val="20"/>
          <w:szCs w:val="20"/>
          <w:lang w:val="fr-FR"/>
        </w:rPr>
        <w:t xml:space="preserve">RFP n°: </w:t>
      </w:r>
      <w:r w:rsidRPr="00C0646F">
        <w:rPr>
          <w:rFonts w:ascii="Calibri" w:hAnsi="Calibri" w:cs="Calibri"/>
          <w:i/>
          <w:color w:val="FF0000"/>
          <w:sz w:val="20"/>
          <w:szCs w:val="20"/>
          <w:lang w:val="fr-FR"/>
        </w:rPr>
        <w:t>[insérez le numéro]</w:t>
      </w:r>
    </w:p>
    <w:p w14:paraId="6A65643F" w14:textId="77777777" w:rsidR="004802E5" w:rsidRPr="00C0646F" w:rsidRDefault="004802E5" w:rsidP="004802E5">
      <w:pPr>
        <w:ind w:left="720" w:hanging="720"/>
        <w:jc w:val="right"/>
        <w:rPr>
          <w:rFonts w:ascii="Calibri" w:hAnsi="Calibri" w:cs="Calibri"/>
          <w:sz w:val="20"/>
          <w:szCs w:val="20"/>
          <w:lang w:val="fr-FR"/>
        </w:rPr>
      </w:pPr>
    </w:p>
    <w:p w14:paraId="4EC3B80D" w14:textId="77777777" w:rsidR="004802E5" w:rsidRPr="00C0646F" w:rsidRDefault="004802E5" w:rsidP="004802E5">
      <w:pPr>
        <w:ind w:left="720" w:hanging="720"/>
        <w:jc w:val="right"/>
        <w:rPr>
          <w:rFonts w:ascii="Calibri" w:hAnsi="Calibri" w:cs="Calibri"/>
          <w:sz w:val="20"/>
          <w:szCs w:val="20"/>
          <w:lang w:val="fr-FR"/>
        </w:rPr>
      </w:pPr>
      <w:r w:rsidRPr="00C0646F">
        <w:rPr>
          <w:rFonts w:ascii="Calibri" w:hAnsi="Calibri" w:cs="Calibri"/>
          <w:sz w:val="20"/>
          <w:szCs w:val="20"/>
          <w:lang w:val="fr-FR"/>
        </w:rPr>
        <w:t xml:space="preserve">Page n°________ </w:t>
      </w:r>
    </w:p>
    <w:p w14:paraId="4578AB88" w14:textId="77777777" w:rsidR="004802E5" w:rsidRPr="00C0646F" w:rsidRDefault="004802E5" w:rsidP="004802E5">
      <w:pPr>
        <w:suppressAutoHyphens/>
        <w:rPr>
          <w:rFonts w:ascii="Calibri" w:hAnsi="Calibri" w:cs="Calibri"/>
          <w:spacing w:val="-2"/>
          <w:sz w:val="20"/>
          <w:szCs w:val="20"/>
          <w:lang w:val="fr-FR"/>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261" w:author="Marie Christa Ermite Joseph Fevry" w:date="2018-06-07T15:24:00Z">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060"/>
        <w:gridCol w:w="3060"/>
        <w:gridCol w:w="3060"/>
        <w:tblGridChange w:id="2262">
          <w:tblGrid>
            <w:gridCol w:w="3060"/>
            <w:gridCol w:w="3060"/>
            <w:gridCol w:w="3060"/>
          </w:tblGrid>
        </w:tblGridChange>
      </w:tblGrid>
      <w:tr w:rsidR="004802E5" w:rsidRPr="00C0646F" w14:paraId="1A1089C5" w14:textId="77777777" w:rsidTr="0085715E">
        <w:trPr>
          <w:cantSplit/>
          <w:trHeight w:val="440"/>
          <w:trPrChange w:id="2263" w:author="Marie Christa Ermite Joseph Fevry" w:date="2018-06-07T15:24:00Z">
            <w:trPr>
              <w:cantSplit/>
              <w:trHeight w:val="440"/>
            </w:trPr>
          </w:trPrChange>
        </w:trPr>
        <w:tc>
          <w:tcPr>
            <w:tcW w:w="9180" w:type="dxa"/>
            <w:gridSpan w:val="3"/>
            <w:tcBorders>
              <w:bottom w:val="nil"/>
            </w:tcBorders>
            <w:tcPrChange w:id="2264" w:author="Marie Christa Ermite Joseph Fevry" w:date="2018-06-07T15:24:00Z">
              <w:tcPr>
                <w:tcW w:w="9180" w:type="dxa"/>
                <w:gridSpan w:val="3"/>
                <w:tcBorders>
                  <w:bottom w:val="nil"/>
                </w:tcBorders>
              </w:tcPr>
            </w:tcPrChange>
          </w:tcPr>
          <w:p w14:paraId="41594DF5" w14:textId="77777777" w:rsidR="004802E5" w:rsidRPr="00C0646F" w:rsidRDefault="004802E5" w:rsidP="00165F4D">
            <w:pPr>
              <w:suppressAutoHyphens/>
              <w:spacing w:after="200"/>
              <w:ind w:left="360" w:hanging="360"/>
              <w:rPr>
                <w:rFonts w:ascii="Calibri" w:hAnsi="Calibri" w:cs="Calibri"/>
                <w:sz w:val="20"/>
                <w:szCs w:val="20"/>
                <w:lang w:val="fr-FR"/>
              </w:rPr>
            </w:pPr>
            <w:r w:rsidRPr="00C0646F">
              <w:rPr>
                <w:rFonts w:ascii="Calibri" w:hAnsi="Calibri" w:cs="Calibri"/>
                <w:spacing w:val="-2"/>
                <w:sz w:val="20"/>
                <w:szCs w:val="20"/>
                <w:lang w:val="fr-FR"/>
              </w:rPr>
              <w:t>1.  Dénomination sociale du soumissionnaire</w:t>
            </w:r>
            <w:del w:id="2265" w:author="Marie Christa Ermite Joseph Fevry" w:date="2018-06-07T14:23:00Z">
              <w:r w:rsidRPr="00C0646F" w:rsidDel="000B3E61">
                <w:rPr>
                  <w:rFonts w:ascii="Calibri" w:hAnsi="Calibri" w:cs="Calibri"/>
                  <w:sz w:val="20"/>
                  <w:szCs w:val="20"/>
                  <w:lang w:val="fr-FR"/>
                </w:rPr>
                <w:delText xml:space="preserve"> </w:delText>
              </w:r>
            </w:del>
            <w:r w:rsidRPr="00C0646F">
              <w:rPr>
                <w:rFonts w:ascii="Calibri" w:hAnsi="Calibri" w:cs="Calibri"/>
                <w:sz w:val="20"/>
                <w:szCs w:val="20"/>
                <w:lang w:val="fr-FR"/>
              </w:rPr>
              <w:t xml:space="preserve"> </w:t>
            </w:r>
            <w:r w:rsidRPr="00C0646F">
              <w:rPr>
                <w:rFonts w:ascii="Calibri" w:hAnsi="Calibri" w:cs="Calibri"/>
                <w:bCs/>
                <w:i/>
                <w:iCs/>
                <w:color w:val="FF0000"/>
                <w:sz w:val="20"/>
                <w:szCs w:val="20"/>
                <w:lang w:val="fr-FR"/>
              </w:rPr>
              <w:t>[insérez la dénomination sociale du soumissionnaire]</w:t>
            </w:r>
          </w:p>
        </w:tc>
      </w:tr>
      <w:tr w:rsidR="004802E5" w:rsidRPr="00C0646F" w14:paraId="2476D594" w14:textId="77777777" w:rsidTr="0085715E">
        <w:trPr>
          <w:cantSplit/>
          <w:trHeight w:val="503"/>
          <w:trPrChange w:id="2266" w:author="Marie Christa Ermite Joseph Fevry" w:date="2018-06-07T15:24:00Z">
            <w:trPr>
              <w:cantSplit/>
              <w:trHeight w:val="503"/>
            </w:trPr>
          </w:trPrChange>
        </w:trPr>
        <w:tc>
          <w:tcPr>
            <w:tcW w:w="9180" w:type="dxa"/>
            <w:gridSpan w:val="3"/>
            <w:tcBorders>
              <w:left w:val="single" w:sz="4" w:space="0" w:color="auto"/>
            </w:tcBorders>
            <w:tcPrChange w:id="2267" w:author="Marie Christa Ermite Joseph Fevry" w:date="2018-06-07T15:24:00Z">
              <w:tcPr>
                <w:tcW w:w="9180" w:type="dxa"/>
                <w:gridSpan w:val="3"/>
                <w:tcBorders>
                  <w:left w:val="single" w:sz="4" w:space="0" w:color="auto"/>
                </w:tcBorders>
              </w:tcPr>
            </w:tcPrChange>
          </w:tcPr>
          <w:p w14:paraId="07821546" w14:textId="77777777" w:rsidR="004802E5" w:rsidRPr="00C0646F" w:rsidRDefault="004802E5" w:rsidP="00165F4D">
            <w:pPr>
              <w:suppressAutoHyphens/>
              <w:spacing w:after="200"/>
              <w:ind w:left="360" w:hanging="360"/>
              <w:rPr>
                <w:rFonts w:ascii="Calibri" w:hAnsi="Calibri" w:cs="Calibri"/>
                <w:spacing w:val="-2"/>
                <w:sz w:val="20"/>
                <w:szCs w:val="20"/>
                <w:lang w:val="fr-FR"/>
              </w:rPr>
            </w:pPr>
            <w:r w:rsidRPr="00C0646F">
              <w:rPr>
                <w:rFonts w:ascii="Calibri" w:hAnsi="Calibri" w:cs="Calibri"/>
                <w:spacing w:val="-2"/>
                <w:sz w:val="20"/>
                <w:szCs w:val="20"/>
                <w:lang w:val="fr-FR"/>
              </w:rPr>
              <w:t xml:space="preserve">2.  En cas de coentreprise, dénomination sociale de chaque partie : </w:t>
            </w:r>
            <w:r w:rsidRPr="00C0646F">
              <w:rPr>
                <w:rFonts w:ascii="Calibri" w:hAnsi="Calibri" w:cs="Calibri"/>
                <w:bCs/>
                <w:i/>
                <w:iCs/>
                <w:color w:val="FF0000"/>
                <w:spacing w:val="-2"/>
                <w:sz w:val="20"/>
                <w:szCs w:val="20"/>
                <w:lang w:val="fr-FR"/>
              </w:rPr>
              <w:t>[insérez la dénomination sociale de chaque partie composant la coentreprise]</w:t>
            </w:r>
          </w:p>
        </w:tc>
      </w:tr>
      <w:tr w:rsidR="004802E5" w:rsidRPr="00C0646F" w14:paraId="6FA9E8AC" w14:textId="77777777" w:rsidTr="0085715E">
        <w:trPr>
          <w:cantSplit/>
          <w:trHeight w:val="530"/>
          <w:trPrChange w:id="2268" w:author="Marie Christa Ermite Joseph Fevry" w:date="2018-06-07T15:24:00Z">
            <w:trPr>
              <w:cantSplit/>
              <w:trHeight w:val="530"/>
            </w:trPr>
          </w:trPrChange>
        </w:trPr>
        <w:tc>
          <w:tcPr>
            <w:tcW w:w="9180" w:type="dxa"/>
            <w:gridSpan w:val="3"/>
            <w:tcBorders>
              <w:left w:val="single" w:sz="4" w:space="0" w:color="auto"/>
            </w:tcBorders>
            <w:tcPrChange w:id="2269" w:author="Marie Christa Ermite Joseph Fevry" w:date="2018-06-07T15:24:00Z">
              <w:tcPr>
                <w:tcW w:w="9180" w:type="dxa"/>
                <w:gridSpan w:val="3"/>
                <w:tcBorders>
                  <w:left w:val="single" w:sz="4" w:space="0" w:color="auto"/>
                </w:tcBorders>
              </w:tcPr>
            </w:tcPrChange>
          </w:tcPr>
          <w:p w14:paraId="7DEC5C9D" w14:textId="77777777" w:rsidR="004802E5" w:rsidRPr="00C0646F" w:rsidRDefault="004802E5" w:rsidP="00165F4D">
            <w:pPr>
              <w:suppressAutoHyphens/>
              <w:spacing w:after="200"/>
              <w:rPr>
                <w:rFonts w:ascii="Calibri" w:hAnsi="Calibri" w:cs="Calibri"/>
                <w:b/>
                <w:sz w:val="20"/>
                <w:szCs w:val="20"/>
                <w:lang w:val="fr-FR"/>
              </w:rPr>
            </w:pPr>
            <w:r w:rsidRPr="00C0646F">
              <w:rPr>
                <w:rFonts w:ascii="Calibri" w:hAnsi="Calibri" w:cs="Calibri"/>
                <w:sz w:val="20"/>
                <w:szCs w:val="20"/>
                <w:lang w:val="fr-FR"/>
              </w:rPr>
              <w:t>3.  Pays d’immatriculation/d’activité effectif(s) ou prévu(s) :</w:t>
            </w:r>
            <w:r w:rsidRPr="00C0646F">
              <w:rPr>
                <w:rFonts w:ascii="Calibri" w:hAnsi="Calibri" w:cs="Calibri"/>
                <w:spacing w:val="-2"/>
                <w:sz w:val="20"/>
                <w:szCs w:val="20"/>
                <w:lang w:val="fr-FR"/>
              </w:rPr>
              <w:t xml:space="preserve"> </w:t>
            </w:r>
            <w:r w:rsidRPr="00C0646F">
              <w:rPr>
                <w:rFonts w:ascii="Calibri" w:hAnsi="Calibri" w:cs="Calibri"/>
                <w:bCs/>
                <w:i/>
                <w:iCs/>
                <w:color w:val="FF0000"/>
                <w:spacing w:val="-2"/>
                <w:sz w:val="20"/>
                <w:szCs w:val="20"/>
                <w:lang w:val="fr-FR"/>
              </w:rPr>
              <w:t>[insérez le pays d’immatriculation effectif ou prévu]</w:t>
            </w:r>
          </w:p>
        </w:tc>
      </w:tr>
      <w:tr w:rsidR="004802E5" w:rsidRPr="00C0646F" w14:paraId="6998FE00" w14:textId="77777777" w:rsidTr="0085715E">
        <w:trPr>
          <w:cantSplit/>
          <w:trHeight w:val="341"/>
          <w:trPrChange w:id="2270" w:author="Marie Christa Ermite Joseph Fevry" w:date="2018-06-07T15:24:00Z">
            <w:trPr>
              <w:cantSplit/>
              <w:trHeight w:val="341"/>
            </w:trPr>
          </w:trPrChange>
        </w:trPr>
        <w:tc>
          <w:tcPr>
            <w:tcW w:w="9180" w:type="dxa"/>
            <w:gridSpan w:val="3"/>
            <w:tcBorders>
              <w:left w:val="single" w:sz="4" w:space="0" w:color="auto"/>
            </w:tcBorders>
            <w:tcPrChange w:id="2271" w:author="Marie Christa Ermite Joseph Fevry" w:date="2018-06-07T15:24:00Z">
              <w:tcPr>
                <w:tcW w:w="9180" w:type="dxa"/>
                <w:gridSpan w:val="3"/>
                <w:tcBorders>
                  <w:left w:val="single" w:sz="4" w:space="0" w:color="auto"/>
                </w:tcBorders>
              </w:tcPr>
            </w:tcPrChange>
          </w:tcPr>
          <w:p w14:paraId="644FEF37" w14:textId="77777777" w:rsidR="004802E5" w:rsidRPr="00C0646F" w:rsidRDefault="004802E5" w:rsidP="00916805">
            <w:pPr>
              <w:suppressAutoHyphens/>
              <w:spacing w:after="200"/>
              <w:rPr>
                <w:rFonts w:ascii="Calibri" w:hAnsi="Calibri" w:cs="Calibri"/>
                <w:b/>
                <w:spacing w:val="-2"/>
                <w:sz w:val="20"/>
                <w:szCs w:val="20"/>
                <w:lang w:val="fr-FR"/>
              </w:rPr>
            </w:pPr>
            <w:r w:rsidRPr="00C0646F">
              <w:rPr>
                <w:rFonts w:ascii="Calibri" w:hAnsi="Calibri" w:cs="Calibri"/>
                <w:spacing w:val="-2"/>
                <w:sz w:val="20"/>
                <w:szCs w:val="20"/>
                <w:lang w:val="fr-FR"/>
              </w:rPr>
              <w:t xml:space="preserve">4.  Année d’immatriculation : </w:t>
            </w:r>
            <w:r w:rsidRPr="00C0646F">
              <w:rPr>
                <w:rFonts w:ascii="Calibri" w:hAnsi="Calibri" w:cs="Calibri"/>
                <w:bCs/>
                <w:i/>
                <w:iCs/>
                <w:color w:val="FF0000"/>
                <w:spacing w:val="-2"/>
                <w:sz w:val="20"/>
                <w:szCs w:val="20"/>
                <w:lang w:val="fr-FR"/>
              </w:rPr>
              <w:t>[insérez l’année d’immatriculation du soumissionnaire]</w:t>
            </w:r>
          </w:p>
        </w:tc>
      </w:tr>
      <w:tr w:rsidR="004802E5" w:rsidRPr="00C0646F" w14:paraId="70BDE09A" w14:textId="77777777" w:rsidTr="0085715E">
        <w:trPr>
          <w:cantSplit/>
          <w:trPrChange w:id="2272" w:author="Marie Christa Ermite Joseph Fevry" w:date="2018-06-07T15:24:00Z">
            <w:trPr>
              <w:cantSplit/>
            </w:trPr>
          </w:trPrChange>
        </w:trPr>
        <w:tc>
          <w:tcPr>
            <w:tcW w:w="3060" w:type="dxa"/>
            <w:tcBorders>
              <w:left w:val="single" w:sz="4" w:space="0" w:color="auto"/>
            </w:tcBorders>
            <w:tcPrChange w:id="2273" w:author="Marie Christa Ermite Joseph Fevry" w:date="2018-06-07T15:24:00Z">
              <w:tcPr>
                <w:tcW w:w="3060" w:type="dxa"/>
                <w:tcBorders>
                  <w:left w:val="single" w:sz="4" w:space="0" w:color="auto"/>
                </w:tcBorders>
              </w:tcPr>
            </w:tcPrChange>
          </w:tcPr>
          <w:p w14:paraId="2D552ADB"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5. Pays d’activité</w:t>
            </w:r>
          </w:p>
        </w:tc>
        <w:tc>
          <w:tcPr>
            <w:tcW w:w="3060" w:type="dxa"/>
            <w:tcBorders>
              <w:left w:val="single" w:sz="4" w:space="0" w:color="auto"/>
            </w:tcBorders>
            <w:tcPrChange w:id="2274" w:author="Marie Christa Ermite Joseph Fevry" w:date="2018-06-07T15:24:00Z">
              <w:tcPr>
                <w:tcW w:w="3060" w:type="dxa"/>
                <w:tcBorders>
                  <w:left w:val="single" w:sz="4" w:space="0" w:color="auto"/>
                </w:tcBorders>
              </w:tcPr>
            </w:tcPrChange>
          </w:tcPr>
          <w:p w14:paraId="3759D9C4"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6. Nombre d’employés dans chaque pays</w:t>
            </w:r>
          </w:p>
        </w:tc>
        <w:tc>
          <w:tcPr>
            <w:tcW w:w="3060" w:type="dxa"/>
            <w:tcBorders>
              <w:left w:val="single" w:sz="4" w:space="0" w:color="auto"/>
            </w:tcBorders>
            <w:tcPrChange w:id="2275" w:author="Marie Christa Ermite Joseph Fevry" w:date="2018-06-07T15:24:00Z">
              <w:tcPr>
                <w:tcW w:w="3060" w:type="dxa"/>
                <w:tcBorders>
                  <w:left w:val="single" w:sz="4" w:space="0" w:color="auto"/>
                </w:tcBorders>
              </w:tcPr>
            </w:tcPrChange>
          </w:tcPr>
          <w:p w14:paraId="0D04159D"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7. Années d’activité dans chaque pays</w:t>
            </w:r>
          </w:p>
        </w:tc>
      </w:tr>
      <w:tr w:rsidR="004802E5" w:rsidRPr="00C0646F" w14:paraId="2666BE72" w14:textId="77777777" w:rsidTr="0085715E">
        <w:trPr>
          <w:cantSplit/>
          <w:trPrChange w:id="2276" w:author="Marie Christa Ermite Joseph Fevry" w:date="2018-06-07T15:24:00Z">
            <w:trPr>
              <w:cantSplit/>
            </w:trPr>
          </w:trPrChange>
        </w:trPr>
        <w:tc>
          <w:tcPr>
            <w:tcW w:w="9180" w:type="dxa"/>
            <w:gridSpan w:val="3"/>
            <w:tcBorders>
              <w:left w:val="single" w:sz="4" w:space="0" w:color="auto"/>
            </w:tcBorders>
            <w:tcPrChange w:id="2277" w:author="Marie Christa Ermite Joseph Fevry" w:date="2018-06-07T15:24:00Z">
              <w:tcPr>
                <w:tcW w:w="9180" w:type="dxa"/>
                <w:gridSpan w:val="3"/>
                <w:tcBorders>
                  <w:left w:val="single" w:sz="4" w:space="0" w:color="auto"/>
                </w:tcBorders>
              </w:tcPr>
            </w:tcPrChange>
          </w:tcPr>
          <w:p w14:paraId="3F5E7978"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8.  Adresse(s) légale(s) dans le(s) pays d’immatriculation/d’activité :</w:t>
            </w:r>
            <w:r w:rsidRPr="00C0646F">
              <w:rPr>
                <w:rFonts w:ascii="Calibri" w:hAnsi="Calibri" w:cs="Calibri"/>
                <w:color w:val="FF0000"/>
                <w:spacing w:val="-2"/>
                <w:sz w:val="20"/>
                <w:szCs w:val="20"/>
                <w:lang w:val="fr-FR"/>
              </w:rPr>
              <w:t xml:space="preserve"> </w:t>
            </w:r>
            <w:r w:rsidRPr="00C0646F">
              <w:rPr>
                <w:rFonts w:ascii="Calibri" w:hAnsi="Calibri" w:cs="Calibri"/>
                <w:bCs/>
                <w:i/>
                <w:iCs/>
                <w:color w:val="FF0000"/>
                <w:spacing w:val="-2"/>
                <w:sz w:val="20"/>
                <w:szCs w:val="20"/>
                <w:lang w:val="fr-FR"/>
              </w:rPr>
              <w:t>[insérez l’adresse légale du soumissionnaire dans le pays d’immatriculation]</w:t>
            </w:r>
          </w:p>
        </w:tc>
      </w:tr>
      <w:tr w:rsidR="004802E5" w:rsidRPr="00C0646F" w14:paraId="27CC4286" w14:textId="77777777" w:rsidTr="0085715E">
        <w:trPr>
          <w:cantSplit/>
          <w:trPrChange w:id="2278" w:author="Marie Christa Ermite Joseph Fevry" w:date="2018-06-07T15:24:00Z">
            <w:trPr>
              <w:cantSplit/>
            </w:trPr>
          </w:trPrChange>
        </w:trPr>
        <w:tc>
          <w:tcPr>
            <w:tcW w:w="9180" w:type="dxa"/>
            <w:gridSpan w:val="3"/>
            <w:tcPrChange w:id="2279" w:author="Marie Christa Ermite Joseph Fevry" w:date="2018-06-07T15:24:00Z">
              <w:tcPr>
                <w:tcW w:w="9180" w:type="dxa"/>
                <w:gridSpan w:val="3"/>
              </w:tcPr>
            </w:tcPrChange>
          </w:tcPr>
          <w:p w14:paraId="4EA4EAB0" w14:textId="77777777" w:rsidR="004802E5" w:rsidRPr="00C0646F" w:rsidRDefault="004802E5"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9. Valeur et description des trois (3) contrats les plus importants au cours des cinq (5) années :</w:t>
            </w:r>
          </w:p>
        </w:tc>
      </w:tr>
      <w:tr w:rsidR="004802E5" w:rsidRPr="00C0646F" w14:paraId="1E8BA148" w14:textId="77777777" w:rsidTr="0085715E">
        <w:trPr>
          <w:cantSplit/>
          <w:trPrChange w:id="2280" w:author="Marie Christa Ermite Joseph Fevry" w:date="2018-06-07T15:24:00Z">
            <w:trPr>
              <w:cantSplit/>
            </w:trPr>
          </w:trPrChange>
        </w:trPr>
        <w:tc>
          <w:tcPr>
            <w:tcW w:w="9180" w:type="dxa"/>
            <w:gridSpan w:val="3"/>
            <w:tcPrChange w:id="2281" w:author="Marie Christa Ermite Joseph Fevry" w:date="2018-06-07T15:24:00Z">
              <w:tcPr>
                <w:tcW w:w="9180" w:type="dxa"/>
                <w:gridSpan w:val="3"/>
              </w:tcPr>
            </w:tcPrChange>
          </w:tcPr>
          <w:p w14:paraId="6220C753" w14:textId="77777777" w:rsidR="004802E5" w:rsidRPr="00C0646F" w:rsidRDefault="004802E5" w:rsidP="00916805">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 xml:space="preserve">10.  Cote de crédit la plus récente (le cas échéant) : </w:t>
            </w:r>
          </w:p>
        </w:tc>
      </w:tr>
      <w:tr w:rsidR="004802E5" w:rsidRPr="00C0646F" w14:paraId="2309E460" w14:textId="77777777" w:rsidTr="0085715E">
        <w:trPr>
          <w:cantSplit/>
          <w:trPrChange w:id="2282" w:author="Marie Christa Ermite Joseph Fevry" w:date="2018-06-07T15:24:00Z">
            <w:trPr>
              <w:cantSplit/>
            </w:trPr>
          </w:trPrChange>
        </w:trPr>
        <w:tc>
          <w:tcPr>
            <w:tcW w:w="9180" w:type="dxa"/>
            <w:gridSpan w:val="3"/>
            <w:tcPrChange w:id="2283" w:author="Marie Christa Ermite Joseph Fevry" w:date="2018-06-07T15:24:00Z">
              <w:tcPr>
                <w:tcW w:w="9180" w:type="dxa"/>
                <w:gridSpan w:val="3"/>
              </w:tcPr>
            </w:tcPrChange>
          </w:tcPr>
          <w:p w14:paraId="6DB710BC" w14:textId="77777777" w:rsidR="004802E5" w:rsidRPr="00C0646F" w:rsidRDefault="004802E5" w:rsidP="00165F4D">
            <w:pPr>
              <w:pStyle w:val="Outline"/>
              <w:suppressAutoHyphens/>
              <w:spacing w:before="0" w:after="200"/>
              <w:ind w:left="342" w:hanging="270"/>
              <w:rPr>
                <w:rFonts w:ascii="Calibri" w:hAnsi="Calibri" w:cs="Calibri"/>
                <w:spacing w:val="-2"/>
                <w:kern w:val="0"/>
                <w:sz w:val="20"/>
                <w:lang w:val="fr-FR"/>
              </w:rPr>
            </w:pPr>
            <w:r w:rsidRPr="00C0646F">
              <w:rPr>
                <w:rFonts w:ascii="Calibri" w:hAnsi="Calibri" w:cs="Calibri"/>
                <w:spacing w:val="-2"/>
                <w:kern w:val="0"/>
                <w:sz w:val="20"/>
                <w:lang w:val="fr-FR"/>
              </w:rPr>
              <w:t xml:space="preserve">11.  Brève description des antécédents en matière de contentieux (litiges, arbitrages, réclamations, etc.), en indiquant la situation actuelle et les résultats, s’ils sont déjà réglés : </w:t>
            </w:r>
          </w:p>
        </w:tc>
      </w:tr>
      <w:tr w:rsidR="004802E5" w:rsidRPr="00C0646F" w14:paraId="5BC141EA" w14:textId="77777777" w:rsidTr="0085715E">
        <w:trPr>
          <w:cantSplit/>
          <w:trPrChange w:id="2284" w:author="Marie Christa Ermite Joseph Fevry" w:date="2018-06-07T15:24:00Z">
            <w:trPr>
              <w:cantSplit/>
            </w:trPr>
          </w:trPrChange>
        </w:trPr>
        <w:tc>
          <w:tcPr>
            <w:tcW w:w="9180" w:type="dxa"/>
            <w:gridSpan w:val="3"/>
            <w:tcPrChange w:id="2285" w:author="Marie Christa Ermite Joseph Fevry" w:date="2018-06-07T15:24:00Z">
              <w:tcPr>
                <w:tcW w:w="9180" w:type="dxa"/>
                <w:gridSpan w:val="3"/>
              </w:tcPr>
            </w:tcPrChange>
          </w:tcPr>
          <w:p w14:paraId="4D8AF5E4" w14:textId="77777777" w:rsidR="004802E5" w:rsidRPr="00C0646F" w:rsidRDefault="004802E5"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12.  Informations relatives au représentant autorisé du soumissionnaire</w:t>
            </w:r>
          </w:p>
          <w:p w14:paraId="6707FC73" w14:textId="77777777" w:rsidR="004802E5" w:rsidRPr="00C0646F" w:rsidRDefault="004802E5" w:rsidP="00165F4D">
            <w:pPr>
              <w:pStyle w:val="Outline1"/>
              <w:keepNext w:val="0"/>
              <w:tabs>
                <w:tab w:val="clear" w:pos="360"/>
              </w:tabs>
              <w:suppressAutoHyphens/>
              <w:spacing w:before="0"/>
              <w:rPr>
                <w:rFonts w:ascii="Calibri" w:hAnsi="Calibri" w:cs="Calibri"/>
                <w:b/>
                <w:spacing w:val="-2"/>
                <w:kern w:val="0"/>
                <w:sz w:val="20"/>
                <w:lang w:val="fr-FR"/>
              </w:rPr>
            </w:pPr>
            <w:r w:rsidRPr="00C0646F">
              <w:rPr>
                <w:rFonts w:ascii="Calibri" w:hAnsi="Calibri" w:cs="Calibri"/>
                <w:spacing w:val="-2"/>
                <w:kern w:val="0"/>
                <w:sz w:val="20"/>
                <w:lang w:val="fr-FR"/>
              </w:rPr>
              <w:t xml:space="preserve">     Nom : </w:t>
            </w:r>
            <w:r w:rsidRPr="00C0646F">
              <w:rPr>
                <w:rFonts w:ascii="Calibri" w:hAnsi="Calibri" w:cs="Calibri"/>
                <w:i/>
                <w:color w:val="FF0000"/>
                <w:spacing w:val="-2"/>
                <w:kern w:val="0"/>
                <w:sz w:val="20"/>
                <w:lang w:val="fr-FR"/>
              </w:rPr>
              <w:t>[insérez le nom du représentant autorisé]</w:t>
            </w:r>
          </w:p>
          <w:p w14:paraId="386CB2B3" w14:textId="77777777" w:rsidR="004802E5" w:rsidRPr="00C0646F" w:rsidRDefault="004802E5" w:rsidP="00165F4D">
            <w:pPr>
              <w:suppressAutoHyphens/>
              <w:rPr>
                <w:rFonts w:ascii="Calibri" w:hAnsi="Calibri" w:cs="Calibri"/>
                <w:b/>
                <w:color w:val="FF0000"/>
                <w:spacing w:val="-2"/>
                <w:sz w:val="20"/>
                <w:szCs w:val="20"/>
                <w:lang w:val="fr-FR"/>
              </w:rPr>
            </w:pPr>
            <w:r w:rsidRPr="00C0646F">
              <w:rPr>
                <w:rFonts w:ascii="Calibri" w:hAnsi="Calibri" w:cs="Calibri"/>
                <w:spacing w:val="-2"/>
                <w:sz w:val="20"/>
                <w:szCs w:val="20"/>
                <w:lang w:val="fr-FR"/>
              </w:rPr>
              <w:t xml:space="preserve">     Adresse : </w:t>
            </w:r>
            <w:r w:rsidRPr="00C0646F">
              <w:rPr>
                <w:rFonts w:ascii="Calibri" w:hAnsi="Calibri" w:cs="Calibri"/>
                <w:i/>
                <w:color w:val="FF0000"/>
                <w:spacing w:val="-2"/>
                <w:sz w:val="20"/>
                <w:szCs w:val="20"/>
                <w:lang w:val="fr-FR"/>
              </w:rPr>
              <w:t>[insérez l’adresse du représentant autorisé]</w:t>
            </w:r>
          </w:p>
          <w:p w14:paraId="3D105E96" w14:textId="77777777" w:rsidR="004802E5" w:rsidRPr="00C0646F" w:rsidRDefault="004802E5" w:rsidP="00165F4D">
            <w:pPr>
              <w:suppressAutoHyphens/>
              <w:rPr>
                <w:rFonts w:ascii="Calibri" w:hAnsi="Calibri" w:cs="Calibri"/>
                <w:b/>
                <w:spacing w:val="-2"/>
                <w:sz w:val="20"/>
                <w:szCs w:val="20"/>
                <w:lang w:val="fr-FR"/>
              </w:rPr>
            </w:pPr>
            <w:r w:rsidRPr="00C0646F">
              <w:rPr>
                <w:rFonts w:ascii="Calibri" w:hAnsi="Calibri" w:cs="Calibri"/>
                <w:spacing w:val="-2"/>
                <w:sz w:val="20"/>
                <w:szCs w:val="20"/>
                <w:lang w:val="fr-FR"/>
              </w:rPr>
              <w:t xml:space="preserve">     Numéros de téléphone/fax :</w:t>
            </w:r>
            <w:r w:rsidRPr="00C0646F">
              <w:rPr>
                <w:rFonts w:ascii="Calibri" w:hAnsi="Calibri" w:cs="Calibri"/>
                <w:color w:val="FF0000"/>
                <w:spacing w:val="-2"/>
                <w:sz w:val="20"/>
                <w:szCs w:val="20"/>
                <w:lang w:val="fr-FR"/>
              </w:rPr>
              <w:t xml:space="preserve"> </w:t>
            </w:r>
            <w:r w:rsidRPr="00C0646F">
              <w:rPr>
                <w:rFonts w:ascii="Calibri" w:hAnsi="Calibri" w:cs="Calibri"/>
                <w:i/>
                <w:color w:val="FF0000"/>
                <w:spacing w:val="-2"/>
                <w:sz w:val="20"/>
                <w:szCs w:val="20"/>
                <w:lang w:val="fr-FR"/>
              </w:rPr>
              <w:t>[insérez les numéros de téléphone/fax du représentant autorisé]</w:t>
            </w:r>
          </w:p>
          <w:p w14:paraId="38096700" w14:textId="77777777" w:rsidR="004802E5" w:rsidRPr="00C0646F" w:rsidRDefault="004802E5" w:rsidP="00165F4D">
            <w:pPr>
              <w:suppressAutoHyphens/>
              <w:rPr>
                <w:rFonts w:ascii="Calibri" w:hAnsi="Calibri" w:cs="Calibri"/>
                <w:spacing w:val="-2"/>
                <w:sz w:val="20"/>
                <w:szCs w:val="20"/>
                <w:lang w:val="fr-FR"/>
              </w:rPr>
            </w:pPr>
            <w:r w:rsidRPr="00C0646F">
              <w:rPr>
                <w:rFonts w:ascii="Calibri" w:hAnsi="Calibri" w:cs="Calibri"/>
                <w:spacing w:val="-2"/>
                <w:sz w:val="20"/>
                <w:szCs w:val="20"/>
                <w:lang w:val="fr-FR"/>
              </w:rPr>
              <w:t xml:space="preserve">     Adresse électronique : </w:t>
            </w:r>
            <w:r w:rsidRPr="00C0646F">
              <w:rPr>
                <w:rFonts w:ascii="Calibri" w:hAnsi="Calibri" w:cs="Calibri"/>
                <w:i/>
                <w:color w:val="FF0000"/>
                <w:spacing w:val="-2"/>
                <w:sz w:val="20"/>
                <w:szCs w:val="20"/>
                <w:lang w:val="fr-FR"/>
              </w:rPr>
              <w:t>[insérez l’adresse électronique du représentant autorisé]</w:t>
            </w:r>
          </w:p>
        </w:tc>
      </w:tr>
      <w:tr w:rsidR="004802E5" w:rsidRPr="00C0646F" w14:paraId="531532F2" w14:textId="77777777" w:rsidTr="0085715E">
        <w:trPr>
          <w:cantSplit/>
          <w:trPrChange w:id="2286" w:author="Marie Christa Ermite Joseph Fevry" w:date="2018-06-07T15:24:00Z">
            <w:trPr>
              <w:cantSplit/>
            </w:trPr>
          </w:trPrChange>
        </w:trPr>
        <w:tc>
          <w:tcPr>
            <w:tcW w:w="9180" w:type="dxa"/>
            <w:gridSpan w:val="3"/>
            <w:tcPrChange w:id="2287" w:author="Marie Christa Ermite Joseph Fevry" w:date="2018-06-07T15:24:00Z">
              <w:tcPr>
                <w:tcW w:w="9180" w:type="dxa"/>
                <w:gridSpan w:val="3"/>
              </w:tcPr>
            </w:tcPrChange>
          </w:tcPr>
          <w:p w14:paraId="200AA2D3" w14:textId="77777777" w:rsidR="004802E5" w:rsidRPr="00C0646F" w:rsidRDefault="004802E5" w:rsidP="00165F4D">
            <w:pPr>
              <w:spacing w:after="200"/>
              <w:rPr>
                <w:rFonts w:ascii="Calibri" w:hAnsi="Calibri" w:cs="Calibri"/>
                <w:sz w:val="20"/>
                <w:szCs w:val="20"/>
                <w:lang w:val="fr-FR"/>
              </w:rPr>
            </w:pPr>
            <w:r w:rsidRPr="00C0646F">
              <w:rPr>
                <w:rFonts w:ascii="Calibri" w:hAnsi="Calibri" w:cs="Calibri"/>
                <w:sz w:val="20"/>
                <w:szCs w:val="20"/>
                <w:lang w:val="fr-FR"/>
              </w:rPr>
              <w:t>13.  Figurez-vous sur la liste 1267.1989 du PNUD ou sur la liste d’exclusion de l’ONU ? (O / N)</w:t>
            </w:r>
          </w:p>
        </w:tc>
      </w:tr>
      <w:tr w:rsidR="004802E5" w:rsidRPr="00C0646F" w14:paraId="7028B3E9" w14:textId="77777777" w:rsidTr="0085715E">
        <w:trPr>
          <w:cantSplit/>
          <w:trPrChange w:id="2288" w:author="Marie Christa Ermite Joseph Fevry" w:date="2018-06-07T15:24:00Z">
            <w:trPr>
              <w:cantSplit/>
            </w:trPr>
          </w:trPrChange>
        </w:trPr>
        <w:tc>
          <w:tcPr>
            <w:tcW w:w="9180" w:type="dxa"/>
            <w:gridSpan w:val="3"/>
            <w:tcPrChange w:id="2289" w:author="Marie Christa Ermite Joseph Fevry" w:date="2018-06-07T15:24:00Z">
              <w:tcPr>
                <w:tcW w:w="9180" w:type="dxa"/>
                <w:gridSpan w:val="3"/>
              </w:tcPr>
            </w:tcPrChange>
          </w:tcPr>
          <w:p w14:paraId="6F5053E4" w14:textId="77777777" w:rsidR="004802E5" w:rsidRPr="00C0646F" w:rsidRDefault="004802E5" w:rsidP="00165F4D">
            <w:pPr>
              <w:spacing w:after="200"/>
              <w:ind w:left="342" w:hanging="342"/>
              <w:rPr>
                <w:rFonts w:ascii="Calibri" w:hAnsi="Calibri" w:cs="Calibri"/>
                <w:i/>
                <w:spacing w:val="-2"/>
                <w:sz w:val="20"/>
                <w:szCs w:val="20"/>
                <w:lang w:val="fr-FR"/>
              </w:rPr>
            </w:pPr>
            <w:r w:rsidRPr="00C0646F">
              <w:rPr>
                <w:rFonts w:ascii="Calibri" w:hAnsi="Calibri" w:cs="Calibri"/>
                <w:sz w:val="20"/>
                <w:szCs w:val="20"/>
                <w:lang w:val="fr-FR"/>
              </w:rPr>
              <w:lastRenderedPageBreak/>
              <w:t>14. Des copies des documents originaux suivants sont jointes aux présentes :</w:t>
            </w:r>
          </w:p>
          <w:p w14:paraId="77AF33D5" w14:textId="77777777" w:rsidR="004802E5" w:rsidRPr="00C0646F" w:rsidRDefault="004802E5" w:rsidP="00B3375A">
            <w:pPr>
              <w:pStyle w:val="ListParagraph"/>
              <w:numPr>
                <w:ilvl w:val="0"/>
                <w:numId w:val="6"/>
              </w:numPr>
              <w:tabs>
                <w:tab w:val="clear" w:pos="372"/>
              </w:tabs>
              <w:suppressAutoHyphens/>
              <w:ind w:left="720" w:hanging="360"/>
              <w:rPr>
                <w:rFonts w:ascii="Calibri" w:hAnsi="Calibri" w:cs="Calibri"/>
                <w:spacing w:val="-2"/>
                <w:sz w:val="20"/>
                <w:szCs w:val="20"/>
                <w:lang w:val="fr-FR"/>
              </w:rPr>
            </w:pPr>
            <w:r w:rsidRPr="00C0646F">
              <w:rPr>
                <w:rFonts w:ascii="Calibri" w:hAnsi="Calibri" w:cs="Calibri"/>
                <w:spacing w:val="-2"/>
                <w:sz w:val="20"/>
                <w:szCs w:val="20"/>
                <w:lang w:val="fr-FR"/>
              </w:rPr>
              <w:t>tous les documents d’admissibilité requis aux termes de la fiche technique</w:t>
            </w:r>
          </w:p>
          <w:p w14:paraId="176462B3" w14:textId="77777777" w:rsidR="004802E5" w:rsidRPr="00C0646F" w:rsidRDefault="004802E5" w:rsidP="00B3375A">
            <w:pPr>
              <w:widowControl/>
              <w:numPr>
                <w:ilvl w:val="0"/>
                <w:numId w:val="6"/>
              </w:numPr>
              <w:tabs>
                <w:tab w:val="clear" w:pos="372"/>
              </w:tabs>
              <w:suppressAutoHyphens/>
              <w:overflowPunct/>
              <w:adjustRightInd/>
              <w:ind w:left="720" w:hanging="360"/>
              <w:rPr>
                <w:rFonts w:ascii="Calibri" w:hAnsi="Calibri" w:cs="Calibri"/>
                <w:spacing w:val="-2"/>
                <w:sz w:val="20"/>
                <w:szCs w:val="20"/>
                <w:lang w:val="fr-FR"/>
              </w:rPr>
            </w:pPr>
            <w:r w:rsidRPr="00C0646F">
              <w:rPr>
                <w:rFonts w:ascii="Calibri" w:hAnsi="Calibri" w:cs="Calibri"/>
                <w:spacing w:val="-2"/>
                <w:sz w:val="20"/>
                <w:szCs w:val="20"/>
                <w:lang w:val="fr-FR"/>
              </w:rPr>
              <w:t xml:space="preserve">s’il s’agit d’une coentreprise/d’un consortium, le protocole </w:t>
            </w:r>
            <w:r w:rsidR="009A1A83" w:rsidRPr="00C0646F">
              <w:rPr>
                <w:rFonts w:ascii="Calibri" w:hAnsi="Calibri" w:cs="Calibri"/>
                <w:spacing w:val="-2"/>
                <w:sz w:val="20"/>
                <w:szCs w:val="20"/>
                <w:lang w:val="fr-FR"/>
              </w:rPr>
              <w:t>d’</w:t>
            </w:r>
            <w:r w:rsidRPr="00C0646F">
              <w:rPr>
                <w:rFonts w:ascii="Calibri" w:hAnsi="Calibri" w:cs="Calibri"/>
                <w:spacing w:val="-2"/>
                <w:sz w:val="20"/>
                <w:szCs w:val="20"/>
                <w:lang w:val="fr-FR"/>
              </w:rPr>
              <w:t>accord ou la lettre d’intention relative à la constitution de la coentreprise/du consortium ou l’immatriculation de la coentreprise/du consortium, si elle/il est immatriculé(e)</w:t>
            </w:r>
          </w:p>
          <w:p w14:paraId="012B2B4C" w14:textId="77777777" w:rsidR="004802E5" w:rsidRPr="00C0646F" w:rsidRDefault="004802E5" w:rsidP="00B3375A">
            <w:pPr>
              <w:widowControl/>
              <w:numPr>
                <w:ilvl w:val="0"/>
                <w:numId w:val="6"/>
              </w:numPr>
              <w:tabs>
                <w:tab w:val="clear" w:pos="372"/>
              </w:tabs>
              <w:suppressAutoHyphens/>
              <w:overflowPunct/>
              <w:adjustRightInd/>
              <w:ind w:left="720" w:hanging="360"/>
              <w:rPr>
                <w:rFonts w:ascii="Calibri" w:hAnsi="Calibri" w:cs="Calibri"/>
                <w:spacing w:val="-2"/>
                <w:sz w:val="20"/>
                <w:szCs w:val="20"/>
                <w:lang w:val="fr-FR"/>
              </w:rPr>
            </w:pPr>
            <w:r w:rsidRPr="00C0646F">
              <w:rPr>
                <w:rFonts w:ascii="Calibri" w:hAnsi="Calibri" w:cs="Calibri"/>
                <w:spacing w:val="-2"/>
                <w:sz w:val="20"/>
                <w:szCs w:val="20"/>
                <w:lang w:val="fr-FR"/>
              </w:rPr>
              <w:t>s’il s’agit d’une entreprise publique ou d’une entité détenue/contrôlée par un gouvernement, les documents attestant de son autonomie juridique et financière et de sa conformité au droit commercial</w:t>
            </w:r>
          </w:p>
        </w:tc>
      </w:tr>
    </w:tbl>
    <w:p w14:paraId="648ADF6A" w14:textId="77777777" w:rsidR="004802E5" w:rsidRPr="00C0646F" w:rsidRDefault="004802E5" w:rsidP="004802E5">
      <w:pPr>
        <w:widowControl/>
        <w:overflowPunct/>
        <w:adjustRightInd/>
        <w:rPr>
          <w:rFonts w:ascii="Calibri" w:hAnsi="Calibri" w:cs="Calibri"/>
          <w:sz w:val="36"/>
          <w:szCs w:val="36"/>
          <w:lang w:val="fr-FR"/>
        </w:rPr>
      </w:pPr>
    </w:p>
    <w:p w14:paraId="3EA9CEEF" w14:textId="77777777" w:rsidR="009A1A83" w:rsidRPr="00C0646F" w:rsidRDefault="009A1A83" w:rsidP="009A1A83">
      <w:pPr>
        <w:widowControl/>
        <w:overflowPunct/>
        <w:adjustRightInd/>
        <w:jc w:val="center"/>
        <w:rPr>
          <w:rFonts w:ascii="Calibri" w:hAnsi="Calibri" w:cs="Calibri"/>
          <w:sz w:val="36"/>
          <w:szCs w:val="36"/>
          <w:lang w:val="fr-FR"/>
        </w:rPr>
      </w:pPr>
      <w:r w:rsidRPr="00C0646F">
        <w:rPr>
          <w:rFonts w:ascii="Calibri" w:hAnsi="Calibri" w:cs="Calibri"/>
          <w:sz w:val="36"/>
          <w:szCs w:val="36"/>
          <w:lang w:val="fr-FR"/>
        </w:rPr>
        <w:t>Formulaire des informations relatives aux membres d’une coentreprise (si elle est immatriculée)</w:t>
      </w:r>
      <w:r w:rsidRPr="00C0646F">
        <w:rPr>
          <w:rStyle w:val="FootnoteReference"/>
          <w:rFonts w:ascii="Calibri" w:hAnsi="Calibri" w:cs="Calibri"/>
          <w:sz w:val="36"/>
          <w:szCs w:val="36"/>
          <w:lang w:val="fr-FR"/>
        </w:rPr>
        <w:footnoteReference w:id="10"/>
      </w:r>
    </w:p>
    <w:p w14:paraId="1374701B" w14:textId="77777777" w:rsidR="009A1A83" w:rsidRPr="00C0646F" w:rsidRDefault="009A1A83" w:rsidP="009A1A83">
      <w:pPr>
        <w:rPr>
          <w:rFonts w:ascii="Calibri" w:hAnsi="Calibri" w:cs="Calibri"/>
          <w:sz w:val="20"/>
          <w:szCs w:val="20"/>
          <w:lang w:val="fr-FR"/>
        </w:rPr>
      </w:pPr>
    </w:p>
    <w:p w14:paraId="74FD8802" w14:textId="77777777" w:rsidR="009A1A83" w:rsidRPr="00C0646F" w:rsidRDefault="009A1A83" w:rsidP="009A1A83">
      <w:pPr>
        <w:ind w:left="720" w:hanging="720"/>
        <w:jc w:val="right"/>
        <w:rPr>
          <w:rFonts w:ascii="Calibri" w:hAnsi="Calibri" w:cs="Calibri"/>
          <w:color w:val="FF0000"/>
          <w:sz w:val="20"/>
          <w:szCs w:val="20"/>
          <w:lang w:val="fr-FR"/>
        </w:rPr>
      </w:pPr>
      <w:r w:rsidRPr="00C0646F">
        <w:rPr>
          <w:rFonts w:ascii="Calibri" w:hAnsi="Calibri" w:cs="Calibri"/>
          <w:sz w:val="20"/>
          <w:szCs w:val="20"/>
          <w:lang w:val="fr-FR"/>
        </w:rPr>
        <w:t xml:space="preserve">Date : </w:t>
      </w:r>
      <w:r w:rsidRPr="00C0646F">
        <w:rPr>
          <w:rFonts w:ascii="Calibri" w:hAnsi="Calibri" w:cs="Calibri"/>
          <w:i/>
          <w:color w:val="FF0000"/>
          <w:sz w:val="20"/>
          <w:szCs w:val="20"/>
          <w:lang w:val="fr-FR"/>
        </w:rPr>
        <w:t>[insérez la date (jour, mois, année) de la soumission</w:t>
      </w:r>
      <w:r w:rsidRPr="00C0646F">
        <w:rPr>
          <w:rFonts w:ascii="Calibri" w:hAnsi="Calibri" w:cs="Calibri"/>
          <w:color w:val="FF0000"/>
          <w:sz w:val="20"/>
          <w:szCs w:val="20"/>
          <w:lang w:val="fr-FR"/>
        </w:rPr>
        <w:t xml:space="preserve">] </w:t>
      </w:r>
    </w:p>
    <w:p w14:paraId="3D57AA84" w14:textId="77777777" w:rsidR="009A1A83" w:rsidRPr="00C0646F" w:rsidRDefault="00F00207" w:rsidP="009A1A83">
      <w:pPr>
        <w:tabs>
          <w:tab w:val="right" w:pos="9360"/>
        </w:tabs>
        <w:ind w:left="720" w:hanging="720"/>
        <w:jc w:val="right"/>
        <w:rPr>
          <w:rFonts w:ascii="Calibri" w:hAnsi="Calibri" w:cs="Calibri"/>
          <w:sz w:val="20"/>
          <w:szCs w:val="20"/>
          <w:lang w:val="fr-FR"/>
        </w:rPr>
      </w:pPr>
      <w:r w:rsidRPr="00C0646F">
        <w:rPr>
          <w:rFonts w:ascii="Calibri" w:hAnsi="Calibri" w:cs="Calibri"/>
          <w:sz w:val="20"/>
          <w:szCs w:val="20"/>
          <w:lang w:val="fr-FR"/>
        </w:rPr>
        <w:t>RFP</w:t>
      </w:r>
      <w:r w:rsidR="009A1A83" w:rsidRPr="00C0646F">
        <w:rPr>
          <w:rFonts w:ascii="Calibri" w:hAnsi="Calibri" w:cs="Calibri"/>
          <w:sz w:val="20"/>
          <w:szCs w:val="20"/>
          <w:lang w:val="fr-FR"/>
        </w:rPr>
        <w:t xml:space="preserve"> n°: </w:t>
      </w:r>
      <w:r w:rsidR="009A1A83" w:rsidRPr="00C0646F">
        <w:rPr>
          <w:rFonts w:ascii="Calibri" w:hAnsi="Calibri" w:cs="Calibri"/>
          <w:i/>
          <w:color w:val="FF0000"/>
          <w:sz w:val="20"/>
          <w:szCs w:val="20"/>
          <w:lang w:val="fr-FR"/>
        </w:rPr>
        <w:t>[insérez le numéro]</w:t>
      </w:r>
    </w:p>
    <w:p w14:paraId="6735521B" w14:textId="77777777" w:rsidR="009A1A83" w:rsidRPr="00C0646F" w:rsidRDefault="009A1A83" w:rsidP="009A1A83">
      <w:pPr>
        <w:ind w:left="720" w:hanging="720"/>
        <w:jc w:val="right"/>
        <w:rPr>
          <w:rFonts w:ascii="Calibri" w:hAnsi="Calibri" w:cs="Calibri"/>
          <w:sz w:val="20"/>
          <w:szCs w:val="20"/>
          <w:lang w:val="fr-FR"/>
        </w:rPr>
      </w:pPr>
    </w:p>
    <w:p w14:paraId="039BD2F1" w14:textId="77777777" w:rsidR="009A1A83" w:rsidRPr="00C0646F" w:rsidRDefault="009A1A83" w:rsidP="009A1A83">
      <w:pPr>
        <w:ind w:left="720" w:hanging="720"/>
        <w:jc w:val="right"/>
        <w:rPr>
          <w:rFonts w:ascii="Calibri" w:hAnsi="Calibri" w:cs="Calibri"/>
          <w:sz w:val="20"/>
          <w:szCs w:val="20"/>
          <w:lang w:val="fr-FR"/>
        </w:rPr>
      </w:pPr>
      <w:r w:rsidRPr="00C0646F">
        <w:rPr>
          <w:rFonts w:ascii="Calibri" w:hAnsi="Calibri" w:cs="Calibri"/>
          <w:sz w:val="20"/>
          <w:szCs w:val="20"/>
          <w:lang w:val="fr-FR"/>
        </w:rPr>
        <w:t>Page n°________</w:t>
      </w:r>
    </w:p>
    <w:p w14:paraId="0BF82811" w14:textId="77777777" w:rsidR="009A1A83" w:rsidRPr="00C0646F" w:rsidRDefault="009A1A83" w:rsidP="009A1A83">
      <w:pPr>
        <w:suppressAutoHyphens/>
        <w:rPr>
          <w:rFonts w:ascii="Calibri" w:hAnsi="Calibri" w:cs="Calibri"/>
          <w:spacing w:val="-2"/>
          <w:sz w:val="20"/>
          <w:szCs w:val="20"/>
          <w:lang w:val="fr-FR"/>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290" w:author="Marie Christa Ermite Joseph Fevry" w:date="2018-06-07T14:23: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060"/>
        <w:gridCol w:w="3060"/>
        <w:gridCol w:w="3060"/>
        <w:tblGridChange w:id="2291">
          <w:tblGrid>
            <w:gridCol w:w="2970"/>
            <w:gridCol w:w="3060"/>
            <w:gridCol w:w="3060"/>
          </w:tblGrid>
        </w:tblGridChange>
      </w:tblGrid>
      <w:tr w:rsidR="003C5828" w:rsidRPr="00C0646F" w14:paraId="28AAE959" w14:textId="77777777" w:rsidTr="000B3E61">
        <w:trPr>
          <w:cantSplit/>
          <w:trHeight w:val="440"/>
          <w:trPrChange w:id="2292" w:author="Marie Christa Ermite Joseph Fevry" w:date="2018-06-07T14:23:00Z">
            <w:trPr>
              <w:cantSplit/>
              <w:trHeight w:val="440"/>
            </w:trPr>
          </w:trPrChange>
        </w:trPr>
        <w:tc>
          <w:tcPr>
            <w:tcW w:w="9180" w:type="dxa"/>
            <w:gridSpan w:val="3"/>
            <w:tcBorders>
              <w:bottom w:val="nil"/>
            </w:tcBorders>
            <w:tcPrChange w:id="2293" w:author="Marie Christa Ermite Joseph Fevry" w:date="2018-06-07T14:23:00Z">
              <w:tcPr>
                <w:tcW w:w="9090" w:type="dxa"/>
                <w:gridSpan w:val="3"/>
                <w:tcBorders>
                  <w:bottom w:val="nil"/>
                </w:tcBorders>
              </w:tcPr>
            </w:tcPrChange>
          </w:tcPr>
          <w:bookmarkEnd w:id="2260"/>
          <w:p w14:paraId="4A25D6B6" w14:textId="77777777" w:rsidR="003C5828" w:rsidRPr="00C0646F" w:rsidRDefault="003C5828" w:rsidP="00165F4D">
            <w:pPr>
              <w:suppressAutoHyphens/>
              <w:spacing w:after="200"/>
              <w:ind w:left="360" w:hanging="360"/>
              <w:rPr>
                <w:rFonts w:ascii="Calibri" w:hAnsi="Calibri" w:cs="Calibri"/>
                <w:sz w:val="20"/>
                <w:szCs w:val="20"/>
                <w:lang w:val="fr-FR"/>
              </w:rPr>
            </w:pPr>
            <w:r w:rsidRPr="00C0646F">
              <w:rPr>
                <w:rFonts w:ascii="Calibri" w:hAnsi="Calibri" w:cs="Calibri"/>
                <w:spacing w:val="-2"/>
                <w:sz w:val="20"/>
                <w:szCs w:val="20"/>
                <w:lang w:val="fr-FR"/>
              </w:rPr>
              <w:t>1.  Dénomination sociale du soumissionnaire :</w:t>
            </w:r>
            <w:r w:rsidRPr="00C0646F">
              <w:rPr>
                <w:rFonts w:ascii="Calibri" w:hAnsi="Calibri" w:cs="Calibri"/>
                <w:sz w:val="20"/>
                <w:szCs w:val="20"/>
                <w:lang w:val="fr-FR"/>
              </w:rPr>
              <w:t xml:space="preserve"> </w:t>
            </w:r>
            <w:r w:rsidRPr="00C0646F">
              <w:rPr>
                <w:rFonts w:ascii="Calibri" w:hAnsi="Calibri" w:cs="Calibri"/>
                <w:bCs/>
                <w:i/>
                <w:iCs/>
                <w:color w:val="FF0000"/>
                <w:sz w:val="20"/>
                <w:szCs w:val="20"/>
                <w:lang w:val="fr-FR"/>
              </w:rPr>
              <w:t>[insérez la dénomination sociale du soumissionnaire]</w:t>
            </w:r>
          </w:p>
        </w:tc>
      </w:tr>
      <w:tr w:rsidR="003C5828" w:rsidRPr="00C0646F" w14:paraId="4674929E" w14:textId="77777777" w:rsidTr="000B3E61">
        <w:trPr>
          <w:cantSplit/>
          <w:trHeight w:val="395"/>
          <w:trPrChange w:id="2294" w:author="Marie Christa Ermite Joseph Fevry" w:date="2018-06-07T14:23:00Z">
            <w:trPr>
              <w:cantSplit/>
              <w:trHeight w:val="395"/>
            </w:trPr>
          </w:trPrChange>
        </w:trPr>
        <w:tc>
          <w:tcPr>
            <w:tcW w:w="9180" w:type="dxa"/>
            <w:gridSpan w:val="3"/>
            <w:tcBorders>
              <w:left w:val="single" w:sz="4" w:space="0" w:color="auto"/>
            </w:tcBorders>
            <w:tcPrChange w:id="2295" w:author="Marie Christa Ermite Joseph Fevry" w:date="2018-06-07T14:23:00Z">
              <w:tcPr>
                <w:tcW w:w="9090" w:type="dxa"/>
                <w:gridSpan w:val="3"/>
                <w:tcBorders>
                  <w:left w:val="single" w:sz="4" w:space="0" w:color="auto"/>
                </w:tcBorders>
              </w:tcPr>
            </w:tcPrChange>
          </w:tcPr>
          <w:p w14:paraId="3FC6BE05" w14:textId="77777777" w:rsidR="003C5828" w:rsidRPr="00C0646F" w:rsidRDefault="003C5828" w:rsidP="00165F4D">
            <w:pPr>
              <w:pStyle w:val="BodyText"/>
              <w:spacing w:before="40" w:after="160"/>
              <w:ind w:left="360" w:hanging="360"/>
              <w:rPr>
                <w:rFonts w:ascii="Calibri" w:hAnsi="Calibri" w:cs="Calibri"/>
                <w:b/>
                <w:sz w:val="20"/>
                <w:szCs w:val="20"/>
                <w:lang w:val="fr-FR"/>
              </w:rPr>
            </w:pPr>
            <w:r w:rsidRPr="00C0646F">
              <w:rPr>
                <w:rFonts w:ascii="Calibri" w:hAnsi="Calibri" w:cs="Calibri"/>
                <w:sz w:val="20"/>
                <w:szCs w:val="20"/>
                <w:lang w:val="fr-FR"/>
              </w:rPr>
              <w:t>2.</w:t>
            </w:r>
            <w:r w:rsidRPr="00C0646F">
              <w:rPr>
                <w:rFonts w:ascii="Calibri" w:hAnsi="Calibri" w:cs="Calibri"/>
                <w:sz w:val="20"/>
                <w:szCs w:val="20"/>
                <w:lang w:val="fr-FR"/>
              </w:rPr>
              <w:tab/>
              <w:t xml:space="preserve">Dénomination sociale du membre de la coentreprise : </w:t>
            </w:r>
            <w:r w:rsidRPr="00C0646F">
              <w:rPr>
                <w:rFonts w:ascii="Calibri" w:hAnsi="Calibri" w:cs="Calibri"/>
                <w:i/>
                <w:color w:val="FF0000"/>
                <w:sz w:val="20"/>
                <w:szCs w:val="20"/>
                <w:lang w:val="fr-FR"/>
              </w:rPr>
              <w:t>[insérez la dénomination sociale du membre de la coentreprise]</w:t>
            </w:r>
          </w:p>
        </w:tc>
      </w:tr>
      <w:tr w:rsidR="003C5828" w:rsidRPr="00C0646F" w14:paraId="33C0F6CE" w14:textId="77777777" w:rsidTr="000B3E61">
        <w:trPr>
          <w:cantSplit/>
          <w:trHeight w:val="395"/>
          <w:trPrChange w:id="2296" w:author="Marie Christa Ermite Joseph Fevry" w:date="2018-06-07T14:23:00Z">
            <w:trPr>
              <w:cantSplit/>
              <w:trHeight w:val="395"/>
            </w:trPr>
          </w:trPrChange>
        </w:trPr>
        <w:tc>
          <w:tcPr>
            <w:tcW w:w="9180" w:type="dxa"/>
            <w:gridSpan w:val="3"/>
            <w:tcBorders>
              <w:left w:val="single" w:sz="4" w:space="0" w:color="auto"/>
            </w:tcBorders>
            <w:tcPrChange w:id="2297" w:author="Marie Christa Ermite Joseph Fevry" w:date="2018-06-07T14:23:00Z">
              <w:tcPr>
                <w:tcW w:w="9090" w:type="dxa"/>
                <w:gridSpan w:val="3"/>
                <w:tcBorders>
                  <w:left w:val="single" w:sz="4" w:space="0" w:color="auto"/>
                </w:tcBorders>
              </w:tcPr>
            </w:tcPrChange>
          </w:tcPr>
          <w:p w14:paraId="01299836" w14:textId="77777777" w:rsidR="003C5828" w:rsidRPr="00C0646F" w:rsidRDefault="003C5828" w:rsidP="00165F4D">
            <w:pPr>
              <w:pStyle w:val="BodyText"/>
              <w:spacing w:before="40" w:after="160"/>
              <w:ind w:left="360" w:hanging="360"/>
              <w:rPr>
                <w:rFonts w:ascii="Calibri" w:hAnsi="Calibri" w:cs="Calibri"/>
                <w:b/>
                <w:sz w:val="20"/>
                <w:szCs w:val="20"/>
                <w:lang w:val="fr-FR"/>
              </w:rPr>
            </w:pPr>
            <w:r w:rsidRPr="00C0646F">
              <w:rPr>
                <w:rFonts w:ascii="Calibri" w:hAnsi="Calibri" w:cs="Calibri"/>
                <w:sz w:val="20"/>
                <w:szCs w:val="20"/>
                <w:lang w:val="fr-FR"/>
              </w:rPr>
              <w:t>3.</w:t>
            </w:r>
            <w:r w:rsidRPr="00C0646F">
              <w:rPr>
                <w:rFonts w:ascii="Calibri" w:hAnsi="Calibri" w:cs="Calibri"/>
                <w:sz w:val="20"/>
                <w:szCs w:val="20"/>
                <w:lang w:val="fr-FR"/>
              </w:rPr>
              <w:tab/>
              <w:t xml:space="preserve">Pays d’immatriculation du membre de la coentreprise : </w:t>
            </w:r>
            <w:r w:rsidRPr="00C0646F">
              <w:rPr>
                <w:rFonts w:ascii="Calibri" w:hAnsi="Calibri" w:cs="Calibri"/>
                <w:i/>
                <w:color w:val="FF0000"/>
                <w:sz w:val="20"/>
                <w:szCs w:val="20"/>
                <w:lang w:val="fr-FR"/>
              </w:rPr>
              <w:t>[insérez le pays d’immatriculation du membre de la coentreprise]</w:t>
            </w:r>
          </w:p>
        </w:tc>
      </w:tr>
      <w:tr w:rsidR="003C5828" w:rsidRPr="00C0646F" w14:paraId="1974E827" w14:textId="77777777" w:rsidTr="000B3E61">
        <w:trPr>
          <w:cantSplit/>
          <w:trHeight w:val="674"/>
          <w:trPrChange w:id="2298" w:author="Marie Christa Ermite Joseph Fevry" w:date="2018-06-07T14:23:00Z">
            <w:trPr>
              <w:cantSplit/>
              <w:trHeight w:val="674"/>
            </w:trPr>
          </w:trPrChange>
        </w:trPr>
        <w:tc>
          <w:tcPr>
            <w:tcW w:w="9180" w:type="dxa"/>
            <w:gridSpan w:val="3"/>
            <w:tcBorders>
              <w:left w:val="single" w:sz="4" w:space="0" w:color="auto"/>
            </w:tcBorders>
            <w:tcPrChange w:id="2299" w:author="Marie Christa Ermite Joseph Fevry" w:date="2018-06-07T14:23:00Z">
              <w:tcPr>
                <w:tcW w:w="9090" w:type="dxa"/>
                <w:gridSpan w:val="3"/>
                <w:tcBorders>
                  <w:left w:val="single" w:sz="4" w:space="0" w:color="auto"/>
                </w:tcBorders>
              </w:tcPr>
            </w:tcPrChange>
          </w:tcPr>
          <w:p w14:paraId="0CC9169B" w14:textId="77777777" w:rsidR="003C5828" w:rsidRPr="00C0646F" w:rsidRDefault="003C5828" w:rsidP="00165F4D">
            <w:pPr>
              <w:suppressAutoHyphens/>
              <w:spacing w:after="200"/>
              <w:rPr>
                <w:rFonts w:ascii="Calibri" w:hAnsi="Calibri" w:cs="Calibri"/>
                <w:b/>
                <w:spacing w:val="-2"/>
                <w:sz w:val="20"/>
                <w:szCs w:val="20"/>
                <w:lang w:val="fr-FR"/>
              </w:rPr>
            </w:pPr>
            <w:r w:rsidRPr="00C0646F">
              <w:rPr>
                <w:rFonts w:ascii="Calibri" w:hAnsi="Calibri" w:cs="Calibri"/>
                <w:spacing w:val="-2"/>
                <w:sz w:val="20"/>
                <w:szCs w:val="20"/>
                <w:lang w:val="fr-FR"/>
              </w:rPr>
              <w:t xml:space="preserve">4.  Année d’immatriculation : </w:t>
            </w:r>
            <w:r w:rsidRPr="00C0646F">
              <w:rPr>
                <w:rFonts w:ascii="Calibri" w:hAnsi="Calibri" w:cs="Calibri"/>
                <w:bCs/>
                <w:i/>
                <w:iCs/>
                <w:color w:val="FF0000"/>
                <w:spacing w:val="-2"/>
                <w:sz w:val="20"/>
                <w:szCs w:val="20"/>
                <w:lang w:val="fr-FR"/>
              </w:rPr>
              <w:t>[insérez l’année d’immatriculation du membre]</w:t>
            </w:r>
          </w:p>
        </w:tc>
      </w:tr>
      <w:tr w:rsidR="003C5828" w:rsidRPr="00C0646F" w14:paraId="67CDDF66" w14:textId="77777777" w:rsidTr="000B3E61">
        <w:trPr>
          <w:cantSplit/>
          <w:trPrChange w:id="2300" w:author="Marie Christa Ermite Joseph Fevry" w:date="2018-06-07T14:23:00Z">
            <w:trPr>
              <w:cantSplit/>
            </w:trPr>
          </w:trPrChange>
        </w:trPr>
        <w:tc>
          <w:tcPr>
            <w:tcW w:w="3060" w:type="dxa"/>
            <w:tcBorders>
              <w:left w:val="single" w:sz="4" w:space="0" w:color="auto"/>
            </w:tcBorders>
            <w:tcPrChange w:id="2301" w:author="Marie Christa Ermite Joseph Fevry" w:date="2018-06-07T14:23:00Z">
              <w:tcPr>
                <w:tcW w:w="2970" w:type="dxa"/>
                <w:tcBorders>
                  <w:left w:val="single" w:sz="4" w:space="0" w:color="auto"/>
                </w:tcBorders>
              </w:tcPr>
            </w:tcPrChange>
          </w:tcPr>
          <w:p w14:paraId="34FAE5F7"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5. Pays d’activité</w:t>
            </w:r>
          </w:p>
        </w:tc>
        <w:tc>
          <w:tcPr>
            <w:tcW w:w="3060" w:type="dxa"/>
            <w:tcBorders>
              <w:left w:val="single" w:sz="4" w:space="0" w:color="auto"/>
            </w:tcBorders>
            <w:tcPrChange w:id="2302" w:author="Marie Christa Ermite Joseph Fevry" w:date="2018-06-07T14:23:00Z">
              <w:tcPr>
                <w:tcW w:w="3060" w:type="dxa"/>
                <w:tcBorders>
                  <w:left w:val="single" w:sz="4" w:space="0" w:color="auto"/>
                </w:tcBorders>
              </w:tcPr>
            </w:tcPrChange>
          </w:tcPr>
          <w:p w14:paraId="185502FF"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6. Nombre d’employés dans chaque pays</w:t>
            </w:r>
          </w:p>
        </w:tc>
        <w:tc>
          <w:tcPr>
            <w:tcW w:w="3060" w:type="dxa"/>
            <w:tcBorders>
              <w:left w:val="single" w:sz="4" w:space="0" w:color="auto"/>
            </w:tcBorders>
            <w:tcPrChange w:id="2303" w:author="Marie Christa Ermite Joseph Fevry" w:date="2018-06-07T14:23:00Z">
              <w:tcPr>
                <w:tcW w:w="3060" w:type="dxa"/>
                <w:tcBorders>
                  <w:left w:val="single" w:sz="4" w:space="0" w:color="auto"/>
                </w:tcBorders>
              </w:tcPr>
            </w:tcPrChange>
          </w:tcPr>
          <w:p w14:paraId="1060ACB2"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7. Années d’activité dans chaque pays</w:t>
            </w:r>
          </w:p>
        </w:tc>
      </w:tr>
      <w:tr w:rsidR="003C5828" w:rsidRPr="00C0646F" w14:paraId="01CFF75A" w14:textId="77777777" w:rsidTr="000B3E61">
        <w:trPr>
          <w:cantSplit/>
          <w:trPrChange w:id="2304" w:author="Marie Christa Ermite Joseph Fevry" w:date="2018-06-07T14:23:00Z">
            <w:trPr>
              <w:cantSplit/>
            </w:trPr>
          </w:trPrChange>
        </w:trPr>
        <w:tc>
          <w:tcPr>
            <w:tcW w:w="9180" w:type="dxa"/>
            <w:gridSpan w:val="3"/>
            <w:tcBorders>
              <w:left w:val="single" w:sz="4" w:space="0" w:color="auto"/>
            </w:tcBorders>
            <w:tcPrChange w:id="2305" w:author="Marie Christa Ermite Joseph Fevry" w:date="2018-06-07T14:23:00Z">
              <w:tcPr>
                <w:tcW w:w="9090" w:type="dxa"/>
                <w:gridSpan w:val="3"/>
                <w:tcBorders>
                  <w:left w:val="single" w:sz="4" w:space="0" w:color="auto"/>
                </w:tcBorders>
              </w:tcPr>
            </w:tcPrChange>
          </w:tcPr>
          <w:p w14:paraId="60002D1F"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8.  Adresse(s) légale(s) dans le(s) pays d’immatriculation/d’activité :</w:t>
            </w:r>
            <w:r w:rsidRPr="00C0646F">
              <w:rPr>
                <w:rFonts w:ascii="Calibri" w:hAnsi="Calibri" w:cs="Calibri"/>
                <w:color w:val="FF0000"/>
                <w:spacing w:val="-2"/>
                <w:sz w:val="20"/>
                <w:szCs w:val="20"/>
                <w:lang w:val="fr-FR"/>
              </w:rPr>
              <w:t xml:space="preserve"> </w:t>
            </w:r>
            <w:r w:rsidRPr="00C0646F">
              <w:rPr>
                <w:rFonts w:ascii="Calibri" w:hAnsi="Calibri" w:cs="Calibri"/>
                <w:bCs/>
                <w:i/>
                <w:iCs/>
                <w:color w:val="FF0000"/>
                <w:spacing w:val="-2"/>
                <w:sz w:val="20"/>
                <w:szCs w:val="20"/>
                <w:lang w:val="fr-FR"/>
              </w:rPr>
              <w:t>[insérez l’adresse légale du membre dans le pays d’immatriculation]</w:t>
            </w:r>
          </w:p>
        </w:tc>
      </w:tr>
      <w:tr w:rsidR="003C5828" w:rsidRPr="00C0646F" w14:paraId="12A8E7B3" w14:textId="77777777" w:rsidTr="000B3E61">
        <w:trPr>
          <w:cantSplit/>
          <w:trPrChange w:id="2306" w:author="Marie Christa Ermite Joseph Fevry" w:date="2018-06-07T14:23:00Z">
            <w:trPr>
              <w:cantSplit/>
            </w:trPr>
          </w:trPrChange>
        </w:trPr>
        <w:tc>
          <w:tcPr>
            <w:tcW w:w="9180" w:type="dxa"/>
            <w:gridSpan w:val="3"/>
            <w:tcPrChange w:id="2307" w:author="Marie Christa Ermite Joseph Fevry" w:date="2018-06-07T14:23:00Z">
              <w:tcPr>
                <w:tcW w:w="9090" w:type="dxa"/>
                <w:gridSpan w:val="3"/>
              </w:tcPr>
            </w:tcPrChange>
          </w:tcPr>
          <w:p w14:paraId="2250D931" w14:textId="77777777" w:rsidR="003C5828" w:rsidRPr="00C0646F" w:rsidRDefault="003C5828"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9. Valeur et description des trois (3) contrats les plus importants au cours des cinq (5) années :</w:t>
            </w:r>
          </w:p>
        </w:tc>
      </w:tr>
      <w:tr w:rsidR="003C5828" w:rsidRPr="00C0646F" w14:paraId="0AA77B19" w14:textId="77777777" w:rsidTr="000B3E61">
        <w:trPr>
          <w:cantSplit/>
          <w:trPrChange w:id="2308" w:author="Marie Christa Ermite Joseph Fevry" w:date="2018-06-07T14:23:00Z">
            <w:trPr>
              <w:cantSplit/>
            </w:trPr>
          </w:trPrChange>
        </w:trPr>
        <w:tc>
          <w:tcPr>
            <w:tcW w:w="9180" w:type="dxa"/>
            <w:gridSpan w:val="3"/>
            <w:tcPrChange w:id="2309" w:author="Marie Christa Ermite Joseph Fevry" w:date="2018-06-07T14:23:00Z">
              <w:tcPr>
                <w:tcW w:w="9090" w:type="dxa"/>
                <w:gridSpan w:val="3"/>
              </w:tcPr>
            </w:tcPrChange>
          </w:tcPr>
          <w:p w14:paraId="74CD7FA9" w14:textId="77777777" w:rsidR="003C5828" w:rsidRPr="00C0646F" w:rsidRDefault="003C5828"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 xml:space="preserve">10.  Cote de crédit la plus récente (le cas échéant) : </w:t>
            </w:r>
          </w:p>
        </w:tc>
      </w:tr>
      <w:tr w:rsidR="003C5828" w:rsidRPr="00C0646F" w14:paraId="278A5151" w14:textId="77777777" w:rsidTr="000B3E61">
        <w:trPr>
          <w:cantSplit/>
          <w:trPrChange w:id="2310" w:author="Marie Christa Ermite Joseph Fevry" w:date="2018-06-07T14:23:00Z">
            <w:trPr>
              <w:cantSplit/>
            </w:trPr>
          </w:trPrChange>
        </w:trPr>
        <w:tc>
          <w:tcPr>
            <w:tcW w:w="9180" w:type="dxa"/>
            <w:gridSpan w:val="3"/>
            <w:tcPrChange w:id="2311" w:author="Marie Christa Ermite Joseph Fevry" w:date="2018-06-07T14:23:00Z">
              <w:tcPr>
                <w:tcW w:w="9090" w:type="dxa"/>
                <w:gridSpan w:val="3"/>
              </w:tcPr>
            </w:tcPrChange>
          </w:tcPr>
          <w:p w14:paraId="562A1591" w14:textId="77777777" w:rsidR="003C5828" w:rsidRPr="00C0646F" w:rsidRDefault="003C5828" w:rsidP="00B3375A">
            <w:pPr>
              <w:pStyle w:val="Outline"/>
              <w:numPr>
                <w:ilvl w:val="0"/>
                <w:numId w:val="14"/>
              </w:numPr>
              <w:suppressAutoHyphens/>
              <w:spacing w:before="0" w:after="200"/>
              <w:ind w:left="432" w:hanging="432"/>
              <w:rPr>
                <w:rFonts w:ascii="Calibri" w:hAnsi="Calibri" w:cs="Calibri"/>
                <w:spacing w:val="-2"/>
                <w:kern w:val="0"/>
                <w:sz w:val="20"/>
                <w:lang w:val="fr-FR"/>
              </w:rPr>
            </w:pPr>
            <w:r w:rsidRPr="00C0646F">
              <w:rPr>
                <w:rFonts w:ascii="Calibri" w:hAnsi="Calibri" w:cs="Calibri"/>
                <w:spacing w:val="-2"/>
                <w:kern w:val="0"/>
                <w:sz w:val="20"/>
                <w:lang w:val="fr-FR"/>
              </w:rPr>
              <w:t xml:space="preserve">Brève description des antécédents en matière de contentieux (litiges, arbitrages, réclamations, etc.), en indiquant la situation actuelle et les résultats, s’ils sont déjà réglés : </w:t>
            </w:r>
          </w:p>
        </w:tc>
      </w:tr>
      <w:tr w:rsidR="003C5828" w:rsidRPr="00C0646F" w14:paraId="65436685" w14:textId="77777777" w:rsidTr="000B3E61">
        <w:trPr>
          <w:cantSplit/>
          <w:trPrChange w:id="2312" w:author="Marie Christa Ermite Joseph Fevry" w:date="2018-06-07T14:23:00Z">
            <w:trPr>
              <w:cantSplit/>
            </w:trPr>
          </w:trPrChange>
        </w:trPr>
        <w:tc>
          <w:tcPr>
            <w:tcW w:w="9180" w:type="dxa"/>
            <w:gridSpan w:val="3"/>
            <w:tcPrChange w:id="2313" w:author="Marie Christa Ermite Joseph Fevry" w:date="2018-06-07T14:23:00Z">
              <w:tcPr>
                <w:tcW w:w="9090" w:type="dxa"/>
                <w:gridSpan w:val="3"/>
              </w:tcPr>
            </w:tcPrChange>
          </w:tcPr>
          <w:p w14:paraId="005E4AA6" w14:textId="77777777" w:rsidR="003C5828" w:rsidRPr="00C0646F" w:rsidRDefault="003C5828" w:rsidP="00165F4D">
            <w:pPr>
              <w:pStyle w:val="Outline"/>
              <w:suppressAutoHyphens/>
              <w:spacing w:before="0" w:after="200"/>
              <w:rPr>
                <w:rFonts w:ascii="Calibri" w:hAnsi="Calibri" w:cs="Calibri"/>
                <w:spacing w:val="-2"/>
                <w:kern w:val="0"/>
                <w:sz w:val="20"/>
                <w:lang w:val="fr-FR"/>
              </w:rPr>
            </w:pPr>
            <w:r w:rsidRPr="00C0646F">
              <w:rPr>
                <w:rFonts w:ascii="Calibri" w:hAnsi="Calibri" w:cs="Calibri"/>
                <w:sz w:val="20"/>
                <w:lang w:val="fr-FR"/>
              </w:rPr>
              <w:lastRenderedPageBreak/>
              <w:t>13.</w:t>
            </w:r>
            <w:r w:rsidRPr="00C0646F">
              <w:rPr>
                <w:rFonts w:ascii="Calibri" w:hAnsi="Calibri" w:cs="Calibri"/>
                <w:sz w:val="20"/>
                <w:lang w:val="fr-FR"/>
              </w:rPr>
              <w:tab/>
            </w:r>
            <w:r w:rsidRPr="00C0646F">
              <w:rPr>
                <w:rFonts w:ascii="Calibri" w:hAnsi="Calibri" w:cs="Calibri"/>
                <w:spacing w:val="-2"/>
                <w:kern w:val="0"/>
                <w:sz w:val="20"/>
                <w:lang w:val="fr-FR"/>
              </w:rPr>
              <w:t>Informations relatives au représentant autorisé du membre de la coentreprise</w:t>
            </w:r>
          </w:p>
          <w:p w14:paraId="3C627AF3" w14:textId="77777777" w:rsidR="003C5828" w:rsidRPr="00C0646F" w:rsidRDefault="003C5828" w:rsidP="00165F4D">
            <w:pPr>
              <w:pStyle w:val="Outline1"/>
              <w:keepNext w:val="0"/>
              <w:tabs>
                <w:tab w:val="clear" w:pos="360"/>
              </w:tabs>
              <w:suppressAutoHyphens/>
              <w:spacing w:before="0"/>
              <w:rPr>
                <w:rFonts w:ascii="Calibri" w:hAnsi="Calibri" w:cs="Calibri"/>
                <w:b/>
                <w:spacing w:val="-2"/>
                <w:kern w:val="0"/>
                <w:sz w:val="20"/>
                <w:lang w:val="fr-FR"/>
              </w:rPr>
            </w:pPr>
            <w:r w:rsidRPr="00C0646F">
              <w:rPr>
                <w:rFonts w:ascii="Calibri" w:hAnsi="Calibri" w:cs="Calibri"/>
                <w:spacing w:val="-2"/>
                <w:kern w:val="0"/>
                <w:sz w:val="20"/>
                <w:lang w:val="fr-FR"/>
              </w:rPr>
              <w:t xml:space="preserve">     Nom : </w:t>
            </w:r>
            <w:r w:rsidRPr="00C0646F">
              <w:rPr>
                <w:rFonts w:ascii="Calibri" w:hAnsi="Calibri" w:cs="Calibri"/>
                <w:i/>
                <w:color w:val="FF0000"/>
                <w:spacing w:val="-2"/>
                <w:kern w:val="0"/>
                <w:sz w:val="20"/>
                <w:lang w:val="fr-FR"/>
              </w:rPr>
              <w:t>[insérez le nom du représentant autorisé du membre de la coentreprise]</w:t>
            </w:r>
          </w:p>
          <w:p w14:paraId="2913A268" w14:textId="77777777" w:rsidR="003C5828" w:rsidRPr="00C0646F" w:rsidRDefault="003C5828" w:rsidP="00165F4D">
            <w:pPr>
              <w:suppressAutoHyphens/>
              <w:rPr>
                <w:rFonts w:ascii="Calibri" w:hAnsi="Calibri" w:cs="Calibri"/>
                <w:b/>
                <w:color w:val="FF0000"/>
                <w:spacing w:val="-2"/>
                <w:sz w:val="20"/>
                <w:szCs w:val="20"/>
                <w:lang w:val="fr-FR"/>
              </w:rPr>
            </w:pPr>
            <w:r w:rsidRPr="00C0646F">
              <w:rPr>
                <w:rFonts w:ascii="Calibri" w:hAnsi="Calibri" w:cs="Calibri"/>
                <w:spacing w:val="-2"/>
                <w:sz w:val="20"/>
                <w:szCs w:val="20"/>
                <w:lang w:val="fr-FR"/>
              </w:rPr>
              <w:t xml:space="preserve">     Adresse : </w:t>
            </w:r>
            <w:r w:rsidRPr="00C0646F">
              <w:rPr>
                <w:rFonts w:ascii="Calibri" w:hAnsi="Calibri" w:cs="Calibri"/>
                <w:i/>
                <w:color w:val="FF0000"/>
                <w:spacing w:val="-2"/>
                <w:sz w:val="20"/>
                <w:szCs w:val="20"/>
                <w:lang w:val="fr-FR"/>
              </w:rPr>
              <w:t>[insérez l’adresse du représentant autorisé</w:t>
            </w:r>
            <w:r w:rsidRPr="00C0646F">
              <w:rPr>
                <w:rFonts w:ascii="Calibri" w:hAnsi="Calibri" w:cs="Calibri"/>
                <w:i/>
                <w:color w:val="FF0000"/>
                <w:spacing w:val="-2"/>
                <w:kern w:val="0"/>
                <w:sz w:val="20"/>
                <w:lang w:val="fr-FR"/>
              </w:rPr>
              <w:t xml:space="preserve"> du membre de la coentreprise</w:t>
            </w:r>
            <w:r w:rsidRPr="00C0646F">
              <w:rPr>
                <w:rFonts w:ascii="Calibri" w:hAnsi="Calibri" w:cs="Calibri"/>
                <w:i/>
                <w:color w:val="FF0000"/>
                <w:spacing w:val="-2"/>
                <w:sz w:val="20"/>
                <w:szCs w:val="20"/>
                <w:lang w:val="fr-FR"/>
              </w:rPr>
              <w:t>]</w:t>
            </w:r>
          </w:p>
          <w:p w14:paraId="714A47BF" w14:textId="77777777" w:rsidR="003C5828" w:rsidRPr="00C0646F" w:rsidRDefault="003C5828" w:rsidP="00165F4D">
            <w:pPr>
              <w:suppressAutoHyphens/>
              <w:rPr>
                <w:rFonts w:ascii="Calibri" w:hAnsi="Calibri" w:cs="Calibri"/>
                <w:b/>
                <w:spacing w:val="-2"/>
                <w:sz w:val="20"/>
                <w:szCs w:val="20"/>
                <w:lang w:val="fr-FR"/>
              </w:rPr>
            </w:pPr>
            <w:r w:rsidRPr="00C0646F">
              <w:rPr>
                <w:rFonts w:ascii="Calibri" w:hAnsi="Calibri" w:cs="Calibri"/>
                <w:spacing w:val="-2"/>
                <w:sz w:val="20"/>
                <w:szCs w:val="20"/>
                <w:lang w:val="fr-FR"/>
              </w:rPr>
              <w:t xml:space="preserve">     Numéros de téléphone/fax :</w:t>
            </w:r>
            <w:r w:rsidRPr="00C0646F">
              <w:rPr>
                <w:rFonts w:ascii="Calibri" w:hAnsi="Calibri" w:cs="Calibri"/>
                <w:color w:val="FF0000"/>
                <w:spacing w:val="-2"/>
                <w:sz w:val="20"/>
                <w:szCs w:val="20"/>
                <w:lang w:val="fr-FR"/>
              </w:rPr>
              <w:t xml:space="preserve"> </w:t>
            </w:r>
            <w:r w:rsidRPr="00C0646F">
              <w:rPr>
                <w:rFonts w:ascii="Calibri" w:hAnsi="Calibri" w:cs="Calibri"/>
                <w:i/>
                <w:color w:val="FF0000"/>
                <w:spacing w:val="-2"/>
                <w:sz w:val="20"/>
                <w:szCs w:val="20"/>
                <w:lang w:val="fr-FR"/>
              </w:rPr>
              <w:t>[insérez les numéros de téléphone/fax du représentant autorisé</w:t>
            </w:r>
            <w:r w:rsidRPr="00C0646F">
              <w:rPr>
                <w:rFonts w:ascii="Calibri" w:hAnsi="Calibri" w:cs="Calibri"/>
                <w:i/>
                <w:color w:val="FF0000"/>
                <w:spacing w:val="-2"/>
                <w:kern w:val="0"/>
                <w:sz w:val="20"/>
                <w:lang w:val="fr-FR"/>
              </w:rPr>
              <w:t xml:space="preserve"> du membre de la coentreprise</w:t>
            </w:r>
            <w:r w:rsidRPr="00C0646F">
              <w:rPr>
                <w:rFonts w:ascii="Calibri" w:hAnsi="Calibri" w:cs="Calibri"/>
                <w:i/>
                <w:color w:val="FF0000"/>
                <w:spacing w:val="-2"/>
                <w:sz w:val="20"/>
                <w:szCs w:val="20"/>
                <w:lang w:val="fr-FR"/>
              </w:rPr>
              <w:t>]</w:t>
            </w:r>
          </w:p>
          <w:p w14:paraId="49AF4DAB" w14:textId="77777777" w:rsidR="003C5828" w:rsidRPr="00C0646F" w:rsidRDefault="003C5828" w:rsidP="00165F4D">
            <w:pPr>
              <w:pStyle w:val="BodyText"/>
              <w:spacing w:after="0"/>
              <w:ind w:left="360" w:hanging="360"/>
              <w:rPr>
                <w:rFonts w:ascii="Calibri" w:hAnsi="Calibri" w:cs="Calibri"/>
                <w:sz w:val="20"/>
                <w:szCs w:val="20"/>
                <w:lang w:val="fr-FR"/>
              </w:rPr>
            </w:pPr>
            <w:r w:rsidRPr="00C0646F">
              <w:rPr>
                <w:rFonts w:ascii="Calibri" w:hAnsi="Calibri" w:cs="Calibri"/>
                <w:spacing w:val="-2"/>
                <w:sz w:val="20"/>
                <w:szCs w:val="20"/>
                <w:lang w:val="fr-FR"/>
              </w:rPr>
              <w:t xml:space="preserve">     Adresse électronique : </w:t>
            </w:r>
            <w:r w:rsidRPr="00C0646F">
              <w:rPr>
                <w:rFonts w:ascii="Calibri" w:hAnsi="Calibri" w:cs="Calibri"/>
                <w:i/>
                <w:color w:val="FF0000"/>
                <w:spacing w:val="-2"/>
                <w:sz w:val="20"/>
                <w:szCs w:val="20"/>
                <w:lang w:val="fr-FR"/>
              </w:rPr>
              <w:t>[insérez l’adresse électronique du représentant autorisé</w:t>
            </w:r>
            <w:r w:rsidRPr="00C0646F">
              <w:rPr>
                <w:rFonts w:ascii="Calibri" w:hAnsi="Calibri" w:cs="Calibri"/>
                <w:i/>
                <w:color w:val="FF0000"/>
                <w:spacing w:val="-2"/>
                <w:kern w:val="0"/>
                <w:sz w:val="20"/>
                <w:lang w:val="fr-FR"/>
              </w:rPr>
              <w:t xml:space="preserve"> du membre de la coentreprise</w:t>
            </w:r>
            <w:r w:rsidRPr="00C0646F">
              <w:rPr>
                <w:rFonts w:ascii="Calibri" w:hAnsi="Calibri" w:cs="Calibri"/>
                <w:i/>
                <w:color w:val="FF0000"/>
                <w:spacing w:val="-2"/>
                <w:sz w:val="20"/>
                <w:szCs w:val="20"/>
                <w:lang w:val="fr-FR"/>
              </w:rPr>
              <w:t>]</w:t>
            </w:r>
          </w:p>
        </w:tc>
      </w:tr>
      <w:tr w:rsidR="003C5828" w:rsidRPr="00C0646F" w14:paraId="4C1EA847" w14:textId="77777777" w:rsidTr="000B3E61">
        <w:tc>
          <w:tcPr>
            <w:tcW w:w="9180" w:type="dxa"/>
            <w:gridSpan w:val="3"/>
            <w:tcPrChange w:id="2314" w:author="Marie Christa Ermite Joseph Fevry" w:date="2018-06-07T14:23:00Z">
              <w:tcPr>
                <w:tcW w:w="9090" w:type="dxa"/>
                <w:gridSpan w:val="3"/>
              </w:tcPr>
            </w:tcPrChange>
          </w:tcPr>
          <w:p w14:paraId="65C0EE81" w14:textId="77777777" w:rsidR="003C5828" w:rsidRPr="00C0646F" w:rsidRDefault="003C5828" w:rsidP="00165F4D">
            <w:pPr>
              <w:spacing w:before="40" w:after="160"/>
              <w:ind w:left="342" w:hanging="342"/>
              <w:rPr>
                <w:rFonts w:ascii="Calibri" w:hAnsi="Calibri" w:cs="Calibri"/>
                <w:i/>
                <w:color w:val="FF0000"/>
                <w:sz w:val="20"/>
                <w:szCs w:val="20"/>
                <w:lang w:val="fr-FR"/>
              </w:rPr>
            </w:pPr>
            <w:r w:rsidRPr="00C0646F">
              <w:rPr>
                <w:rFonts w:ascii="Calibri" w:hAnsi="Calibri" w:cs="Calibri"/>
                <w:spacing w:val="-2"/>
                <w:sz w:val="20"/>
                <w:szCs w:val="20"/>
                <w:lang w:val="fr-FR"/>
              </w:rPr>
              <w:t>14.</w:t>
            </w:r>
            <w:r w:rsidRPr="00C0646F">
              <w:rPr>
                <w:rFonts w:ascii="Calibri" w:hAnsi="Calibri" w:cs="Calibri"/>
                <w:spacing w:val="-2"/>
                <w:sz w:val="20"/>
                <w:szCs w:val="20"/>
                <w:lang w:val="fr-FR"/>
              </w:rPr>
              <w:tab/>
            </w:r>
            <w:r w:rsidRPr="00C0646F">
              <w:rPr>
                <w:rFonts w:ascii="Calibri" w:hAnsi="Calibri" w:cs="Calibri"/>
                <w:sz w:val="20"/>
                <w:szCs w:val="20"/>
                <w:lang w:val="fr-FR"/>
              </w:rPr>
              <w:t>Des copies des documents originaux suivants sont jointes aux présentes :</w:t>
            </w:r>
            <w:r w:rsidRPr="00C0646F">
              <w:rPr>
                <w:rFonts w:ascii="Calibri" w:hAnsi="Calibri" w:cs="Calibri"/>
                <w:i/>
                <w:color w:val="FF0000"/>
                <w:sz w:val="20"/>
                <w:szCs w:val="20"/>
                <w:lang w:val="fr-FR"/>
              </w:rPr>
              <w:t xml:space="preserve"> [cochez les cases correspondant aux documents originaux joints]</w:t>
            </w:r>
          </w:p>
          <w:p w14:paraId="358AC42C" w14:textId="77777777" w:rsidR="003C5828" w:rsidRPr="00C0646F" w:rsidRDefault="003C5828" w:rsidP="00165F4D">
            <w:pPr>
              <w:ind w:left="252" w:hanging="252"/>
              <w:rPr>
                <w:rFonts w:ascii="Calibri" w:hAnsi="Calibri" w:cs="Calibri"/>
                <w:spacing w:val="-2"/>
                <w:kern w:val="0"/>
                <w:sz w:val="20"/>
                <w:szCs w:val="20"/>
                <w:lang w:val="fr-FR"/>
              </w:rPr>
            </w:pPr>
            <w:r w:rsidRPr="00C0646F">
              <w:rPr>
                <w:rFonts w:ascii="Calibri" w:hAnsi="Calibri" w:cs="Calibri"/>
                <w:spacing w:val="-2"/>
                <w:kern w:val="0"/>
                <w:sz w:val="20"/>
                <w:szCs w:val="20"/>
                <w:lang w:val="fr-FR"/>
              </w:rPr>
              <w:sym w:font="Symbol" w:char="F0F0"/>
            </w:r>
            <w:r w:rsidRPr="00C0646F">
              <w:rPr>
                <w:rFonts w:ascii="Calibri" w:hAnsi="Calibri" w:cs="Calibri"/>
                <w:spacing w:val="-2"/>
                <w:kern w:val="0"/>
                <w:sz w:val="20"/>
                <w:szCs w:val="20"/>
                <w:lang w:val="fr-FR"/>
              </w:rPr>
              <w:t xml:space="preserve">  </w:t>
            </w:r>
            <w:r w:rsidRPr="00C0646F">
              <w:rPr>
                <w:rFonts w:ascii="Calibri" w:hAnsi="Calibri" w:cs="Calibri"/>
                <w:spacing w:val="-2"/>
                <w:sz w:val="20"/>
                <w:szCs w:val="20"/>
                <w:lang w:val="fr-FR"/>
              </w:rPr>
              <w:t>tous les documents d’admissibilité requis aux termes de la fiche technique</w:t>
            </w:r>
          </w:p>
          <w:p w14:paraId="2794A8BF" w14:textId="77777777" w:rsidR="003C5828" w:rsidRPr="00C0646F" w:rsidRDefault="003C5828" w:rsidP="00165F4D">
            <w:pPr>
              <w:ind w:left="360" w:hanging="360"/>
              <w:rPr>
                <w:rFonts w:ascii="Calibri" w:hAnsi="Calibri" w:cs="Calibri"/>
                <w:spacing w:val="-2"/>
                <w:sz w:val="20"/>
                <w:szCs w:val="20"/>
                <w:lang w:val="fr-FR"/>
              </w:rPr>
            </w:pPr>
            <w:r w:rsidRPr="00C0646F">
              <w:rPr>
                <w:rFonts w:ascii="Calibri" w:hAnsi="Calibri" w:cs="Calibri"/>
                <w:spacing w:val="-2"/>
                <w:sz w:val="20"/>
                <w:szCs w:val="20"/>
                <w:lang w:val="fr-FR"/>
              </w:rPr>
              <w:sym w:font="Symbol" w:char="F0F0"/>
            </w:r>
            <w:r w:rsidRPr="00C0646F">
              <w:rPr>
                <w:rFonts w:ascii="Calibri" w:hAnsi="Calibri" w:cs="Calibri"/>
                <w:spacing w:val="-2"/>
                <w:sz w:val="20"/>
                <w:szCs w:val="20"/>
                <w:lang w:val="fr-FR"/>
              </w:rPr>
              <w:t xml:space="preserve">  les statuts ou l’immatriculation de la société mentionnée au 2.</w:t>
            </w:r>
          </w:p>
          <w:p w14:paraId="0D1A7C49" w14:textId="77777777" w:rsidR="003C5828" w:rsidRPr="00C0646F" w:rsidRDefault="003C5828" w:rsidP="00165F4D">
            <w:pPr>
              <w:ind w:left="360" w:hanging="360"/>
              <w:rPr>
                <w:rFonts w:ascii="Calibri" w:hAnsi="Calibri" w:cs="Calibri"/>
                <w:spacing w:val="-2"/>
                <w:sz w:val="20"/>
                <w:szCs w:val="20"/>
                <w:lang w:val="fr-FR"/>
              </w:rPr>
            </w:pPr>
            <w:r w:rsidRPr="00C0646F">
              <w:rPr>
                <w:rFonts w:ascii="Calibri" w:hAnsi="Calibri" w:cs="Calibri"/>
                <w:spacing w:val="-2"/>
                <w:sz w:val="20"/>
                <w:szCs w:val="20"/>
                <w:lang w:val="fr-FR"/>
              </w:rPr>
              <w:sym w:font="Symbol" w:char="F0F0"/>
            </w:r>
            <w:r w:rsidRPr="00C0646F">
              <w:rPr>
                <w:rFonts w:ascii="Calibri" w:hAnsi="Calibri" w:cs="Calibri"/>
                <w:spacing w:val="-2"/>
                <w:sz w:val="20"/>
                <w:szCs w:val="20"/>
                <w:lang w:val="fr-FR"/>
              </w:rPr>
              <w:t xml:space="preserve">  s’il s’agit d’une entité détenue par un gouvernement, les documents attestant de son autonomie juridique et financière et de sa conformité au droit commercial.</w:t>
            </w:r>
          </w:p>
        </w:tc>
      </w:tr>
    </w:tbl>
    <w:p w14:paraId="4F2A88A1" w14:textId="77777777" w:rsidR="003C5828" w:rsidRPr="00C0646F" w:rsidRDefault="003C5828" w:rsidP="003C5828">
      <w:pPr>
        <w:rPr>
          <w:rFonts w:ascii="Calibri" w:hAnsi="Calibri" w:cs="Calibri"/>
          <w:b/>
          <w:bCs/>
          <w:lang w:val="fr-FR"/>
        </w:rPr>
      </w:pPr>
    </w:p>
    <w:p w14:paraId="2DC8645A" w14:textId="77777777" w:rsidR="00E42F83" w:rsidRPr="00C0646F" w:rsidRDefault="00E42F83" w:rsidP="00E42F83">
      <w:pPr>
        <w:rPr>
          <w:rFonts w:ascii="Calibri" w:hAnsi="Calibri" w:cs="Calibri"/>
          <w:b/>
          <w:bCs/>
          <w:lang w:val="fr-FR"/>
        </w:rPr>
      </w:pPr>
      <w:r w:rsidRPr="00C0646F">
        <w:rPr>
          <w:rFonts w:ascii="Calibri" w:hAnsi="Calibri" w:cs="Calibri"/>
          <w:lang w:val="fr-FR"/>
        </w:rPr>
        <w:br w:type="page"/>
      </w:r>
    </w:p>
    <w:p w14:paraId="7BBE9EB1" w14:textId="77777777" w:rsidR="00E42F83" w:rsidRPr="00C0646F" w:rsidRDefault="003C5828" w:rsidP="00E42F83">
      <w:pPr>
        <w:pStyle w:val="Section3-Heading1"/>
        <w:rPr>
          <w:rFonts w:ascii="Calibri" w:hAnsi="Calibri" w:cs="Calibri"/>
          <w:lang w:val="fr-FR"/>
        </w:rPr>
      </w:pPr>
      <w:r w:rsidRPr="00C0646F">
        <w:rPr>
          <w:rFonts w:ascii="Calibri" w:hAnsi="Calibri" w:cs="Calibri"/>
          <w:lang w:val="fr-FR"/>
        </w:rPr>
        <w:lastRenderedPageBreak/>
        <w:t>Section 6 : formulaire de soumission technique</w:t>
      </w:r>
    </w:p>
    <w:p w14:paraId="5ADAEFE0" w14:textId="77777777" w:rsidR="00E42F83" w:rsidRPr="00C0646F" w:rsidRDefault="00E42F83" w:rsidP="00E42F83">
      <w:pPr>
        <w:jc w:val="center"/>
        <w:rPr>
          <w:rFonts w:ascii="Calibri" w:hAnsi="Calibri" w:cs="Calibri"/>
          <w:b/>
          <w:snapToGrid w:val="0"/>
          <w:sz w:val="28"/>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2315" w:author="Marie Christa Ermite Joseph Fevry" w:date="2018-06-07T15:20: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9360"/>
        <w:tblGridChange w:id="2316">
          <w:tblGrid>
            <w:gridCol w:w="9000"/>
          </w:tblGrid>
        </w:tblGridChange>
      </w:tblGrid>
      <w:tr w:rsidR="00E42F83" w:rsidRPr="00C0646F" w14:paraId="7A5F6738" w14:textId="77777777" w:rsidTr="00B706E2">
        <w:trPr>
          <w:cantSplit/>
          <w:trHeight w:val="1646"/>
          <w:trPrChange w:id="2317" w:author="Marie Christa Ermite Joseph Fevry" w:date="2018-06-07T15:20:00Z">
            <w:trPr>
              <w:cantSplit/>
              <w:trHeight w:val="1646"/>
            </w:trPr>
          </w:trPrChange>
        </w:trPr>
        <w:tc>
          <w:tcPr>
            <w:tcW w:w="9360" w:type="dxa"/>
            <w:tcPrChange w:id="2318" w:author="Marie Christa Ermite Joseph Fevry" w:date="2018-06-07T15:20:00Z">
              <w:tcPr>
                <w:tcW w:w="9000" w:type="dxa"/>
              </w:tcPr>
            </w:tcPrChange>
          </w:tcPr>
          <w:p w14:paraId="1C313CB8" w14:textId="77777777" w:rsidR="00E42F83" w:rsidRPr="00C0646F" w:rsidRDefault="00E42F83" w:rsidP="009E3B45">
            <w:pPr>
              <w:spacing w:before="120" w:after="120"/>
              <w:rPr>
                <w:rFonts w:ascii="Calibri" w:hAnsi="Calibri" w:cs="Calibri"/>
                <w:b/>
                <w:bCs/>
                <w:sz w:val="20"/>
                <w:u w:val="single"/>
                <w:lang w:val="fr-FR"/>
              </w:rPr>
            </w:pPr>
            <w:r w:rsidRPr="00C0646F">
              <w:rPr>
                <w:rFonts w:ascii="Calibri" w:hAnsi="Calibri" w:cs="Calibri"/>
                <w:sz w:val="20"/>
                <w:lang w:val="fr-FR"/>
              </w:rPr>
              <w:br w:type="page"/>
            </w:r>
            <w:r w:rsidRPr="00C0646F">
              <w:rPr>
                <w:rFonts w:ascii="Calibri" w:hAnsi="Calibri" w:cs="Calibri"/>
                <w:sz w:val="20"/>
                <w:lang w:val="fr-FR"/>
              </w:rPr>
              <w:br w:type="page"/>
            </w:r>
          </w:p>
          <w:p w14:paraId="27F3183E" w14:textId="77777777" w:rsidR="00E42F83" w:rsidRPr="00C0646F" w:rsidRDefault="003C5828" w:rsidP="009E3B45">
            <w:pPr>
              <w:pStyle w:val="IndexHeading"/>
              <w:spacing w:after="120"/>
              <w:jc w:val="center"/>
              <w:rPr>
                <w:rFonts w:ascii="Calibri" w:hAnsi="Calibri" w:cs="Calibri"/>
                <w:sz w:val="20"/>
                <w:szCs w:val="20"/>
                <w:lang w:val="fr-FR"/>
              </w:rPr>
            </w:pPr>
            <w:r w:rsidRPr="00C0646F">
              <w:rPr>
                <w:rFonts w:ascii="Calibri" w:hAnsi="Calibri" w:cs="Calibri"/>
                <w:sz w:val="20"/>
                <w:szCs w:val="20"/>
                <w:lang w:val="fr-FR"/>
              </w:rPr>
              <w:t>FORMAT DE PRESENTATION DE LA SOUMISSION TECHNIQUE</w:t>
            </w:r>
          </w:p>
          <w:p w14:paraId="33F5BB3F" w14:textId="77777777" w:rsidR="00E42F83" w:rsidRPr="00C0646F" w:rsidRDefault="00E42F83" w:rsidP="009E3B45">
            <w:pPr>
              <w:spacing w:after="120"/>
              <w:jc w:val="center"/>
              <w:rPr>
                <w:rFonts w:ascii="Calibri" w:hAnsi="Calibri" w:cs="Calibri"/>
                <w:b/>
                <w:bCs/>
                <w:sz w:val="20"/>
                <w:lang w:val="fr-FR"/>
              </w:rPr>
            </w:pPr>
            <w:r w:rsidRPr="00C0646F">
              <w:rPr>
                <w:rFonts w:ascii="Calibri" w:hAnsi="Calibri" w:cs="Calibri"/>
                <w:b/>
                <w:bCs/>
                <w:color w:val="000000"/>
                <w:sz w:val="20"/>
                <w:lang w:val="fr-FR"/>
              </w:rPr>
              <w:t>INS</w:t>
            </w:r>
            <w:r w:rsidR="003C5828" w:rsidRPr="00C0646F">
              <w:rPr>
                <w:rFonts w:ascii="Calibri" w:hAnsi="Calibri" w:cs="Calibri"/>
                <w:b/>
                <w:bCs/>
                <w:color w:val="000000"/>
                <w:sz w:val="20"/>
                <w:lang w:val="fr-FR"/>
              </w:rPr>
              <w:t>EREZ LE TITRE DES SERVICES</w:t>
            </w:r>
          </w:p>
          <w:p w14:paraId="751D269E" w14:textId="77777777" w:rsidR="00E42F83" w:rsidRPr="00C0646F" w:rsidRDefault="00E42F83" w:rsidP="009E3B45">
            <w:pPr>
              <w:pStyle w:val="IndexHeading"/>
              <w:spacing w:after="120"/>
              <w:jc w:val="center"/>
              <w:rPr>
                <w:rFonts w:ascii="Calibri" w:hAnsi="Calibri" w:cs="Calibri"/>
                <w:b w:val="0"/>
                <w:bCs w:val="0"/>
                <w:sz w:val="20"/>
                <w:szCs w:val="20"/>
                <w:lang w:val="fr-FR"/>
              </w:rPr>
            </w:pPr>
          </w:p>
        </w:tc>
      </w:tr>
    </w:tbl>
    <w:p w14:paraId="3907B7DF" w14:textId="77777777" w:rsidR="00E42F83" w:rsidRPr="00C0646F" w:rsidRDefault="00465916" w:rsidP="00E42F83">
      <w:pPr>
        <w:rPr>
          <w:rFonts w:ascii="Calibri" w:hAnsi="Calibri" w:cs="Calibri"/>
          <w:b/>
          <w:bCs/>
          <w:i/>
          <w:iCs/>
          <w:sz w:val="20"/>
          <w:lang w:val="fr-FR"/>
        </w:rPr>
      </w:pPr>
      <w:r w:rsidRPr="00C0646F">
        <w:rPr>
          <w:rFonts w:ascii="Calibri" w:hAnsi="Calibri" w:cs="Calibri"/>
          <w:b/>
          <w:bCs/>
          <w:i/>
          <w:iCs/>
          <w:sz w:val="20"/>
          <w:lang w:val="fr-FR"/>
        </w:rPr>
        <w:t>Remarque</w:t>
      </w:r>
      <w:r w:rsidR="00DD16B8" w:rsidRPr="00C0646F">
        <w:rPr>
          <w:rFonts w:ascii="Calibri" w:hAnsi="Calibri" w:cs="Calibri"/>
          <w:b/>
          <w:bCs/>
          <w:i/>
          <w:iCs/>
          <w:sz w:val="20"/>
          <w:lang w:val="fr-FR"/>
        </w:rPr>
        <w:t> :</w:t>
      </w:r>
      <w:r w:rsidRPr="00C0646F">
        <w:rPr>
          <w:rFonts w:ascii="Calibri" w:hAnsi="Calibri" w:cs="Calibri"/>
          <w:b/>
          <w:bCs/>
          <w:i/>
          <w:iCs/>
          <w:sz w:val="20"/>
          <w:lang w:val="fr-FR"/>
        </w:rPr>
        <w:t xml:space="preserve"> les soumissions techniques qui ne respecteront pas le présent format de présentation </w:t>
      </w:r>
      <w:r w:rsidR="00DD16B8" w:rsidRPr="00C0646F">
        <w:rPr>
          <w:rFonts w:ascii="Calibri" w:hAnsi="Calibri" w:cs="Calibri"/>
          <w:b/>
          <w:bCs/>
          <w:i/>
          <w:iCs/>
          <w:sz w:val="20"/>
          <w:lang w:val="fr-FR"/>
        </w:rPr>
        <w:t>pourront être rejetées. La soumission financière doit être incluse dans une enveloppe séparée.</w:t>
      </w:r>
    </w:p>
    <w:p w14:paraId="7825A878" w14:textId="77777777" w:rsidR="00DD16B8" w:rsidRPr="00C0646F" w:rsidRDefault="00DD16B8" w:rsidP="00DD16B8">
      <w:pPr>
        <w:rPr>
          <w:rFonts w:ascii="Calibri" w:hAnsi="Calibri" w:cs="Calibri"/>
          <w:sz w:val="20"/>
          <w:lang w:val="fr-FR"/>
        </w:rPr>
      </w:pPr>
    </w:p>
    <w:tbl>
      <w:tblPr>
        <w:tblW w:w="946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Change w:id="2319" w:author="Marie Christa Ermite Joseph Fevry" w:date="2018-06-07T15:20:00Z">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PrChange>
      </w:tblPr>
      <w:tblGrid>
        <w:gridCol w:w="3960"/>
        <w:gridCol w:w="5508"/>
        <w:tblGridChange w:id="2320">
          <w:tblGrid>
            <w:gridCol w:w="3960"/>
            <w:gridCol w:w="5148"/>
          </w:tblGrid>
        </w:tblGridChange>
      </w:tblGrid>
      <w:tr w:rsidR="00DD16B8" w:rsidRPr="00C0646F" w14:paraId="007E4B57" w14:textId="77777777" w:rsidTr="00B706E2">
        <w:tc>
          <w:tcPr>
            <w:tcW w:w="3960" w:type="dxa"/>
            <w:tcBorders>
              <w:top w:val="single" w:sz="4" w:space="0" w:color="auto"/>
              <w:bottom w:val="single" w:sz="4" w:space="0" w:color="auto"/>
              <w:right w:val="single" w:sz="4" w:space="0" w:color="auto"/>
            </w:tcBorders>
            <w:tcPrChange w:id="2321" w:author="Marie Christa Ermite Joseph Fevry" w:date="2018-06-07T15:20:00Z">
              <w:tcPr>
                <w:tcW w:w="3960" w:type="dxa"/>
                <w:tcBorders>
                  <w:top w:val="single" w:sz="4" w:space="0" w:color="auto"/>
                  <w:bottom w:val="single" w:sz="4" w:space="0" w:color="auto"/>
                  <w:right w:val="single" w:sz="4" w:space="0" w:color="auto"/>
                </w:tcBorders>
              </w:tcPr>
            </w:tcPrChange>
          </w:tcPr>
          <w:p w14:paraId="57BD0837"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Nom de l’organisation/la société soumissionnaire :</w:t>
            </w:r>
          </w:p>
        </w:tc>
        <w:tc>
          <w:tcPr>
            <w:tcW w:w="5508" w:type="dxa"/>
            <w:tcBorders>
              <w:top w:val="single" w:sz="4" w:space="0" w:color="auto"/>
              <w:left w:val="single" w:sz="4" w:space="0" w:color="auto"/>
              <w:bottom w:val="single" w:sz="4" w:space="0" w:color="auto"/>
            </w:tcBorders>
            <w:tcPrChange w:id="2322" w:author="Marie Christa Ermite Joseph Fevry" w:date="2018-06-07T15:20:00Z">
              <w:tcPr>
                <w:tcW w:w="5148" w:type="dxa"/>
                <w:tcBorders>
                  <w:top w:val="single" w:sz="4" w:space="0" w:color="auto"/>
                  <w:left w:val="single" w:sz="4" w:space="0" w:color="auto"/>
                  <w:bottom w:val="single" w:sz="4" w:space="0" w:color="auto"/>
                </w:tcBorders>
              </w:tcPr>
            </w:tcPrChange>
          </w:tcPr>
          <w:p w14:paraId="09F1134E" w14:textId="77777777" w:rsidR="00DD16B8" w:rsidRPr="00C0646F" w:rsidRDefault="00DD16B8" w:rsidP="00165F4D">
            <w:pPr>
              <w:rPr>
                <w:rFonts w:ascii="Calibri" w:hAnsi="Calibri" w:cs="Calibri"/>
                <w:sz w:val="20"/>
                <w:lang w:val="fr-FR"/>
              </w:rPr>
            </w:pPr>
          </w:p>
        </w:tc>
      </w:tr>
      <w:tr w:rsidR="00DD16B8" w:rsidRPr="00C0646F" w14:paraId="039D6E96" w14:textId="77777777" w:rsidTr="00B706E2">
        <w:tc>
          <w:tcPr>
            <w:tcW w:w="3960" w:type="dxa"/>
            <w:tcBorders>
              <w:top w:val="single" w:sz="4" w:space="0" w:color="auto"/>
              <w:bottom w:val="single" w:sz="4" w:space="0" w:color="auto"/>
              <w:right w:val="single" w:sz="4" w:space="0" w:color="auto"/>
            </w:tcBorders>
            <w:tcPrChange w:id="2323" w:author="Marie Christa Ermite Joseph Fevry" w:date="2018-06-07T15:20:00Z">
              <w:tcPr>
                <w:tcW w:w="3960" w:type="dxa"/>
                <w:tcBorders>
                  <w:top w:val="single" w:sz="4" w:space="0" w:color="auto"/>
                  <w:bottom w:val="single" w:sz="4" w:space="0" w:color="auto"/>
                  <w:right w:val="single" w:sz="4" w:space="0" w:color="auto"/>
                </w:tcBorders>
              </w:tcPr>
            </w:tcPrChange>
          </w:tcPr>
          <w:p w14:paraId="081CFE55"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Pays d’immatriculation :</w:t>
            </w:r>
          </w:p>
        </w:tc>
        <w:tc>
          <w:tcPr>
            <w:tcW w:w="5508" w:type="dxa"/>
            <w:tcBorders>
              <w:top w:val="single" w:sz="4" w:space="0" w:color="auto"/>
              <w:left w:val="single" w:sz="4" w:space="0" w:color="auto"/>
              <w:bottom w:val="single" w:sz="4" w:space="0" w:color="auto"/>
            </w:tcBorders>
            <w:tcPrChange w:id="2324" w:author="Marie Christa Ermite Joseph Fevry" w:date="2018-06-07T15:20:00Z">
              <w:tcPr>
                <w:tcW w:w="5148" w:type="dxa"/>
                <w:tcBorders>
                  <w:top w:val="single" w:sz="4" w:space="0" w:color="auto"/>
                  <w:left w:val="single" w:sz="4" w:space="0" w:color="auto"/>
                  <w:bottom w:val="single" w:sz="4" w:space="0" w:color="auto"/>
                </w:tcBorders>
              </w:tcPr>
            </w:tcPrChange>
          </w:tcPr>
          <w:p w14:paraId="5B55BF6C" w14:textId="77777777" w:rsidR="00DD16B8" w:rsidRPr="00C0646F" w:rsidRDefault="00DD16B8" w:rsidP="00165F4D">
            <w:pPr>
              <w:rPr>
                <w:rFonts w:ascii="Calibri" w:hAnsi="Calibri" w:cs="Calibri"/>
                <w:sz w:val="20"/>
                <w:lang w:val="fr-FR"/>
              </w:rPr>
            </w:pPr>
          </w:p>
        </w:tc>
      </w:tr>
      <w:tr w:rsidR="00DD16B8" w:rsidRPr="00C0646F" w14:paraId="41F7E3B6" w14:textId="77777777" w:rsidTr="00B706E2">
        <w:tc>
          <w:tcPr>
            <w:tcW w:w="3960" w:type="dxa"/>
            <w:tcBorders>
              <w:top w:val="single" w:sz="4" w:space="0" w:color="auto"/>
              <w:bottom w:val="single" w:sz="4" w:space="0" w:color="auto"/>
              <w:right w:val="single" w:sz="4" w:space="0" w:color="auto"/>
            </w:tcBorders>
            <w:tcPrChange w:id="2325" w:author="Marie Christa Ermite Joseph Fevry" w:date="2018-06-07T15:20:00Z">
              <w:tcPr>
                <w:tcW w:w="3960" w:type="dxa"/>
                <w:tcBorders>
                  <w:top w:val="single" w:sz="4" w:space="0" w:color="auto"/>
                  <w:bottom w:val="single" w:sz="4" w:space="0" w:color="auto"/>
                  <w:right w:val="single" w:sz="4" w:space="0" w:color="auto"/>
                </w:tcBorders>
              </w:tcPr>
            </w:tcPrChange>
          </w:tcPr>
          <w:p w14:paraId="49A83247"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Nom de la personne à contacter au titre de la présente soumission :</w:t>
            </w:r>
          </w:p>
        </w:tc>
        <w:tc>
          <w:tcPr>
            <w:tcW w:w="5508" w:type="dxa"/>
            <w:tcBorders>
              <w:top w:val="single" w:sz="4" w:space="0" w:color="auto"/>
              <w:left w:val="single" w:sz="4" w:space="0" w:color="auto"/>
              <w:bottom w:val="single" w:sz="4" w:space="0" w:color="auto"/>
            </w:tcBorders>
            <w:tcPrChange w:id="2326" w:author="Marie Christa Ermite Joseph Fevry" w:date="2018-06-07T15:20:00Z">
              <w:tcPr>
                <w:tcW w:w="5148" w:type="dxa"/>
                <w:tcBorders>
                  <w:top w:val="single" w:sz="4" w:space="0" w:color="auto"/>
                  <w:left w:val="single" w:sz="4" w:space="0" w:color="auto"/>
                  <w:bottom w:val="single" w:sz="4" w:space="0" w:color="auto"/>
                </w:tcBorders>
              </w:tcPr>
            </w:tcPrChange>
          </w:tcPr>
          <w:p w14:paraId="549DBA10" w14:textId="77777777" w:rsidR="00DD16B8" w:rsidRPr="00C0646F" w:rsidRDefault="00DD16B8" w:rsidP="00165F4D">
            <w:pPr>
              <w:rPr>
                <w:rFonts w:ascii="Calibri" w:hAnsi="Calibri" w:cs="Calibri"/>
                <w:sz w:val="20"/>
                <w:lang w:val="fr-FR"/>
              </w:rPr>
            </w:pPr>
          </w:p>
        </w:tc>
      </w:tr>
      <w:tr w:rsidR="00DD16B8" w:rsidRPr="00C0646F" w14:paraId="774B4CBA" w14:textId="77777777" w:rsidTr="00B706E2">
        <w:tc>
          <w:tcPr>
            <w:tcW w:w="3960" w:type="dxa"/>
            <w:tcBorders>
              <w:top w:val="single" w:sz="4" w:space="0" w:color="auto"/>
              <w:bottom w:val="single" w:sz="4" w:space="0" w:color="auto"/>
              <w:right w:val="single" w:sz="4" w:space="0" w:color="auto"/>
            </w:tcBorders>
            <w:tcPrChange w:id="2327" w:author="Marie Christa Ermite Joseph Fevry" w:date="2018-06-07T15:20:00Z">
              <w:tcPr>
                <w:tcW w:w="3960" w:type="dxa"/>
                <w:tcBorders>
                  <w:top w:val="single" w:sz="4" w:space="0" w:color="auto"/>
                  <w:bottom w:val="single" w:sz="4" w:space="0" w:color="auto"/>
                  <w:right w:val="single" w:sz="4" w:space="0" w:color="auto"/>
                </w:tcBorders>
              </w:tcPr>
            </w:tcPrChange>
          </w:tcPr>
          <w:p w14:paraId="5DE7862C"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Adresse :</w:t>
            </w:r>
          </w:p>
        </w:tc>
        <w:tc>
          <w:tcPr>
            <w:tcW w:w="5508" w:type="dxa"/>
            <w:tcBorders>
              <w:top w:val="single" w:sz="4" w:space="0" w:color="auto"/>
              <w:left w:val="single" w:sz="4" w:space="0" w:color="auto"/>
              <w:bottom w:val="single" w:sz="4" w:space="0" w:color="auto"/>
            </w:tcBorders>
            <w:tcPrChange w:id="2328" w:author="Marie Christa Ermite Joseph Fevry" w:date="2018-06-07T15:20:00Z">
              <w:tcPr>
                <w:tcW w:w="5148" w:type="dxa"/>
                <w:tcBorders>
                  <w:top w:val="single" w:sz="4" w:space="0" w:color="auto"/>
                  <w:left w:val="single" w:sz="4" w:space="0" w:color="auto"/>
                  <w:bottom w:val="single" w:sz="4" w:space="0" w:color="auto"/>
                </w:tcBorders>
              </w:tcPr>
            </w:tcPrChange>
          </w:tcPr>
          <w:p w14:paraId="161323A6" w14:textId="77777777" w:rsidR="00DD16B8" w:rsidRPr="00C0646F" w:rsidRDefault="00DD16B8" w:rsidP="00165F4D">
            <w:pPr>
              <w:rPr>
                <w:rFonts w:ascii="Calibri" w:hAnsi="Calibri" w:cs="Calibri"/>
                <w:sz w:val="20"/>
                <w:lang w:val="fr-FR"/>
              </w:rPr>
            </w:pPr>
          </w:p>
        </w:tc>
      </w:tr>
      <w:tr w:rsidR="00DD16B8" w:rsidRPr="00C0646F" w14:paraId="55AA16C7" w14:textId="77777777" w:rsidTr="00B706E2">
        <w:tc>
          <w:tcPr>
            <w:tcW w:w="3960" w:type="dxa"/>
            <w:tcBorders>
              <w:top w:val="single" w:sz="4" w:space="0" w:color="auto"/>
              <w:bottom w:val="single" w:sz="4" w:space="0" w:color="auto"/>
              <w:right w:val="single" w:sz="4" w:space="0" w:color="auto"/>
            </w:tcBorders>
            <w:tcPrChange w:id="2329" w:author="Marie Christa Ermite Joseph Fevry" w:date="2018-06-07T15:20:00Z">
              <w:tcPr>
                <w:tcW w:w="3960" w:type="dxa"/>
                <w:tcBorders>
                  <w:top w:val="single" w:sz="4" w:space="0" w:color="auto"/>
                  <w:bottom w:val="single" w:sz="4" w:space="0" w:color="auto"/>
                  <w:right w:val="single" w:sz="4" w:space="0" w:color="auto"/>
                </w:tcBorders>
              </w:tcPr>
            </w:tcPrChange>
          </w:tcPr>
          <w:p w14:paraId="1ECB68F8"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Téléphone/fax :</w:t>
            </w:r>
          </w:p>
        </w:tc>
        <w:tc>
          <w:tcPr>
            <w:tcW w:w="5508" w:type="dxa"/>
            <w:tcBorders>
              <w:top w:val="single" w:sz="4" w:space="0" w:color="auto"/>
              <w:left w:val="single" w:sz="4" w:space="0" w:color="auto"/>
              <w:bottom w:val="single" w:sz="4" w:space="0" w:color="auto"/>
            </w:tcBorders>
            <w:tcPrChange w:id="2330" w:author="Marie Christa Ermite Joseph Fevry" w:date="2018-06-07T15:20:00Z">
              <w:tcPr>
                <w:tcW w:w="5148" w:type="dxa"/>
                <w:tcBorders>
                  <w:top w:val="single" w:sz="4" w:space="0" w:color="auto"/>
                  <w:left w:val="single" w:sz="4" w:space="0" w:color="auto"/>
                  <w:bottom w:val="single" w:sz="4" w:space="0" w:color="auto"/>
                </w:tcBorders>
              </w:tcPr>
            </w:tcPrChange>
          </w:tcPr>
          <w:p w14:paraId="7C86AD0F" w14:textId="77777777" w:rsidR="00DD16B8" w:rsidRPr="00C0646F" w:rsidRDefault="00DD16B8" w:rsidP="00165F4D">
            <w:pPr>
              <w:rPr>
                <w:rFonts w:ascii="Calibri" w:hAnsi="Calibri" w:cs="Calibri"/>
                <w:sz w:val="20"/>
                <w:lang w:val="fr-FR"/>
              </w:rPr>
            </w:pPr>
          </w:p>
        </w:tc>
      </w:tr>
      <w:tr w:rsidR="00DD16B8" w:rsidRPr="00C0646F" w14:paraId="15802DBA" w14:textId="77777777" w:rsidTr="00B706E2">
        <w:tc>
          <w:tcPr>
            <w:tcW w:w="3960" w:type="dxa"/>
            <w:tcBorders>
              <w:top w:val="single" w:sz="4" w:space="0" w:color="auto"/>
              <w:bottom w:val="single" w:sz="4" w:space="0" w:color="auto"/>
              <w:right w:val="single" w:sz="4" w:space="0" w:color="auto"/>
            </w:tcBorders>
            <w:tcPrChange w:id="2331" w:author="Marie Christa Ermite Joseph Fevry" w:date="2018-06-07T15:20:00Z">
              <w:tcPr>
                <w:tcW w:w="3960" w:type="dxa"/>
                <w:tcBorders>
                  <w:top w:val="single" w:sz="4" w:space="0" w:color="auto"/>
                  <w:bottom w:val="single" w:sz="4" w:space="0" w:color="auto"/>
                  <w:right w:val="single" w:sz="4" w:space="0" w:color="auto"/>
                </w:tcBorders>
              </w:tcPr>
            </w:tcPrChange>
          </w:tcPr>
          <w:p w14:paraId="7938B3B8"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Courrier électronique :</w:t>
            </w:r>
          </w:p>
        </w:tc>
        <w:tc>
          <w:tcPr>
            <w:tcW w:w="5508" w:type="dxa"/>
            <w:tcBorders>
              <w:top w:val="single" w:sz="4" w:space="0" w:color="auto"/>
              <w:left w:val="single" w:sz="4" w:space="0" w:color="auto"/>
              <w:bottom w:val="single" w:sz="4" w:space="0" w:color="auto"/>
            </w:tcBorders>
            <w:tcPrChange w:id="2332" w:author="Marie Christa Ermite Joseph Fevry" w:date="2018-06-07T15:20:00Z">
              <w:tcPr>
                <w:tcW w:w="5148" w:type="dxa"/>
                <w:tcBorders>
                  <w:top w:val="single" w:sz="4" w:space="0" w:color="auto"/>
                  <w:left w:val="single" w:sz="4" w:space="0" w:color="auto"/>
                  <w:bottom w:val="single" w:sz="4" w:space="0" w:color="auto"/>
                </w:tcBorders>
              </w:tcPr>
            </w:tcPrChange>
          </w:tcPr>
          <w:p w14:paraId="0F539B79" w14:textId="77777777" w:rsidR="00DD16B8" w:rsidRPr="00C0646F" w:rsidRDefault="00DD16B8" w:rsidP="00165F4D">
            <w:pPr>
              <w:rPr>
                <w:rFonts w:ascii="Calibri" w:hAnsi="Calibri" w:cs="Calibri"/>
                <w:sz w:val="20"/>
                <w:lang w:val="fr-FR"/>
              </w:rPr>
            </w:pPr>
          </w:p>
        </w:tc>
      </w:tr>
    </w:tbl>
    <w:p w14:paraId="7166F7F5" w14:textId="77777777" w:rsidR="00DD16B8" w:rsidRPr="00C0646F" w:rsidRDefault="00DD16B8" w:rsidP="00C0646F">
      <w:pPr>
        <w:pStyle w:val="Heading4"/>
        <w:shd w:val="clear" w:color="auto" w:fill="FFFFFF"/>
        <w:ind w:right="450"/>
        <w:jc w:val="center"/>
        <w:rPr>
          <w:rFonts w:ascii="Calibri" w:eastAsia="Arial Unicode MS" w:hAnsi="Calibri" w:cs="Calibri"/>
          <w:b/>
          <w:lang w:val="fr-FR"/>
        </w:rPr>
      </w:pPr>
    </w:p>
    <w:tbl>
      <w:tblPr>
        <w:tblW w:w="946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Change w:id="2333" w:author="Marie Christa Ermite Joseph Fevry" w:date="2018-06-07T15:20:00Z">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PrChange>
      </w:tblPr>
      <w:tblGrid>
        <w:gridCol w:w="9468"/>
        <w:tblGridChange w:id="2334">
          <w:tblGrid>
            <w:gridCol w:w="9108"/>
          </w:tblGrid>
        </w:tblGridChange>
      </w:tblGrid>
      <w:tr w:rsidR="00DD16B8" w:rsidRPr="00C0646F" w14:paraId="1FE5E7F3" w14:textId="77777777" w:rsidTr="00B706E2">
        <w:tc>
          <w:tcPr>
            <w:tcW w:w="9468" w:type="dxa"/>
            <w:tcBorders>
              <w:top w:val="single" w:sz="4" w:space="0" w:color="auto"/>
              <w:bottom w:val="single" w:sz="4" w:space="0" w:color="auto"/>
            </w:tcBorders>
            <w:shd w:val="clear" w:color="auto" w:fill="FFFFFF"/>
            <w:tcPrChange w:id="2335" w:author="Marie Christa Ermite Joseph Fevry" w:date="2018-06-07T15:20:00Z">
              <w:tcPr>
                <w:tcW w:w="9108" w:type="dxa"/>
                <w:tcBorders>
                  <w:top w:val="single" w:sz="4" w:space="0" w:color="auto"/>
                  <w:bottom w:val="single" w:sz="4" w:space="0" w:color="auto"/>
                </w:tcBorders>
                <w:shd w:val="clear" w:color="auto" w:fill="FFFFFF"/>
              </w:tcPr>
            </w:tcPrChange>
          </w:tcPr>
          <w:p w14:paraId="16436579" w14:textId="77777777" w:rsidR="00DD16B8" w:rsidRPr="00C0646F" w:rsidRDefault="00DD16B8" w:rsidP="00165F4D">
            <w:pPr>
              <w:jc w:val="center"/>
              <w:rPr>
                <w:rFonts w:ascii="Calibri" w:hAnsi="Calibri" w:cs="Calibri"/>
                <w:b/>
                <w:sz w:val="20"/>
                <w:szCs w:val="20"/>
                <w:lang w:val="fr-FR"/>
              </w:rPr>
            </w:pPr>
          </w:p>
          <w:p w14:paraId="329882FD" w14:textId="77777777" w:rsidR="00DD16B8" w:rsidRPr="00C0646F" w:rsidRDefault="00DD16B8" w:rsidP="00165F4D">
            <w:pPr>
              <w:jc w:val="center"/>
              <w:rPr>
                <w:rFonts w:ascii="Calibri" w:hAnsi="Calibri" w:cs="Calibri"/>
                <w:b/>
                <w:bCs/>
                <w:sz w:val="20"/>
                <w:szCs w:val="20"/>
                <w:lang w:val="fr-FR"/>
              </w:rPr>
            </w:pPr>
            <w:r w:rsidRPr="00C0646F">
              <w:rPr>
                <w:rFonts w:ascii="Calibri" w:hAnsi="Calibri" w:cs="Calibri"/>
                <w:b/>
                <w:sz w:val="20"/>
                <w:szCs w:val="20"/>
                <w:lang w:val="fr-FR"/>
              </w:rPr>
              <w:t>SECTION 1 : EXPERTISE DE LA SOCIETE/ORGANISATION</w:t>
            </w:r>
          </w:p>
        </w:tc>
      </w:tr>
      <w:tr w:rsidR="00DD16B8" w:rsidRPr="00C0646F" w14:paraId="526B2F38" w14:textId="77777777" w:rsidTr="00B706E2">
        <w:tc>
          <w:tcPr>
            <w:tcW w:w="9468" w:type="dxa"/>
            <w:tcBorders>
              <w:top w:val="single" w:sz="4" w:space="0" w:color="auto"/>
              <w:bottom w:val="single" w:sz="4" w:space="0" w:color="auto"/>
            </w:tcBorders>
            <w:tcPrChange w:id="2336" w:author="Marie Christa Ermite Joseph Fevry" w:date="2018-06-07T15:20:00Z">
              <w:tcPr>
                <w:tcW w:w="9108" w:type="dxa"/>
                <w:tcBorders>
                  <w:top w:val="single" w:sz="4" w:space="0" w:color="auto"/>
                  <w:bottom w:val="single" w:sz="4" w:space="0" w:color="auto"/>
                </w:tcBorders>
              </w:tcPr>
            </w:tcPrChange>
          </w:tcPr>
          <w:p w14:paraId="5200060E" w14:textId="77777777" w:rsidR="00DD16B8" w:rsidRPr="00C0646F" w:rsidRDefault="00DD16B8" w:rsidP="00165F4D">
            <w:pPr>
              <w:pStyle w:val="BodyText2"/>
              <w:spacing w:after="0" w:line="240" w:lineRule="auto"/>
              <w:rPr>
                <w:rFonts w:ascii="Calibri" w:hAnsi="Calibri" w:cs="Calibri"/>
                <w:i/>
                <w:iCs/>
                <w:color w:val="FF0000"/>
                <w:sz w:val="20"/>
                <w:szCs w:val="20"/>
                <w:lang w:val="fr-FR"/>
              </w:rPr>
            </w:pPr>
            <w:r w:rsidRPr="00C0646F">
              <w:rPr>
                <w:rFonts w:ascii="Calibri" w:hAnsi="Calibri" w:cs="Calibri"/>
                <w:i/>
                <w:iCs/>
                <w:color w:val="FF0000"/>
                <w:sz w:val="20"/>
                <w:szCs w:val="20"/>
                <w:lang w:val="fr-FR"/>
              </w:rPr>
              <w:t>Cette section doit expliquer de manière exhaustive les ressources du soumissionnaire s’agissant du personnel et des installations nécessaires à la satisfaction des exigences.</w:t>
            </w:r>
            <w:r w:rsidR="00287DBC" w:rsidRPr="00C0646F">
              <w:rPr>
                <w:rFonts w:ascii="Calibri" w:hAnsi="Calibri" w:cs="Calibri"/>
                <w:i/>
                <w:iCs/>
                <w:color w:val="FF0000"/>
                <w:sz w:val="20"/>
                <w:szCs w:val="20"/>
                <w:lang w:val="fr-FR"/>
              </w:rPr>
              <w:t xml:space="preserve"> L’intégralité du contenu de la présente section peut être modifié ou développé en fonction des critères d’évaluation indiqués dans la RFP.</w:t>
            </w:r>
          </w:p>
          <w:p w14:paraId="65F52A70" w14:textId="77777777" w:rsidR="00287DBC" w:rsidRPr="00C0646F" w:rsidRDefault="00287DBC" w:rsidP="00165F4D">
            <w:pPr>
              <w:pStyle w:val="BodyText2"/>
              <w:spacing w:after="0" w:line="240" w:lineRule="auto"/>
              <w:rPr>
                <w:rFonts w:ascii="Calibri" w:hAnsi="Calibri" w:cs="Calibri"/>
                <w:i/>
                <w:iCs/>
                <w:sz w:val="20"/>
                <w:szCs w:val="20"/>
                <w:lang w:val="fr-FR"/>
              </w:rPr>
            </w:pPr>
          </w:p>
          <w:p w14:paraId="096A0559" w14:textId="77777777" w:rsidR="00DD16B8" w:rsidRPr="00C0646F" w:rsidRDefault="00DD16B8" w:rsidP="00165F4D">
            <w:pPr>
              <w:rPr>
                <w:rFonts w:ascii="Calibri" w:hAnsi="Calibri" w:cs="Calibri"/>
                <w:sz w:val="20"/>
                <w:lang w:val="fr-FR"/>
              </w:rPr>
            </w:pPr>
            <w:r w:rsidRPr="00C0646F">
              <w:rPr>
                <w:rFonts w:ascii="Calibri" w:hAnsi="Calibri" w:cs="Calibri"/>
                <w:sz w:val="20"/>
                <w:u w:val="single"/>
                <w:lang w:val="fr-FR"/>
              </w:rPr>
              <w:t>1.1 Brève description du soumissionnaire en tant qu’entité.</w:t>
            </w:r>
            <w:r w:rsidRPr="00C0646F">
              <w:rPr>
                <w:rFonts w:ascii="Calibri" w:hAnsi="Calibri" w:cs="Calibri"/>
                <w:sz w:val="20"/>
                <w:lang w:val="fr-FR"/>
              </w:rPr>
              <w:t xml:space="preserve"> Fournissez une brève description de l’organisation/de la société soumissionnaire, ses mandats légaux/activités commerciales autorisées, l’année et le pays de constitution</w:t>
            </w:r>
            <w:r w:rsidR="0051349C" w:rsidRPr="00C0646F">
              <w:rPr>
                <w:rFonts w:ascii="Calibri" w:hAnsi="Calibri" w:cs="Calibri"/>
                <w:sz w:val="20"/>
                <w:lang w:val="fr-FR"/>
              </w:rPr>
              <w:t>, les types d’activités</w:t>
            </w:r>
            <w:r w:rsidRPr="00C0646F">
              <w:rPr>
                <w:rFonts w:ascii="Calibri" w:hAnsi="Calibri" w:cs="Calibri"/>
                <w:sz w:val="20"/>
                <w:lang w:val="fr-FR"/>
              </w:rPr>
              <w:t xml:space="preserve"> et le budget annuel approximatif, etc. Mentionnez sa réputation, tout antécédent en matière de contentieux et d’arbitrage auquel l’organisation/la société a été mêlée et qui pourrait compromettre ou affecter la fourniture de</w:t>
            </w:r>
            <w:r w:rsidR="0051349C" w:rsidRPr="00C0646F">
              <w:rPr>
                <w:rFonts w:ascii="Calibri" w:hAnsi="Calibri" w:cs="Calibri"/>
                <w:sz w:val="20"/>
                <w:lang w:val="fr-FR"/>
              </w:rPr>
              <w:t>s</w:t>
            </w:r>
            <w:r w:rsidRPr="00C0646F">
              <w:rPr>
                <w:rFonts w:ascii="Calibri" w:hAnsi="Calibri" w:cs="Calibri"/>
                <w:sz w:val="20"/>
                <w:lang w:val="fr-FR"/>
              </w:rPr>
              <w:t xml:space="preserve"> services, en indiquant l’état/le résultat desdits contentieux/arbitrages.</w:t>
            </w:r>
          </w:p>
          <w:p w14:paraId="435BE812" w14:textId="77777777" w:rsidR="00DD16B8" w:rsidRPr="00C0646F" w:rsidRDefault="00DD16B8" w:rsidP="00165F4D">
            <w:pPr>
              <w:rPr>
                <w:rFonts w:ascii="Calibri" w:hAnsi="Calibri" w:cs="Calibri"/>
                <w:sz w:val="20"/>
                <w:lang w:val="fr-FR"/>
              </w:rPr>
            </w:pPr>
          </w:p>
          <w:p w14:paraId="37E2D1FB" w14:textId="77777777" w:rsidR="00DD16B8" w:rsidRPr="00C0646F" w:rsidRDefault="00DD16B8" w:rsidP="00165F4D">
            <w:pPr>
              <w:rPr>
                <w:rFonts w:ascii="Calibri" w:hAnsi="Calibri" w:cs="Calibri"/>
                <w:sz w:val="20"/>
                <w:lang w:val="fr-FR"/>
              </w:rPr>
            </w:pPr>
            <w:r w:rsidRPr="00C0646F">
              <w:rPr>
                <w:rFonts w:ascii="Calibri" w:hAnsi="Calibri" w:cs="Calibri"/>
                <w:sz w:val="20"/>
                <w:u w:val="single"/>
                <w:lang w:val="fr-FR"/>
              </w:rPr>
              <w:t>1.2. Capacité financière.</w:t>
            </w:r>
            <w:r w:rsidRPr="00C0646F">
              <w:rPr>
                <w:rFonts w:ascii="Calibri" w:hAnsi="Calibri" w:cs="Calibri"/>
                <w:b/>
                <w:sz w:val="20"/>
                <w:lang w:val="fr-FR"/>
              </w:rPr>
              <w:t xml:space="preserve"> </w:t>
            </w:r>
            <w:r w:rsidR="00C07C2F" w:rsidRPr="00C0646F">
              <w:rPr>
                <w:rFonts w:ascii="Calibri" w:hAnsi="Calibri" w:cs="Calibri"/>
                <w:sz w:val="20"/>
                <w:lang w:val="fr-FR"/>
              </w:rPr>
              <w:t xml:space="preserve">Fournissez les </w:t>
            </w:r>
            <w:r w:rsidRPr="00C0646F">
              <w:rPr>
                <w:rFonts w:ascii="Calibri" w:hAnsi="Calibri" w:cs="Calibri"/>
                <w:sz w:val="20"/>
                <w:lang w:val="fr-FR"/>
              </w:rPr>
              <w:t xml:space="preserve">états financiers vérifiés les plus récents (état des résultats et bilan) </w:t>
            </w:r>
            <w:r w:rsidR="00CC4DFA" w:rsidRPr="00C0646F">
              <w:rPr>
                <w:rFonts w:ascii="Calibri" w:hAnsi="Calibri" w:cs="Calibri"/>
                <w:sz w:val="20"/>
                <w:lang w:val="fr-FR"/>
              </w:rPr>
              <w:t>dûment certifiés par un expert-comptable, ainsi que l</w:t>
            </w:r>
            <w:r w:rsidR="00D71B06" w:rsidRPr="00C0646F">
              <w:rPr>
                <w:rFonts w:ascii="Calibri" w:hAnsi="Calibri" w:cs="Calibri"/>
                <w:sz w:val="20"/>
                <w:lang w:val="fr-FR"/>
              </w:rPr>
              <w:t>a certification</w:t>
            </w:r>
            <w:r w:rsidR="00CC4DFA" w:rsidRPr="00C0646F">
              <w:rPr>
                <w:rFonts w:ascii="Calibri" w:hAnsi="Calibri" w:cs="Calibri"/>
                <w:sz w:val="20"/>
                <w:lang w:val="fr-FR"/>
              </w:rPr>
              <w:t xml:space="preserve"> de leur réception par l’administration fiscale du gouvernement</w:t>
            </w:r>
            <w:r w:rsidRPr="00C0646F">
              <w:rPr>
                <w:rFonts w:ascii="Calibri" w:hAnsi="Calibri" w:cs="Calibri"/>
                <w:sz w:val="20"/>
                <w:lang w:val="fr-FR"/>
              </w:rPr>
              <w:t>. Incluez toute cote de crédit, notation professionnelle, etc.</w:t>
            </w:r>
          </w:p>
          <w:p w14:paraId="139E630D" w14:textId="77777777" w:rsidR="00DD16B8" w:rsidRPr="00C0646F" w:rsidRDefault="00DD16B8" w:rsidP="00165F4D">
            <w:pPr>
              <w:rPr>
                <w:rFonts w:ascii="Calibri" w:hAnsi="Calibri" w:cs="Calibri"/>
                <w:sz w:val="20"/>
                <w:lang w:val="fr-FR"/>
              </w:rPr>
            </w:pPr>
          </w:p>
          <w:p w14:paraId="3E4AAD88" w14:textId="77777777" w:rsidR="00DD16B8" w:rsidRPr="00C0646F" w:rsidRDefault="00DD16B8" w:rsidP="00165F4D">
            <w:pPr>
              <w:rPr>
                <w:rFonts w:ascii="Calibri" w:hAnsi="Calibri" w:cs="Calibri"/>
                <w:b/>
                <w:bCs/>
                <w:sz w:val="20"/>
                <w:lang w:val="fr-FR"/>
              </w:rPr>
            </w:pPr>
            <w:r w:rsidRPr="00C0646F">
              <w:rPr>
                <w:rFonts w:ascii="Calibri" w:hAnsi="Calibri" w:cs="Calibri"/>
                <w:sz w:val="20"/>
                <w:u w:val="single"/>
                <w:lang w:val="fr-FR"/>
              </w:rPr>
              <w:t>1.3. Réalisations et expérience.</w:t>
            </w:r>
            <w:r w:rsidRPr="00C0646F">
              <w:rPr>
                <w:rFonts w:ascii="Calibri" w:hAnsi="Calibri" w:cs="Calibri"/>
                <w:sz w:val="20"/>
                <w:lang w:val="fr-FR"/>
              </w:rPr>
              <w:t xml:space="preserve"> Fournissez les informations suivantes concernant votre expérience au cours des cinq (5) dernières années qui est liée ou utile à celle que le présent contrat requiert.</w:t>
            </w:r>
          </w:p>
          <w:p w14:paraId="51F02301" w14:textId="77777777" w:rsidR="00DD16B8" w:rsidRPr="00C0646F" w:rsidRDefault="00DD16B8" w:rsidP="00165F4D">
            <w:pPr>
              <w:rPr>
                <w:rFonts w:ascii="Calibri" w:hAnsi="Calibri" w:cs="Calibri"/>
                <w:b/>
                <w:bCs/>
                <w:sz w:val="20"/>
                <w:lang w:val="fr-FR"/>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DD16B8" w:rsidRPr="00C0646F" w14:paraId="71808C00" w14:textId="77777777" w:rsidTr="00165F4D">
              <w:tc>
                <w:tcPr>
                  <w:tcW w:w="1050" w:type="dxa"/>
                  <w:tcBorders>
                    <w:top w:val="single" w:sz="4" w:space="0" w:color="auto"/>
                    <w:left w:val="single" w:sz="4" w:space="0" w:color="auto"/>
                    <w:bottom w:val="single" w:sz="4" w:space="0" w:color="auto"/>
                    <w:right w:val="single" w:sz="4" w:space="0" w:color="auto"/>
                  </w:tcBorders>
                </w:tcPr>
                <w:p w14:paraId="047BCD16"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Nom du projet</w:t>
                  </w:r>
                </w:p>
              </w:tc>
              <w:tc>
                <w:tcPr>
                  <w:tcW w:w="1005" w:type="dxa"/>
                  <w:tcBorders>
                    <w:top w:val="single" w:sz="4" w:space="0" w:color="auto"/>
                    <w:left w:val="single" w:sz="4" w:space="0" w:color="auto"/>
                    <w:bottom w:val="single" w:sz="4" w:space="0" w:color="auto"/>
                    <w:right w:val="single" w:sz="4" w:space="0" w:color="auto"/>
                  </w:tcBorders>
                </w:tcPr>
                <w:p w14:paraId="1C7771CD"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Client</w:t>
                  </w:r>
                </w:p>
              </w:tc>
              <w:tc>
                <w:tcPr>
                  <w:tcW w:w="1114" w:type="dxa"/>
                  <w:tcBorders>
                    <w:top w:val="single" w:sz="4" w:space="0" w:color="auto"/>
                    <w:left w:val="single" w:sz="4" w:space="0" w:color="auto"/>
                    <w:bottom w:val="single" w:sz="4" w:space="0" w:color="auto"/>
                    <w:right w:val="single" w:sz="4" w:space="0" w:color="auto"/>
                  </w:tcBorders>
                </w:tcPr>
                <w:p w14:paraId="2D5590C7"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Valeur du contrat</w:t>
                  </w:r>
                </w:p>
              </w:tc>
              <w:tc>
                <w:tcPr>
                  <w:tcW w:w="1066" w:type="dxa"/>
                  <w:tcBorders>
                    <w:top w:val="single" w:sz="4" w:space="0" w:color="auto"/>
                    <w:left w:val="single" w:sz="4" w:space="0" w:color="auto"/>
                    <w:bottom w:val="single" w:sz="4" w:space="0" w:color="auto"/>
                    <w:right w:val="single" w:sz="4" w:space="0" w:color="auto"/>
                  </w:tcBorders>
                </w:tcPr>
                <w:p w14:paraId="469FEAD3"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Période d’activité</w:t>
                  </w:r>
                </w:p>
              </w:tc>
              <w:tc>
                <w:tcPr>
                  <w:tcW w:w="1440" w:type="dxa"/>
                  <w:tcBorders>
                    <w:top w:val="single" w:sz="4" w:space="0" w:color="auto"/>
                    <w:left w:val="single" w:sz="4" w:space="0" w:color="auto"/>
                    <w:bottom w:val="single" w:sz="4" w:space="0" w:color="auto"/>
                    <w:right w:val="single" w:sz="4" w:space="0" w:color="auto"/>
                  </w:tcBorders>
                </w:tcPr>
                <w:p w14:paraId="000073E7"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Types d’activités entreprises</w:t>
                  </w:r>
                </w:p>
              </w:tc>
              <w:tc>
                <w:tcPr>
                  <w:tcW w:w="1413" w:type="dxa"/>
                  <w:tcBorders>
                    <w:top w:val="single" w:sz="4" w:space="0" w:color="auto"/>
                    <w:left w:val="single" w:sz="4" w:space="0" w:color="auto"/>
                    <w:bottom w:val="single" w:sz="4" w:space="0" w:color="auto"/>
                    <w:right w:val="single" w:sz="4" w:space="0" w:color="auto"/>
                  </w:tcBorders>
                </w:tcPr>
                <w:p w14:paraId="2C6B10D4"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Etat ou date d’achèvement</w:t>
                  </w:r>
                </w:p>
              </w:tc>
              <w:tc>
                <w:tcPr>
                  <w:tcW w:w="1794" w:type="dxa"/>
                  <w:tcBorders>
                    <w:top w:val="single" w:sz="4" w:space="0" w:color="auto"/>
                    <w:left w:val="single" w:sz="4" w:space="0" w:color="auto"/>
                    <w:bottom w:val="single" w:sz="4" w:space="0" w:color="auto"/>
                    <w:right w:val="single" w:sz="4" w:space="0" w:color="auto"/>
                  </w:tcBorders>
                </w:tcPr>
                <w:p w14:paraId="2271596E"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Coordonnées des références (nom, téléphone, courrier électronique)</w:t>
                  </w:r>
                </w:p>
              </w:tc>
            </w:tr>
            <w:tr w:rsidR="00DD16B8" w:rsidRPr="00C0646F" w14:paraId="3AAE3B81" w14:textId="77777777" w:rsidTr="00165F4D">
              <w:tc>
                <w:tcPr>
                  <w:tcW w:w="1050" w:type="dxa"/>
                  <w:tcBorders>
                    <w:top w:val="single" w:sz="4" w:space="0" w:color="auto"/>
                    <w:left w:val="single" w:sz="4" w:space="0" w:color="auto"/>
                    <w:bottom w:val="single" w:sz="4" w:space="0" w:color="auto"/>
                    <w:right w:val="single" w:sz="4" w:space="0" w:color="auto"/>
                  </w:tcBorders>
                </w:tcPr>
                <w:p w14:paraId="6B87E14C" w14:textId="77777777" w:rsidR="00DD16B8" w:rsidRPr="00C0646F" w:rsidRDefault="00DD16B8" w:rsidP="00165F4D">
                  <w:pPr>
                    <w:jc w:val="center"/>
                    <w:rPr>
                      <w:rFonts w:ascii="Calibri" w:hAnsi="Calibri" w:cs="Calibri"/>
                      <w:sz w:val="20"/>
                      <w:lang w:val="fr-FR"/>
                    </w:rPr>
                  </w:pPr>
                </w:p>
              </w:tc>
              <w:tc>
                <w:tcPr>
                  <w:tcW w:w="1005" w:type="dxa"/>
                  <w:tcBorders>
                    <w:top w:val="single" w:sz="4" w:space="0" w:color="auto"/>
                    <w:left w:val="single" w:sz="4" w:space="0" w:color="auto"/>
                    <w:bottom w:val="single" w:sz="4" w:space="0" w:color="auto"/>
                    <w:right w:val="single" w:sz="4" w:space="0" w:color="auto"/>
                  </w:tcBorders>
                </w:tcPr>
                <w:p w14:paraId="56DAFFD8" w14:textId="77777777" w:rsidR="00DD16B8" w:rsidRPr="00C0646F" w:rsidRDefault="00DD16B8" w:rsidP="00165F4D">
                  <w:pPr>
                    <w:jc w:val="center"/>
                    <w:rPr>
                      <w:rFonts w:ascii="Calibri" w:hAnsi="Calibri" w:cs="Calibri"/>
                      <w:sz w:val="20"/>
                      <w:lang w:val="fr-FR"/>
                    </w:rPr>
                  </w:pPr>
                </w:p>
              </w:tc>
              <w:tc>
                <w:tcPr>
                  <w:tcW w:w="1114" w:type="dxa"/>
                  <w:tcBorders>
                    <w:top w:val="single" w:sz="4" w:space="0" w:color="auto"/>
                    <w:left w:val="single" w:sz="4" w:space="0" w:color="auto"/>
                    <w:bottom w:val="single" w:sz="4" w:space="0" w:color="auto"/>
                    <w:right w:val="single" w:sz="4" w:space="0" w:color="auto"/>
                  </w:tcBorders>
                </w:tcPr>
                <w:p w14:paraId="2A95D637" w14:textId="77777777" w:rsidR="00DD16B8" w:rsidRPr="00C0646F" w:rsidRDefault="00DD16B8" w:rsidP="00165F4D">
                  <w:pPr>
                    <w:jc w:val="center"/>
                    <w:rPr>
                      <w:rFonts w:ascii="Calibri" w:hAnsi="Calibri" w:cs="Calibri"/>
                      <w:sz w:val="20"/>
                      <w:lang w:val="fr-FR"/>
                    </w:rPr>
                  </w:pPr>
                </w:p>
              </w:tc>
              <w:tc>
                <w:tcPr>
                  <w:tcW w:w="1066" w:type="dxa"/>
                  <w:tcBorders>
                    <w:top w:val="single" w:sz="4" w:space="0" w:color="auto"/>
                    <w:left w:val="single" w:sz="4" w:space="0" w:color="auto"/>
                    <w:bottom w:val="single" w:sz="4" w:space="0" w:color="auto"/>
                    <w:right w:val="single" w:sz="4" w:space="0" w:color="auto"/>
                  </w:tcBorders>
                </w:tcPr>
                <w:p w14:paraId="5147C02A" w14:textId="77777777" w:rsidR="00DD16B8" w:rsidRPr="00C0646F" w:rsidRDefault="00DD16B8" w:rsidP="00165F4D">
                  <w:pPr>
                    <w:jc w:val="center"/>
                    <w:rPr>
                      <w:rFonts w:ascii="Calibri" w:hAnsi="Calibri" w:cs="Calibri"/>
                      <w:sz w:val="20"/>
                      <w:lang w:val="fr-FR"/>
                    </w:rPr>
                  </w:pPr>
                </w:p>
              </w:tc>
              <w:tc>
                <w:tcPr>
                  <w:tcW w:w="1440" w:type="dxa"/>
                  <w:tcBorders>
                    <w:top w:val="single" w:sz="4" w:space="0" w:color="auto"/>
                    <w:left w:val="single" w:sz="4" w:space="0" w:color="auto"/>
                    <w:bottom w:val="single" w:sz="4" w:space="0" w:color="auto"/>
                    <w:right w:val="single" w:sz="4" w:space="0" w:color="auto"/>
                  </w:tcBorders>
                </w:tcPr>
                <w:p w14:paraId="48A3F056" w14:textId="77777777" w:rsidR="00DD16B8" w:rsidRPr="00C0646F" w:rsidRDefault="00DD16B8" w:rsidP="00165F4D">
                  <w:pPr>
                    <w:jc w:val="center"/>
                    <w:rPr>
                      <w:rFonts w:ascii="Calibri" w:hAnsi="Calibri" w:cs="Calibri"/>
                      <w:sz w:val="20"/>
                      <w:lang w:val="fr-FR"/>
                    </w:rPr>
                  </w:pPr>
                </w:p>
              </w:tc>
              <w:tc>
                <w:tcPr>
                  <w:tcW w:w="1413" w:type="dxa"/>
                  <w:tcBorders>
                    <w:top w:val="single" w:sz="4" w:space="0" w:color="auto"/>
                    <w:left w:val="single" w:sz="4" w:space="0" w:color="auto"/>
                    <w:bottom w:val="single" w:sz="4" w:space="0" w:color="auto"/>
                    <w:right w:val="single" w:sz="4" w:space="0" w:color="auto"/>
                  </w:tcBorders>
                </w:tcPr>
                <w:p w14:paraId="5447EE5B" w14:textId="77777777" w:rsidR="00DD16B8" w:rsidRPr="00C0646F" w:rsidRDefault="00DD16B8" w:rsidP="00165F4D">
                  <w:pPr>
                    <w:jc w:val="center"/>
                    <w:rPr>
                      <w:rFonts w:ascii="Calibri" w:hAnsi="Calibri" w:cs="Calibri"/>
                      <w:sz w:val="20"/>
                      <w:lang w:val="fr-FR"/>
                    </w:rPr>
                  </w:pPr>
                </w:p>
              </w:tc>
              <w:tc>
                <w:tcPr>
                  <w:tcW w:w="1794" w:type="dxa"/>
                  <w:tcBorders>
                    <w:top w:val="single" w:sz="4" w:space="0" w:color="auto"/>
                    <w:left w:val="single" w:sz="4" w:space="0" w:color="auto"/>
                    <w:bottom w:val="single" w:sz="4" w:space="0" w:color="auto"/>
                    <w:right w:val="single" w:sz="4" w:space="0" w:color="auto"/>
                  </w:tcBorders>
                </w:tcPr>
                <w:p w14:paraId="668FEE1A" w14:textId="77777777" w:rsidR="00DD16B8" w:rsidRPr="00C0646F" w:rsidRDefault="00DD16B8" w:rsidP="00165F4D">
                  <w:pPr>
                    <w:jc w:val="center"/>
                    <w:rPr>
                      <w:rFonts w:ascii="Calibri" w:hAnsi="Calibri" w:cs="Calibri"/>
                      <w:sz w:val="20"/>
                      <w:lang w:val="fr-FR"/>
                    </w:rPr>
                  </w:pPr>
                </w:p>
              </w:tc>
            </w:tr>
            <w:tr w:rsidR="00DD16B8" w:rsidRPr="00C0646F" w14:paraId="0E42F205" w14:textId="77777777" w:rsidTr="00165F4D">
              <w:tc>
                <w:tcPr>
                  <w:tcW w:w="1050" w:type="dxa"/>
                  <w:tcBorders>
                    <w:top w:val="single" w:sz="4" w:space="0" w:color="auto"/>
                    <w:left w:val="single" w:sz="4" w:space="0" w:color="auto"/>
                    <w:bottom w:val="single" w:sz="4" w:space="0" w:color="auto"/>
                    <w:right w:val="single" w:sz="4" w:space="0" w:color="auto"/>
                  </w:tcBorders>
                </w:tcPr>
                <w:p w14:paraId="492D9875" w14:textId="77777777" w:rsidR="00DD16B8" w:rsidRPr="00C0646F" w:rsidRDefault="00DD16B8" w:rsidP="00165F4D">
                  <w:pPr>
                    <w:jc w:val="center"/>
                    <w:rPr>
                      <w:rFonts w:ascii="Calibri" w:hAnsi="Calibri" w:cs="Calibri"/>
                      <w:sz w:val="20"/>
                      <w:lang w:val="fr-FR"/>
                    </w:rPr>
                  </w:pPr>
                </w:p>
              </w:tc>
              <w:tc>
                <w:tcPr>
                  <w:tcW w:w="1005" w:type="dxa"/>
                  <w:tcBorders>
                    <w:top w:val="single" w:sz="4" w:space="0" w:color="auto"/>
                    <w:left w:val="single" w:sz="4" w:space="0" w:color="auto"/>
                    <w:bottom w:val="single" w:sz="4" w:space="0" w:color="auto"/>
                    <w:right w:val="single" w:sz="4" w:space="0" w:color="auto"/>
                  </w:tcBorders>
                </w:tcPr>
                <w:p w14:paraId="753E9D1D" w14:textId="77777777" w:rsidR="00DD16B8" w:rsidRPr="00C0646F" w:rsidRDefault="00DD16B8" w:rsidP="00165F4D">
                  <w:pPr>
                    <w:jc w:val="center"/>
                    <w:rPr>
                      <w:rFonts w:ascii="Calibri" w:hAnsi="Calibri" w:cs="Calibri"/>
                      <w:sz w:val="20"/>
                      <w:lang w:val="fr-FR"/>
                    </w:rPr>
                  </w:pPr>
                </w:p>
              </w:tc>
              <w:tc>
                <w:tcPr>
                  <w:tcW w:w="1114" w:type="dxa"/>
                  <w:tcBorders>
                    <w:top w:val="single" w:sz="4" w:space="0" w:color="auto"/>
                    <w:left w:val="single" w:sz="4" w:space="0" w:color="auto"/>
                    <w:bottom w:val="single" w:sz="4" w:space="0" w:color="auto"/>
                    <w:right w:val="single" w:sz="4" w:space="0" w:color="auto"/>
                  </w:tcBorders>
                </w:tcPr>
                <w:p w14:paraId="7E1E4EDA" w14:textId="77777777" w:rsidR="00DD16B8" w:rsidRPr="00C0646F" w:rsidRDefault="00DD16B8" w:rsidP="00165F4D">
                  <w:pPr>
                    <w:jc w:val="center"/>
                    <w:rPr>
                      <w:rFonts w:ascii="Calibri" w:hAnsi="Calibri" w:cs="Calibri"/>
                      <w:sz w:val="20"/>
                      <w:lang w:val="fr-FR"/>
                    </w:rPr>
                  </w:pPr>
                </w:p>
              </w:tc>
              <w:tc>
                <w:tcPr>
                  <w:tcW w:w="1066" w:type="dxa"/>
                  <w:tcBorders>
                    <w:top w:val="single" w:sz="4" w:space="0" w:color="auto"/>
                    <w:left w:val="single" w:sz="4" w:space="0" w:color="auto"/>
                    <w:bottom w:val="single" w:sz="4" w:space="0" w:color="auto"/>
                    <w:right w:val="single" w:sz="4" w:space="0" w:color="auto"/>
                  </w:tcBorders>
                </w:tcPr>
                <w:p w14:paraId="6BC401FF" w14:textId="77777777" w:rsidR="00DD16B8" w:rsidRPr="00C0646F" w:rsidRDefault="00DD16B8" w:rsidP="00165F4D">
                  <w:pPr>
                    <w:jc w:val="center"/>
                    <w:rPr>
                      <w:rFonts w:ascii="Calibri" w:hAnsi="Calibri" w:cs="Calibri"/>
                      <w:sz w:val="20"/>
                      <w:lang w:val="fr-FR"/>
                    </w:rPr>
                  </w:pPr>
                </w:p>
              </w:tc>
              <w:tc>
                <w:tcPr>
                  <w:tcW w:w="1440" w:type="dxa"/>
                  <w:tcBorders>
                    <w:top w:val="single" w:sz="4" w:space="0" w:color="auto"/>
                    <w:left w:val="single" w:sz="4" w:space="0" w:color="auto"/>
                    <w:bottom w:val="single" w:sz="4" w:space="0" w:color="auto"/>
                    <w:right w:val="single" w:sz="4" w:space="0" w:color="auto"/>
                  </w:tcBorders>
                </w:tcPr>
                <w:p w14:paraId="598D76C4" w14:textId="77777777" w:rsidR="00DD16B8" w:rsidRPr="00C0646F" w:rsidRDefault="00DD16B8" w:rsidP="00165F4D">
                  <w:pPr>
                    <w:jc w:val="center"/>
                    <w:rPr>
                      <w:rFonts w:ascii="Calibri" w:hAnsi="Calibri" w:cs="Calibri"/>
                      <w:sz w:val="20"/>
                      <w:lang w:val="fr-FR"/>
                    </w:rPr>
                  </w:pPr>
                </w:p>
              </w:tc>
              <w:tc>
                <w:tcPr>
                  <w:tcW w:w="1413" w:type="dxa"/>
                  <w:tcBorders>
                    <w:top w:val="single" w:sz="4" w:space="0" w:color="auto"/>
                    <w:left w:val="single" w:sz="4" w:space="0" w:color="auto"/>
                    <w:bottom w:val="single" w:sz="4" w:space="0" w:color="auto"/>
                    <w:right w:val="single" w:sz="4" w:space="0" w:color="auto"/>
                  </w:tcBorders>
                </w:tcPr>
                <w:p w14:paraId="23122308" w14:textId="77777777" w:rsidR="00DD16B8" w:rsidRPr="00C0646F" w:rsidRDefault="00DD16B8" w:rsidP="00165F4D">
                  <w:pPr>
                    <w:jc w:val="center"/>
                    <w:rPr>
                      <w:rFonts w:ascii="Calibri" w:hAnsi="Calibri" w:cs="Calibri"/>
                      <w:sz w:val="20"/>
                      <w:lang w:val="fr-FR"/>
                    </w:rPr>
                  </w:pPr>
                </w:p>
              </w:tc>
              <w:tc>
                <w:tcPr>
                  <w:tcW w:w="1794" w:type="dxa"/>
                  <w:tcBorders>
                    <w:top w:val="single" w:sz="4" w:space="0" w:color="auto"/>
                    <w:left w:val="single" w:sz="4" w:space="0" w:color="auto"/>
                    <w:bottom w:val="single" w:sz="4" w:space="0" w:color="auto"/>
                    <w:right w:val="single" w:sz="4" w:space="0" w:color="auto"/>
                  </w:tcBorders>
                </w:tcPr>
                <w:p w14:paraId="09D6BDFB" w14:textId="77777777" w:rsidR="00DD16B8" w:rsidRPr="00C0646F" w:rsidRDefault="00DD16B8" w:rsidP="00165F4D">
                  <w:pPr>
                    <w:jc w:val="center"/>
                    <w:rPr>
                      <w:rFonts w:ascii="Calibri" w:hAnsi="Calibri" w:cs="Calibri"/>
                      <w:sz w:val="20"/>
                      <w:lang w:val="fr-FR"/>
                    </w:rPr>
                  </w:pPr>
                </w:p>
              </w:tc>
            </w:tr>
          </w:tbl>
          <w:p w14:paraId="394B6742" w14:textId="77777777" w:rsidR="00DD16B8" w:rsidRPr="00C0646F" w:rsidRDefault="00DD16B8" w:rsidP="00165F4D">
            <w:pPr>
              <w:rPr>
                <w:rFonts w:ascii="Calibri" w:hAnsi="Calibri" w:cs="Calibri"/>
                <w:b/>
                <w:bCs/>
                <w:sz w:val="20"/>
                <w:lang w:val="fr-FR"/>
              </w:rPr>
            </w:pPr>
          </w:p>
          <w:p w14:paraId="1CC526B8" w14:textId="77777777" w:rsidR="00DD16B8" w:rsidRPr="00C0646F" w:rsidRDefault="00DD16B8" w:rsidP="00165F4D">
            <w:pPr>
              <w:rPr>
                <w:rFonts w:ascii="Calibri" w:hAnsi="Calibri" w:cs="Calibri"/>
                <w:b/>
                <w:bCs/>
                <w:sz w:val="20"/>
                <w:lang w:val="fr-FR"/>
              </w:rPr>
            </w:pPr>
          </w:p>
        </w:tc>
      </w:tr>
    </w:tbl>
    <w:p w14:paraId="74FF5108" w14:textId="77777777" w:rsidR="00C0646F" w:rsidRPr="00C0646F" w:rsidRDefault="00C0646F" w:rsidP="00C0646F">
      <w:pPr>
        <w:rPr>
          <w:vanish/>
        </w:rPr>
      </w:pPr>
    </w:p>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4D70FD" w:rsidRPr="00C0646F" w14:paraId="2DBAE91E" w14:textId="77777777" w:rsidTr="00165F4D">
        <w:tc>
          <w:tcPr>
            <w:tcW w:w="9108" w:type="dxa"/>
          </w:tcPr>
          <w:p w14:paraId="01D48A02" w14:textId="77777777" w:rsidR="004D70FD" w:rsidRPr="00C0646F" w:rsidRDefault="004D70FD" w:rsidP="004D70FD">
            <w:pPr>
              <w:jc w:val="center"/>
              <w:rPr>
                <w:rFonts w:ascii="Calibri" w:hAnsi="Calibri" w:cs="Calibri"/>
                <w:b/>
                <w:bCs/>
                <w:sz w:val="20"/>
                <w:lang w:val="fr-FR"/>
              </w:rPr>
            </w:pPr>
          </w:p>
          <w:p w14:paraId="51BF29FE" w14:textId="77777777" w:rsidR="004D70FD" w:rsidRPr="00C0646F" w:rsidRDefault="004D70FD" w:rsidP="00314932">
            <w:pPr>
              <w:jc w:val="center"/>
              <w:rPr>
                <w:rFonts w:ascii="Calibri" w:hAnsi="Calibri" w:cs="Calibri"/>
                <w:sz w:val="20"/>
                <w:lang w:val="fr-FR"/>
              </w:rPr>
            </w:pPr>
            <w:r w:rsidRPr="00C0646F">
              <w:rPr>
                <w:rFonts w:ascii="Calibri" w:hAnsi="Calibri" w:cs="Calibri"/>
                <w:b/>
                <w:bCs/>
                <w:sz w:val="20"/>
                <w:lang w:val="fr-FR"/>
              </w:rPr>
              <w:t xml:space="preserve">SECTION 2 – </w:t>
            </w:r>
            <w:r w:rsidR="00314932" w:rsidRPr="00C0646F">
              <w:rPr>
                <w:rFonts w:ascii="Calibri" w:hAnsi="Calibri" w:cs="Calibri"/>
                <w:b/>
                <w:bCs/>
                <w:sz w:val="20"/>
                <w:lang w:val="fr-FR"/>
              </w:rPr>
              <w:t>APPROCHE ET PLAN D’EXECUTION</w:t>
            </w:r>
          </w:p>
        </w:tc>
      </w:tr>
      <w:tr w:rsidR="004D70FD" w:rsidRPr="00C0646F" w14:paraId="56D80E52" w14:textId="77777777" w:rsidTr="00165F4D">
        <w:tc>
          <w:tcPr>
            <w:tcW w:w="9108" w:type="dxa"/>
          </w:tcPr>
          <w:p w14:paraId="768DE755" w14:textId="77777777" w:rsidR="004D70FD" w:rsidRPr="00C0646F" w:rsidRDefault="004D70FD" w:rsidP="004D70FD">
            <w:pPr>
              <w:pStyle w:val="BodyText2"/>
              <w:spacing w:after="0" w:line="240" w:lineRule="auto"/>
              <w:rPr>
                <w:rFonts w:ascii="Calibri" w:hAnsi="Calibri" w:cs="Calibri"/>
                <w:i/>
                <w:iCs/>
                <w:sz w:val="20"/>
                <w:szCs w:val="20"/>
                <w:lang w:val="fr-FR"/>
              </w:rPr>
            </w:pPr>
            <w:r w:rsidRPr="00C0646F">
              <w:rPr>
                <w:rFonts w:ascii="Calibri" w:hAnsi="Calibri" w:cs="Calibri"/>
                <w:i/>
                <w:iCs/>
                <w:color w:val="FF0000"/>
                <w:sz w:val="20"/>
                <w:szCs w:val="20"/>
                <w:lang w:val="fr-FR"/>
              </w:rPr>
              <w:t xml:space="preserve">La présente section doit démontrer la prise en compte par le soumissionnaire des </w:t>
            </w:r>
            <w:r w:rsidR="00856005" w:rsidRPr="00C0646F">
              <w:rPr>
                <w:rFonts w:ascii="Calibri" w:hAnsi="Calibri" w:cs="Calibri"/>
                <w:i/>
                <w:iCs/>
                <w:color w:val="FF0000"/>
                <w:sz w:val="20"/>
                <w:szCs w:val="20"/>
                <w:lang w:val="fr-FR"/>
              </w:rPr>
              <w:t xml:space="preserve">TOR </w:t>
            </w:r>
            <w:r w:rsidRPr="00C0646F">
              <w:rPr>
                <w:rFonts w:ascii="Calibri" w:hAnsi="Calibri" w:cs="Calibri"/>
                <w:i/>
                <w:iCs/>
                <w:color w:val="FF0000"/>
                <w:sz w:val="20"/>
                <w:szCs w:val="20"/>
                <w:lang w:val="fr-FR"/>
              </w:rPr>
              <w:t xml:space="preserve">en identifiant les différents composants proposés, en répondant aux exigences, telles qu’indiquées, point par point, en fournissant une description détaillée des modalités d’exécution essentielles proposées, et en démontrant comment la </w:t>
            </w:r>
            <w:r w:rsidR="00856005" w:rsidRPr="00C0646F">
              <w:rPr>
                <w:rFonts w:ascii="Calibri" w:hAnsi="Calibri" w:cs="Calibri"/>
                <w:i/>
                <w:iCs/>
                <w:color w:val="FF0000"/>
                <w:sz w:val="20"/>
                <w:szCs w:val="20"/>
                <w:lang w:val="fr-FR"/>
              </w:rPr>
              <w:t xml:space="preserve">méthodologie </w:t>
            </w:r>
            <w:r w:rsidR="004F142F" w:rsidRPr="00C0646F">
              <w:rPr>
                <w:rFonts w:ascii="Calibri" w:hAnsi="Calibri" w:cs="Calibri"/>
                <w:i/>
                <w:iCs/>
                <w:color w:val="FF0000"/>
                <w:sz w:val="20"/>
                <w:szCs w:val="20"/>
                <w:lang w:val="fr-FR"/>
              </w:rPr>
              <w:t>proposée</w:t>
            </w:r>
            <w:r w:rsidR="00856005" w:rsidRPr="00C0646F">
              <w:rPr>
                <w:rFonts w:ascii="Calibri" w:hAnsi="Calibri" w:cs="Calibri"/>
                <w:i/>
                <w:iCs/>
                <w:color w:val="FF0000"/>
                <w:sz w:val="20"/>
                <w:szCs w:val="20"/>
                <w:lang w:val="fr-FR"/>
              </w:rPr>
              <w:t xml:space="preserve"> </w:t>
            </w:r>
            <w:r w:rsidRPr="00C0646F">
              <w:rPr>
                <w:rFonts w:ascii="Calibri" w:hAnsi="Calibri" w:cs="Calibri"/>
                <w:i/>
                <w:iCs/>
                <w:color w:val="FF0000"/>
                <w:sz w:val="20"/>
                <w:szCs w:val="20"/>
                <w:lang w:val="fr-FR"/>
              </w:rPr>
              <w:t>respecte ou dépasse les</w:t>
            </w:r>
            <w:r w:rsidR="0039368A" w:rsidRPr="00C0646F">
              <w:rPr>
                <w:rFonts w:ascii="Calibri" w:hAnsi="Calibri" w:cs="Calibri"/>
                <w:i/>
                <w:iCs/>
                <w:color w:val="FF0000"/>
                <w:sz w:val="20"/>
                <w:szCs w:val="20"/>
                <w:lang w:val="fr-FR"/>
              </w:rPr>
              <w:t xml:space="preserve"> exigences</w:t>
            </w:r>
            <w:r w:rsidRPr="00C0646F">
              <w:rPr>
                <w:rFonts w:ascii="Calibri" w:hAnsi="Calibri" w:cs="Calibri"/>
                <w:i/>
                <w:iCs/>
                <w:color w:val="FF0000"/>
                <w:sz w:val="20"/>
                <w:szCs w:val="20"/>
                <w:lang w:val="fr-FR"/>
              </w:rPr>
              <w:t>.</w:t>
            </w:r>
          </w:p>
          <w:p w14:paraId="3CF09400" w14:textId="77777777" w:rsidR="004D70FD" w:rsidRPr="00C0646F" w:rsidRDefault="004D70FD" w:rsidP="004D70FD">
            <w:pPr>
              <w:rPr>
                <w:rFonts w:ascii="Calibri" w:hAnsi="Calibri" w:cs="Calibri"/>
                <w:sz w:val="20"/>
                <w:u w:val="single"/>
                <w:lang w:val="fr-FR"/>
              </w:rPr>
            </w:pPr>
          </w:p>
          <w:p w14:paraId="746AA208"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 xml:space="preserve">2.1. </w:t>
            </w:r>
            <w:r w:rsidR="00887769" w:rsidRPr="00C0646F">
              <w:rPr>
                <w:rFonts w:ascii="Calibri" w:hAnsi="Calibri" w:cs="Calibri"/>
                <w:sz w:val="20"/>
                <w:u w:val="single"/>
                <w:lang w:val="fr-FR"/>
              </w:rPr>
              <w:t>Approche des services/travaux requis</w:t>
            </w:r>
            <w:r w:rsidRPr="00C0646F">
              <w:rPr>
                <w:rFonts w:ascii="Calibri" w:hAnsi="Calibri" w:cs="Calibri"/>
                <w:sz w:val="20"/>
                <w:u w:val="single"/>
                <w:lang w:val="fr-FR"/>
              </w:rPr>
              <w:t>.</w:t>
            </w:r>
            <w:r w:rsidRPr="00C0646F">
              <w:rPr>
                <w:rFonts w:ascii="Calibri" w:hAnsi="Calibri" w:cs="Calibri"/>
                <w:sz w:val="20"/>
                <w:lang w:val="fr-FR"/>
              </w:rPr>
              <w:t xml:space="preserve"> Veuillez fournir une description détaillée </w:t>
            </w:r>
            <w:r w:rsidR="007F5227" w:rsidRPr="00C0646F">
              <w:rPr>
                <w:rFonts w:ascii="Calibri" w:hAnsi="Calibri" w:cs="Calibri"/>
                <w:sz w:val="20"/>
                <w:lang w:val="fr-FR"/>
              </w:rPr>
              <w:t xml:space="preserve">de la méthodologie selon laquelle </w:t>
            </w:r>
            <w:r w:rsidRPr="00C0646F">
              <w:rPr>
                <w:rFonts w:ascii="Calibri" w:hAnsi="Calibri" w:cs="Calibri"/>
                <w:sz w:val="20"/>
                <w:lang w:val="fr-FR"/>
              </w:rPr>
              <w:t xml:space="preserve">l’organisation/la société </w:t>
            </w:r>
            <w:r w:rsidR="007F5227" w:rsidRPr="00C0646F">
              <w:rPr>
                <w:rFonts w:ascii="Calibri" w:hAnsi="Calibri" w:cs="Calibri"/>
                <w:sz w:val="20"/>
                <w:lang w:val="fr-FR"/>
              </w:rPr>
              <w:t>se conformera aux TOR du projet,</w:t>
            </w:r>
            <w:r w:rsidRPr="00C0646F">
              <w:rPr>
                <w:rFonts w:ascii="Calibri" w:hAnsi="Calibri" w:cs="Calibri"/>
                <w:sz w:val="20"/>
                <w:lang w:val="fr-FR"/>
              </w:rPr>
              <w:t xml:space="preserve"> en gardant à l’esprit leur adéquation nécessaire aux conditions locales et à l’environnement du projet.</w:t>
            </w:r>
          </w:p>
          <w:p w14:paraId="39D70B89" w14:textId="77777777" w:rsidR="004D70FD" w:rsidRPr="00C0646F" w:rsidRDefault="004D70FD" w:rsidP="004D70FD">
            <w:pPr>
              <w:ind w:left="180"/>
              <w:rPr>
                <w:rFonts w:ascii="Calibri" w:hAnsi="Calibri" w:cs="Calibri"/>
                <w:sz w:val="20"/>
                <w:szCs w:val="20"/>
                <w:u w:val="single"/>
                <w:lang w:val="fr-FR"/>
              </w:rPr>
            </w:pPr>
          </w:p>
          <w:p w14:paraId="09E25FB7"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 xml:space="preserve">2.2. Mécanismes </w:t>
            </w:r>
            <w:r w:rsidR="009B1E54" w:rsidRPr="00C0646F">
              <w:rPr>
                <w:rFonts w:ascii="Calibri" w:hAnsi="Calibri" w:cs="Calibri"/>
                <w:sz w:val="20"/>
                <w:u w:val="single"/>
                <w:lang w:val="fr-FR"/>
              </w:rPr>
              <w:t xml:space="preserve">de </w:t>
            </w:r>
            <w:r w:rsidR="007D2F6D" w:rsidRPr="00C0646F">
              <w:rPr>
                <w:rFonts w:ascii="Calibri" w:hAnsi="Calibri" w:cs="Calibri"/>
                <w:sz w:val="20"/>
                <w:u w:val="single"/>
                <w:lang w:val="fr-FR"/>
              </w:rPr>
              <w:t>vérification</w:t>
            </w:r>
            <w:r w:rsidR="009B1E54" w:rsidRPr="00C0646F">
              <w:rPr>
                <w:rFonts w:ascii="Calibri" w:hAnsi="Calibri" w:cs="Calibri"/>
                <w:sz w:val="20"/>
                <w:u w:val="single"/>
                <w:lang w:val="fr-FR"/>
              </w:rPr>
              <w:t xml:space="preserve"> en matière </w:t>
            </w:r>
            <w:r w:rsidRPr="00C0646F">
              <w:rPr>
                <w:rFonts w:ascii="Calibri" w:hAnsi="Calibri" w:cs="Calibri"/>
                <w:sz w:val="20"/>
                <w:u w:val="single"/>
                <w:lang w:val="fr-FR"/>
              </w:rPr>
              <w:t>d’assurance de la qualité technique.</w:t>
            </w:r>
            <w:r w:rsidRPr="00C0646F">
              <w:rPr>
                <w:rFonts w:ascii="Calibri" w:hAnsi="Calibri" w:cs="Calibri"/>
                <w:sz w:val="20"/>
                <w:lang w:val="fr-FR"/>
              </w:rPr>
              <w:t xml:space="preserve"> La </w:t>
            </w:r>
            <w:r w:rsidR="00037C57" w:rsidRPr="00C0646F">
              <w:rPr>
                <w:rFonts w:ascii="Calibri" w:hAnsi="Calibri" w:cs="Calibri"/>
                <w:sz w:val="20"/>
                <w:lang w:val="fr-FR"/>
              </w:rPr>
              <w:t xml:space="preserve">méthodologie </w:t>
            </w:r>
            <w:r w:rsidRPr="00C0646F">
              <w:rPr>
                <w:rFonts w:ascii="Calibri" w:hAnsi="Calibri" w:cs="Calibri"/>
                <w:sz w:val="20"/>
                <w:lang w:val="fr-FR"/>
              </w:rPr>
              <w:t>doit également inclure des informations sur les mécanismes de vérification interne du soumissionnaire en matière d’assurance de la qualité technique</w:t>
            </w:r>
            <w:r w:rsidR="00802429" w:rsidRPr="00C0646F">
              <w:rPr>
                <w:rFonts w:ascii="Calibri" w:hAnsi="Calibri" w:cs="Calibri"/>
                <w:sz w:val="20"/>
                <w:lang w:val="fr-FR"/>
              </w:rPr>
              <w:t>.</w:t>
            </w:r>
          </w:p>
          <w:p w14:paraId="4C7E93E5" w14:textId="77777777" w:rsidR="004D70FD" w:rsidRPr="00C0646F" w:rsidRDefault="004D70FD" w:rsidP="004D70FD">
            <w:pPr>
              <w:rPr>
                <w:rFonts w:ascii="Calibri" w:hAnsi="Calibri" w:cs="Calibri"/>
                <w:sz w:val="20"/>
                <w:u w:val="single"/>
                <w:lang w:val="fr-FR"/>
              </w:rPr>
            </w:pPr>
          </w:p>
          <w:p w14:paraId="2EFC9CAC" w14:textId="77777777" w:rsidR="00802429" w:rsidRPr="00C0646F" w:rsidRDefault="004D70FD" w:rsidP="004D70FD">
            <w:pPr>
              <w:rPr>
                <w:rFonts w:ascii="Calibri" w:hAnsi="Calibri" w:cs="Calibri"/>
                <w:sz w:val="20"/>
                <w:u w:val="single"/>
                <w:lang w:val="fr-FR"/>
              </w:rPr>
            </w:pPr>
            <w:r w:rsidRPr="00C0646F">
              <w:rPr>
                <w:rFonts w:ascii="Calibri" w:hAnsi="Calibri" w:cs="Calibri"/>
                <w:sz w:val="20"/>
                <w:u w:val="single"/>
                <w:lang w:val="fr-FR"/>
              </w:rPr>
              <w:t xml:space="preserve">2.3. </w:t>
            </w:r>
            <w:r w:rsidR="00802429" w:rsidRPr="00C0646F">
              <w:rPr>
                <w:rFonts w:ascii="Calibri" w:hAnsi="Calibri" w:cs="Calibri"/>
                <w:sz w:val="20"/>
                <w:u w:val="single"/>
                <w:lang w:val="fr-FR"/>
              </w:rPr>
              <w:t>Calendriers d’exécution.</w:t>
            </w:r>
            <w:r w:rsidR="00802429" w:rsidRPr="00C0646F">
              <w:rPr>
                <w:rFonts w:ascii="Calibri" w:hAnsi="Calibri" w:cs="Calibri"/>
                <w:sz w:val="20"/>
                <w:lang w:val="fr-FR"/>
              </w:rPr>
              <w:t xml:space="preserve"> Le soumissionnaire doit fournir un diagramme de Gantt ou un échéancier de projet indiquant le déroulement détaillé des activités qui seront entreprises et leur chronologie respective.</w:t>
            </w:r>
          </w:p>
          <w:p w14:paraId="2C133C37" w14:textId="77777777" w:rsidR="00802429" w:rsidRPr="00C0646F" w:rsidRDefault="00802429" w:rsidP="004D70FD">
            <w:pPr>
              <w:rPr>
                <w:rFonts w:ascii="Calibri" w:hAnsi="Calibri" w:cs="Calibri"/>
                <w:sz w:val="20"/>
                <w:u w:val="single"/>
                <w:lang w:val="fr-FR"/>
              </w:rPr>
            </w:pPr>
          </w:p>
          <w:p w14:paraId="78F9D9A0"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2.4. Sous-traitance.</w:t>
            </w:r>
            <w:r w:rsidRPr="00C0646F">
              <w:rPr>
                <w:rFonts w:ascii="Calibri" w:hAnsi="Calibri" w:cs="Calibri"/>
                <w:sz w:val="20"/>
                <w:lang w:val="fr-FR"/>
              </w:rPr>
              <w:t xml:space="preserve"> Indiquez si des travaux seront sous-traités, à qui, quel pourcentage des travaux est concerné, les raisons sous-jacentes et les rôles des sous-traitants proposés. Une attention particulière doit être accordée à la description précise du rôle de chaque entité et de la manière dont tous les intervenants fonctionneront en tant qu’équipe.</w:t>
            </w:r>
          </w:p>
          <w:p w14:paraId="241ED28D" w14:textId="77777777" w:rsidR="004D70FD" w:rsidRPr="00C0646F" w:rsidRDefault="004D70FD" w:rsidP="004D70FD">
            <w:pPr>
              <w:rPr>
                <w:rFonts w:ascii="Calibri" w:hAnsi="Calibri" w:cs="Calibri"/>
                <w:sz w:val="20"/>
                <w:lang w:val="fr-FR"/>
              </w:rPr>
            </w:pPr>
          </w:p>
          <w:p w14:paraId="4D8035C7"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2.5. Risques / mesures d’atténuation.</w:t>
            </w:r>
            <w:r w:rsidRPr="00C0646F">
              <w:rPr>
                <w:rFonts w:ascii="Calibri" w:hAnsi="Calibri" w:cs="Calibri"/>
                <w:sz w:val="20"/>
                <w:lang w:val="fr-FR"/>
              </w:rPr>
              <w:t xml:space="preserve"> Veuillez décrire les risques potentiels qui sont liés à la mise en œuvre du présent projet et qui peuvent avoir un effet sur l’obtention et la réalisation en temps voulu des résultats attendus, ainsi que sur leur qualité. Décrivez les mesures qui seront mises en place pour atténuer ces risques.</w:t>
            </w:r>
          </w:p>
          <w:p w14:paraId="4A9BE2DE" w14:textId="77777777" w:rsidR="004D70FD" w:rsidRPr="00C0646F" w:rsidRDefault="004D70FD" w:rsidP="004D70FD">
            <w:pPr>
              <w:rPr>
                <w:rFonts w:ascii="Calibri" w:hAnsi="Calibri" w:cs="Calibri"/>
                <w:sz w:val="20"/>
                <w:u w:val="single"/>
                <w:lang w:val="fr-FR"/>
              </w:rPr>
            </w:pPr>
          </w:p>
          <w:p w14:paraId="595B34BD" w14:textId="77777777" w:rsidR="004D70FD" w:rsidRPr="00C0646F" w:rsidRDefault="004D70FD" w:rsidP="004D70FD">
            <w:pPr>
              <w:rPr>
                <w:rFonts w:ascii="Calibri" w:hAnsi="Calibri" w:cs="Calibri"/>
                <w:sz w:val="20"/>
                <w:szCs w:val="20"/>
                <w:lang w:val="fr-FR"/>
              </w:rPr>
            </w:pPr>
            <w:r w:rsidRPr="00C0646F">
              <w:rPr>
                <w:rFonts w:ascii="Calibri" w:hAnsi="Calibri" w:cs="Calibri"/>
                <w:sz w:val="20"/>
                <w:u w:val="single"/>
                <w:lang w:val="fr-FR"/>
              </w:rPr>
              <w:t xml:space="preserve">2.6 </w:t>
            </w:r>
            <w:r w:rsidR="00802429" w:rsidRPr="00C0646F">
              <w:rPr>
                <w:rFonts w:ascii="Calibri" w:hAnsi="Calibri" w:cs="Calibri"/>
                <w:sz w:val="20"/>
                <w:u w:val="single"/>
                <w:lang w:val="fr-FR"/>
              </w:rPr>
              <w:t>Informations et contrôle.</w:t>
            </w:r>
            <w:r w:rsidR="00802429" w:rsidRPr="00C0646F">
              <w:rPr>
                <w:rFonts w:ascii="Calibri" w:hAnsi="Calibri" w:cs="Calibri"/>
                <w:sz w:val="20"/>
                <w:lang w:val="fr-FR"/>
              </w:rPr>
              <w:t xml:space="preserve"> Veuillez fournir une brève description des mécanismes proposés au titre du présent projet pour informer le PNUD et les partenaires, y compris un calendrier de présentation de rapports.</w:t>
            </w:r>
          </w:p>
          <w:p w14:paraId="1B032B8D" w14:textId="77777777" w:rsidR="004D70FD" w:rsidRPr="00C0646F" w:rsidRDefault="004D70FD" w:rsidP="004D70FD">
            <w:pPr>
              <w:rPr>
                <w:rFonts w:ascii="Calibri" w:hAnsi="Calibri" w:cs="Calibri"/>
                <w:sz w:val="20"/>
                <w:lang w:val="fr-FR"/>
              </w:rPr>
            </w:pPr>
          </w:p>
          <w:p w14:paraId="63AA817C" w14:textId="77777777" w:rsidR="00802429" w:rsidRPr="00C0646F" w:rsidRDefault="00802429" w:rsidP="004D70FD">
            <w:pPr>
              <w:rPr>
                <w:rFonts w:ascii="Calibri" w:hAnsi="Calibri" w:cs="Calibri"/>
                <w:sz w:val="20"/>
                <w:lang w:val="fr-FR"/>
              </w:rPr>
            </w:pPr>
            <w:r w:rsidRPr="00C0646F">
              <w:rPr>
                <w:rFonts w:ascii="Calibri" w:hAnsi="Calibri" w:cs="Calibri"/>
                <w:sz w:val="20"/>
                <w:u w:val="single"/>
                <w:lang w:val="fr-FR"/>
              </w:rPr>
              <w:t>2.7 Stratégie de lutte contre la corruption.</w:t>
            </w:r>
            <w:r w:rsidRPr="00C0646F">
              <w:rPr>
                <w:rFonts w:ascii="Calibri" w:hAnsi="Calibri" w:cs="Calibri"/>
                <w:sz w:val="20"/>
                <w:lang w:val="fr-FR"/>
              </w:rPr>
              <w:t xml:space="preserve"> Définissez la stratégie de lutte contre la corruption qui sera appliquée dans le cadre du présent projet pour empêcher le détournement de fonds. Décrivez les contrôles financiers qui seront mis en place.</w:t>
            </w:r>
          </w:p>
          <w:p w14:paraId="1F3653E8" w14:textId="77777777" w:rsidR="00802429" w:rsidRPr="00C0646F" w:rsidRDefault="00802429" w:rsidP="004D70FD">
            <w:pPr>
              <w:rPr>
                <w:rFonts w:ascii="Calibri" w:hAnsi="Calibri" w:cs="Calibri"/>
                <w:sz w:val="20"/>
                <w:lang w:val="fr-FR"/>
              </w:rPr>
            </w:pPr>
          </w:p>
          <w:p w14:paraId="023DA74E"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2.</w:t>
            </w:r>
            <w:r w:rsidR="00802429" w:rsidRPr="00C0646F">
              <w:rPr>
                <w:rFonts w:ascii="Calibri" w:hAnsi="Calibri" w:cs="Calibri"/>
                <w:sz w:val="20"/>
                <w:u w:val="single"/>
                <w:lang w:val="fr-FR"/>
              </w:rPr>
              <w:t>8</w:t>
            </w:r>
            <w:r w:rsidRPr="00C0646F">
              <w:rPr>
                <w:rFonts w:ascii="Calibri" w:hAnsi="Calibri" w:cs="Calibri"/>
                <w:sz w:val="20"/>
                <w:u w:val="single"/>
                <w:lang w:val="fr-FR"/>
              </w:rPr>
              <w:t>. Partenariats.</w:t>
            </w:r>
            <w:r w:rsidRPr="00C0646F">
              <w:rPr>
                <w:rFonts w:ascii="Calibri" w:hAnsi="Calibri" w:cs="Calibri"/>
                <w:sz w:val="20"/>
                <w:lang w:val="fr-FR"/>
              </w:rPr>
              <w:t xml:space="preserve"> Expliquez tout partenariat avec des organisations locales, internationales ou autres qui est prévu pour la réalisation du projet.  Une attention particulière doit être accordée à la description précise du rôle de chaque entité et de la manière dont tous les intervenants fonctionneront en tant qu’équipe. Nous vous incitons à fournir des lettres d’engagement émanant des partenaires et à indiquer si certains ou tous ont déjà travaillé ensemble de manière satisfaisante dans le cadre de projets antérieurs.</w:t>
            </w:r>
          </w:p>
          <w:p w14:paraId="1247FB69" w14:textId="77777777" w:rsidR="004D70FD" w:rsidRPr="00C0646F" w:rsidRDefault="004D70FD" w:rsidP="004D70FD">
            <w:pPr>
              <w:rPr>
                <w:rFonts w:ascii="Calibri" w:hAnsi="Calibri" w:cs="Calibri"/>
                <w:sz w:val="20"/>
                <w:u w:val="single"/>
                <w:lang w:val="fr-FR"/>
              </w:rPr>
            </w:pPr>
          </w:p>
          <w:p w14:paraId="6E8494BB" w14:textId="77777777" w:rsidR="004D70FD" w:rsidRPr="00C0646F" w:rsidRDefault="004D70FD" w:rsidP="004D70FD">
            <w:pPr>
              <w:rPr>
                <w:rFonts w:ascii="Calibri" w:hAnsi="Calibri" w:cs="Calibri"/>
                <w:sz w:val="20"/>
                <w:szCs w:val="20"/>
                <w:lang w:val="fr-FR"/>
              </w:rPr>
            </w:pPr>
            <w:r w:rsidRPr="00C0646F">
              <w:rPr>
                <w:rFonts w:ascii="Calibri" w:hAnsi="Calibri" w:cs="Calibri"/>
                <w:sz w:val="20"/>
                <w:szCs w:val="20"/>
                <w:u w:val="single"/>
                <w:lang w:val="fr-FR"/>
              </w:rPr>
              <w:t>2.9 Déclaration d’information complète.</w:t>
            </w:r>
            <w:r w:rsidRPr="00C0646F">
              <w:rPr>
                <w:rFonts w:ascii="Calibri" w:hAnsi="Calibri" w:cs="Calibri"/>
                <w:sz w:val="20"/>
                <w:szCs w:val="20"/>
                <w:lang w:val="fr-FR"/>
              </w:rPr>
              <w:t xml:space="preserve"> Ceci a pour objet d’indiquer tout conflit d’intérêts potentiel, conformément à la définition correspondante figurant dans la section 4 du présent document, le cas échéant.</w:t>
            </w:r>
          </w:p>
          <w:p w14:paraId="6F4AB381" w14:textId="77777777" w:rsidR="004D70FD" w:rsidRPr="00C0646F" w:rsidRDefault="004D70FD" w:rsidP="004D70FD">
            <w:pPr>
              <w:rPr>
                <w:rFonts w:ascii="Calibri" w:hAnsi="Calibri" w:cs="Calibri"/>
                <w:sz w:val="20"/>
                <w:szCs w:val="20"/>
                <w:u w:val="single"/>
                <w:lang w:val="fr-FR"/>
              </w:rPr>
            </w:pPr>
          </w:p>
          <w:p w14:paraId="1FD55985" w14:textId="77777777" w:rsidR="004D70FD" w:rsidRPr="00C0646F" w:rsidRDefault="004D70FD" w:rsidP="0092177B">
            <w:pPr>
              <w:rPr>
                <w:rFonts w:ascii="Calibri" w:hAnsi="Calibri" w:cs="Calibri"/>
                <w:lang w:val="fr-FR"/>
              </w:rPr>
            </w:pPr>
            <w:r w:rsidRPr="00C0646F">
              <w:rPr>
                <w:rFonts w:ascii="Calibri" w:hAnsi="Calibri" w:cs="Calibri"/>
                <w:sz w:val="20"/>
                <w:szCs w:val="20"/>
                <w:u w:val="single"/>
                <w:lang w:val="fr-FR"/>
              </w:rPr>
              <w:t>2.10 Autre.</w:t>
            </w:r>
            <w:r w:rsidRPr="00C0646F">
              <w:rPr>
                <w:rFonts w:ascii="Calibri" w:hAnsi="Calibri" w:cs="Calibri"/>
                <w:sz w:val="20"/>
                <w:szCs w:val="20"/>
                <w:lang w:val="fr-FR"/>
              </w:rPr>
              <w:t xml:space="preserve"> Toute autre observation ou information concernant</w:t>
            </w:r>
            <w:r w:rsidR="0092177B" w:rsidRPr="00C0646F">
              <w:rPr>
                <w:rFonts w:ascii="Calibri" w:hAnsi="Calibri" w:cs="Calibri"/>
                <w:sz w:val="20"/>
                <w:szCs w:val="20"/>
                <w:lang w:val="fr-FR"/>
              </w:rPr>
              <w:t xml:space="preserve"> l’approche et la méthodologie qui seront adoptées au titre du projet</w:t>
            </w:r>
            <w:r w:rsidRPr="00C0646F">
              <w:rPr>
                <w:rFonts w:ascii="Calibri" w:hAnsi="Calibri" w:cs="Calibri"/>
                <w:sz w:val="20"/>
                <w:szCs w:val="20"/>
                <w:lang w:val="fr-FR"/>
              </w:rPr>
              <w:t>.</w:t>
            </w:r>
            <w:r w:rsidRPr="00C0646F">
              <w:rPr>
                <w:rFonts w:ascii="Calibri" w:hAnsi="Calibri" w:cs="Calibri"/>
                <w:sz w:val="20"/>
                <w:lang w:val="fr-FR"/>
              </w:rPr>
              <w:t xml:space="preserve"> </w:t>
            </w:r>
          </w:p>
        </w:tc>
      </w:tr>
    </w:tbl>
    <w:p w14:paraId="39AA32CF" w14:textId="77777777" w:rsidR="00E42F83" w:rsidRPr="00C0646F" w:rsidRDefault="00E42F83" w:rsidP="00E42F83">
      <w:pPr>
        <w:rPr>
          <w:rFonts w:ascii="Calibri" w:hAnsi="Calibri" w:cs="Calibri"/>
          <w:b/>
          <w:sz w:val="20"/>
          <w:lang w:val="fr-FR"/>
        </w:rPr>
      </w:pPr>
    </w:p>
    <w:tbl>
      <w:tblPr>
        <w:tblW w:w="0" w:type="auto"/>
        <w:tblLook w:val="04A0" w:firstRow="1" w:lastRow="0" w:firstColumn="1" w:lastColumn="0" w:noHBand="0" w:noVBand="1"/>
      </w:tblPr>
      <w:tblGrid>
        <w:gridCol w:w="9334"/>
      </w:tblGrid>
      <w:tr w:rsidR="009A09A6" w:rsidRPr="00C0646F" w14:paraId="6A0966CA" w14:textId="77777777" w:rsidTr="00165F4D">
        <w:tc>
          <w:tcPr>
            <w:tcW w:w="9108" w:type="dxa"/>
            <w:shd w:val="clear" w:color="auto" w:fill="auto"/>
          </w:tcPr>
          <w:p w14:paraId="516C12EE" w14:textId="77777777" w:rsidR="009A09A6" w:rsidRPr="00C0646F" w:rsidRDefault="009A09A6" w:rsidP="00165F4D">
            <w:pPr>
              <w:pStyle w:val="Heading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lang w:val="fr-FR"/>
              </w:rPr>
            </w:pPr>
            <w:r w:rsidRPr="00C0646F">
              <w:rPr>
                <w:rFonts w:ascii="Calibri" w:hAnsi="Calibri" w:cs="Calibri"/>
                <w:b/>
                <w:lang w:val="fr-FR"/>
              </w:rPr>
              <w:lastRenderedPageBreak/>
              <w:t>SECTION 3 : PERSONNEL</w:t>
            </w:r>
          </w:p>
          <w:p w14:paraId="3A1F053C" w14:textId="77777777" w:rsidR="009A09A6" w:rsidRPr="00C0646F" w:rsidRDefault="009A09A6" w:rsidP="00165F4D">
            <w:pPr>
              <w:rPr>
                <w:rFonts w:ascii="Calibri" w:hAnsi="Calibri" w:cs="Calibri"/>
                <w:sz w:val="20"/>
                <w:lang w:val="fr-FR"/>
              </w:rPr>
            </w:pPr>
          </w:p>
          <w:p w14:paraId="5318A14B" w14:textId="77777777" w:rsidR="009A09A6" w:rsidRPr="00C0646F" w:rsidRDefault="009A09A6" w:rsidP="00165F4D">
            <w:pPr>
              <w:rPr>
                <w:rFonts w:ascii="Calibri" w:hAnsi="Calibri" w:cs="Calibri"/>
                <w:sz w:val="20"/>
                <w:lang w:val="fr-FR"/>
              </w:rPr>
            </w:pPr>
            <w:r w:rsidRPr="00C0646F">
              <w:rPr>
                <w:rFonts w:ascii="Calibri" w:hAnsi="Calibri" w:cs="Calibri"/>
                <w:sz w:val="20"/>
                <w:u w:val="single"/>
                <w:lang w:val="fr-FR"/>
              </w:rPr>
              <w:t>3.1 Structure de direction.</w:t>
            </w:r>
            <w:r w:rsidRPr="00C0646F">
              <w:rPr>
                <w:rFonts w:ascii="Calibri" w:hAnsi="Calibri" w:cs="Calibri"/>
                <w:sz w:val="20"/>
                <w:lang w:val="fr-FR"/>
              </w:rPr>
              <w:t xml:space="preserve"> Décrivez la méthode de direction générale en ce qui concerne la planification et la mise en œuvre de cette activité. Incluez un organigramme au titre de la gestion du </w:t>
            </w:r>
            <w:r w:rsidR="00165F4D" w:rsidRPr="00C0646F">
              <w:rPr>
                <w:rFonts w:ascii="Calibri" w:hAnsi="Calibri" w:cs="Calibri"/>
                <w:sz w:val="20"/>
                <w:lang w:val="fr-FR"/>
              </w:rPr>
              <w:t xml:space="preserve">projet décrivant les relations </w:t>
            </w:r>
            <w:r w:rsidR="00C53F4A" w:rsidRPr="00C0646F">
              <w:rPr>
                <w:rFonts w:ascii="Calibri" w:hAnsi="Calibri" w:cs="Calibri"/>
                <w:sz w:val="20"/>
                <w:lang w:val="fr-FR"/>
              </w:rPr>
              <w:t>des</w:t>
            </w:r>
            <w:r w:rsidR="00165F4D" w:rsidRPr="00C0646F">
              <w:rPr>
                <w:rFonts w:ascii="Calibri" w:hAnsi="Calibri" w:cs="Calibri"/>
                <w:sz w:val="20"/>
                <w:lang w:val="fr-FR"/>
              </w:rPr>
              <w:t xml:space="preserve"> postes et fonctions clés.</w:t>
            </w:r>
          </w:p>
          <w:p w14:paraId="72F0938F" w14:textId="77777777" w:rsidR="009A09A6" w:rsidRPr="00C0646F" w:rsidRDefault="009A09A6" w:rsidP="00165F4D">
            <w:pPr>
              <w:rPr>
                <w:rFonts w:ascii="Calibri" w:hAnsi="Calibri" w:cs="Calibri"/>
                <w:sz w:val="20"/>
                <w:lang w:val="fr-FR"/>
              </w:rPr>
            </w:pPr>
          </w:p>
          <w:p w14:paraId="1259C293" w14:textId="77777777" w:rsidR="009A09A6" w:rsidRPr="00C0646F" w:rsidRDefault="009A09A6" w:rsidP="00165F4D">
            <w:pPr>
              <w:rPr>
                <w:rFonts w:ascii="Calibri" w:hAnsi="Calibri" w:cs="Calibri"/>
                <w:iCs/>
                <w:sz w:val="20"/>
                <w:szCs w:val="20"/>
                <w:lang w:val="fr-FR"/>
              </w:rPr>
            </w:pPr>
            <w:r w:rsidRPr="00C0646F">
              <w:rPr>
                <w:rFonts w:ascii="Calibri" w:hAnsi="Calibri" w:cs="Calibri"/>
                <w:sz w:val="20"/>
                <w:u w:val="single"/>
                <w:lang w:val="fr-FR"/>
              </w:rPr>
              <w:t>3.2 Répartition des heures du personnel.</w:t>
            </w:r>
            <w:r w:rsidRPr="00C0646F">
              <w:rPr>
                <w:rFonts w:ascii="Calibri" w:hAnsi="Calibri" w:cs="Calibri"/>
                <w:sz w:val="20"/>
                <w:lang w:val="fr-FR"/>
              </w:rPr>
              <w:t xml:space="preserve"> Fournissez un tableau décrivant les activités de chaque membre du personnel</w:t>
            </w:r>
            <w:r w:rsidR="00165F4D" w:rsidRPr="00C0646F">
              <w:rPr>
                <w:rFonts w:ascii="Calibri" w:hAnsi="Calibri" w:cs="Calibri"/>
                <w:sz w:val="20"/>
                <w:lang w:val="fr-FR"/>
              </w:rPr>
              <w:t xml:space="preserve"> et la durée de sa participation. (Remarque : ce tableau est essentiel et</w:t>
            </w:r>
            <w:r w:rsidRPr="00C0646F">
              <w:rPr>
                <w:rFonts w:ascii="Calibri" w:hAnsi="Calibri" w:cs="Calibri"/>
                <w:sz w:val="20"/>
                <w:lang w:val="fr-FR"/>
              </w:rPr>
              <w:t xml:space="preserve"> aucun remplacement des membres du personnel </w:t>
            </w:r>
            <w:r w:rsidR="00165F4D" w:rsidRPr="00C0646F">
              <w:rPr>
                <w:rFonts w:ascii="Calibri" w:hAnsi="Calibri" w:cs="Calibri"/>
                <w:sz w:val="20"/>
                <w:lang w:val="fr-FR"/>
              </w:rPr>
              <w:t>ne sera toléré une fois le contrat attribué, sauf dans des circonstances extrêmes et avec l’approbation écrite du PNUD.</w:t>
            </w:r>
            <w:r w:rsidRPr="00C0646F">
              <w:rPr>
                <w:rFonts w:ascii="Calibri" w:hAnsi="Calibri" w:cs="Calibri"/>
                <w:sz w:val="20"/>
                <w:lang w:val="fr-FR"/>
              </w:rPr>
              <w:t xml:space="preserve"> Si </w:t>
            </w:r>
            <w:r w:rsidR="00165F4D" w:rsidRPr="00C0646F">
              <w:rPr>
                <w:rFonts w:ascii="Calibri" w:hAnsi="Calibri" w:cs="Calibri"/>
                <w:sz w:val="20"/>
                <w:lang w:val="fr-FR"/>
              </w:rPr>
              <w:t>un tel</w:t>
            </w:r>
            <w:r w:rsidRPr="00C0646F">
              <w:rPr>
                <w:rFonts w:ascii="Calibri" w:hAnsi="Calibri" w:cs="Calibri"/>
                <w:sz w:val="20"/>
                <w:lang w:val="fr-FR"/>
              </w:rPr>
              <w:t xml:space="preserve"> remplacement est inévitable, </w:t>
            </w:r>
            <w:r w:rsidR="00165F4D" w:rsidRPr="00C0646F">
              <w:rPr>
                <w:rFonts w:ascii="Calibri" w:hAnsi="Calibri" w:cs="Calibri"/>
                <w:sz w:val="20"/>
                <w:lang w:val="fr-FR"/>
              </w:rPr>
              <w:t>il ne pourra se faire qu’avec une personne qui, de l’avis du chef de projet du PNUD, sera au moins aussi expérimentée que la personne remplacée et</w:t>
            </w:r>
            <w:r w:rsidR="000E6A39" w:rsidRPr="00C0646F">
              <w:rPr>
                <w:rFonts w:ascii="Calibri" w:hAnsi="Calibri" w:cs="Calibri"/>
                <w:sz w:val="20"/>
                <w:lang w:val="fr-FR"/>
              </w:rPr>
              <w:t xml:space="preserve"> uniquement</w:t>
            </w:r>
            <w:r w:rsidR="00165F4D" w:rsidRPr="00C0646F">
              <w:rPr>
                <w:rFonts w:ascii="Calibri" w:hAnsi="Calibri" w:cs="Calibri"/>
                <w:sz w:val="20"/>
                <w:lang w:val="fr-FR"/>
              </w:rPr>
              <w:t xml:space="preserve"> avec l’approbation du PNUD.</w:t>
            </w:r>
            <w:r w:rsidRPr="00C0646F">
              <w:rPr>
                <w:rFonts w:ascii="Calibri" w:hAnsi="Calibri" w:cs="Calibri"/>
                <w:sz w:val="20"/>
                <w:lang w:val="fr-FR"/>
              </w:rPr>
              <w:t xml:space="preserve"> Aucune augmentation des coûts ne sera prise en compte du fait d’un remplacement.</w:t>
            </w:r>
            <w:r w:rsidR="00A0762A" w:rsidRPr="00C0646F">
              <w:rPr>
                <w:rFonts w:ascii="Calibri" w:hAnsi="Calibri" w:cs="Calibri"/>
                <w:sz w:val="20"/>
                <w:lang w:val="fr-FR"/>
              </w:rPr>
              <w:t>)</w:t>
            </w:r>
          </w:p>
          <w:p w14:paraId="188A2AFE" w14:textId="77777777" w:rsidR="009A09A6" w:rsidRPr="00C0646F" w:rsidRDefault="009A09A6" w:rsidP="00165F4D">
            <w:pPr>
              <w:rPr>
                <w:rFonts w:ascii="Calibri" w:hAnsi="Calibri" w:cs="Calibri"/>
                <w:sz w:val="20"/>
                <w:lang w:val="fr-FR"/>
              </w:rPr>
            </w:pPr>
          </w:p>
          <w:p w14:paraId="079FFE7C" w14:textId="77777777" w:rsidR="009A09A6" w:rsidRPr="00C0646F" w:rsidRDefault="009A09A6" w:rsidP="00165F4D">
            <w:pPr>
              <w:pStyle w:val="BodyText2"/>
              <w:spacing w:after="0" w:line="240" w:lineRule="auto"/>
              <w:rPr>
                <w:rFonts w:ascii="Calibri" w:hAnsi="Calibri" w:cs="Calibri"/>
                <w:iCs/>
                <w:sz w:val="20"/>
                <w:szCs w:val="20"/>
                <w:lang w:val="fr-FR"/>
              </w:rPr>
            </w:pPr>
            <w:r w:rsidRPr="00C0646F">
              <w:rPr>
                <w:rFonts w:ascii="Calibri" w:hAnsi="Calibri" w:cs="Calibri"/>
                <w:sz w:val="20"/>
                <w:u w:val="single"/>
                <w:lang w:val="fr-FR"/>
              </w:rPr>
              <w:t>3.3 Qualifications du personnel clé.</w:t>
            </w:r>
            <w:r w:rsidRPr="00C0646F">
              <w:rPr>
                <w:rFonts w:ascii="Calibri" w:hAnsi="Calibri" w:cs="Calibri"/>
                <w:sz w:val="20"/>
                <w:lang w:val="fr-FR"/>
              </w:rPr>
              <w:t xml:space="preserve"> Fournissez les CV des membres du personnel clé (chef d’équipe, personnel de direction et d’encadrement) qui participeront à la réalisation du présent projet. Les CV doivent démontrer les qualifications des intéressés dans des domaines utiles au</w:t>
            </w:r>
            <w:r w:rsidR="00B30AF6" w:rsidRPr="00C0646F">
              <w:rPr>
                <w:rFonts w:ascii="Calibri" w:hAnsi="Calibri" w:cs="Calibri"/>
                <w:sz w:val="20"/>
                <w:lang w:val="fr-FR"/>
              </w:rPr>
              <w:t xml:space="preserve"> contenu des services</w:t>
            </w:r>
            <w:r w:rsidRPr="00C0646F">
              <w:rPr>
                <w:rFonts w:ascii="Calibri" w:hAnsi="Calibri" w:cs="Calibri"/>
                <w:sz w:val="20"/>
                <w:lang w:val="fr-FR"/>
              </w:rPr>
              <w:t>. Veuillez utiliser le format de présentation ci-dessous :</w:t>
            </w:r>
          </w:p>
          <w:p w14:paraId="1FF294F8" w14:textId="77777777" w:rsidR="009A09A6" w:rsidRPr="00C0646F" w:rsidRDefault="009A09A6" w:rsidP="00165F4D">
            <w:pPr>
              <w:pStyle w:val="BodyText2"/>
              <w:spacing w:after="0" w:line="240" w:lineRule="auto"/>
              <w:rPr>
                <w:rFonts w:ascii="Calibri" w:hAnsi="Calibri" w:cs="Calibri"/>
                <w:iCs/>
                <w:sz w:val="20"/>
                <w:szCs w:val="20"/>
                <w:lang w:val="fr-FR"/>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9A09A6" w:rsidRPr="00C0646F" w14:paraId="5157A5A8" w14:textId="77777777" w:rsidTr="00165F4D">
              <w:tc>
                <w:tcPr>
                  <w:tcW w:w="4014" w:type="dxa"/>
                  <w:gridSpan w:val="2"/>
                  <w:tcBorders>
                    <w:top w:val="single" w:sz="4" w:space="0" w:color="auto"/>
                    <w:bottom w:val="single" w:sz="4" w:space="0" w:color="auto"/>
                    <w:right w:val="single" w:sz="4" w:space="0" w:color="auto"/>
                  </w:tcBorders>
                </w:tcPr>
                <w:p w14:paraId="3849B13B"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Nom :</w:t>
                  </w:r>
                </w:p>
              </w:tc>
              <w:tc>
                <w:tcPr>
                  <w:tcW w:w="5094" w:type="dxa"/>
                  <w:gridSpan w:val="2"/>
                  <w:tcBorders>
                    <w:top w:val="single" w:sz="4" w:space="0" w:color="auto"/>
                    <w:left w:val="single" w:sz="4" w:space="0" w:color="auto"/>
                    <w:bottom w:val="single" w:sz="4" w:space="0" w:color="auto"/>
                  </w:tcBorders>
                </w:tcPr>
                <w:p w14:paraId="7E20F4AE" w14:textId="77777777" w:rsidR="009A09A6" w:rsidRPr="00C0646F" w:rsidRDefault="009A09A6" w:rsidP="00165F4D">
                  <w:pPr>
                    <w:rPr>
                      <w:rFonts w:ascii="Calibri" w:hAnsi="Calibri" w:cs="Calibri"/>
                      <w:sz w:val="20"/>
                      <w:lang w:val="fr-FR"/>
                    </w:rPr>
                  </w:pPr>
                </w:p>
              </w:tc>
            </w:tr>
            <w:tr w:rsidR="009A09A6" w:rsidRPr="00C0646F" w14:paraId="67733465" w14:textId="77777777" w:rsidTr="00165F4D">
              <w:tc>
                <w:tcPr>
                  <w:tcW w:w="4014" w:type="dxa"/>
                  <w:gridSpan w:val="2"/>
                  <w:tcBorders>
                    <w:top w:val="single" w:sz="4" w:space="0" w:color="auto"/>
                    <w:bottom w:val="single" w:sz="4" w:space="0" w:color="auto"/>
                    <w:right w:val="single" w:sz="4" w:space="0" w:color="auto"/>
                  </w:tcBorders>
                </w:tcPr>
                <w:p w14:paraId="2A7AEDFB" w14:textId="77777777" w:rsidR="009A09A6" w:rsidRPr="00C0646F" w:rsidRDefault="00942A1E" w:rsidP="00B0277D">
                  <w:pPr>
                    <w:rPr>
                      <w:rFonts w:ascii="Calibri" w:hAnsi="Calibri" w:cs="Calibri"/>
                      <w:b/>
                      <w:bCs/>
                      <w:sz w:val="20"/>
                      <w:lang w:val="fr-FR"/>
                    </w:rPr>
                  </w:pPr>
                  <w:r w:rsidRPr="00C0646F">
                    <w:rPr>
                      <w:rFonts w:ascii="Calibri" w:hAnsi="Calibri" w:cs="Calibri"/>
                      <w:b/>
                      <w:bCs/>
                      <w:sz w:val="20"/>
                      <w:lang w:val="fr-FR"/>
                    </w:rPr>
                    <w:t xml:space="preserve">Fonctions </w:t>
                  </w:r>
                  <w:r w:rsidR="00B0277D" w:rsidRPr="00C0646F">
                    <w:rPr>
                      <w:rFonts w:ascii="Calibri" w:hAnsi="Calibri" w:cs="Calibri"/>
                      <w:b/>
                      <w:bCs/>
                      <w:sz w:val="20"/>
                      <w:lang w:val="fr-FR"/>
                    </w:rPr>
                    <w:t>dans le cadre</w:t>
                  </w:r>
                  <w:r w:rsidRPr="00C0646F">
                    <w:rPr>
                      <w:rFonts w:ascii="Calibri" w:hAnsi="Calibri" w:cs="Calibri"/>
                      <w:b/>
                      <w:bCs/>
                      <w:sz w:val="20"/>
                      <w:lang w:val="fr-FR"/>
                    </w:rPr>
                    <w:t xml:space="preserve"> du</w:t>
                  </w:r>
                  <w:r w:rsidR="009A09A6" w:rsidRPr="00C0646F">
                    <w:rPr>
                      <w:rFonts w:ascii="Calibri" w:hAnsi="Calibri" w:cs="Calibri"/>
                      <w:b/>
                      <w:bCs/>
                      <w:sz w:val="20"/>
                      <w:lang w:val="fr-FR"/>
                    </w:rPr>
                    <w:t xml:space="preserve"> contrat :</w:t>
                  </w:r>
                </w:p>
              </w:tc>
              <w:tc>
                <w:tcPr>
                  <w:tcW w:w="5094" w:type="dxa"/>
                  <w:gridSpan w:val="2"/>
                  <w:tcBorders>
                    <w:top w:val="single" w:sz="4" w:space="0" w:color="auto"/>
                    <w:left w:val="single" w:sz="4" w:space="0" w:color="auto"/>
                    <w:bottom w:val="single" w:sz="4" w:space="0" w:color="auto"/>
                  </w:tcBorders>
                </w:tcPr>
                <w:p w14:paraId="490888C1" w14:textId="77777777" w:rsidR="009A09A6" w:rsidRPr="00C0646F" w:rsidRDefault="009A09A6" w:rsidP="00165F4D">
                  <w:pPr>
                    <w:rPr>
                      <w:rFonts w:ascii="Calibri" w:hAnsi="Calibri" w:cs="Calibri"/>
                      <w:sz w:val="20"/>
                      <w:lang w:val="fr-FR"/>
                    </w:rPr>
                  </w:pPr>
                </w:p>
              </w:tc>
            </w:tr>
            <w:tr w:rsidR="009A09A6" w:rsidRPr="00C0646F" w14:paraId="4312B2CE" w14:textId="77777777" w:rsidTr="00165F4D">
              <w:tc>
                <w:tcPr>
                  <w:tcW w:w="4014" w:type="dxa"/>
                  <w:gridSpan w:val="2"/>
                  <w:tcBorders>
                    <w:top w:val="single" w:sz="4" w:space="0" w:color="auto"/>
                    <w:bottom w:val="single" w:sz="4" w:space="0" w:color="auto"/>
                    <w:right w:val="single" w:sz="4" w:space="0" w:color="auto"/>
                  </w:tcBorders>
                </w:tcPr>
                <w:p w14:paraId="49ADF031"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Nationalité :</w:t>
                  </w:r>
                </w:p>
              </w:tc>
              <w:tc>
                <w:tcPr>
                  <w:tcW w:w="5094" w:type="dxa"/>
                  <w:gridSpan w:val="2"/>
                  <w:tcBorders>
                    <w:top w:val="single" w:sz="4" w:space="0" w:color="auto"/>
                    <w:left w:val="single" w:sz="4" w:space="0" w:color="auto"/>
                    <w:bottom w:val="single" w:sz="4" w:space="0" w:color="auto"/>
                  </w:tcBorders>
                </w:tcPr>
                <w:p w14:paraId="30E4580D" w14:textId="77777777" w:rsidR="009A09A6" w:rsidRPr="00C0646F" w:rsidRDefault="009A09A6" w:rsidP="00165F4D">
                  <w:pPr>
                    <w:rPr>
                      <w:rFonts w:ascii="Calibri" w:hAnsi="Calibri" w:cs="Calibri"/>
                      <w:sz w:val="20"/>
                      <w:lang w:val="fr-FR"/>
                    </w:rPr>
                  </w:pPr>
                </w:p>
              </w:tc>
            </w:tr>
            <w:tr w:rsidR="009A09A6" w:rsidRPr="00C0646F" w14:paraId="0425525C" w14:textId="77777777" w:rsidTr="00165F4D">
              <w:tc>
                <w:tcPr>
                  <w:tcW w:w="4014" w:type="dxa"/>
                  <w:gridSpan w:val="2"/>
                  <w:tcBorders>
                    <w:top w:val="single" w:sz="4" w:space="0" w:color="auto"/>
                    <w:bottom w:val="single" w:sz="4" w:space="0" w:color="auto"/>
                    <w:right w:val="single" w:sz="4" w:space="0" w:color="auto"/>
                  </w:tcBorders>
                </w:tcPr>
                <w:p w14:paraId="3F6258A3"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Coordonnées :</w:t>
                  </w:r>
                </w:p>
              </w:tc>
              <w:tc>
                <w:tcPr>
                  <w:tcW w:w="5094" w:type="dxa"/>
                  <w:gridSpan w:val="2"/>
                  <w:tcBorders>
                    <w:top w:val="single" w:sz="4" w:space="0" w:color="auto"/>
                    <w:left w:val="single" w:sz="4" w:space="0" w:color="auto"/>
                    <w:bottom w:val="single" w:sz="4" w:space="0" w:color="auto"/>
                  </w:tcBorders>
                </w:tcPr>
                <w:p w14:paraId="3AEF29DA" w14:textId="77777777" w:rsidR="009A09A6" w:rsidRPr="00C0646F" w:rsidRDefault="009A09A6" w:rsidP="00165F4D">
                  <w:pPr>
                    <w:rPr>
                      <w:rFonts w:ascii="Calibri" w:hAnsi="Calibri" w:cs="Calibri"/>
                      <w:sz w:val="20"/>
                      <w:lang w:val="fr-FR"/>
                    </w:rPr>
                  </w:pPr>
                </w:p>
              </w:tc>
            </w:tr>
            <w:tr w:rsidR="009A09A6" w:rsidRPr="00C0646F" w14:paraId="64F755B3" w14:textId="77777777" w:rsidTr="00165F4D">
              <w:tc>
                <w:tcPr>
                  <w:tcW w:w="4014" w:type="dxa"/>
                  <w:gridSpan w:val="2"/>
                  <w:tcBorders>
                    <w:top w:val="single" w:sz="4" w:space="0" w:color="auto"/>
                    <w:bottom w:val="single" w:sz="4" w:space="0" w:color="auto"/>
                    <w:right w:val="single" w:sz="4" w:space="0" w:color="auto"/>
                  </w:tcBorders>
                </w:tcPr>
                <w:p w14:paraId="26D555CF" w14:textId="77777777" w:rsidR="009A09A6" w:rsidRPr="00C0646F" w:rsidRDefault="009A09A6" w:rsidP="00DF5ECB">
                  <w:pPr>
                    <w:rPr>
                      <w:rFonts w:ascii="Calibri" w:hAnsi="Calibri" w:cs="Calibri"/>
                      <w:b/>
                      <w:bCs/>
                      <w:sz w:val="20"/>
                      <w:lang w:val="fr-FR"/>
                    </w:rPr>
                  </w:pPr>
                  <w:r w:rsidRPr="00C0646F">
                    <w:rPr>
                      <w:rFonts w:ascii="Calibri" w:hAnsi="Calibri" w:cs="Calibri"/>
                      <w:b/>
                      <w:bCs/>
                      <w:sz w:val="20"/>
                      <w:lang w:val="fr-FR"/>
                    </w:rPr>
                    <w:t>Pays d’acquisition de l’expérience professionnelle :</w:t>
                  </w:r>
                </w:p>
              </w:tc>
              <w:tc>
                <w:tcPr>
                  <w:tcW w:w="5094" w:type="dxa"/>
                  <w:gridSpan w:val="2"/>
                  <w:tcBorders>
                    <w:top w:val="single" w:sz="4" w:space="0" w:color="auto"/>
                    <w:left w:val="single" w:sz="4" w:space="0" w:color="auto"/>
                    <w:bottom w:val="single" w:sz="4" w:space="0" w:color="auto"/>
                  </w:tcBorders>
                </w:tcPr>
                <w:p w14:paraId="6149BD7D" w14:textId="77777777" w:rsidR="009A09A6" w:rsidRPr="00C0646F" w:rsidRDefault="009A09A6" w:rsidP="00165F4D">
                  <w:pPr>
                    <w:rPr>
                      <w:rFonts w:ascii="Calibri" w:hAnsi="Calibri" w:cs="Calibri"/>
                      <w:sz w:val="20"/>
                      <w:lang w:val="fr-FR"/>
                    </w:rPr>
                  </w:pPr>
                </w:p>
              </w:tc>
            </w:tr>
            <w:tr w:rsidR="009A09A6" w:rsidRPr="00C0646F" w14:paraId="4EB18277" w14:textId="77777777" w:rsidTr="00165F4D">
              <w:tc>
                <w:tcPr>
                  <w:tcW w:w="4014" w:type="dxa"/>
                  <w:gridSpan w:val="2"/>
                  <w:tcBorders>
                    <w:top w:val="single" w:sz="4" w:space="0" w:color="auto"/>
                    <w:bottom w:val="single" w:sz="4" w:space="0" w:color="auto"/>
                    <w:right w:val="single" w:sz="4" w:space="0" w:color="auto"/>
                  </w:tcBorders>
                </w:tcPr>
                <w:p w14:paraId="7F9FA670"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Connaissances linguistiques :</w:t>
                  </w:r>
                </w:p>
              </w:tc>
              <w:tc>
                <w:tcPr>
                  <w:tcW w:w="5094" w:type="dxa"/>
                  <w:gridSpan w:val="2"/>
                  <w:tcBorders>
                    <w:top w:val="single" w:sz="4" w:space="0" w:color="auto"/>
                    <w:left w:val="single" w:sz="4" w:space="0" w:color="auto"/>
                    <w:bottom w:val="single" w:sz="4" w:space="0" w:color="auto"/>
                  </w:tcBorders>
                </w:tcPr>
                <w:p w14:paraId="2AC124E7" w14:textId="77777777" w:rsidR="009A09A6" w:rsidRPr="00C0646F" w:rsidRDefault="009A09A6" w:rsidP="00165F4D">
                  <w:pPr>
                    <w:rPr>
                      <w:rFonts w:ascii="Calibri" w:hAnsi="Calibri" w:cs="Calibri"/>
                      <w:sz w:val="20"/>
                      <w:lang w:val="fr-FR"/>
                    </w:rPr>
                  </w:pPr>
                </w:p>
              </w:tc>
            </w:tr>
            <w:tr w:rsidR="009A09A6" w:rsidRPr="00C0646F" w14:paraId="44C3AD3F" w14:textId="77777777" w:rsidTr="00165F4D">
              <w:tc>
                <w:tcPr>
                  <w:tcW w:w="4014" w:type="dxa"/>
                  <w:gridSpan w:val="2"/>
                  <w:tcBorders>
                    <w:top w:val="single" w:sz="4" w:space="0" w:color="auto"/>
                    <w:bottom w:val="single" w:sz="4" w:space="0" w:color="auto"/>
                    <w:right w:val="single" w:sz="4" w:space="0" w:color="auto"/>
                  </w:tcBorders>
                </w:tcPr>
                <w:p w14:paraId="0AE6F330" w14:textId="77777777" w:rsidR="009A09A6" w:rsidRPr="00C0646F" w:rsidRDefault="009A09A6" w:rsidP="00165F4D">
                  <w:pPr>
                    <w:rPr>
                      <w:rFonts w:ascii="Calibri" w:hAnsi="Calibri" w:cs="Calibri"/>
                      <w:b/>
                      <w:bCs/>
                      <w:sz w:val="20"/>
                      <w:lang w:val="fr-FR"/>
                    </w:rPr>
                  </w:pPr>
                  <w:r w:rsidRPr="00C0646F">
                    <w:rPr>
                      <w:rFonts w:ascii="Calibri" w:hAnsi="Calibri" w:cs="Calibri"/>
                      <w:b/>
                      <w:sz w:val="20"/>
                      <w:lang w:val="fr-FR"/>
                    </w:rPr>
                    <w:t>Formation et autres qualifications :</w:t>
                  </w:r>
                </w:p>
              </w:tc>
              <w:tc>
                <w:tcPr>
                  <w:tcW w:w="5094" w:type="dxa"/>
                  <w:gridSpan w:val="2"/>
                  <w:tcBorders>
                    <w:top w:val="single" w:sz="4" w:space="0" w:color="auto"/>
                    <w:left w:val="single" w:sz="4" w:space="0" w:color="auto"/>
                    <w:bottom w:val="single" w:sz="4" w:space="0" w:color="auto"/>
                  </w:tcBorders>
                </w:tcPr>
                <w:p w14:paraId="590C37C0" w14:textId="77777777" w:rsidR="009A09A6" w:rsidRPr="00C0646F" w:rsidRDefault="009A09A6" w:rsidP="00165F4D">
                  <w:pPr>
                    <w:rPr>
                      <w:rFonts w:ascii="Calibri" w:hAnsi="Calibri" w:cs="Calibri"/>
                      <w:sz w:val="20"/>
                      <w:lang w:val="fr-FR"/>
                    </w:rPr>
                  </w:pPr>
                </w:p>
              </w:tc>
            </w:tr>
            <w:tr w:rsidR="009A09A6" w:rsidRPr="00C0646F" w14:paraId="48B06735" w14:textId="77777777" w:rsidTr="00165F4D">
              <w:tc>
                <w:tcPr>
                  <w:tcW w:w="9108" w:type="dxa"/>
                  <w:gridSpan w:val="4"/>
                  <w:tcBorders>
                    <w:top w:val="single" w:sz="4" w:space="0" w:color="auto"/>
                    <w:bottom w:val="single" w:sz="4" w:space="0" w:color="auto"/>
                  </w:tcBorders>
                </w:tcPr>
                <w:p w14:paraId="21DA2454"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Résumé de l’expérience :</w:t>
                  </w:r>
                </w:p>
              </w:tc>
            </w:tr>
            <w:tr w:rsidR="009A09A6" w:rsidRPr="00C0646F" w14:paraId="3009BFDB" w14:textId="77777777" w:rsidTr="00165F4D">
              <w:tc>
                <w:tcPr>
                  <w:tcW w:w="9108" w:type="dxa"/>
                  <w:gridSpan w:val="4"/>
                  <w:tcBorders>
                    <w:top w:val="single" w:sz="4" w:space="0" w:color="auto"/>
                    <w:bottom w:val="single" w:sz="4" w:space="0" w:color="auto"/>
                  </w:tcBorders>
                </w:tcPr>
                <w:p w14:paraId="32743B0A" w14:textId="77777777" w:rsidR="009A09A6" w:rsidRPr="00C0646F" w:rsidRDefault="009A09A6" w:rsidP="00165F4D">
                  <w:pPr>
                    <w:pStyle w:val="IndexHeading"/>
                    <w:rPr>
                      <w:rFonts w:ascii="Calibri" w:hAnsi="Calibri" w:cs="Calibri"/>
                      <w:sz w:val="20"/>
                      <w:szCs w:val="20"/>
                      <w:lang w:val="fr-FR"/>
                    </w:rPr>
                  </w:pPr>
                  <w:r w:rsidRPr="00C0646F">
                    <w:rPr>
                      <w:rFonts w:ascii="Calibri" w:hAnsi="Calibri" w:cs="Calibri"/>
                      <w:sz w:val="20"/>
                      <w:szCs w:val="20"/>
                      <w:lang w:val="fr-FR"/>
                    </w:rPr>
                    <w:t>Expérience utile (à partir de la plus récente) :</w:t>
                  </w:r>
                </w:p>
              </w:tc>
            </w:tr>
            <w:tr w:rsidR="009A09A6" w:rsidRPr="00C0646F" w14:paraId="7158F48C" w14:textId="77777777" w:rsidTr="00165F4D">
              <w:tc>
                <w:tcPr>
                  <w:tcW w:w="2854" w:type="dxa"/>
                  <w:tcBorders>
                    <w:top w:val="single" w:sz="4" w:space="0" w:color="auto"/>
                    <w:bottom w:val="single" w:sz="4" w:space="0" w:color="auto"/>
                    <w:right w:val="single" w:sz="4" w:space="0" w:color="auto"/>
                  </w:tcBorders>
                </w:tcPr>
                <w:p w14:paraId="01120A81"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Période : du ___ au ___</w:t>
                  </w:r>
                </w:p>
              </w:tc>
              <w:tc>
                <w:tcPr>
                  <w:tcW w:w="3390" w:type="dxa"/>
                  <w:gridSpan w:val="2"/>
                  <w:tcBorders>
                    <w:top w:val="single" w:sz="4" w:space="0" w:color="auto"/>
                    <w:left w:val="single" w:sz="4" w:space="0" w:color="auto"/>
                    <w:bottom w:val="single" w:sz="4" w:space="0" w:color="auto"/>
                    <w:right w:val="single" w:sz="4" w:space="0" w:color="auto"/>
                  </w:tcBorders>
                </w:tcPr>
                <w:p w14:paraId="2C29B774"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Nom de l’activité/du projet/de l’organisation de financement</w:t>
                  </w:r>
                </w:p>
              </w:tc>
              <w:tc>
                <w:tcPr>
                  <w:tcW w:w="2864" w:type="dxa"/>
                  <w:tcBorders>
                    <w:top w:val="single" w:sz="4" w:space="0" w:color="auto"/>
                    <w:left w:val="single" w:sz="4" w:space="0" w:color="auto"/>
                    <w:bottom w:val="single" w:sz="4" w:space="0" w:color="auto"/>
                  </w:tcBorders>
                </w:tcPr>
                <w:p w14:paraId="576FA6A5"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Fonctions et activités entreprises/description du rôle effectif :</w:t>
                  </w:r>
                </w:p>
              </w:tc>
            </w:tr>
            <w:tr w:rsidR="009A09A6" w:rsidRPr="00C0646F" w14:paraId="61086476" w14:textId="77777777" w:rsidTr="00165F4D">
              <w:tc>
                <w:tcPr>
                  <w:tcW w:w="2854" w:type="dxa"/>
                  <w:tcBorders>
                    <w:top w:val="single" w:sz="4" w:space="0" w:color="auto"/>
                    <w:bottom w:val="single" w:sz="4" w:space="0" w:color="auto"/>
                    <w:right w:val="single" w:sz="4" w:space="0" w:color="auto"/>
                  </w:tcBorders>
                </w:tcPr>
                <w:p w14:paraId="7CAA96E4" w14:textId="77777777" w:rsidR="009A09A6" w:rsidRPr="00C0646F" w:rsidRDefault="009A09A6" w:rsidP="00165FDB">
                  <w:pPr>
                    <w:rPr>
                      <w:rFonts w:ascii="Calibri" w:hAnsi="Calibri" w:cs="Calibri"/>
                      <w:b/>
                      <w:sz w:val="20"/>
                      <w:lang w:val="fr-FR"/>
                    </w:rPr>
                  </w:pPr>
                  <w:r w:rsidRPr="00C0646F">
                    <w:rPr>
                      <w:rFonts w:ascii="Calibri" w:hAnsi="Calibri" w:cs="Calibri"/>
                      <w:i/>
                      <w:sz w:val="20"/>
                      <w:lang w:val="fr-FR"/>
                    </w:rPr>
                    <w:t>Par ex., de juin 20</w:t>
                  </w:r>
                  <w:r w:rsidR="00165FDB" w:rsidRPr="00C0646F">
                    <w:rPr>
                      <w:rFonts w:ascii="Calibri" w:hAnsi="Calibri" w:cs="Calibri"/>
                      <w:i/>
                      <w:sz w:val="20"/>
                      <w:lang w:val="fr-FR"/>
                    </w:rPr>
                    <w:t>04</w:t>
                  </w:r>
                  <w:r w:rsidRPr="00C0646F">
                    <w:rPr>
                      <w:rFonts w:ascii="Calibri" w:hAnsi="Calibri" w:cs="Calibri"/>
                      <w:i/>
                      <w:sz w:val="20"/>
                      <w:lang w:val="fr-FR"/>
                    </w:rPr>
                    <w:t xml:space="preserve"> à janvier 20</w:t>
                  </w:r>
                  <w:r w:rsidR="00165FDB" w:rsidRPr="00C0646F">
                    <w:rPr>
                      <w:rFonts w:ascii="Calibri" w:hAnsi="Calibri" w:cs="Calibri"/>
                      <w:i/>
                      <w:sz w:val="20"/>
                      <w:lang w:val="fr-FR"/>
                    </w:rPr>
                    <w:t>05</w:t>
                  </w:r>
                </w:p>
              </w:tc>
              <w:tc>
                <w:tcPr>
                  <w:tcW w:w="3390" w:type="dxa"/>
                  <w:gridSpan w:val="2"/>
                  <w:tcBorders>
                    <w:top w:val="single" w:sz="4" w:space="0" w:color="auto"/>
                    <w:left w:val="single" w:sz="4" w:space="0" w:color="auto"/>
                    <w:bottom w:val="single" w:sz="4" w:space="0" w:color="auto"/>
                    <w:right w:val="single" w:sz="4" w:space="0" w:color="auto"/>
                  </w:tcBorders>
                </w:tcPr>
                <w:p w14:paraId="376BA8BB" w14:textId="77777777" w:rsidR="009A09A6" w:rsidRPr="00C0646F" w:rsidRDefault="009A09A6" w:rsidP="00165F4D">
                  <w:pPr>
                    <w:rPr>
                      <w:rFonts w:ascii="Calibri" w:hAnsi="Calibri" w:cs="Calibri"/>
                      <w:b/>
                      <w:sz w:val="20"/>
                      <w:lang w:val="fr-FR"/>
                    </w:rPr>
                  </w:pPr>
                </w:p>
              </w:tc>
              <w:tc>
                <w:tcPr>
                  <w:tcW w:w="2864" w:type="dxa"/>
                  <w:tcBorders>
                    <w:top w:val="single" w:sz="4" w:space="0" w:color="auto"/>
                    <w:left w:val="single" w:sz="4" w:space="0" w:color="auto"/>
                    <w:bottom w:val="single" w:sz="4" w:space="0" w:color="auto"/>
                  </w:tcBorders>
                </w:tcPr>
                <w:p w14:paraId="3834EA2C" w14:textId="77777777" w:rsidR="009A09A6" w:rsidRPr="00C0646F" w:rsidRDefault="009A09A6" w:rsidP="00165F4D">
                  <w:pPr>
                    <w:rPr>
                      <w:rFonts w:ascii="Calibri" w:hAnsi="Calibri" w:cs="Calibri"/>
                      <w:sz w:val="20"/>
                      <w:lang w:val="fr-FR"/>
                    </w:rPr>
                  </w:pPr>
                </w:p>
              </w:tc>
            </w:tr>
            <w:tr w:rsidR="009A09A6" w:rsidRPr="00C0646F" w14:paraId="1BE84C65" w14:textId="77777777" w:rsidTr="00165F4D">
              <w:tc>
                <w:tcPr>
                  <w:tcW w:w="2854" w:type="dxa"/>
                  <w:tcBorders>
                    <w:top w:val="single" w:sz="4" w:space="0" w:color="auto"/>
                    <w:bottom w:val="single" w:sz="4" w:space="0" w:color="auto"/>
                    <w:right w:val="single" w:sz="4" w:space="0" w:color="auto"/>
                  </w:tcBorders>
                </w:tcPr>
                <w:p w14:paraId="1A02F1D7" w14:textId="77777777" w:rsidR="009A09A6" w:rsidRPr="00C0646F" w:rsidRDefault="009A09A6" w:rsidP="00165F4D">
                  <w:pPr>
                    <w:rPr>
                      <w:rFonts w:ascii="Calibri" w:hAnsi="Calibri" w:cs="Calibri"/>
                      <w:bCs/>
                      <w:i/>
                      <w:iCs/>
                      <w:sz w:val="20"/>
                      <w:lang w:val="fr-FR"/>
                    </w:rPr>
                  </w:pPr>
                  <w:r w:rsidRPr="00C0646F">
                    <w:rPr>
                      <w:rFonts w:ascii="Calibri" w:hAnsi="Calibri" w:cs="Calibri"/>
                      <w:bCs/>
                      <w:i/>
                      <w:iCs/>
                      <w:sz w:val="20"/>
                      <w:lang w:val="fr-FR"/>
                    </w:rPr>
                    <w:t>Etc.</w:t>
                  </w:r>
                </w:p>
              </w:tc>
              <w:tc>
                <w:tcPr>
                  <w:tcW w:w="3390" w:type="dxa"/>
                  <w:gridSpan w:val="2"/>
                  <w:tcBorders>
                    <w:top w:val="single" w:sz="4" w:space="0" w:color="auto"/>
                    <w:left w:val="single" w:sz="4" w:space="0" w:color="auto"/>
                    <w:bottom w:val="single" w:sz="4" w:space="0" w:color="auto"/>
                    <w:right w:val="single" w:sz="4" w:space="0" w:color="auto"/>
                  </w:tcBorders>
                </w:tcPr>
                <w:p w14:paraId="7E0478F4" w14:textId="77777777" w:rsidR="009A09A6" w:rsidRPr="00C0646F" w:rsidRDefault="009A09A6" w:rsidP="00165F4D">
                  <w:pPr>
                    <w:rPr>
                      <w:rFonts w:ascii="Calibri" w:hAnsi="Calibri" w:cs="Calibri"/>
                      <w:b/>
                      <w:sz w:val="20"/>
                      <w:lang w:val="fr-FR"/>
                    </w:rPr>
                  </w:pPr>
                </w:p>
              </w:tc>
              <w:tc>
                <w:tcPr>
                  <w:tcW w:w="2864" w:type="dxa"/>
                  <w:tcBorders>
                    <w:top w:val="single" w:sz="4" w:space="0" w:color="auto"/>
                    <w:left w:val="single" w:sz="4" w:space="0" w:color="auto"/>
                    <w:bottom w:val="single" w:sz="4" w:space="0" w:color="auto"/>
                  </w:tcBorders>
                </w:tcPr>
                <w:p w14:paraId="0CA11D28" w14:textId="77777777" w:rsidR="009A09A6" w:rsidRPr="00C0646F" w:rsidRDefault="009A09A6" w:rsidP="00165F4D">
                  <w:pPr>
                    <w:rPr>
                      <w:rFonts w:ascii="Calibri" w:hAnsi="Calibri" w:cs="Calibri"/>
                      <w:sz w:val="20"/>
                      <w:lang w:val="fr-FR"/>
                    </w:rPr>
                  </w:pPr>
                </w:p>
              </w:tc>
            </w:tr>
            <w:tr w:rsidR="009A09A6" w:rsidRPr="00C0646F" w14:paraId="6BAD76EF" w14:textId="77777777" w:rsidTr="00165F4D">
              <w:tc>
                <w:tcPr>
                  <w:tcW w:w="2854" w:type="dxa"/>
                  <w:tcBorders>
                    <w:top w:val="single" w:sz="4" w:space="0" w:color="auto"/>
                    <w:bottom w:val="single" w:sz="4" w:space="0" w:color="auto"/>
                    <w:right w:val="single" w:sz="4" w:space="0" w:color="auto"/>
                  </w:tcBorders>
                </w:tcPr>
                <w:p w14:paraId="39C76F65" w14:textId="77777777" w:rsidR="009A09A6" w:rsidRPr="00C0646F" w:rsidRDefault="009A09A6" w:rsidP="00165F4D">
                  <w:pPr>
                    <w:rPr>
                      <w:rFonts w:ascii="Calibri" w:hAnsi="Calibri" w:cs="Calibri"/>
                      <w:bCs/>
                      <w:i/>
                      <w:iCs/>
                      <w:sz w:val="20"/>
                      <w:lang w:val="fr-FR"/>
                    </w:rPr>
                  </w:pPr>
                  <w:r w:rsidRPr="00C0646F">
                    <w:rPr>
                      <w:rFonts w:ascii="Calibri" w:hAnsi="Calibri" w:cs="Calibri"/>
                      <w:bCs/>
                      <w:i/>
                      <w:iCs/>
                      <w:sz w:val="20"/>
                      <w:lang w:val="fr-FR"/>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33095214" w14:textId="77777777" w:rsidR="009A09A6" w:rsidRPr="00C0646F" w:rsidRDefault="009A09A6" w:rsidP="00165F4D">
                  <w:pPr>
                    <w:rPr>
                      <w:rFonts w:ascii="Calibri" w:hAnsi="Calibri" w:cs="Calibri"/>
                      <w:b/>
                      <w:sz w:val="20"/>
                      <w:lang w:val="fr-FR"/>
                    </w:rPr>
                  </w:pPr>
                </w:p>
              </w:tc>
              <w:tc>
                <w:tcPr>
                  <w:tcW w:w="2864" w:type="dxa"/>
                  <w:tcBorders>
                    <w:top w:val="single" w:sz="4" w:space="0" w:color="auto"/>
                    <w:left w:val="single" w:sz="4" w:space="0" w:color="auto"/>
                    <w:bottom w:val="single" w:sz="4" w:space="0" w:color="auto"/>
                  </w:tcBorders>
                </w:tcPr>
                <w:p w14:paraId="079EA1AF" w14:textId="77777777" w:rsidR="009A09A6" w:rsidRPr="00C0646F" w:rsidRDefault="009A09A6" w:rsidP="00165F4D">
                  <w:pPr>
                    <w:rPr>
                      <w:rFonts w:ascii="Calibri" w:hAnsi="Calibri" w:cs="Calibri"/>
                      <w:sz w:val="20"/>
                      <w:lang w:val="fr-FR"/>
                    </w:rPr>
                  </w:pPr>
                </w:p>
              </w:tc>
            </w:tr>
            <w:tr w:rsidR="009A09A6" w:rsidRPr="00C0646F" w14:paraId="54596F6D" w14:textId="77777777" w:rsidTr="00165F4D">
              <w:trPr>
                <w:cantSplit/>
              </w:trPr>
              <w:tc>
                <w:tcPr>
                  <w:tcW w:w="2854" w:type="dxa"/>
                  <w:tcBorders>
                    <w:top w:val="single" w:sz="4" w:space="0" w:color="auto"/>
                    <w:bottom w:val="single" w:sz="4" w:space="0" w:color="auto"/>
                    <w:right w:val="single" w:sz="4" w:space="0" w:color="auto"/>
                  </w:tcBorders>
                </w:tcPr>
                <w:p w14:paraId="78B8B026" w14:textId="77777777" w:rsidR="009A09A6" w:rsidRPr="00C0646F" w:rsidRDefault="009A09A6" w:rsidP="00165F4D">
                  <w:pPr>
                    <w:rPr>
                      <w:rFonts w:ascii="Calibri" w:hAnsi="Calibri" w:cs="Calibri"/>
                      <w:b/>
                      <w:bCs/>
                      <w:sz w:val="20"/>
                      <w:lang w:val="fr-FR" w:eastAsia="zh-CN"/>
                    </w:rPr>
                  </w:pPr>
                  <w:r w:rsidRPr="00C0646F">
                    <w:rPr>
                      <w:rFonts w:ascii="Calibri" w:hAnsi="Calibri" w:cs="Calibri"/>
                      <w:b/>
                      <w:bCs/>
                      <w:sz w:val="20"/>
                      <w:lang w:val="fr-FR" w:eastAsia="zh-CN"/>
                    </w:rPr>
                    <w:t>Référence</w:t>
                  </w:r>
                  <w:r w:rsidR="00165FDB" w:rsidRPr="00C0646F">
                    <w:rPr>
                      <w:rFonts w:ascii="Calibri" w:hAnsi="Calibri" w:cs="Calibri"/>
                      <w:b/>
                      <w:bCs/>
                      <w:sz w:val="20"/>
                      <w:lang w:val="fr-FR" w:eastAsia="zh-CN"/>
                    </w:rPr>
                    <w:t xml:space="preserve"> n°</w:t>
                  </w:r>
                  <w:r w:rsidR="006F4AC9" w:rsidRPr="00C0646F">
                    <w:rPr>
                      <w:rFonts w:ascii="Calibri" w:hAnsi="Calibri" w:cs="Calibri"/>
                      <w:b/>
                      <w:bCs/>
                      <w:sz w:val="20"/>
                      <w:lang w:val="fr-FR" w:eastAsia="zh-CN"/>
                    </w:rPr>
                    <w:t xml:space="preserve"> </w:t>
                  </w:r>
                  <w:r w:rsidR="00165FDB" w:rsidRPr="00C0646F">
                    <w:rPr>
                      <w:rFonts w:ascii="Calibri" w:hAnsi="Calibri" w:cs="Calibri"/>
                      <w:b/>
                      <w:bCs/>
                      <w:sz w:val="20"/>
                      <w:lang w:val="fr-FR" w:eastAsia="zh-CN"/>
                    </w:rPr>
                    <w:t>1</w:t>
                  </w:r>
                  <w:r w:rsidRPr="00C0646F">
                    <w:rPr>
                      <w:rFonts w:ascii="Calibri" w:hAnsi="Calibri" w:cs="Calibri"/>
                      <w:b/>
                      <w:bCs/>
                      <w:sz w:val="20"/>
                      <w:lang w:val="fr-FR" w:eastAsia="zh-CN"/>
                    </w:rPr>
                    <w:t xml:space="preserve"> (au minimum 3) :</w:t>
                  </w:r>
                </w:p>
                <w:p w14:paraId="604A8F6C" w14:textId="77777777" w:rsidR="009A09A6" w:rsidRPr="00C0646F" w:rsidRDefault="009A09A6" w:rsidP="00165F4D">
                  <w:pPr>
                    <w:rPr>
                      <w:rFonts w:ascii="Calibri" w:hAnsi="Calibri" w:cs="Calibri"/>
                      <w:b/>
                      <w:bCs/>
                      <w:sz w:val="20"/>
                      <w:lang w:val="fr-FR" w:eastAsia="zh-CN"/>
                    </w:rPr>
                  </w:pPr>
                </w:p>
              </w:tc>
              <w:tc>
                <w:tcPr>
                  <w:tcW w:w="6254" w:type="dxa"/>
                  <w:gridSpan w:val="3"/>
                  <w:tcBorders>
                    <w:top w:val="single" w:sz="4" w:space="0" w:color="auto"/>
                    <w:left w:val="single" w:sz="4" w:space="0" w:color="auto"/>
                    <w:bottom w:val="single" w:sz="4" w:space="0" w:color="auto"/>
                  </w:tcBorders>
                </w:tcPr>
                <w:p w14:paraId="276D188C"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Nom</w:t>
                  </w:r>
                </w:p>
                <w:p w14:paraId="1F53856F"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Fonctions</w:t>
                  </w:r>
                </w:p>
                <w:p w14:paraId="6232AD3E"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Organisation</w:t>
                  </w:r>
                </w:p>
                <w:p w14:paraId="4D2D0D06"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Coordonnées : adresse, téléphone, courrier électronique, etc.</w:t>
                  </w:r>
                </w:p>
              </w:tc>
            </w:tr>
            <w:tr w:rsidR="006F4AC9" w:rsidRPr="00C0646F" w14:paraId="29492FBC" w14:textId="77777777" w:rsidTr="00165F4D">
              <w:trPr>
                <w:cantSplit/>
              </w:trPr>
              <w:tc>
                <w:tcPr>
                  <w:tcW w:w="2854" w:type="dxa"/>
                  <w:tcBorders>
                    <w:top w:val="single" w:sz="4" w:space="0" w:color="auto"/>
                    <w:bottom w:val="single" w:sz="4" w:space="0" w:color="auto"/>
                    <w:right w:val="single" w:sz="4" w:space="0" w:color="auto"/>
                  </w:tcBorders>
                </w:tcPr>
                <w:p w14:paraId="0614970C" w14:textId="77777777" w:rsidR="006F4AC9" w:rsidRPr="00C0646F" w:rsidRDefault="006F4AC9" w:rsidP="0030791C">
                  <w:pPr>
                    <w:rPr>
                      <w:rFonts w:ascii="Calibri" w:hAnsi="Calibri" w:cs="Calibri"/>
                      <w:b/>
                      <w:bCs/>
                      <w:sz w:val="20"/>
                      <w:lang w:val="fr-FR" w:eastAsia="zh-CN"/>
                    </w:rPr>
                  </w:pPr>
                  <w:r w:rsidRPr="00C0646F">
                    <w:rPr>
                      <w:rFonts w:ascii="Calibri" w:hAnsi="Calibri" w:cs="Calibri"/>
                      <w:b/>
                      <w:bCs/>
                      <w:sz w:val="20"/>
                      <w:lang w:val="fr-FR" w:eastAsia="zh-CN"/>
                    </w:rPr>
                    <w:t>Référence n° 2</w:t>
                  </w:r>
                </w:p>
                <w:p w14:paraId="5EF350CB" w14:textId="77777777" w:rsidR="006F4AC9" w:rsidRPr="00C0646F" w:rsidRDefault="006F4AC9" w:rsidP="0030791C">
                  <w:pPr>
                    <w:rPr>
                      <w:rFonts w:ascii="Calibri" w:hAnsi="Calibri" w:cs="Calibri"/>
                      <w:b/>
                      <w:bCs/>
                      <w:sz w:val="20"/>
                      <w:lang w:val="fr-FR" w:eastAsia="zh-CN"/>
                    </w:rPr>
                  </w:pPr>
                </w:p>
              </w:tc>
              <w:tc>
                <w:tcPr>
                  <w:tcW w:w="6254" w:type="dxa"/>
                  <w:gridSpan w:val="3"/>
                  <w:tcBorders>
                    <w:top w:val="single" w:sz="4" w:space="0" w:color="auto"/>
                    <w:left w:val="single" w:sz="4" w:space="0" w:color="auto"/>
                    <w:bottom w:val="single" w:sz="4" w:space="0" w:color="auto"/>
                  </w:tcBorders>
                </w:tcPr>
                <w:p w14:paraId="376F66BF"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Nom</w:t>
                  </w:r>
                </w:p>
                <w:p w14:paraId="47C56F8C"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Fonctions</w:t>
                  </w:r>
                </w:p>
                <w:p w14:paraId="7C55369B"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Organisation</w:t>
                  </w:r>
                </w:p>
                <w:p w14:paraId="6C1CD5F6"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Coordonnées : adresse, téléphone, courrier électronique, etc.</w:t>
                  </w:r>
                </w:p>
              </w:tc>
            </w:tr>
            <w:tr w:rsidR="006F4AC9" w:rsidRPr="00C0646F" w14:paraId="6F393EA2" w14:textId="77777777" w:rsidTr="00165F4D">
              <w:trPr>
                <w:cantSplit/>
              </w:trPr>
              <w:tc>
                <w:tcPr>
                  <w:tcW w:w="2854" w:type="dxa"/>
                  <w:tcBorders>
                    <w:top w:val="single" w:sz="4" w:space="0" w:color="auto"/>
                    <w:bottom w:val="single" w:sz="4" w:space="0" w:color="auto"/>
                    <w:right w:val="single" w:sz="4" w:space="0" w:color="auto"/>
                  </w:tcBorders>
                </w:tcPr>
                <w:p w14:paraId="77B91264" w14:textId="77777777" w:rsidR="006F4AC9" w:rsidRPr="00C0646F" w:rsidRDefault="006F4AC9" w:rsidP="0030791C">
                  <w:pPr>
                    <w:rPr>
                      <w:rFonts w:ascii="Calibri" w:hAnsi="Calibri" w:cs="Calibri"/>
                      <w:b/>
                      <w:bCs/>
                      <w:sz w:val="20"/>
                      <w:lang w:val="fr-FR" w:eastAsia="zh-CN"/>
                    </w:rPr>
                  </w:pPr>
                  <w:r w:rsidRPr="00C0646F">
                    <w:rPr>
                      <w:rFonts w:ascii="Calibri" w:hAnsi="Calibri" w:cs="Calibri"/>
                      <w:b/>
                      <w:bCs/>
                      <w:sz w:val="20"/>
                      <w:lang w:val="fr-FR" w:eastAsia="zh-CN"/>
                    </w:rPr>
                    <w:t>Référence n° 3</w:t>
                  </w:r>
                </w:p>
                <w:p w14:paraId="12037107" w14:textId="77777777" w:rsidR="006F4AC9" w:rsidRPr="00C0646F" w:rsidRDefault="006F4AC9" w:rsidP="0030791C">
                  <w:pPr>
                    <w:rPr>
                      <w:rFonts w:ascii="Calibri" w:hAnsi="Calibri" w:cs="Calibri"/>
                      <w:b/>
                      <w:bCs/>
                      <w:sz w:val="20"/>
                      <w:lang w:val="fr-FR" w:eastAsia="zh-CN"/>
                    </w:rPr>
                  </w:pPr>
                </w:p>
              </w:tc>
              <w:tc>
                <w:tcPr>
                  <w:tcW w:w="6254" w:type="dxa"/>
                  <w:gridSpan w:val="3"/>
                  <w:tcBorders>
                    <w:top w:val="single" w:sz="4" w:space="0" w:color="auto"/>
                    <w:left w:val="single" w:sz="4" w:space="0" w:color="auto"/>
                    <w:bottom w:val="single" w:sz="4" w:space="0" w:color="auto"/>
                  </w:tcBorders>
                </w:tcPr>
                <w:p w14:paraId="2913E632"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Nom</w:t>
                  </w:r>
                </w:p>
                <w:p w14:paraId="7B72DF08"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Fonctions</w:t>
                  </w:r>
                </w:p>
                <w:p w14:paraId="00E33211"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Organisation</w:t>
                  </w:r>
                </w:p>
                <w:p w14:paraId="270468E7"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Coordonnées : adresse, téléphone, courrier électronique, etc.</w:t>
                  </w:r>
                </w:p>
              </w:tc>
            </w:tr>
            <w:tr w:rsidR="006F4AC9" w:rsidRPr="00C0646F" w14:paraId="4588F670" w14:textId="77777777" w:rsidTr="00165F4D">
              <w:trPr>
                <w:cantSplit/>
              </w:trPr>
              <w:tc>
                <w:tcPr>
                  <w:tcW w:w="9108" w:type="dxa"/>
                  <w:gridSpan w:val="4"/>
                  <w:tcBorders>
                    <w:top w:val="single" w:sz="4" w:space="0" w:color="auto"/>
                    <w:bottom w:val="single" w:sz="4" w:space="0" w:color="auto"/>
                  </w:tcBorders>
                </w:tcPr>
                <w:p w14:paraId="0224B498" w14:textId="77777777" w:rsidR="006F4AC9" w:rsidRPr="00C0646F" w:rsidRDefault="006F4AC9" w:rsidP="00165F4D">
                  <w:pPr>
                    <w:rPr>
                      <w:rFonts w:ascii="Calibri" w:hAnsi="Calibri" w:cs="Calibri"/>
                      <w:b/>
                      <w:bCs/>
                      <w:sz w:val="20"/>
                      <w:lang w:val="fr-FR"/>
                    </w:rPr>
                  </w:pPr>
                  <w:r w:rsidRPr="00C0646F">
                    <w:rPr>
                      <w:rFonts w:ascii="Calibri" w:hAnsi="Calibri" w:cs="Calibri"/>
                      <w:b/>
                      <w:bCs/>
                      <w:sz w:val="20"/>
                      <w:lang w:val="fr-FR"/>
                    </w:rPr>
                    <w:lastRenderedPageBreak/>
                    <w:t>Déclaration :</w:t>
                  </w:r>
                </w:p>
                <w:p w14:paraId="5530DE18" w14:textId="77777777" w:rsidR="006F4AC9" w:rsidRPr="00C0646F" w:rsidRDefault="006F4AC9" w:rsidP="00165F4D">
                  <w:pPr>
                    <w:rPr>
                      <w:rFonts w:ascii="Calibri" w:hAnsi="Calibri" w:cs="Calibri"/>
                      <w:sz w:val="20"/>
                      <w:lang w:val="fr-FR"/>
                    </w:rPr>
                  </w:pPr>
                </w:p>
                <w:p w14:paraId="4EC5255F" w14:textId="77777777" w:rsidR="006F4AC9" w:rsidRPr="00C0646F" w:rsidRDefault="006F4AC9" w:rsidP="00165F4D">
                  <w:pPr>
                    <w:rPr>
                      <w:rFonts w:ascii="Calibri" w:hAnsi="Calibri" w:cs="Calibri"/>
                      <w:sz w:val="20"/>
                      <w:lang w:val="fr-FR"/>
                    </w:rPr>
                  </w:pPr>
                  <w:r w:rsidRPr="00C0646F">
                    <w:rPr>
                      <w:rFonts w:ascii="Calibri" w:hAnsi="Calibri" w:cs="Calibri"/>
                      <w:sz w:val="20"/>
                      <w:lang w:val="fr-FR"/>
                    </w:rPr>
                    <w:t>Je confirme mon intention d’exercer les fonctions indiquées et ma disponibilité actuelle pour les assumer pour la durée du contrat envisagé. J’ai conscience que toute déclaration volontairement inexacte de ma part peut entraîner mon élimination avant ou pendant mon engagement.</w:t>
                  </w:r>
                </w:p>
                <w:p w14:paraId="7C379882" w14:textId="77777777" w:rsidR="006F4AC9" w:rsidRPr="00C0646F" w:rsidRDefault="006F4AC9" w:rsidP="00165F4D">
                  <w:pPr>
                    <w:rPr>
                      <w:rFonts w:ascii="Calibri" w:hAnsi="Calibri" w:cs="Calibri"/>
                      <w:sz w:val="20"/>
                      <w:lang w:val="fr-FR"/>
                    </w:rPr>
                  </w:pPr>
                </w:p>
                <w:p w14:paraId="7BE29BC0" w14:textId="77777777" w:rsidR="006F4AC9" w:rsidRPr="00C0646F" w:rsidRDefault="006F4AC9" w:rsidP="00165F4D">
                  <w:pPr>
                    <w:rPr>
                      <w:rFonts w:ascii="Calibri" w:hAnsi="Calibri" w:cs="Calibri"/>
                      <w:sz w:val="20"/>
                      <w:lang w:val="fr-FR"/>
                    </w:rPr>
                  </w:pPr>
                  <w:r w:rsidRPr="00C0646F">
                    <w:rPr>
                      <w:rFonts w:ascii="Calibri" w:hAnsi="Calibri" w:cs="Calibri"/>
                      <w:sz w:val="20"/>
                      <w:lang w:val="fr-FR"/>
                    </w:rPr>
                    <w:t>_________________________________________________                                  __________________________</w:t>
                  </w:r>
                </w:p>
                <w:p w14:paraId="3F7DFD93" w14:textId="77777777" w:rsidR="006F4AC9" w:rsidRPr="00C0646F" w:rsidRDefault="006F4AC9" w:rsidP="00165F4D">
                  <w:pPr>
                    <w:rPr>
                      <w:rFonts w:ascii="Calibri" w:hAnsi="Calibri" w:cs="Calibri"/>
                      <w:sz w:val="20"/>
                      <w:lang w:val="fr-FR"/>
                    </w:rPr>
                  </w:pPr>
                  <w:r w:rsidRPr="00C0646F">
                    <w:rPr>
                      <w:rFonts w:ascii="Calibri" w:hAnsi="Calibri" w:cs="Calibri"/>
                      <w:sz w:val="20"/>
                      <w:lang w:val="fr-FR"/>
                    </w:rPr>
                    <w:t>Signature du chef/membre de l’équipe                                                Date de signature</w:t>
                  </w:r>
                </w:p>
                <w:p w14:paraId="5F75CEBC" w14:textId="77777777" w:rsidR="006F4AC9" w:rsidRPr="00C0646F" w:rsidRDefault="006F4AC9" w:rsidP="00165F4D">
                  <w:pPr>
                    <w:rPr>
                      <w:rFonts w:ascii="Calibri" w:hAnsi="Calibri" w:cs="Calibri"/>
                      <w:sz w:val="20"/>
                      <w:lang w:val="fr-FR"/>
                    </w:rPr>
                  </w:pPr>
                </w:p>
              </w:tc>
            </w:tr>
            <w:tr w:rsidR="006F4AC9" w:rsidRPr="00C0646F" w14:paraId="18776AFB" w14:textId="77777777" w:rsidTr="00165F4D">
              <w:trPr>
                <w:cantSplit/>
              </w:trPr>
              <w:tc>
                <w:tcPr>
                  <w:tcW w:w="9108" w:type="dxa"/>
                  <w:gridSpan w:val="4"/>
                  <w:tcBorders>
                    <w:top w:val="single" w:sz="4" w:space="0" w:color="auto"/>
                    <w:bottom w:val="single" w:sz="4" w:space="0" w:color="auto"/>
                  </w:tcBorders>
                </w:tcPr>
                <w:p w14:paraId="3262EEFF" w14:textId="77777777" w:rsidR="006F4AC9" w:rsidRPr="00C0646F" w:rsidRDefault="006F4AC9" w:rsidP="00165F4D">
                  <w:pPr>
                    <w:rPr>
                      <w:rFonts w:ascii="Calibri" w:hAnsi="Calibri" w:cs="Calibri"/>
                      <w:b/>
                      <w:bCs/>
                      <w:sz w:val="20"/>
                      <w:lang w:val="fr-FR"/>
                    </w:rPr>
                  </w:pPr>
                </w:p>
              </w:tc>
            </w:tr>
          </w:tbl>
          <w:p w14:paraId="384FD775" w14:textId="77777777" w:rsidR="009A09A6" w:rsidRPr="00C0646F" w:rsidRDefault="009A09A6" w:rsidP="00165F4D">
            <w:pPr>
              <w:pStyle w:val="BodyText2"/>
              <w:spacing w:after="0" w:line="240" w:lineRule="auto"/>
              <w:rPr>
                <w:rFonts w:ascii="Calibri" w:hAnsi="Calibri" w:cs="Calibri"/>
                <w:sz w:val="20"/>
                <w:lang w:val="fr-FR"/>
              </w:rPr>
            </w:pPr>
          </w:p>
        </w:tc>
      </w:tr>
    </w:tbl>
    <w:p w14:paraId="05B93192" w14:textId="77777777" w:rsidR="009A09A6" w:rsidRPr="00C0646F" w:rsidRDefault="009A09A6" w:rsidP="009A09A6">
      <w:pPr>
        <w:rPr>
          <w:rFonts w:ascii="Calibri" w:hAnsi="Calibri" w:cs="Calibri"/>
          <w:b/>
          <w:sz w:val="20"/>
          <w:lang w:val="fr-FR"/>
        </w:rPr>
      </w:pPr>
    </w:p>
    <w:p w14:paraId="2CAF6DE1" w14:textId="77777777" w:rsidR="00E42F83" w:rsidRPr="00C0646F" w:rsidRDefault="00E42F83" w:rsidP="00E42F83">
      <w:pPr>
        <w:widowControl/>
        <w:overflowPunct/>
        <w:adjustRightInd/>
        <w:rPr>
          <w:rFonts w:ascii="Calibri" w:hAnsi="Calibri" w:cs="Calibri"/>
          <w:b/>
          <w:snapToGrid w:val="0"/>
          <w:sz w:val="28"/>
          <w:lang w:val="fr-FR"/>
        </w:rPr>
      </w:pPr>
      <w:r w:rsidRPr="00C0646F">
        <w:rPr>
          <w:rFonts w:ascii="Calibri" w:hAnsi="Calibri" w:cs="Calibri"/>
          <w:b/>
          <w:snapToGrid w:val="0"/>
          <w:sz w:val="28"/>
          <w:lang w:val="fr-FR"/>
        </w:rPr>
        <w:br w:type="page"/>
      </w:r>
    </w:p>
    <w:p w14:paraId="61172149" w14:textId="77777777" w:rsidR="00032BB0" w:rsidRPr="00C0646F" w:rsidRDefault="00032BB0" w:rsidP="00032BB0">
      <w:pPr>
        <w:pStyle w:val="Section3-Heading1"/>
        <w:rPr>
          <w:rFonts w:ascii="Calibri" w:hAnsi="Calibri" w:cs="Calibri"/>
          <w:lang w:val="fr-FR"/>
        </w:rPr>
      </w:pPr>
      <w:r w:rsidRPr="00C0646F">
        <w:rPr>
          <w:rFonts w:ascii="Calibri" w:hAnsi="Calibri" w:cs="Calibri"/>
          <w:lang w:val="fr-FR"/>
        </w:rPr>
        <w:lastRenderedPageBreak/>
        <w:t>Section 7 : Formulaire de soumission financière</w:t>
      </w:r>
      <w:r w:rsidRPr="00C0646F">
        <w:rPr>
          <w:rStyle w:val="FootnoteReference"/>
          <w:rFonts w:ascii="Calibri" w:hAnsi="Calibri" w:cs="Calibri"/>
          <w:lang w:val="fr-FR"/>
        </w:rPr>
        <w:footnoteReference w:id="11"/>
      </w:r>
    </w:p>
    <w:p w14:paraId="4F64D179" w14:textId="77777777" w:rsidR="000A4048" w:rsidRPr="00C0646F" w:rsidRDefault="000A4048" w:rsidP="00032BB0">
      <w:pPr>
        <w:jc w:val="both"/>
        <w:rPr>
          <w:rFonts w:ascii="Calibri" w:hAnsi="Calibri" w:cs="Calibri"/>
          <w:snapToGrid w:val="0"/>
          <w:sz w:val="22"/>
          <w:szCs w:val="22"/>
          <w:lang w:val="fr-FR"/>
        </w:rPr>
      </w:pPr>
    </w:p>
    <w:p w14:paraId="69C4F4A2"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 xml:space="preserve">Le soumissionnaire doit </w:t>
      </w:r>
      <w:r w:rsidR="003A36A4" w:rsidRPr="00C0646F">
        <w:rPr>
          <w:rFonts w:ascii="Calibri" w:hAnsi="Calibri" w:cs="Calibri"/>
          <w:snapToGrid w:val="0"/>
          <w:sz w:val="22"/>
          <w:szCs w:val="22"/>
          <w:lang w:val="fr-FR"/>
        </w:rPr>
        <w:t>fournir</w:t>
      </w:r>
      <w:r w:rsidRPr="00C0646F">
        <w:rPr>
          <w:rFonts w:ascii="Calibri" w:hAnsi="Calibri" w:cs="Calibri"/>
          <w:snapToGrid w:val="0"/>
          <w:sz w:val="22"/>
          <w:szCs w:val="22"/>
          <w:lang w:val="fr-FR"/>
        </w:rPr>
        <w:t xml:space="preserve"> </w:t>
      </w:r>
      <w:r w:rsidR="00FB5A2E" w:rsidRPr="00C0646F">
        <w:rPr>
          <w:rFonts w:ascii="Calibri" w:hAnsi="Calibri" w:cs="Calibri"/>
          <w:snapToGrid w:val="0"/>
          <w:sz w:val="22"/>
          <w:szCs w:val="22"/>
          <w:lang w:val="fr-FR"/>
        </w:rPr>
        <w:t xml:space="preserve">la soumission financière dans une enveloppe séparée du reste de la RFP, </w:t>
      </w:r>
      <w:r w:rsidRPr="00C0646F">
        <w:rPr>
          <w:rFonts w:ascii="Calibri" w:hAnsi="Calibri" w:cs="Calibri"/>
          <w:snapToGrid w:val="0"/>
          <w:sz w:val="22"/>
          <w:szCs w:val="22"/>
          <w:lang w:val="fr-FR"/>
        </w:rPr>
        <w:t>de la manière indiquée dans les instructions destinées aux soumissionnaires.</w:t>
      </w:r>
    </w:p>
    <w:p w14:paraId="43E9D759" w14:textId="77777777" w:rsidR="00032BB0" w:rsidRPr="00C0646F" w:rsidRDefault="00032BB0" w:rsidP="00032BB0">
      <w:pPr>
        <w:jc w:val="both"/>
        <w:rPr>
          <w:rFonts w:ascii="Calibri" w:hAnsi="Calibri" w:cs="Calibri"/>
          <w:snapToGrid w:val="0"/>
          <w:sz w:val="22"/>
          <w:szCs w:val="22"/>
          <w:lang w:val="fr-FR"/>
        </w:rPr>
      </w:pPr>
    </w:p>
    <w:p w14:paraId="7CF74BC4"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L</w:t>
      </w:r>
      <w:r w:rsidR="003956D1" w:rsidRPr="00C0646F">
        <w:rPr>
          <w:rFonts w:ascii="Calibri" w:hAnsi="Calibri" w:cs="Calibri"/>
          <w:snapToGrid w:val="0"/>
          <w:sz w:val="22"/>
          <w:szCs w:val="22"/>
          <w:lang w:val="fr-FR"/>
        </w:rPr>
        <w:t>a soumission financière</w:t>
      </w:r>
      <w:r w:rsidRPr="00C0646F">
        <w:rPr>
          <w:rFonts w:ascii="Calibri" w:hAnsi="Calibri" w:cs="Calibri"/>
          <w:snapToGrid w:val="0"/>
          <w:sz w:val="22"/>
          <w:szCs w:val="22"/>
          <w:lang w:val="fr-FR"/>
        </w:rPr>
        <w:t xml:space="preserve"> doit contenir la composition détaillée des coûts. </w:t>
      </w:r>
      <w:r w:rsidR="00D218C3" w:rsidRPr="00C0646F">
        <w:rPr>
          <w:rFonts w:ascii="Calibri" w:hAnsi="Calibri" w:cs="Calibri"/>
          <w:snapToGrid w:val="0"/>
          <w:sz w:val="22"/>
          <w:szCs w:val="22"/>
          <w:lang w:val="fr-FR"/>
        </w:rPr>
        <w:t>Fournissez des</w:t>
      </w:r>
      <w:r w:rsidRPr="00C0646F">
        <w:rPr>
          <w:rFonts w:ascii="Calibri" w:hAnsi="Calibri" w:cs="Calibri"/>
          <w:snapToGrid w:val="0"/>
          <w:sz w:val="22"/>
          <w:szCs w:val="22"/>
          <w:lang w:val="fr-FR"/>
        </w:rPr>
        <w:t xml:space="preserve"> chiffres séparés pour chaque regroupement ou catégorie foncti</w:t>
      </w:r>
      <w:r w:rsidR="00D218C3" w:rsidRPr="00C0646F">
        <w:rPr>
          <w:rFonts w:ascii="Calibri" w:hAnsi="Calibri" w:cs="Calibri"/>
          <w:snapToGrid w:val="0"/>
          <w:sz w:val="22"/>
          <w:szCs w:val="22"/>
          <w:lang w:val="fr-FR"/>
        </w:rPr>
        <w:t>onnel</w:t>
      </w:r>
      <w:r w:rsidRPr="00C0646F">
        <w:rPr>
          <w:rFonts w:ascii="Calibri" w:hAnsi="Calibri" w:cs="Calibri"/>
          <w:snapToGrid w:val="0"/>
          <w:sz w:val="22"/>
          <w:szCs w:val="22"/>
          <w:lang w:val="fr-FR"/>
        </w:rPr>
        <w:t>.</w:t>
      </w:r>
    </w:p>
    <w:p w14:paraId="3622A79F" w14:textId="77777777" w:rsidR="00032BB0" w:rsidRPr="00C0646F" w:rsidRDefault="00032BB0" w:rsidP="00032BB0">
      <w:pPr>
        <w:jc w:val="both"/>
        <w:rPr>
          <w:rFonts w:ascii="Calibri" w:hAnsi="Calibri" w:cs="Calibri"/>
          <w:snapToGrid w:val="0"/>
          <w:sz w:val="22"/>
          <w:szCs w:val="22"/>
          <w:lang w:val="fr-FR"/>
        </w:rPr>
      </w:pPr>
    </w:p>
    <w:p w14:paraId="6A855DB2"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Toute estimation de frais remboursables, tels que les déplacements et les débours, doit être indiquée séparément.</w:t>
      </w:r>
    </w:p>
    <w:p w14:paraId="196854D3" w14:textId="77777777" w:rsidR="00032BB0" w:rsidRPr="00C0646F" w:rsidRDefault="00032BB0" w:rsidP="00032BB0">
      <w:pPr>
        <w:jc w:val="both"/>
        <w:rPr>
          <w:rFonts w:ascii="Calibri" w:hAnsi="Calibri" w:cs="Calibri"/>
          <w:snapToGrid w:val="0"/>
          <w:sz w:val="22"/>
          <w:szCs w:val="22"/>
          <w:lang w:val="fr-FR"/>
        </w:rPr>
      </w:pPr>
    </w:p>
    <w:p w14:paraId="528AF05A" w14:textId="77777777" w:rsidR="00DF0A36" w:rsidRPr="00C0646F" w:rsidRDefault="00FA5A57"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Si la fourniture des services inclut du matériel, le barème de prix doit contenir des chiffres tant pour son achat que pour sa location. Le PNUD se réserve la possibilité de louer ou d’acheter purement et simplement le matériel par l’intermédiaire du prestataire.</w:t>
      </w:r>
    </w:p>
    <w:p w14:paraId="37339466" w14:textId="77777777" w:rsidR="00DF0A36" w:rsidRPr="00C0646F" w:rsidRDefault="00DF0A36" w:rsidP="00032BB0">
      <w:pPr>
        <w:jc w:val="both"/>
        <w:rPr>
          <w:rFonts w:ascii="Calibri" w:hAnsi="Calibri" w:cs="Calibri"/>
          <w:snapToGrid w:val="0"/>
          <w:sz w:val="22"/>
          <w:szCs w:val="22"/>
          <w:lang w:val="fr-FR"/>
        </w:rPr>
      </w:pPr>
    </w:p>
    <w:p w14:paraId="50D0CF84"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Le format de présentation indiqué dans les pages qui suivent est proposé à titre de guide pour l’établissement</w:t>
      </w:r>
      <w:r w:rsidR="00C17A61" w:rsidRPr="00C0646F">
        <w:rPr>
          <w:rFonts w:ascii="Calibri" w:hAnsi="Calibri" w:cs="Calibri"/>
          <w:snapToGrid w:val="0"/>
          <w:sz w:val="22"/>
          <w:szCs w:val="22"/>
          <w:lang w:val="fr-FR"/>
        </w:rPr>
        <w:t xml:space="preserve"> de la soumission financière</w:t>
      </w:r>
      <w:r w:rsidRPr="00C0646F">
        <w:rPr>
          <w:rFonts w:ascii="Calibri" w:hAnsi="Calibri" w:cs="Calibri"/>
          <w:snapToGrid w:val="0"/>
          <w:sz w:val="22"/>
          <w:szCs w:val="22"/>
          <w:lang w:val="fr-FR"/>
        </w:rPr>
        <w:t>. Ce format de présentation inclut des dépenses spécifiques qui ne sont pas nécessairement requises ou applicables mais qui sont indiquées à titre d’exemples.</w:t>
      </w:r>
    </w:p>
    <w:p w14:paraId="75B5D936" w14:textId="77777777" w:rsidR="00032BB0" w:rsidRPr="00C0646F" w:rsidRDefault="00032BB0" w:rsidP="00032BB0">
      <w:pPr>
        <w:rPr>
          <w:rFonts w:ascii="Calibri" w:hAnsi="Calibri" w:cs="Calibri"/>
          <w:snapToGrid w:val="0"/>
          <w:sz w:val="22"/>
          <w:szCs w:val="22"/>
          <w:lang w:val="fr-FR"/>
        </w:rPr>
      </w:pPr>
    </w:p>
    <w:p w14:paraId="5C5AD9C9" w14:textId="77777777" w:rsidR="00032BB0" w:rsidRPr="00C0646F" w:rsidRDefault="00032BB0" w:rsidP="00B3375A">
      <w:pPr>
        <w:pStyle w:val="ListParagraph"/>
        <w:numPr>
          <w:ilvl w:val="0"/>
          <w:numId w:val="7"/>
        </w:numPr>
        <w:spacing w:line="240" w:lineRule="auto"/>
        <w:ind w:left="0"/>
        <w:rPr>
          <w:rFonts w:ascii="Calibri" w:hAnsi="Calibri" w:cs="Calibri"/>
          <w:b/>
          <w:snapToGrid w:val="0"/>
          <w:szCs w:val="22"/>
          <w:lang w:val="fr-FR"/>
        </w:rPr>
      </w:pPr>
      <w:r w:rsidRPr="00C0646F">
        <w:rPr>
          <w:rFonts w:ascii="Calibri" w:hAnsi="Calibri" w:cs="Calibri"/>
          <w:b/>
          <w:snapToGrid w:val="0"/>
          <w:szCs w:val="22"/>
          <w:lang w:val="fr-FR"/>
        </w:rPr>
        <w:t>Composition des coûts par produit livrable*</w:t>
      </w:r>
    </w:p>
    <w:p w14:paraId="2461E6E3" w14:textId="77777777" w:rsidR="00032BB0" w:rsidRPr="00C0646F" w:rsidRDefault="00032BB0" w:rsidP="00032BB0">
      <w:pPr>
        <w:rPr>
          <w:rFonts w:ascii="Calibri" w:hAnsi="Calibri" w:cs="Calibri"/>
          <w:snapToGrid w:val="0"/>
          <w:sz w:val="22"/>
          <w:szCs w:val="22"/>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3529"/>
        <w:gridCol w:w="3330"/>
        <w:gridCol w:w="2160"/>
      </w:tblGrid>
      <w:tr w:rsidR="004338E0" w:rsidRPr="00C0646F" w14:paraId="53EEAC42" w14:textId="77777777" w:rsidTr="004338E0">
        <w:tc>
          <w:tcPr>
            <w:tcW w:w="539" w:type="dxa"/>
          </w:tcPr>
          <w:p w14:paraId="5AE35766" w14:textId="77777777" w:rsidR="004338E0" w:rsidRPr="00C0646F" w:rsidRDefault="004338E0" w:rsidP="00D83D7E">
            <w:pPr>
              <w:jc w:val="center"/>
              <w:rPr>
                <w:rFonts w:ascii="Calibri" w:eastAsia="Calibri" w:hAnsi="Calibri" w:cs="Calibri"/>
                <w:snapToGrid w:val="0"/>
                <w:lang w:val="fr-FR"/>
              </w:rPr>
            </w:pPr>
            <w:r w:rsidRPr="00C0646F">
              <w:rPr>
                <w:rFonts w:ascii="Calibri" w:eastAsia="Calibri" w:hAnsi="Calibri" w:cs="Calibri"/>
                <w:snapToGrid w:val="0"/>
                <w:sz w:val="22"/>
                <w:szCs w:val="22"/>
                <w:lang w:val="fr-FR"/>
              </w:rPr>
              <w:t>SN</w:t>
            </w:r>
          </w:p>
        </w:tc>
        <w:tc>
          <w:tcPr>
            <w:tcW w:w="3529" w:type="dxa"/>
          </w:tcPr>
          <w:p w14:paraId="5E9CC217" w14:textId="77777777" w:rsidR="004338E0" w:rsidRPr="00C0646F" w:rsidRDefault="004338E0" w:rsidP="0030791C">
            <w:pPr>
              <w:jc w:val="center"/>
              <w:rPr>
                <w:rFonts w:ascii="Calibri" w:eastAsia="Calibri" w:hAnsi="Calibri" w:cs="Calibri"/>
                <w:snapToGrid w:val="0"/>
                <w:lang w:val="fr-FR"/>
              </w:rPr>
            </w:pPr>
            <w:r w:rsidRPr="00C0646F">
              <w:rPr>
                <w:rFonts w:ascii="Calibri" w:eastAsia="Calibri" w:hAnsi="Calibri" w:cs="Calibri"/>
                <w:snapToGrid w:val="0"/>
                <w:sz w:val="22"/>
                <w:szCs w:val="22"/>
                <w:lang w:val="fr-FR"/>
              </w:rPr>
              <w:t>Produits livrables</w:t>
            </w:r>
          </w:p>
          <w:p w14:paraId="3ECEC49F" w14:textId="77777777" w:rsidR="004338E0" w:rsidRPr="00C0646F" w:rsidRDefault="004338E0" w:rsidP="00D83D7E">
            <w:pPr>
              <w:jc w:val="center"/>
              <w:rPr>
                <w:rFonts w:ascii="Calibri" w:eastAsia="Calibri" w:hAnsi="Calibri" w:cs="Calibri"/>
                <w:snapToGrid w:val="0"/>
                <w:lang w:val="fr-FR"/>
              </w:rPr>
            </w:pPr>
            <w:r w:rsidRPr="00C0646F">
              <w:rPr>
                <w:rFonts w:ascii="Calibri" w:eastAsia="Calibri" w:hAnsi="Calibri" w:cs="Calibri"/>
                <w:i/>
                <w:iCs/>
                <w:snapToGrid w:val="0"/>
                <w:color w:val="FF0000"/>
                <w:sz w:val="22"/>
                <w:szCs w:val="22"/>
                <w:lang w:val="fr-FR"/>
              </w:rPr>
              <w:t>[énumérez-les tels qu’ils figurent dans les TOR]</w:t>
            </w:r>
          </w:p>
        </w:tc>
        <w:tc>
          <w:tcPr>
            <w:tcW w:w="3330" w:type="dxa"/>
          </w:tcPr>
          <w:p w14:paraId="1D59E08E" w14:textId="77777777" w:rsidR="004338E0" w:rsidRPr="00C0646F" w:rsidRDefault="004338E0" w:rsidP="0030791C">
            <w:pPr>
              <w:jc w:val="center"/>
              <w:rPr>
                <w:rFonts w:ascii="Calibri" w:eastAsia="Calibri" w:hAnsi="Calibri" w:cs="Calibri"/>
                <w:snapToGrid w:val="0"/>
                <w:lang w:val="fr-FR"/>
              </w:rPr>
            </w:pPr>
          </w:p>
          <w:p w14:paraId="1C08646E" w14:textId="77777777" w:rsidR="004338E0" w:rsidRPr="00C0646F" w:rsidRDefault="004338E0" w:rsidP="0030791C">
            <w:pPr>
              <w:jc w:val="center"/>
              <w:rPr>
                <w:rFonts w:ascii="Calibri" w:eastAsia="Calibri" w:hAnsi="Calibri" w:cs="Calibri"/>
                <w:snapToGrid w:val="0"/>
                <w:lang w:val="fr-FR"/>
              </w:rPr>
            </w:pPr>
            <w:r w:rsidRPr="00C0646F">
              <w:rPr>
                <w:rFonts w:ascii="Calibri" w:eastAsia="Calibri" w:hAnsi="Calibri" w:cs="Calibri"/>
                <w:snapToGrid w:val="0"/>
                <w:sz w:val="22"/>
                <w:szCs w:val="22"/>
                <w:lang w:val="fr-FR"/>
              </w:rPr>
              <w:t>Pourcentage du prix total</w:t>
            </w:r>
          </w:p>
        </w:tc>
        <w:tc>
          <w:tcPr>
            <w:tcW w:w="2160" w:type="dxa"/>
          </w:tcPr>
          <w:p w14:paraId="09019653" w14:textId="77777777" w:rsidR="004338E0" w:rsidRPr="00C0646F" w:rsidRDefault="004338E0" w:rsidP="0030791C">
            <w:pPr>
              <w:jc w:val="center"/>
              <w:rPr>
                <w:rFonts w:ascii="Calibri" w:eastAsia="Calibri" w:hAnsi="Calibri" w:cs="Calibri"/>
                <w:snapToGrid w:val="0"/>
                <w:lang w:val="fr-FR"/>
              </w:rPr>
            </w:pPr>
            <w:r w:rsidRPr="00C0646F">
              <w:rPr>
                <w:rFonts w:ascii="Calibri" w:eastAsia="Calibri" w:hAnsi="Calibri" w:cs="Calibri"/>
                <w:snapToGrid w:val="0"/>
                <w:sz w:val="22"/>
                <w:szCs w:val="22"/>
                <w:lang w:val="fr-FR"/>
              </w:rPr>
              <w:t>Prix</w:t>
            </w:r>
          </w:p>
          <w:p w14:paraId="1CF090C6" w14:textId="77777777" w:rsidR="004338E0" w:rsidRPr="00C0646F" w:rsidRDefault="004338E0" w:rsidP="0030791C">
            <w:pPr>
              <w:jc w:val="center"/>
              <w:rPr>
                <w:rFonts w:ascii="Calibri" w:eastAsia="Calibri" w:hAnsi="Calibri" w:cs="Calibri"/>
                <w:snapToGrid w:val="0"/>
                <w:lang w:val="fr-FR"/>
              </w:rPr>
            </w:pPr>
            <w:r w:rsidRPr="00C0646F">
              <w:rPr>
                <w:rFonts w:ascii="Calibri" w:eastAsia="Calibri" w:hAnsi="Calibri" w:cs="Calibri"/>
                <w:snapToGrid w:val="0"/>
                <w:sz w:val="22"/>
                <w:szCs w:val="22"/>
                <w:lang w:val="fr-FR"/>
              </w:rPr>
              <w:t>(forfaitaire, tout compris)</w:t>
            </w:r>
          </w:p>
        </w:tc>
      </w:tr>
      <w:tr w:rsidR="004338E0" w:rsidRPr="00C0646F" w14:paraId="1A0DBE38" w14:textId="77777777" w:rsidTr="004338E0">
        <w:tc>
          <w:tcPr>
            <w:tcW w:w="539" w:type="dxa"/>
          </w:tcPr>
          <w:p w14:paraId="06533FE3"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1</w:t>
            </w:r>
          </w:p>
        </w:tc>
        <w:tc>
          <w:tcPr>
            <w:tcW w:w="3529" w:type="dxa"/>
          </w:tcPr>
          <w:p w14:paraId="42C6AE1F"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Produit livrable 1</w:t>
            </w:r>
          </w:p>
        </w:tc>
        <w:tc>
          <w:tcPr>
            <w:tcW w:w="3330" w:type="dxa"/>
          </w:tcPr>
          <w:p w14:paraId="5B12C01D" w14:textId="77777777" w:rsidR="004338E0" w:rsidRPr="00C0646F" w:rsidRDefault="004338E0" w:rsidP="007631C2">
            <w:pPr>
              <w:rPr>
                <w:rFonts w:ascii="Calibri" w:eastAsia="Calibri" w:hAnsi="Calibri" w:cs="Calibri"/>
                <w:snapToGrid w:val="0"/>
                <w:lang w:val="fr-FR"/>
              </w:rPr>
            </w:pPr>
            <w:r w:rsidRPr="00C0646F">
              <w:rPr>
                <w:rFonts w:ascii="Calibri" w:eastAsia="Calibri" w:hAnsi="Calibri" w:cs="Calibri"/>
                <w:snapToGrid w:val="0"/>
                <w:sz w:val="22"/>
                <w:szCs w:val="22"/>
                <w:lang w:val="fr-FR"/>
              </w:rPr>
              <w:t>[</w:t>
            </w:r>
            <w:r w:rsidR="007631C2" w:rsidRPr="00C0646F">
              <w:rPr>
                <w:rFonts w:ascii="Calibri" w:eastAsia="Calibri" w:hAnsi="Calibri" w:cs="Calibri"/>
                <w:snapToGrid w:val="0"/>
                <w:sz w:val="22"/>
                <w:szCs w:val="22"/>
                <w:lang w:val="fr-FR"/>
              </w:rPr>
              <w:t>Le PNUD doit indiquer le p</w:t>
            </w:r>
            <w:r w:rsidRPr="00C0646F">
              <w:rPr>
                <w:rFonts w:ascii="Calibri" w:eastAsia="Calibri" w:hAnsi="Calibri" w:cs="Calibri"/>
                <w:snapToGrid w:val="0"/>
                <w:sz w:val="22"/>
                <w:szCs w:val="22"/>
                <w:lang w:val="fr-FR"/>
              </w:rPr>
              <w:t xml:space="preserve">ourcentage (importante relative) de chaque produit livrable par rapport au prix total aux fins du paiement, conformément </w:t>
            </w:r>
            <w:r w:rsidR="007631C2" w:rsidRPr="00C0646F">
              <w:rPr>
                <w:rFonts w:ascii="Calibri" w:eastAsia="Calibri" w:hAnsi="Calibri" w:cs="Calibri"/>
                <w:snapToGrid w:val="0"/>
                <w:sz w:val="22"/>
                <w:szCs w:val="22"/>
                <w:lang w:val="fr-FR"/>
              </w:rPr>
              <w:t>aux TOR</w:t>
            </w:r>
            <w:r w:rsidRPr="00C0646F">
              <w:rPr>
                <w:rFonts w:ascii="Calibri" w:eastAsia="Calibri" w:hAnsi="Calibri" w:cs="Calibri"/>
                <w:snapToGrid w:val="0"/>
                <w:sz w:val="22"/>
                <w:szCs w:val="22"/>
                <w:lang w:val="fr-FR"/>
              </w:rPr>
              <w:t>]</w:t>
            </w:r>
          </w:p>
        </w:tc>
        <w:tc>
          <w:tcPr>
            <w:tcW w:w="2160" w:type="dxa"/>
          </w:tcPr>
          <w:p w14:paraId="7961051A" w14:textId="77777777" w:rsidR="004338E0" w:rsidRPr="00C0646F" w:rsidRDefault="004338E0" w:rsidP="0030791C">
            <w:pPr>
              <w:rPr>
                <w:rFonts w:ascii="Calibri" w:eastAsia="Calibri" w:hAnsi="Calibri" w:cs="Calibri"/>
                <w:snapToGrid w:val="0"/>
                <w:lang w:val="fr-FR"/>
              </w:rPr>
            </w:pPr>
          </w:p>
        </w:tc>
      </w:tr>
      <w:tr w:rsidR="004338E0" w:rsidRPr="00C0646F" w14:paraId="695F3A1A" w14:textId="77777777" w:rsidTr="004338E0">
        <w:tc>
          <w:tcPr>
            <w:tcW w:w="539" w:type="dxa"/>
          </w:tcPr>
          <w:p w14:paraId="1C4722EB"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2</w:t>
            </w:r>
          </w:p>
        </w:tc>
        <w:tc>
          <w:tcPr>
            <w:tcW w:w="3529" w:type="dxa"/>
          </w:tcPr>
          <w:p w14:paraId="70134A2A"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Produit livrable 2</w:t>
            </w:r>
          </w:p>
        </w:tc>
        <w:tc>
          <w:tcPr>
            <w:tcW w:w="3330" w:type="dxa"/>
          </w:tcPr>
          <w:p w14:paraId="2F112153" w14:textId="77777777" w:rsidR="004338E0" w:rsidRPr="00C0646F" w:rsidRDefault="004338E0" w:rsidP="0030791C">
            <w:pPr>
              <w:rPr>
                <w:rFonts w:ascii="Calibri" w:eastAsia="Calibri" w:hAnsi="Calibri" w:cs="Calibri"/>
                <w:snapToGrid w:val="0"/>
                <w:lang w:val="fr-FR"/>
              </w:rPr>
            </w:pPr>
          </w:p>
        </w:tc>
        <w:tc>
          <w:tcPr>
            <w:tcW w:w="2160" w:type="dxa"/>
          </w:tcPr>
          <w:p w14:paraId="3F382E91" w14:textId="77777777" w:rsidR="004338E0" w:rsidRPr="00C0646F" w:rsidRDefault="004338E0" w:rsidP="0030791C">
            <w:pPr>
              <w:rPr>
                <w:rFonts w:ascii="Calibri" w:eastAsia="Calibri" w:hAnsi="Calibri" w:cs="Calibri"/>
                <w:snapToGrid w:val="0"/>
                <w:lang w:val="fr-FR"/>
              </w:rPr>
            </w:pPr>
          </w:p>
        </w:tc>
      </w:tr>
      <w:tr w:rsidR="004338E0" w:rsidRPr="00C0646F" w14:paraId="1F89A4B3" w14:textId="77777777" w:rsidTr="004338E0">
        <w:tc>
          <w:tcPr>
            <w:tcW w:w="539" w:type="dxa"/>
          </w:tcPr>
          <w:p w14:paraId="0544F7F4"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3</w:t>
            </w:r>
          </w:p>
        </w:tc>
        <w:tc>
          <w:tcPr>
            <w:tcW w:w="3529" w:type="dxa"/>
          </w:tcPr>
          <w:p w14:paraId="41E8EC76"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w:t>
            </w:r>
          </w:p>
        </w:tc>
        <w:tc>
          <w:tcPr>
            <w:tcW w:w="3330" w:type="dxa"/>
          </w:tcPr>
          <w:p w14:paraId="1FC433C6" w14:textId="77777777" w:rsidR="004338E0" w:rsidRPr="00C0646F" w:rsidRDefault="004338E0" w:rsidP="0030791C">
            <w:pPr>
              <w:rPr>
                <w:rFonts w:ascii="Calibri" w:eastAsia="Calibri" w:hAnsi="Calibri" w:cs="Calibri"/>
                <w:snapToGrid w:val="0"/>
                <w:lang w:val="fr-FR"/>
              </w:rPr>
            </w:pPr>
          </w:p>
        </w:tc>
        <w:tc>
          <w:tcPr>
            <w:tcW w:w="2160" w:type="dxa"/>
          </w:tcPr>
          <w:p w14:paraId="450302A7" w14:textId="77777777" w:rsidR="004338E0" w:rsidRPr="00C0646F" w:rsidRDefault="004338E0" w:rsidP="0030791C">
            <w:pPr>
              <w:rPr>
                <w:rFonts w:ascii="Calibri" w:eastAsia="Calibri" w:hAnsi="Calibri" w:cs="Calibri"/>
                <w:snapToGrid w:val="0"/>
                <w:lang w:val="fr-FR"/>
              </w:rPr>
            </w:pPr>
          </w:p>
        </w:tc>
      </w:tr>
      <w:tr w:rsidR="004338E0" w:rsidRPr="00C0646F" w14:paraId="082D6C87" w14:textId="77777777" w:rsidTr="004338E0">
        <w:tc>
          <w:tcPr>
            <w:tcW w:w="539" w:type="dxa"/>
          </w:tcPr>
          <w:p w14:paraId="7E802D4E" w14:textId="77777777" w:rsidR="004338E0" w:rsidRPr="00C0646F" w:rsidRDefault="004338E0" w:rsidP="0030791C">
            <w:pPr>
              <w:rPr>
                <w:rFonts w:ascii="Calibri" w:eastAsia="Calibri" w:hAnsi="Calibri" w:cs="Calibri"/>
                <w:snapToGrid w:val="0"/>
                <w:lang w:val="fr-FR"/>
              </w:rPr>
            </w:pPr>
          </w:p>
        </w:tc>
        <w:tc>
          <w:tcPr>
            <w:tcW w:w="3529" w:type="dxa"/>
          </w:tcPr>
          <w:p w14:paraId="16571814"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 xml:space="preserve">Total </w:t>
            </w:r>
          </w:p>
        </w:tc>
        <w:tc>
          <w:tcPr>
            <w:tcW w:w="3330" w:type="dxa"/>
          </w:tcPr>
          <w:p w14:paraId="26436BCB"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100 %</w:t>
            </w:r>
          </w:p>
        </w:tc>
        <w:tc>
          <w:tcPr>
            <w:tcW w:w="2160" w:type="dxa"/>
          </w:tcPr>
          <w:p w14:paraId="038B0AE4" w14:textId="77777777" w:rsidR="004338E0" w:rsidRPr="00C0646F" w:rsidRDefault="001F2E84"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USD</w:t>
            </w:r>
          </w:p>
        </w:tc>
      </w:tr>
    </w:tbl>
    <w:p w14:paraId="51A92426" w14:textId="77777777" w:rsidR="00032BB0" w:rsidRPr="00C0646F" w:rsidRDefault="00032BB0" w:rsidP="00032BB0">
      <w:pPr>
        <w:rPr>
          <w:rFonts w:ascii="Calibri" w:hAnsi="Calibri" w:cs="Calibri"/>
          <w:i/>
          <w:snapToGrid w:val="0"/>
          <w:sz w:val="22"/>
          <w:szCs w:val="22"/>
          <w:lang w:val="fr-FR"/>
        </w:rPr>
      </w:pPr>
      <w:r w:rsidRPr="00C0646F">
        <w:rPr>
          <w:rFonts w:ascii="Calibri" w:hAnsi="Calibri" w:cs="Calibri"/>
          <w:i/>
          <w:snapToGrid w:val="0"/>
          <w:sz w:val="22"/>
          <w:szCs w:val="22"/>
          <w:lang w:val="fr-FR"/>
        </w:rPr>
        <w:t xml:space="preserve">* </w:t>
      </w:r>
      <w:r w:rsidR="004338E0" w:rsidRPr="00C0646F">
        <w:rPr>
          <w:rFonts w:ascii="Calibri" w:hAnsi="Calibri" w:cs="Calibri"/>
          <w:i/>
          <w:snapToGrid w:val="0"/>
          <w:sz w:val="22"/>
          <w:szCs w:val="22"/>
          <w:lang w:val="fr-FR"/>
        </w:rPr>
        <w:t xml:space="preserve">Base des </w:t>
      </w:r>
      <w:r w:rsidRPr="00C0646F">
        <w:rPr>
          <w:rFonts w:ascii="Calibri" w:hAnsi="Calibri" w:cs="Calibri"/>
          <w:i/>
          <w:snapToGrid w:val="0"/>
          <w:sz w:val="22"/>
          <w:szCs w:val="22"/>
          <w:lang w:val="fr-FR"/>
        </w:rPr>
        <w:t>tranches de paiement.</w:t>
      </w:r>
    </w:p>
    <w:p w14:paraId="60DCACFB" w14:textId="77777777" w:rsidR="00032BB0" w:rsidRPr="00C0646F" w:rsidRDefault="00032BB0" w:rsidP="00032BB0">
      <w:pPr>
        <w:rPr>
          <w:rFonts w:ascii="Calibri" w:hAnsi="Calibri" w:cs="Calibri"/>
          <w:snapToGrid w:val="0"/>
          <w:sz w:val="22"/>
          <w:szCs w:val="22"/>
          <w:lang w:val="fr-FR"/>
        </w:rPr>
      </w:pPr>
    </w:p>
    <w:p w14:paraId="0CE4F799" w14:textId="77777777" w:rsidR="00032BB0" w:rsidRPr="00C0646F" w:rsidRDefault="00032BB0" w:rsidP="00B3375A">
      <w:pPr>
        <w:pStyle w:val="ListParagraph"/>
        <w:widowControl/>
        <w:numPr>
          <w:ilvl w:val="0"/>
          <w:numId w:val="7"/>
        </w:numPr>
        <w:overflowPunct/>
        <w:adjustRightInd/>
        <w:ind w:left="0"/>
        <w:rPr>
          <w:rFonts w:ascii="Calibri" w:hAnsi="Calibri" w:cs="Calibri"/>
          <w:b/>
          <w:snapToGrid w:val="0"/>
          <w:szCs w:val="22"/>
          <w:lang w:val="fr-FR"/>
        </w:rPr>
      </w:pPr>
      <w:r w:rsidRPr="00C0646F">
        <w:rPr>
          <w:rFonts w:ascii="Calibri" w:hAnsi="Calibri" w:cs="Calibri"/>
          <w:b/>
          <w:snapToGrid w:val="0"/>
          <w:szCs w:val="22"/>
          <w:lang w:val="fr-FR"/>
        </w:rPr>
        <w:t>Compositions des coûts par élément de coût :</w:t>
      </w:r>
    </w:p>
    <w:p w14:paraId="46FB56F6"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Les soumissionnaires doivent fournir la composition des coûts au titre des prix indiqués ci-dessus pour chaque produit livrable à l’aide du format de présentation qui suit. Le PNUD utilisera la composition des coûts dans le cadre de l’évaluation du caractère raisonnable du prix, ainsi que pour le calcul du prix si les par</w:t>
      </w:r>
      <w:r w:rsidR="000A4048" w:rsidRPr="00C0646F">
        <w:rPr>
          <w:rFonts w:ascii="Calibri" w:hAnsi="Calibri" w:cs="Calibri"/>
          <w:snapToGrid w:val="0"/>
          <w:sz w:val="22"/>
          <w:szCs w:val="22"/>
          <w:lang w:val="fr-FR"/>
        </w:rPr>
        <w:t>ties conviennent d’ajouter de nouveaux produits livrables au contenu des services</w:t>
      </w:r>
      <w:r w:rsidRPr="00C0646F">
        <w:rPr>
          <w:rFonts w:ascii="Calibri" w:hAnsi="Calibri" w:cs="Calibri"/>
          <w:snapToGrid w:val="0"/>
          <w:sz w:val="22"/>
          <w:szCs w:val="22"/>
          <w:lang w:val="fr-FR"/>
        </w:rPr>
        <w:t>.</w:t>
      </w:r>
    </w:p>
    <w:p w14:paraId="334405EB" w14:textId="77777777" w:rsidR="000A4048" w:rsidRPr="00C0646F" w:rsidRDefault="000A4048">
      <w:pPr>
        <w:widowControl/>
        <w:overflowPunct/>
        <w:adjustRightInd/>
        <w:spacing w:line="276" w:lineRule="auto"/>
        <w:jc w:val="both"/>
        <w:rPr>
          <w:rFonts w:ascii="Calibri" w:hAnsi="Calibri" w:cs="Calibri"/>
          <w:snapToGrid w:val="0"/>
          <w:lang w:val="fr-FR"/>
        </w:rPr>
      </w:pPr>
      <w:r w:rsidRPr="00C0646F">
        <w:rPr>
          <w:rFonts w:ascii="Calibri" w:hAnsi="Calibri" w:cs="Calibri"/>
          <w:snapToGrid w:val="0"/>
          <w:lang w:val="fr-FR"/>
        </w:rPr>
        <w:br w:type="page"/>
      </w:r>
    </w:p>
    <w:p w14:paraId="53A3C716" w14:textId="77777777" w:rsidR="00E42F83" w:rsidRPr="00C0646F" w:rsidRDefault="00E42F83" w:rsidP="00E42F83">
      <w:pPr>
        <w:rPr>
          <w:rFonts w:ascii="Calibri" w:hAnsi="Calibri" w:cs="Calibri"/>
          <w:snapToGrid w:val="0"/>
          <w:lang w:val="fr-FR"/>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2337" w:author="Marie Christa Ermite Joseph Fevry" w:date="2018-10-16T12:28:00Z">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630"/>
        <w:gridCol w:w="2969"/>
        <w:gridCol w:w="776"/>
        <w:gridCol w:w="1872"/>
        <w:gridCol w:w="1123"/>
        <w:gridCol w:w="1990"/>
        <w:tblGridChange w:id="2338">
          <w:tblGrid>
            <w:gridCol w:w="535"/>
            <w:gridCol w:w="95"/>
            <w:gridCol w:w="2969"/>
            <w:gridCol w:w="669"/>
            <w:gridCol w:w="107"/>
            <w:gridCol w:w="669"/>
            <w:gridCol w:w="1203"/>
            <w:gridCol w:w="800"/>
            <w:gridCol w:w="323"/>
            <w:gridCol w:w="800"/>
            <w:gridCol w:w="1190"/>
          </w:tblGrid>
        </w:tblGridChange>
      </w:tblGrid>
      <w:tr w:rsidR="00B20CA2" w:rsidRPr="00AA73B8" w14:paraId="6605DFAC" w14:textId="77777777" w:rsidTr="007A5AE2">
        <w:tc>
          <w:tcPr>
            <w:tcW w:w="630" w:type="dxa"/>
            <w:shd w:val="clear" w:color="auto" w:fill="auto"/>
            <w:tcPrChange w:id="2339" w:author="Marie Christa Ermite Joseph Fevry" w:date="2018-10-16T12:28:00Z">
              <w:tcPr>
                <w:tcW w:w="540" w:type="dxa"/>
                <w:shd w:val="clear" w:color="auto" w:fill="auto"/>
              </w:tcPr>
            </w:tcPrChange>
          </w:tcPr>
          <w:p w14:paraId="4D19721B" w14:textId="77777777" w:rsidR="00B20CA2" w:rsidRPr="00AA73B8" w:rsidRDefault="00B20CA2" w:rsidP="00462B52">
            <w:pPr>
              <w:rPr>
                <w:b/>
              </w:rPr>
            </w:pPr>
            <w:r w:rsidRPr="00AA73B8">
              <w:rPr>
                <w:b/>
              </w:rPr>
              <w:t xml:space="preserve">N </w:t>
            </w:r>
            <w:r w:rsidRPr="00AA73B8">
              <w:rPr>
                <w:b/>
                <w:vertAlign w:val="superscript"/>
              </w:rPr>
              <w:t>o</w:t>
            </w:r>
          </w:p>
        </w:tc>
        <w:tc>
          <w:tcPr>
            <w:tcW w:w="2969" w:type="dxa"/>
            <w:shd w:val="clear" w:color="auto" w:fill="auto"/>
            <w:tcPrChange w:id="2340" w:author="Marie Christa Ermite Joseph Fevry" w:date="2018-10-16T12:28:00Z">
              <w:tcPr>
                <w:tcW w:w="4035" w:type="dxa"/>
                <w:gridSpan w:val="3"/>
                <w:shd w:val="clear" w:color="auto" w:fill="auto"/>
              </w:tcPr>
            </w:tcPrChange>
          </w:tcPr>
          <w:p w14:paraId="643B4ADA" w14:textId="77777777" w:rsidR="00B20CA2" w:rsidRPr="00AA73B8" w:rsidRDefault="00B20CA2" w:rsidP="00462B52">
            <w:pPr>
              <w:rPr>
                <w:b/>
              </w:rPr>
            </w:pPr>
            <w:r w:rsidRPr="00AA73B8">
              <w:rPr>
                <w:b/>
              </w:rPr>
              <w:t>Description des activit</w:t>
            </w:r>
            <w:r w:rsidRPr="00AA73B8">
              <w:rPr>
                <w:rFonts w:cs="Calibri"/>
                <w:b/>
              </w:rPr>
              <w:t>é</w:t>
            </w:r>
            <w:r w:rsidRPr="00AA73B8">
              <w:rPr>
                <w:b/>
              </w:rPr>
              <w:t xml:space="preserve">s </w:t>
            </w:r>
          </w:p>
        </w:tc>
        <w:tc>
          <w:tcPr>
            <w:tcW w:w="776" w:type="dxa"/>
            <w:shd w:val="clear" w:color="auto" w:fill="auto"/>
            <w:tcPrChange w:id="2341" w:author="Marie Christa Ermite Joseph Fevry" w:date="2018-10-16T12:28:00Z">
              <w:tcPr>
                <w:tcW w:w="719" w:type="dxa"/>
                <w:gridSpan w:val="2"/>
                <w:shd w:val="clear" w:color="auto" w:fill="auto"/>
              </w:tcPr>
            </w:tcPrChange>
          </w:tcPr>
          <w:p w14:paraId="51B36D41" w14:textId="77777777" w:rsidR="00B20CA2" w:rsidRPr="00AA73B8" w:rsidRDefault="00B20CA2" w:rsidP="00462B52">
            <w:pPr>
              <w:rPr>
                <w:b/>
              </w:rPr>
            </w:pPr>
            <w:r w:rsidRPr="00AA73B8">
              <w:rPr>
                <w:b/>
              </w:rPr>
              <w:t>Unit</w:t>
            </w:r>
            <w:r w:rsidRPr="00AA73B8">
              <w:rPr>
                <w:rFonts w:cs="Calibri"/>
                <w:b/>
              </w:rPr>
              <w:t>é</w:t>
            </w:r>
          </w:p>
        </w:tc>
        <w:tc>
          <w:tcPr>
            <w:tcW w:w="1872" w:type="dxa"/>
            <w:shd w:val="clear" w:color="auto" w:fill="auto"/>
            <w:tcPrChange w:id="2342" w:author="Marie Christa Ermite Joseph Fevry" w:date="2018-10-16T12:28:00Z">
              <w:tcPr>
                <w:tcW w:w="1807" w:type="dxa"/>
                <w:gridSpan w:val="2"/>
                <w:shd w:val="clear" w:color="auto" w:fill="auto"/>
              </w:tcPr>
            </w:tcPrChange>
          </w:tcPr>
          <w:p w14:paraId="6B732B34" w14:textId="14980F97" w:rsidR="00B20CA2" w:rsidRPr="00AA73B8" w:rsidRDefault="00B20CA2" w:rsidP="00462B52">
            <w:pPr>
              <w:rPr>
                <w:b/>
              </w:rPr>
            </w:pPr>
            <w:r w:rsidRPr="00AA73B8">
              <w:rPr>
                <w:b/>
              </w:rPr>
              <w:t>Co</w:t>
            </w:r>
            <w:r w:rsidRPr="00AA73B8">
              <w:rPr>
                <w:rFonts w:cs="Calibri"/>
                <w:b/>
              </w:rPr>
              <w:t>û</w:t>
            </w:r>
            <w:r w:rsidRPr="00AA73B8">
              <w:rPr>
                <w:b/>
              </w:rPr>
              <w:t>t unitaire(</w:t>
            </w:r>
            <w:ins w:id="2343" w:author="Marie Christa Ermite Joseph Fevry" w:date="2018-10-16T12:28:00Z">
              <w:r w:rsidR="007A5AE2">
                <w:rPr>
                  <w:b/>
                </w:rPr>
                <w:t>USD ou G</w:t>
              </w:r>
            </w:ins>
            <w:del w:id="2344" w:author="Marie Christa Ermite Joseph Fevry" w:date="2018-10-16T12:28:00Z">
              <w:r w:rsidRPr="00AA73B8" w:rsidDel="007A5AE2">
                <w:rPr>
                  <w:b/>
                </w:rPr>
                <w:delText>g</w:delText>
              </w:r>
            </w:del>
            <w:r w:rsidRPr="00AA73B8">
              <w:rPr>
                <w:b/>
              </w:rPr>
              <w:t>ourdes)</w:t>
            </w:r>
          </w:p>
        </w:tc>
        <w:tc>
          <w:tcPr>
            <w:tcW w:w="1123" w:type="dxa"/>
            <w:shd w:val="clear" w:color="auto" w:fill="auto"/>
            <w:tcPrChange w:id="2345" w:author="Marie Christa Ermite Joseph Fevry" w:date="2018-10-16T12:28:00Z">
              <w:tcPr>
                <w:tcW w:w="1076" w:type="dxa"/>
                <w:gridSpan w:val="2"/>
                <w:shd w:val="clear" w:color="auto" w:fill="auto"/>
              </w:tcPr>
            </w:tcPrChange>
          </w:tcPr>
          <w:p w14:paraId="3C4D6CDE" w14:textId="77777777" w:rsidR="00B20CA2" w:rsidRPr="00AA73B8" w:rsidRDefault="00B20CA2" w:rsidP="00462B52">
            <w:pPr>
              <w:rPr>
                <w:b/>
              </w:rPr>
            </w:pPr>
            <w:r w:rsidRPr="00AA73B8">
              <w:rPr>
                <w:b/>
              </w:rPr>
              <w:t>Quantit</w:t>
            </w:r>
            <w:r w:rsidRPr="00AA73B8">
              <w:rPr>
                <w:rFonts w:cs="Calibri"/>
                <w:b/>
              </w:rPr>
              <w:t>é</w:t>
            </w:r>
            <w:r w:rsidRPr="00AA73B8">
              <w:rPr>
                <w:b/>
              </w:rPr>
              <w:t xml:space="preserve"> </w:t>
            </w:r>
          </w:p>
        </w:tc>
        <w:tc>
          <w:tcPr>
            <w:tcW w:w="1990" w:type="dxa"/>
            <w:shd w:val="clear" w:color="auto" w:fill="auto"/>
            <w:tcPrChange w:id="2346" w:author="Marie Christa Ermite Joseph Fevry" w:date="2018-10-16T12:28:00Z">
              <w:tcPr>
                <w:tcW w:w="1183" w:type="dxa"/>
                <w:shd w:val="clear" w:color="auto" w:fill="auto"/>
              </w:tcPr>
            </w:tcPrChange>
          </w:tcPr>
          <w:p w14:paraId="0156479C" w14:textId="7D9C2B14" w:rsidR="00B20CA2" w:rsidRPr="00AA73B8" w:rsidRDefault="00B20CA2" w:rsidP="00462B52">
            <w:pPr>
              <w:rPr>
                <w:b/>
              </w:rPr>
            </w:pPr>
            <w:r w:rsidRPr="00AA73B8">
              <w:rPr>
                <w:b/>
              </w:rPr>
              <w:t>Montant Total (</w:t>
            </w:r>
            <w:ins w:id="2347" w:author="Marie Christa Ermite Joseph Fevry" w:date="2018-10-16T12:28:00Z">
              <w:r w:rsidR="007A5AE2" w:rsidRPr="007A5AE2">
                <w:rPr>
                  <w:b/>
                </w:rPr>
                <w:t>USD ou Gourdes</w:t>
              </w:r>
            </w:ins>
            <w:del w:id="2348" w:author="Marie Christa Ermite Joseph Fevry" w:date="2018-10-16T12:28:00Z">
              <w:r w:rsidRPr="00AA73B8" w:rsidDel="007A5AE2">
                <w:rPr>
                  <w:b/>
                </w:rPr>
                <w:delText>gourdes)</w:delText>
              </w:r>
            </w:del>
          </w:p>
        </w:tc>
      </w:tr>
      <w:tr w:rsidR="007A5AE2" w:rsidRPr="00AA73B8" w14:paraId="248326AF" w14:textId="77777777" w:rsidTr="007A5AE2">
        <w:trPr>
          <w:ins w:id="2349" w:author="Marie Christa Ermite Joseph Fevry" w:date="2018-10-16T12:27:00Z"/>
        </w:trPr>
        <w:tc>
          <w:tcPr>
            <w:tcW w:w="630" w:type="dxa"/>
            <w:shd w:val="clear" w:color="auto" w:fill="auto"/>
            <w:tcPrChange w:id="2350" w:author="Marie Christa Ermite Joseph Fevry" w:date="2018-10-16T12:28:00Z">
              <w:tcPr>
                <w:tcW w:w="540" w:type="dxa"/>
                <w:shd w:val="clear" w:color="auto" w:fill="auto"/>
              </w:tcPr>
            </w:tcPrChange>
          </w:tcPr>
          <w:p w14:paraId="35468AFC" w14:textId="77777777" w:rsidR="007A5AE2" w:rsidRPr="00AA73B8" w:rsidRDefault="007A5AE2" w:rsidP="00462B52">
            <w:pPr>
              <w:rPr>
                <w:ins w:id="2351" w:author="Marie Christa Ermite Joseph Fevry" w:date="2018-10-16T12:27:00Z"/>
                <w:b/>
              </w:rPr>
            </w:pPr>
          </w:p>
        </w:tc>
        <w:tc>
          <w:tcPr>
            <w:tcW w:w="2969" w:type="dxa"/>
            <w:shd w:val="clear" w:color="auto" w:fill="auto"/>
            <w:tcPrChange w:id="2352" w:author="Marie Christa Ermite Joseph Fevry" w:date="2018-10-16T12:28:00Z">
              <w:tcPr>
                <w:tcW w:w="4035" w:type="dxa"/>
                <w:gridSpan w:val="3"/>
                <w:shd w:val="clear" w:color="auto" w:fill="auto"/>
              </w:tcPr>
            </w:tcPrChange>
          </w:tcPr>
          <w:p w14:paraId="6E4EBD49" w14:textId="77777777" w:rsidR="007A5AE2" w:rsidRPr="00AA73B8" w:rsidRDefault="007A5AE2" w:rsidP="00462B52">
            <w:pPr>
              <w:rPr>
                <w:ins w:id="2353" w:author="Marie Christa Ermite Joseph Fevry" w:date="2018-10-16T12:27:00Z"/>
                <w:b/>
              </w:rPr>
            </w:pPr>
          </w:p>
        </w:tc>
        <w:tc>
          <w:tcPr>
            <w:tcW w:w="776" w:type="dxa"/>
            <w:shd w:val="clear" w:color="auto" w:fill="auto"/>
            <w:tcPrChange w:id="2354" w:author="Marie Christa Ermite Joseph Fevry" w:date="2018-10-16T12:28:00Z">
              <w:tcPr>
                <w:tcW w:w="719" w:type="dxa"/>
                <w:gridSpan w:val="2"/>
                <w:shd w:val="clear" w:color="auto" w:fill="auto"/>
              </w:tcPr>
            </w:tcPrChange>
          </w:tcPr>
          <w:p w14:paraId="5DC08E42" w14:textId="77777777" w:rsidR="007A5AE2" w:rsidRPr="00AA73B8" w:rsidRDefault="007A5AE2" w:rsidP="00462B52">
            <w:pPr>
              <w:rPr>
                <w:ins w:id="2355" w:author="Marie Christa Ermite Joseph Fevry" w:date="2018-10-16T12:27:00Z"/>
                <w:b/>
              </w:rPr>
            </w:pPr>
          </w:p>
        </w:tc>
        <w:tc>
          <w:tcPr>
            <w:tcW w:w="1872" w:type="dxa"/>
            <w:shd w:val="clear" w:color="auto" w:fill="auto"/>
            <w:tcPrChange w:id="2356" w:author="Marie Christa Ermite Joseph Fevry" w:date="2018-10-16T12:28:00Z">
              <w:tcPr>
                <w:tcW w:w="1807" w:type="dxa"/>
                <w:gridSpan w:val="2"/>
                <w:shd w:val="clear" w:color="auto" w:fill="auto"/>
              </w:tcPr>
            </w:tcPrChange>
          </w:tcPr>
          <w:p w14:paraId="3F1E53D1" w14:textId="77777777" w:rsidR="007A5AE2" w:rsidRPr="00AA73B8" w:rsidRDefault="007A5AE2" w:rsidP="00462B52">
            <w:pPr>
              <w:rPr>
                <w:ins w:id="2357" w:author="Marie Christa Ermite Joseph Fevry" w:date="2018-10-16T12:27:00Z"/>
                <w:b/>
              </w:rPr>
            </w:pPr>
          </w:p>
        </w:tc>
        <w:tc>
          <w:tcPr>
            <w:tcW w:w="1123" w:type="dxa"/>
            <w:shd w:val="clear" w:color="auto" w:fill="auto"/>
            <w:tcPrChange w:id="2358" w:author="Marie Christa Ermite Joseph Fevry" w:date="2018-10-16T12:28:00Z">
              <w:tcPr>
                <w:tcW w:w="1076" w:type="dxa"/>
                <w:gridSpan w:val="2"/>
                <w:shd w:val="clear" w:color="auto" w:fill="auto"/>
              </w:tcPr>
            </w:tcPrChange>
          </w:tcPr>
          <w:p w14:paraId="09824A9A" w14:textId="77777777" w:rsidR="007A5AE2" w:rsidRPr="00AA73B8" w:rsidRDefault="007A5AE2" w:rsidP="00462B52">
            <w:pPr>
              <w:rPr>
                <w:ins w:id="2359" w:author="Marie Christa Ermite Joseph Fevry" w:date="2018-10-16T12:27:00Z"/>
                <w:b/>
              </w:rPr>
            </w:pPr>
          </w:p>
        </w:tc>
        <w:tc>
          <w:tcPr>
            <w:tcW w:w="1990" w:type="dxa"/>
            <w:shd w:val="clear" w:color="auto" w:fill="auto"/>
            <w:tcPrChange w:id="2360" w:author="Marie Christa Ermite Joseph Fevry" w:date="2018-10-16T12:28:00Z">
              <w:tcPr>
                <w:tcW w:w="1183" w:type="dxa"/>
                <w:shd w:val="clear" w:color="auto" w:fill="auto"/>
              </w:tcPr>
            </w:tcPrChange>
          </w:tcPr>
          <w:p w14:paraId="6674A8F8" w14:textId="77777777" w:rsidR="007A5AE2" w:rsidRPr="00AA73B8" w:rsidRDefault="007A5AE2" w:rsidP="00462B52">
            <w:pPr>
              <w:rPr>
                <w:ins w:id="2361" w:author="Marie Christa Ermite Joseph Fevry" w:date="2018-10-16T12:27:00Z"/>
                <w:b/>
              </w:rPr>
            </w:pPr>
          </w:p>
        </w:tc>
      </w:tr>
      <w:tr w:rsidR="007A5AE2" w:rsidRPr="00AA73B8" w14:paraId="08C1785A" w14:textId="77777777" w:rsidTr="007A5AE2">
        <w:trPr>
          <w:ins w:id="2362" w:author="Marie Christa Ermite Joseph Fevry" w:date="2018-10-16T12:27:00Z"/>
        </w:trPr>
        <w:tc>
          <w:tcPr>
            <w:tcW w:w="630" w:type="dxa"/>
            <w:shd w:val="clear" w:color="auto" w:fill="auto"/>
            <w:tcPrChange w:id="2363" w:author="Marie Christa Ermite Joseph Fevry" w:date="2018-10-16T12:28:00Z">
              <w:tcPr>
                <w:tcW w:w="540" w:type="dxa"/>
                <w:shd w:val="clear" w:color="auto" w:fill="auto"/>
              </w:tcPr>
            </w:tcPrChange>
          </w:tcPr>
          <w:p w14:paraId="3A18A13A" w14:textId="77777777" w:rsidR="007A5AE2" w:rsidRPr="00AA73B8" w:rsidRDefault="007A5AE2" w:rsidP="00462B52">
            <w:pPr>
              <w:rPr>
                <w:ins w:id="2364" w:author="Marie Christa Ermite Joseph Fevry" w:date="2018-10-16T12:27:00Z"/>
                <w:b/>
              </w:rPr>
            </w:pPr>
          </w:p>
        </w:tc>
        <w:tc>
          <w:tcPr>
            <w:tcW w:w="2969" w:type="dxa"/>
            <w:shd w:val="clear" w:color="auto" w:fill="auto"/>
            <w:tcPrChange w:id="2365" w:author="Marie Christa Ermite Joseph Fevry" w:date="2018-10-16T12:28:00Z">
              <w:tcPr>
                <w:tcW w:w="4035" w:type="dxa"/>
                <w:gridSpan w:val="3"/>
                <w:shd w:val="clear" w:color="auto" w:fill="auto"/>
              </w:tcPr>
            </w:tcPrChange>
          </w:tcPr>
          <w:p w14:paraId="5DEE0031" w14:textId="77777777" w:rsidR="007A5AE2" w:rsidRPr="00AA73B8" w:rsidRDefault="007A5AE2" w:rsidP="00462B52">
            <w:pPr>
              <w:rPr>
                <w:ins w:id="2366" w:author="Marie Christa Ermite Joseph Fevry" w:date="2018-10-16T12:27:00Z"/>
                <w:b/>
              </w:rPr>
            </w:pPr>
          </w:p>
        </w:tc>
        <w:tc>
          <w:tcPr>
            <w:tcW w:w="776" w:type="dxa"/>
            <w:shd w:val="clear" w:color="auto" w:fill="auto"/>
            <w:tcPrChange w:id="2367" w:author="Marie Christa Ermite Joseph Fevry" w:date="2018-10-16T12:28:00Z">
              <w:tcPr>
                <w:tcW w:w="719" w:type="dxa"/>
                <w:gridSpan w:val="2"/>
                <w:shd w:val="clear" w:color="auto" w:fill="auto"/>
              </w:tcPr>
            </w:tcPrChange>
          </w:tcPr>
          <w:p w14:paraId="0E8A34A4" w14:textId="77777777" w:rsidR="007A5AE2" w:rsidRPr="00AA73B8" w:rsidRDefault="007A5AE2" w:rsidP="00462B52">
            <w:pPr>
              <w:rPr>
                <w:ins w:id="2368" w:author="Marie Christa Ermite Joseph Fevry" w:date="2018-10-16T12:27:00Z"/>
                <w:b/>
              </w:rPr>
            </w:pPr>
          </w:p>
        </w:tc>
        <w:tc>
          <w:tcPr>
            <w:tcW w:w="1872" w:type="dxa"/>
            <w:shd w:val="clear" w:color="auto" w:fill="auto"/>
            <w:tcPrChange w:id="2369" w:author="Marie Christa Ermite Joseph Fevry" w:date="2018-10-16T12:28:00Z">
              <w:tcPr>
                <w:tcW w:w="1807" w:type="dxa"/>
                <w:gridSpan w:val="2"/>
                <w:shd w:val="clear" w:color="auto" w:fill="auto"/>
              </w:tcPr>
            </w:tcPrChange>
          </w:tcPr>
          <w:p w14:paraId="67122D13" w14:textId="77777777" w:rsidR="007A5AE2" w:rsidRPr="00AA73B8" w:rsidRDefault="007A5AE2" w:rsidP="00462B52">
            <w:pPr>
              <w:rPr>
                <w:ins w:id="2370" w:author="Marie Christa Ermite Joseph Fevry" w:date="2018-10-16T12:27:00Z"/>
                <w:b/>
              </w:rPr>
            </w:pPr>
          </w:p>
        </w:tc>
        <w:tc>
          <w:tcPr>
            <w:tcW w:w="1123" w:type="dxa"/>
            <w:shd w:val="clear" w:color="auto" w:fill="auto"/>
            <w:tcPrChange w:id="2371" w:author="Marie Christa Ermite Joseph Fevry" w:date="2018-10-16T12:28:00Z">
              <w:tcPr>
                <w:tcW w:w="1076" w:type="dxa"/>
                <w:gridSpan w:val="2"/>
                <w:shd w:val="clear" w:color="auto" w:fill="auto"/>
              </w:tcPr>
            </w:tcPrChange>
          </w:tcPr>
          <w:p w14:paraId="3F582644" w14:textId="77777777" w:rsidR="007A5AE2" w:rsidRPr="00AA73B8" w:rsidRDefault="007A5AE2" w:rsidP="00462B52">
            <w:pPr>
              <w:rPr>
                <w:ins w:id="2372" w:author="Marie Christa Ermite Joseph Fevry" w:date="2018-10-16T12:27:00Z"/>
                <w:b/>
              </w:rPr>
            </w:pPr>
          </w:p>
        </w:tc>
        <w:tc>
          <w:tcPr>
            <w:tcW w:w="1990" w:type="dxa"/>
            <w:shd w:val="clear" w:color="auto" w:fill="auto"/>
            <w:tcPrChange w:id="2373" w:author="Marie Christa Ermite Joseph Fevry" w:date="2018-10-16T12:28:00Z">
              <w:tcPr>
                <w:tcW w:w="1183" w:type="dxa"/>
                <w:shd w:val="clear" w:color="auto" w:fill="auto"/>
              </w:tcPr>
            </w:tcPrChange>
          </w:tcPr>
          <w:p w14:paraId="33C0DBEA" w14:textId="77777777" w:rsidR="007A5AE2" w:rsidRPr="00AA73B8" w:rsidRDefault="007A5AE2" w:rsidP="00462B52">
            <w:pPr>
              <w:rPr>
                <w:ins w:id="2374" w:author="Marie Christa Ermite Joseph Fevry" w:date="2018-10-16T12:27:00Z"/>
                <w:b/>
              </w:rPr>
            </w:pPr>
          </w:p>
        </w:tc>
      </w:tr>
      <w:tr w:rsidR="007A5AE2" w:rsidRPr="00AA73B8" w14:paraId="6EE731A2" w14:textId="77777777" w:rsidTr="007A5AE2">
        <w:trPr>
          <w:ins w:id="2375" w:author="Marie Christa Ermite Joseph Fevry" w:date="2018-10-16T12:28:00Z"/>
        </w:trPr>
        <w:tc>
          <w:tcPr>
            <w:tcW w:w="630" w:type="dxa"/>
            <w:shd w:val="clear" w:color="auto" w:fill="auto"/>
          </w:tcPr>
          <w:p w14:paraId="52DAF371" w14:textId="77777777" w:rsidR="007A5AE2" w:rsidRPr="00AA73B8" w:rsidRDefault="007A5AE2" w:rsidP="00462B52">
            <w:pPr>
              <w:rPr>
                <w:ins w:id="2376" w:author="Marie Christa Ermite Joseph Fevry" w:date="2018-10-16T12:28:00Z"/>
                <w:b/>
              </w:rPr>
            </w:pPr>
          </w:p>
        </w:tc>
        <w:tc>
          <w:tcPr>
            <w:tcW w:w="2969" w:type="dxa"/>
            <w:shd w:val="clear" w:color="auto" w:fill="auto"/>
          </w:tcPr>
          <w:p w14:paraId="34BA2445" w14:textId="77777777" w:rsidR="007A5AE2" w:rsidRPr="00AA73B8" w:rsidRDefault="007A5AE2" w:rsidP="00462B52">
            <w:pPr>
              <w:rPr>
                <w:ins w:id="2377" w:author="Marie Christa Ermite Joseph Fevry" w:date="2018-10-16T12:28:00Z"/>
                <w:b/>
              </w:rPr>
            </w:pPr>
          </w:p>
        </w:tc>
        <w:tc>
          <w:tcPr>
            <w:tcW w:w="776" w:type="dxa"/>
            <w:shd w:val="clear" w:color="auto" w:fill="auto"/>
          </w:tcPr>
          <w:p w14:paraId="640E4C52" w14:textId="77777777" w:rsidR="007A5AE2" w:rsidRPr="00AA73B8" w:rsidRDefault="007A5AE2" w:rsidP="00462B52">
            <w:pPr>
              <w:rPr>
                <w:ins w:id="2378" w:author="Marie Christa Ermite Joseph Fevry" w:date="2018-10-16T12:28:00Z"/>
                <w:b/>
              </w:rPr>
            </w:pPr>
          </w:p>
        </w:tc>
        <w:tc>
          <w:tcPr>
            <w:tcW w:w="1872" w:type="dxa"/>
            <w:shd w:val="clear" w:color="auto" w:fill="auto"/>
          </w:tcPr>
          <w:p w14:paraId="1392DD27" w14:textId="77777777" w:rsidR="007A5AE2" w:rsidRPr="00AA73B8" w:rsidRDefault="007A5AE2" w:rsidP="00462B52">
            <w:pPr>
              <w:rPr>
                <w:ins w:id="2379" w:author="Marie Christa Ermite Joseph Fevry" w:date="2018-10-16T12:28:00Z"/>
                <w:b/>
              </w:rPr>
            </w:pPr>
          </w:p>
        </w:tc>
        <w:tc>
          <w:tcPr>
            <w:tcW w:w="1123" w:type="dxa"/>
            <w:shd w:val="clear" w:color="auto" w:fill="auto"/>
          </w:tcPr>
          <w:p w14:paraId="043AE236" w14:textId="77777777" w:rsidR="007A5AE2" w:rsidRPr="00AA73B8" w:rsidRDefault="007A5AE2" w:rsidP="00462B52">
            <w:pPr>
              <w:rPr>
                <w:ins w:id="2380" w:author="Marie Christa Ermite Joseph Fevry" w:date="2018-10-16T12:28:00Z"/>
                <w:b/>
              </w:rPr>
            </w:pPr>
          </w:p>
        </w:tc>
        <w:tc>
          <w:tcPr>
            <w:tcW w:w="1990" w:type="dxa"/>
            <w:shd w:val="clear" w:color="auto" w:fill="auto"/>
          </w:tcPr>
          <w:p w14:paraId="6204D834" w14:textId="77777777" w:rsidR="007A5AE2" w:rsidRPr="00AA73B8" w:rsidRDefault="007A5AE2" w:rsidP="00462B52">
            <w:pPr>
              <w:rPr>
                <w:ins w:id="2381" w:author="Marie Christa Ermite Joseph Fevry" w:date="2018-10-16T12:28:00Z"/>
                <w:b/>
              </w:rPr>
            </w:pPr>
          </w:p>
        </w:tc>
      </w:tr>
      <w:tr w:rsidR="007A5AE2" w:rsidRPr="00AA73B8" w14:paraId="11E0DF76" w14:textId="77777777" w:rsidTr="007A5AE2">
        <w:trPr>
          <w:ins w:id="2382" w:author="Marie Christa Ermite Joseph Fevry" w:date="2018-10-16T12:28:00Z"/>
        </w:trPr>
        <w:tc>
          <w:tcPr>
            <w:tcW w:w="630" w:type="dxa"/>
            <w:shd w:val="clear" w:color="auto" w:fill="auto"/>
          </w:tcPr>
          <w:p w14:paraId="0FF68ABF" w14:textId="77777777" w:rsidR="007A5AE2" w:rsidRPr="00AA73B8" w:rsidRDefault="007A5AE2" w:rsidP="00462B52">
            <w:pPr>
              <w:rPr>
                <w:ins w:id="2383" w:author="Marie Christa Ermite Joseph Fevry" w:date="2018-10-16T12:28:00Z"/>
                <w:b/>
              </w:rPr>
            </w:pPr>
          </w:p>
        </w:tc>
        <w:tc>
          <w:tcPr>
            <w:tcW w:w="2969" w:type="dxa"/>
            <w:shd w:val="clear" w:color="auto" w:fill="auto"/>
          </w:tcPr>
          <w:p w14:paraId="00357697" w14:textId="77777777" w:rsidR="007A5AE2" w:rsidRPr="00AA73B8" w:rsidRDefault="007A5AE2" w:rsidP="00462B52">
            <w:pPr>
              <w:rPr>
                <w:ins w:id="2384" w:author="Marie Christa Ermite Joseph Fevry" w:date="2018-10-16T12:28:00Z"/>
                <w:b/>
              </w:rPr>
            </w:pPr>
          </w:p>
        </w:tc>
        <w:tc>
          <w:tcPr>
            <w:tcW w:w="776" w:type="dxa"/>
            <w:shd w:val="clear" w:color="auto" w:fill="auto"/>
          </w:tcPr>
          <w:p w14:paraId="1E1330FC" w14:textId="77777777" w:rsidR="007A5AE2" w:rsidRPr="00AA73B8" w:rsidRDefault="007A5AE2" w:rsidP="00462B52">
            <w:pPr>
              <w:rPr>
                <w:ins w:id="2385" w:author="Marie Christa Ermite Joseph Fevry" w:date="2018-10-16T12:28:00Z"/>
                <w:b/>
              </w:rPr>
            </w:pPr>
          </w:p>
        </w:tc>
        <w:tc>
          <w:tcPr>
            <w:tcW w:w="1872" w:type="dxa"/>
            <w:shd w:val="clear" w:color="auto" w:fill="auto"/>
          </w:tcPr>
          <w:p w14:paraId="614AFAE1" w14:textId="77777777" w:rsidR="007A5AE2" w:rsidRPr="00AA73B8" w:rsidRDefault="007A5AE2" w:rsidP="00462B52">
            <w:pPr>
              <w:rPr>
                <w:ins w:id="2386" w:author="Marie Christa Ermite Joseph Fevry" w:date="2018-10-16T12:28:00Z"/>
                <w:b/>
              </w:rPr>
            </w:pPr>
          </w:p>
        </w:tc>
        <w:tc>
          <w:tcPr>
            <w:tcW w:w="1123" w:type="dxa"/>
            <w:shd w:val="clear" w:color="auto" w:fill="auto"/>
          </w:tcPr>
          <w:p w14:paraId="14876EF8" w14:textId="77777777" w:rsidR="007A5AE2" w:rsidRPr="00AA73B8" w:rsidRDefault="007A5AE2" w:rsidP="00462B52">
            <w:pPr>
              <w:rPr>
                <w:ins w:id="2387" w:author="Marie Christa Ermite Joseph Fevry" w:date="2018-10-16T12:28:00Z"/>
                <w:b/>
              </w:rPr>
            </w:pPr>
          </w:p>
        </w:tc>
        <w:tc>
          <w:tcPr>
            <w:tcW w:w="1990" w:type="dxa"/>
            <w:shd w:val="clear" w:color="auto" w:fill="auto"/>
          </w:tcPr>
          <w:p w14:paraId="2AB8E2C8" w14:textId="77777777" w:rsidR="007A5AE2" w:rsidRPr="00AA73B8" w:rsidRDefault="007A5AE2" w:rsidP="00462B52">
            <w:pPr>
              <w:rPr>
                <w:ins w:id="2388" w:author="Marie Christa Ermite Joseph Fevry" w:date="2018-10-16T12:28:00Z"/>
                <w:b/>
              </w:rPr>
            </w:pPr>
          </w:p>
        </w:tc>
      </w:tr>
      <w:tr w:rsidR="007A5AE2" w:rsidRPr="00AA73B8" w14:paraId="681ADB42" w14:textId="77777777" w:rsidTr="007A5AE2">
        <w:trPr>
          <w:ins w:id="2389" w:author="Marie Christa Ermite Joseph Fevry" w:date="2018-10-16T12:27:00Z"/>
        </w:trPr>
        <w:tc>
          <w:tcPr>
            <w:tcW w:w="630" w:type="dxa"/>
            <w:shd w:val="clear" w:color="auto" w:fill="auto"/>
            <w:tcPrChange w:id="2390" w:author="Marie Christa Ermite Joseph Fevry" w:date="2018-10-16T12:28:00Z">
              <w:tcPr>
                <w:tcW w:w="540" w:type="dxa"/>
                <w:shd w:val="clear" w:color="auto" w:fill="auto"/>
              </w:tcPr>
            </w:tcPrChange>
          </w:tcPr>
          <w:p w14:paraId="34BB0E8F" w14:textId="77777777" w:rsidR="007A5AE2" w:rsidRPr="00AA73B8" w:rsidRDefault="007A5AE2" w:rsidP="00462B52">
            <w:pPr>
              <w:rPr>
                <w:ins w:id="2391" w:author="Marie Christa Ermite Joseph Fevry" w:date="2018-10-16T12:27:00Z"/>
                <w:b/>
              </w:rPr>
            </w:pPr>
          </w:p>
        </w:tc>
        <w:tc>
          <w:tcPr>
            <w:tcW w:w="2969" w:type="dxa"/>
            <w:shd w:val="clear" w:color="auto" w:fill="auto"/>
            <w:tcPrChange w:id="2392" w:author="Marie Christa Ermite Joseph Fevry" w:date="2018-10-16T12:28:00Z">
              <w:tcPr>
                <w:tcW w:w="4035" w:type="dxa"/>
                <w:gridSpan w:val="3"/>
                <w:shd w:val="clear" w:color="auto" w:fill="auto"/>
              </w:tcPr>
            </w:tcPrChange>
          </w:tcPr>
          <w:p w14:paraId="072A6390" w14:textId="77777777" w:rsidR="007A5AE2" w:rsidRPr="00AA73B8" w:rsidRDefault="007A5AE2" w:rsidP="00462B52">
            <w:pPr>
              <w:rPr>
                <w:ins w:id="2393" w:author="Marie Christa Ermite Joseph Fevry" w:date="2018-10-16T12:27:00Z"/>
                <w:b/>
              </w:rPr>
            </w:pPr>
          </w:p>
        </w:tc>
        <w:tc>
          <w:tcPr>
            <w:tcW w:w="776" w:type="dxa"/>
            <w:shd w:val="clear" w:color="auto" w:fill="auto"/>
            <w:tcPrChange w:id="2394" w:author="Marie Christa Ermite Joseph Fevry" w:date="2018-10-16T12:28:00Z">
              <w:tcPr>
                <w:tcW w:w="719" w:type="dxa"/>
                <w:gridSpan w:val="2"/>
                <w:shd w:val="clear" w:color="auto" w:fill="auto"/>
              </w:tcPr>
            </w:tcPrChange>
          </w:tcPr>
          <w:p w14:paraId="003A419A" w14:textId="77777777" w:rsidR="007A5AE2" w:rsidRPr="00AA73B8" w:rsidRDefault="007A5AE2" w:rsidP="00462B52">
            <w:pPr>
              <w:rPr>
                <w:ins w:id="2395" w:author="Marie Christa Ermite Joseph Fevry" w:date="2018-10-16T12:27:00Z"/>
                <w:b/>
              </w:rPr>
            </w:pPr>
          </w:p>
        </w:tc>
        <w:tc>
          <w:tcPr>
            <w:tcW w:w="1872" w:type="dxa"/>
            <w:shd w:val="clear" w:color="auto" w:fill="auto"/>
            <w:tcPrChange w:id="2396" w:author="Marie Christa Ermite Joseph Fevry" w:date="2018-10-16T12:28:00Z">
              <w:tcPr>
                <w:tcW w:w="1807" w:type="dxa"/>
                <w:gridSpan w:val="2"/>
                <w:shd w:val="clear" w:color="auto" w:fill="auto"/>
              </w:tcPr>
            </w:tcPrChange>
          </w:tcPr>
          <w:p w14:paraId="55F36834" w14:textId="77777777" w:rsidR="007A5AE2" w:rsidRPr="00AA73B8" w:rsidRDefault="007A5AE2" w:rsidP="00462B52">
            <w:pPr>
              <w:rPr>
                <w:ins w:id="2397" w:author="Marie Christa Ermite Joseph Fevry" w:date="2018-10-16T12:27:00Z"/>
                <w:b/>
              </w:rPr>
            </w:pPr>
          </w:p>
        </w:tc>
        <w:tc>
          <w:tcPr>
            <w:tcW w:w="1123" w:type="dxa"/>
            <w:shd w:val="clear" w:color="auto" w:fill="auto"/>
            <w:tcPrChange w:id="2398" w:author="Marie Christa Ermite Joseph Fevry" w:date="2018-10-16T12:28:00Z">
              <w:tcPr>
                <w:tcW w:w="1076" w:type="dxa"/>
                <w:gridSpan w:val="2"/>
                <w:shd w:val="clear" w:color="auto" w:fill="auto"/>
              </w:tcPr>
            </w:tcPrChange>
          </w:tcPr>
          <w:p w14:paraId="75F17E60" w14:textId="77777777" w:rsidR="007A5AE2" w:rsidRPr="00AA73B8" w:rsidRDefault="007A5AE2" w:rsidP="00462B52">
            <w:pPr>
              <w:rPr>
                <w:ins w:id="2399" w:author="Marie Christa Ermite Joseph Fevry" w:date="2018-10-16T12:27:00Z"/>
                <w:b/>
              </w:rPr>
            </w:pPr>
          </w:p>
        </w:tc>
        <w:tc>
          <w:tcPr>
            <w:tcW w:w="1990" w:type="dxa"/>
            <w:shd w:val="clear" w:color="auto" w:fill="auto"/>
            <w:tcPrChange w:id="2400" w:author="Marie Christa Ermite Joseph Fevry" w:date="2018-10-16T12:28:00Z">
              <w:tcPr>
                <w:tcW w:w="1183" w:type="dxa"/>
                <w:shd w:val="clear" w:color="auto" w:fill="auto"/>
              </w:tcPr>
            </w:tcPrChange>
          </w:tcPr>
          <w:p w14:paraId="4C8A137F" w14:textId="77777777" w:rsidR="007A5AE2" w:rsidRPr="00AA73B8" w:rsidRDefault="007A5AE2" w:rsidP="00462B52">
            <w:pPr>
              <w:rPr>
                <w:ins w:id="2401" w:author="Marie Christa Ermite Joseph Fevry" w:date="2018-10-16T12:27:00Z"/>
                <w:b/>
              </w:rPr>
            </w:pPr>
          </w:p>
        </w:tc>
      </w:tr>
      <w:tr w:rsidR="00B20CA2" w:rsidRPr="00AA73B8" w:rsidDel="007A5AE2" w14:paraId="6622F393" w14:textId="195E4FFB" w:rsidTr="007A5AE2">
        <w:trPr>
          <w:del w:id="2402" w:author="Marie Christa Ermite Joseph Fevry" w:date="2018-10-16T12:28:00Z"/>
        </w:trPr>
        <w:tc>
          <w:tcPr>
            <w:tcW w:w="630" w:type="dxa"/>
            <w:shd w:val="clear" w:color="auto" w:fill="auto"/>
            <w:tcPrChange w:id="2403" w:author="Marie Christa Ermite Joseph Fevry" w:date="2018-10-16T12:28:00Z">
              <w:tcPr>
                <w:tcW w:w="540" w:type="dxa"/>
                <w:shd w:val="clear" w:color="auto" w:fill="auto"/>
              </w:tcPr>
            </w:tcPrChange>
          </w:tcPr>
          <w:p w14:paraId="0A62A593" w14:textId="0132CE18" w:rsidR="00B20CA2" w:rsidRPr="00AA73B8" w:rsidDel="007A5AE2" w:rsidRDefault="00B20CA2" w:rsidP="00462B52">
            <w:pPr>
              <w:rPr>
                <w:del w:id="2404" w:author="Marie Christa Ermite Joseph Fevry" w:date="2018-10-16T12:28:00Z"/>
                <w:b/>
              </w:rPr>
            </w:pPr>
            <w:del w:id="2405" w:author="Marie Christa Ermite Joseph Fevry" w:date="2018-10-16T12:28:00Z">
              <w:r w:rsidRPr="00AA73B8" w:rsidDel="007A5AE2">
                <w:rPr>
                  <w:b/>
                </w:rPr>
                <w:delText>I</w:delText>
              </w:r>
            </w:del>
          </w:p>
        </w:tc>
        <w:tc>
          <w:tcPr>
            <w:tcW w:w="2969" w:type="dxa"/>
            <w:shd w:val="clear" w:color="auto" w:fill="auto"/>
            <w:tcPrChange w:id="2406" w:author="Marie Christa Ermite Joseph Fevry" w:date="2018-10-16T12:28:00Z">
              <w:tcPr>
                <w:tcW w:w="4035" w:type="dxa"/>
                <w:gridSpan w:val="3"/>
                <w:shd w:val="clear" w:color="auto" w:fill="auto"/>
              </w:tcPr>
            </w:tcPrChange>
          </w:tcPr>
          <w:p w14:paraId="0576C06A" w14:textId="15192771" w:rsidR="00B20CA2" w:rsidRPr="00AA73B8" w:rsidDel="007A5AE2" w:rsidRDefault="00B20CA2" w:rsidP="00462B52">
            <w:pPr>
              <w:rPr>
                <w:del w:id="2407" w:author="Marie Christa Ermite Joseph Fevry" w:date="2018-10-16T12:28:00Z"/>
                <w:b/>
                <w:lang w:val="fr-HT"/>
              </w:rPr>
            </w:pPr>
            <w:del w:id="2408" w:author="Marie Christa Ermite Joseph Fevry" w:date="2018-10-16T12:28:00Z">
              <w:r w:rsidRPr="00AA73B8" w:rsidDel="007A5AE2">
                <w:rPr>
                  <w:b/>
                  <w:lang w:val="fr-HT"/>
                </w:rPr>
                <w:delText xml:space="preserve">Services fournis par le personnel </w:delText>
              </w:r>
            </w:del>
          </w:p>
        </w:tc>
        <w:tc>
          <w:tcPr>
            <w:tcW w:w="5761" w:type="dxa"/>
            <w:gridSpan w:val="4"/>
            <w:shd w:val="clear" w:color="auto" w:fill="auto"/>
            <w:tcPrChange w:id="2409" w:author="Marie Christa Ermite Joseph Fevry" w:date="2018-10-16T12:28:00Z">
              <w:tcPr>
                <w:tcW w:w="4785" w:type="dxa"/>
                <w:gridSpan w:val="7"/>
                <w:shd w:val="clear" w:color="auto" w:fill="auto"/>
              </w:tcPr>
            </w:tcPrChange>
          </w:tcPr>
          <w:p w14:paraId="37C044FA" w14:textId="010AE0CA" w:rsidR="00B20CA2" w:rsidRPr="00AA73B8" w:rsidDel="007A5AE2" w:rsidRDefault="00B20CA2" w:rsidP="00462B52">
            <w:pPr>
              <w:rPr>
                <w:del w:id="2410" w:author="Marie Christa Ermite Joseph Fevry" w:date="2018-10-16T12:28:00Z"/>
                <w:lang w:val="fr-HT"/>
              </w:rPr>
            </w:pPr>
          </w:p>
        </w:tc>
      </w:tr>
      <w:tr w:rsidR="00B20CA2" w:rsidRPr="00AA73B8" w:rsidDel="007A5AE2" w14:paraId="1259A9B0" w14:textId="37251076" w:rsidTr="007A5AE2">
        <w:trPr>
          <w:del w:id="2411" w:author="Marie Christa Ermite Joseph Fevry" w:date="2018-10-16T12:28:00Z"/>
        </w:trPr>
        <w:tc>
          <w:tcPr>
            <w:tcW w:w="3599" w:type="dxa"/>
            <w:gridSpan w:val="2"/>
            <w:shd w:val="clear" w:color="auto" w:fill="auto"/>
            <w:tcPrChange w:id="2412" w:author="Marie Christa Ermite Joseph Fevry" w:date="2018-10-16T12:28:00Z">
              <w:tcPr>
                <w:tcW w:w="4575" w:type="dxa"/>
                <w:gridSpan w:val="4"/>
                <w:shd w:val="clear" w:color="auto" w:fill="auto"/>
              </w:tcPr>
            </w:tcPrChange>
          </w:tcPr>
          <w:p w14:paraId="65E7368D" w14:textId="522F20EB" w:rsidR="00B20CA2" w:rsidRPr="00AA73B8" w:rsidDel="007A5AE2" w:rsidRDefault="00B20CA2" w:rsidP="00462B52">
            <w:pPr>
              <w:rPr>
                <w:del w:id="2413" w:author="Marie Christa Ermite Joseph Fevry" w:date="2018-10-16T12:28:00Z"/>
                <w:lang w:val="fr-HT"/>
              </w:rPr>
            </w:pPr>
            <w:del w:id="2414" w:author="Marie Christa Ermite Joseph Fevry" w:date="2018-10-16T12:27:00Z">
              <w:r w:rsidRPr="00B20CA2" w:rsidDel="003B7978">
                <w:rPr>
                  <w:rFonts w:ascii="Calibri" w:hAnsi="Calibri" w:cs="Calibri"/>
                  <w:snapToGrid w:val="0"/>
                  <w:sz w:val="22"/>
                  <w:szCs w:val="22"/>
                  <w:lang w:val="fr-FR"/>
                </w:rPr>
                <w:delText>Service du bureau principal et annexes</w:delText>
              </w:r>
            </w:del>
          </w:p>
        </w:tc>
        <w:tc>
          <w:tcPr>
            <w:tcW w:w="776" w:type="dxa"/>
            <w:shd w:val="clear" w:color="auto" w:fill="auto"/>
            <w:tcPrChange w:id="2415" w:author="Marie Christa Ermite Joseph Fevry" w:date="2018-10-16T12:28:00Z">
              <w:tcPr>
                <w:tcW w:w="719" w:type="dxa"/>
                <w:gridSpan w:val="2"/>
                <w:shd w:val="clear" w:color="auto" w:fill="auto"/>
              </w:tcPr>
            </w:tcPrChange>
          </w:tcPr>
          <w:p w14:paraId="7224AB7E" w14:textId="750EC510" w:rsidR="00B20CA2" w:rsidRPr="00AA73B8" w:rsidDel="007A5AE2" w:rsidRDefault="00B20CA2" w:rsidP="00462B52">
            <w:pPr>
              <w:rPr>
                <w:del w:id="2416" w:author="Marie Christa Ermite Joseph Fevry" w:date="2018-10-16T12:28:00Z"/>
                <w:lang w:val="fr-HT"/>
              </w:rPr>
            </w:pPr>
          </w:p>
        </w:tc>
        <w:tc>
          <w:tcPr>
            <w:tcW w:w="1872" w:type="dxa"/>
            <w:shd w:val="clear" w:color="auto" w:fill="auto"/>
            <w:tcPrChange w:id="2417" w:author="Marie Christa Ermite Joseph Fevry" w:date="2018-10-16T12:28:00Z">
              <w:tcPr>
                <w:tcW w:w="1807" w:type="dxa"/>
                <w:gridSpan w:val="2"/>
                <w:shd w:val="clear" w:color="auto" w:fill="auto"/>
              </w:tcPr>
            </w:tcPrChange>
          </w:tcPr>
          <w:p w14:paraId="03D3ECAD" w14:textId="52AAF404" w:rsidR="00B20CA2" w:rsidRPr="00AA73B8" w:rsidDel="007A5AE2" w:rsidRDefault="00B20CA2" w:rsidP="00462B52">
            <w:pPr>
              <w:rPr>
                <w:del w:id="2418" w:author="Marie Christa Ermite Joseph Fevry" w:date="2018-10-16T12:28:00Z"/>
                <w:lang w:val="fr-HT"/>
              </w:rPr>
            </w:pPr>
          </w:p>
        </w:tc>
        <w:tc>
          <w:tcPr>
            <w:tcW w:w="1123" w:type="dxa"/>
            <w:shd w:val="clear" w:color="auto" w:fill="auto"/>
            <w:tcPrChange w:id="2419" w:author="Marie Christa Ermite Joseph Fevry" w:date="2018-10-16T12:28:00Z">
              <w:tcPr>
                <w:tcW w:w="1076" w:type="dxa"/>
                <w:gridSpan w:val="2"/>
                <w:shd w:val="clear" w:color="auto" w:fill="auto"/>
              </w:tcPr>
            </w:tcPrChange>
          </w:tcPr>
          <w:p w14:paraId="742B4B89" w14:textId="03602B60" w:rsidR="00B20CA2" w:rsidRPr="00AA73B8" w:rsidDel="007A5AE2" w:rsidRDefault="00B20CA2" w:rsidP="00462B52">
            <w:pPr>
              <w:rPr>
                <w:del w:id="2420" w:author="Marie Christa Ermite Joseph Fevry" w:date="2018-10-16T12:28:00Z"/>
                <w:lang w:val="fr-HT"/>
              </w:rPr>
            </w:pPr>
          </w:p>
        </w:tc>
        <w:tc>
          <w:tcPr>
            <w:tcW w:w="1990" w:type="dxa"/>
            <w:shd w:val="clear" w:color="auto" w:fill="auto"/>
            <w:tcPrChange w:id="2421" w:author="Marie Christa Ermite Joseph Fevry" w:date="2018-10-16T12:28:00Z">
              <w:tcPr>
                <w:tcW w:w="1183" w:type="dxa"/>
                <w:shd w:val="clear" w:color="auto" w:fill="auto"/>
              </w:tcPr>
            </w:tcPrChange>
          </w:tcPr>
          <w:p w14:paraId="3BFDCACB" w14:textId="1B6CC743" w:rsidR="00B20CA2" w:rsidRPr="00AA73B8" w:rsidDel="007A5AE2" w:rsidRDefault="00B20CA2" w:rsidP="00462B52">
            <w:pPr>
              <w:rPr>
                <w:del w:id="2422" w:author="Marie Christa Ermite Joseph Fevry" w:date="2018-10-16T12:28:00Z"/>
                <w:lang w:val="fr-HT"/>
              </w:rPr>
            </w:pPr>
          </w:p>
        </w:tc>
      </w:tr>
      <w:tr w:rsidR="00B20CA2" w:rsidRPr="00AA73B8" w:rsidDel="007A5AE2" w14:paraId="0CB92090" w14:textId="17714BB6" w:rsidTr="007A5AE2">
        <w:trPr>
          <w:del w:id="2423" w:author="Marie Christa Ermite Joseph Fevry" w:date="2018-10-16T12:28:00Z"/>
        </w:trPr>
        <w:tc>
          <w:tcPr>
            <w:tcW w:w="630" w:type="dxa"/>
            <w:shd w:val="clear" w:color="auto" w:fill="auto"/>
            <w:tcPrChange w:id="2424" w:author="Marie Christa Ermite Joseph Fevry" w:date="2018-10-16T12:28:00Z">
              <w:tcPr>
                <w:tcW w:w="540" w:type="dxa"/>
                <w:shd w:val="clear" w:color="auto" w:fill="auto"/>
              </w:tcPr>
            </w:tcPrChange>
          </w:tcPr>
          <w:p w14:paraId="14CF738C" w14:textId="23F53E69" w:rsidR="00B20CA2" w:rsidRPr="00AA73B8" w:rsidDel="007A5AE2" w:rsidRDefault="00B20CA2" w:rsidP="00462B52">
            <w:pPr>
              <w:rPr>
                <w:del w:id="2425" w:author="Marie Christa Ermite Joseph Fevry" w:date="2018-10-16T12:28:00Z"/>
                <w:b/>
              </w:rPr>
            </w:pPr>
            <w:del w:id="2426" w:author="Marie Christa Ermite Joseph Fevry" w:date="2018-10-16T12:28:00Z">
              <w:r w:rsidRPr="00AA73B8" w:rsidDel="007A5AE2">
                <w:rPr>
                  <w:b/>
                </w:rPr>
                <w:delText>II</w:delText>
              </w:r>
            </w:del>
          </w:p>
        </w:tc>
        <w:tc>
          <w:tcPr>
            <w:tcW w:w="2969" w:type="dxa"/>
            <w:shd w:val="clear" w:color="auto" w:fill="auto"/>
            <w:tcPrChange w:id="2427" w:author="Marie Christa Ermite Joseph Fevry" w:date="2018-10-16T12:28:00Z">
              <w:tcPr>
                <w:tcW w:w="4035" w:type="dxa"/>
                <w:gridSpan w:val="3"/>
                <w:shd w:val="clear" w:color="auto" w:fill="auto"/>
              </w:tcPr>
            </w:tcPrChange>
          </w:tcPr>
          <w:p w14:paraId="75907495" w14:textId="1267F6D2" w:rsidR="00B20CA2" w:rsidRPr="00AA73B8" w:rsidDel="007A5AE2" w:rsidRDefault="00B20CA2" w:rsidP="00462B52">
            <w:pPr>
              <w:rPr>
                <w:del w:id="2428" w:author="Marie Christa Ermite Joseph Fevry" w:date="2018-10-16T12:28:00Z"/>
                <w:b/>
              </w:rPr>
            </w:pPr>
            <w:del w:id="2429" w:author="Marie Christa Ermite Joseph Fevry" w:date="2018-10-16T12:28:00Z">
              <w:r w:rsidRPr="00AA73B8" w:rsidDel="007A5AE2">
                <w:rPr>
                  <w:b/>
                </w:rPr>
                <w:delText xml:space="preserve">Etudes </w:delText>
              </w:r>
            </w:del>
          </w:p>
        </w:tc>
        <w:tc>
          <w:tcPr>
            <w:tcW w:w="776" w:type="dxa"/>
            <w:shd w:val="clear" w:color="auto" w:fill="auto"/>
            <w:tcPrChange w:id="2430" w:author="Marie Christa Ermite Joseph Fevry" w:date="2018-10-16T12:28:00Z">
              <w:tcPr>
                <w:tcW w:w="719" w:type="dxa"/>
                <w:gridSpan w:val="2"/>
                <w:shd w:val="clear" w:color="auto" w:fill="auto"/>
              </w:tcPr>
            </w:tcPrChange>
          </w:tcPr>
          <w:p w14:paraId="41D57735" w14:textId="3974A45D" w:rsidR="00B20CA2" w:rsidRPr="00AA73B8" w:rsidDel="007A5AE2" w:rsidRDefault="00B20CA2" w:rsidP="00462B52">
            <w:pPr>
              <w:rPr>
                <w:del w:id="2431" w:author="Marie Christa Ermite Joseph Fevry" w:date="2018-10-16T12:28:00Z"/>
              </w:rPr>
            </w:pPr>
          </w:p>
        </w:tc>
        <w:tc>
          <w:tcPr>
            <w:tcW w:w="1872" w:type="dxa"/>
            <w:shd w:val="clear" w:color="auto" w:fill="auto"/>
            <w:tcPrChange w:id="2432" w:author="Marie Christa Ermite Joseph Fevry" w:date="2018-10-16T12:28:00Z">
              <w:tcPr>
                <w:tcW w:w="1807" w:type="dxa"/>
                <w:gridSpan w:val="2"/>
                <w:shd w:val="clear" w:color="auto" w:fill="auto"/>
              </w:tcPr>
            </w:tcPrChange>
          </w:tcPr>
          <w:p w14:paraId="354B087E" w14:textId="4AD267F7" w:rsidR="00B20CA2" w:rsidRPr="00AA73B8" w:rsidDel="007A5AE2" w:rsidRDefault="00B20CA2" w:rsidP="00462B52">
            <w:pPr>
              <w:rPr>
                <w:del w:id="2433" w:author="Marie Christa Ermite Joseph Fevry" w:date="2018-10-16T12:28:00Z"/>
              </w:rPr>
            </w:pPr>
          </w:p>
        </w:tc>
        <w:tc>
          <w:tcPr>
            <w:tcW w:w="1123" w:type="dxa"/>
            <w:shd w:val="clear" w:color="auto" w:fill="auto"/>
            <w:tcPrChange w:id="2434" w:author="Marie Christa Ermite Joseph Fevry" w:date="2018-10-16T12:28:00Z">
              <w:tcPr>
                <w:tcW w:w="1076" w:type="dxa"/>
                <w:gridSpan w:val="2"/>
                <w:shd w:val="clear" w:color="auto" w:fill="auto"/>
              </w:tcPr>
            </w:tcPrChange>
          </w:tcPr>
          <w:p w14:paraId="1A919441" w14:textId="04EB42F4" w:rsidR="00B20CA2" w:rsidRPr="00AA73B8" w:rsidDel="007A5AE2" w:rsidRDefault="00B20CA2" w:rsidP="00462B52">
            <w:pPr>
              <w:rPr>
                <w:del w:id="2435" w:author="Marie Christa Ermite Joseph Fevry" w:date="2018-10-16T12:28:00Z"/>
              </w:rPr>
            </w:pPr>
          </w:p>
        </w:tc>
        <w:tc>
          <w:tcPr>
            <w:tcW w:w="1990" w:type="dxa"/>
            <w:shd w:val="clear" w:color="auto" w:fill="auto"/>
            <w:tcPrChange w:id="2436" w:author="Marie Christa Ermite Joseph Fevry" w:date="2018-10-16T12:28:00Z">
              <w:tcPr>
                <w:tcW w:w="1183" w:type="dxa"/>
                <w:shd w:val="clear" w:color="auto" w:fill="auto"/>
              </w:tcPr>
            </w:tcPrChange>
          </w:tcPr>
          <w:p w14:paraId="5DF14A38" w14:textId="50744469" w:rsidR="00B20CA2" w:rsidRPr="00AA73B8" w:rsidDel="007A5AE2" w:rsidRDefault="00B20CA2" w:rsidP="00462B52">
            <w:pPr>
              <w:rPr>
                <w:del w:id="2437" w:author="Marie Christa Ermite Joseph Fevry" w:date="2018-10-16T12:28:00Z"/>
              </w:rPr>
            </w:pPr>
          </w:p>
        </w:tc>
      </w:tr>
      <w:tr w:rsidR="00B20CA2" w:rsidRPr="00AA73B8" w:rsidDel="007A5AE2" w14:paraId="67E0349C" w14:textId="50C94568" w:rsidTr="007A5AE2">
        <w:trPr>
          <w:del w:id="2438" w:author="Marie Christa Ermite Joseph Fevry" w:date="2018-10-16T12:28:00Z"/>
        </w:trPr>
        <w:tc>
          <w:tcPr>
            <w:tcW w:w="3599" w:type="dxa"/>
            <w:gridSpan w:val="2"/>
            <w:shd w:val="clear" w:color="auto" w:fill="auto"/>
            <w:tcPrChange w:id="2439" w:author="Marie Christa Ermite Joseph Fevry" w:date="2018-10-16T12:28:00Z">
              <w:tcPr>
                <w:tcW w:w="4575" w:type="dxa"/>
                <w:gridSpan w:val="4"/>
                <w:shd w:val="clear" w:color="auto" w:fill="auto"/>
              </w:tcPr>
            </w:tcPrChange>
          </w:tcPr>
          <w:p w14:paraId="3522DC1A" w14:textId="7072373E" w:rsidR="00B20CA2" w:rsidRPr="00B20CA2" w:rsidDel="007A5AE2" w:rsidRDefault="00B20CA2" w:rsidP="00B20CA2">
            <w:pPr>
              <w:rPr>
                <w:del w:id="2440" w:author="Marie Christa Ermite Joseph Fevry" w:date="2018-10-16T12:28:00Z"/>
                <w:rFonts w:ascii="Calibri" w:hAnsi="Calibri" w:cs="Calibri"/>
                <w:snapToGrid w:val="0"/>
                <w:sz w:val="22"/>
                <w:szCs w:val="22"/>
                <w:lang w:val="fr-FR"/>
              </w:rPr>
            </w:pPr>
            <w:del w:id="2441" w:author="Marie Christa Ermite Joseph Fevry" w:date="2018-10-16T12:28:00Z">
              <w:r w:rsidRPr="00B20CA2" w:rsidDel="007A5AE2">
                <w:rPr>
                  <w:rFonts w:ascii="Calibri" w:hAnsi="Calibri" w:cs="Calibri"/>
                  <w:snapToGrid w:val="0"/>
                  <w:sz w:val="22"/>
                  <w:szCs w:val="22"/>
                  <w:lang w:val="fr-FR"/>
                </w:rPr>
                <w:delText xml:space="preserve">Cartographie des habitats benthiques </w:delText>
              </w:r>
            </w:del>
          </w:p>
        </w:tc>
        <w:tc>
          <w:tcPr>
            <w:tcW w:w="776" w:type="dxa"/>
            <w:shd w:val="clear" w:color="auto" w:fill="auto"/>
            <w:tcPrChange w:id="2442" w:author="Marie Christa Ermite Joseph Fevry" w:date="2018-10-16T12:28:00Z">
              <w:tcPr>
                <w:tcW w:w="719" w:type="dxa"/>
                <w:gridSpan w:val="2"/>
                <w:shd w:val="clear" w:color="auto" w:fill="auto"/>
              </w:tcPr>
            </w:tcPrChange>
          </w:tcPr>
          <w:p w14:paraId="1562963B" w14:textId="68BE3337" w:rsidR="00B20CA2" w:rsidRPr="00AA73B8" w:rsidDel="007A5AE2" w:rsidRDefault="00B20CA2" w:rsidP="00462B52">
            <w:pPr>
              <w:rPr>
                <w:del w:id="2443" w:author="Marie Christa Ermite Joseph Fevry" w:date="2018-10-16T12:28:00Z"/>
              </w:rPr>
            </w:pPr>
          </w:p>
        </w:tc>
        <w:tc>
          <w:tcPr>
            <w:tcW w:w="1872" w:type="dxa"/>
            <w:shd w:val="clear" w:color="auto" w:fill="auto"/>
            <w:tcPrChange w:id="2444" w:author="Marie Christa Ermite Joseph Fevry" w:date="2018-10-16T12:28:00Z">
              <w:tcPr>
                <w:tcW w:w="1807" w:type="dxa"/>
                <w:gridSpan w:val="2"/>
                <w:shd w:val="clear" w:color="auto" w:fill="auto"/>
              </w:tcPr>
            </w:tcPrChange>
          </w:tcPr>
          <w:p w14:paraId="022A2589" w14:textId="63BFC22F" w:rsidR="00B20CA2" w:rsidRPr="00AA73B8" w:rsidDel="007A5AE2" w:rsidRDefault="00B20CA2" w:rsidP="00462B52">
            <w:pPr>
              <w:rPr>
                <w:del w:id="2445" w:author="Marie Christa Ermite Joseph Fevry" w:date="2018-10-16T12:28:00Z"/>
              </w:rPr>
            </w:pPr>
          </w:p>
        </w:tc>
        <w:tc>
          <w:tcPr>
            <w:tcW w:w="1123" w:type="dxa"/>
            <w:shd w:val="clear" w:color="auto" w:fill="auto"/>
            <w:tcPrChange w:id="2446" w:author="Marie Christa Ermite Joseph Fevry" w:date="2018-10-16T12:28:00Z">
              <w:tcPr>
                <w:tcW w:w="1076" w:type="dxa"/>
                <w:gridSpan w:val="2"/>
                <w:shd w:val="clear" w:color="auto" w:fill="auto"/>
              </w:tcPr>
            </w:tcPrChange>
          </w:tcPr>
          <w:p w14:paraId="25EEB2EA" w14:textId="4E8972EB" w:rsidR="00B20CA2" w:rsidRPr="00AA73B8" w:rsidDel="007A5AE2" w:rsidRDefault="00B20CA2" w:rsidP="00462B52">
            <w:pPr>
              <w:rPr>
                <w:del w:id="2447" w:author="Marie Christa Ermite Joseph Fevry" w:date="2018-10-16T12:28:00Z"/>
              </w:rPr>
            </w:pPr>
          </w:p>
        </w:tc>
        <w:tc>
          <w:tcPr>
            <w:tcW w:w="1990" w:type="dxa"/>
            <w:shd w:val="clear" w:color="auto" w:fill="auto"/>
            <w:tcPrChange w:id="2448" w:author="Marie Christa Ermite Joseph Fevry" w:date="2018-10-16T12:28:00Z">
              <w:tcPr>
                <w:tcW w:w="1183" w:type="dxa"/>
                <w:shd w:val="clear" w:color="auto" w:fill="auto"/>
              </w:tcPr>
            </w:tcPrChange>
          </w:tcPr>
          <w:p w14:paraId="5152930D" w14:textId="0A0A8627" w:rsidR="00B20CA2" w:rsidRPr="00AA73B8" w:rsidDel="007A5AE2" w:rsidRDefault="00B20CA2" w:rsidP="00462B52">
            <w:pPr>
              <w:rPr>
                <w:del w:id="2449" w:author="Marie Christa Ermite Joseph Fevry" w:date="2018-10-16T12:28:00Z"/>
              </w:rPr>
            </w:pPr>
          </w:p>
        </w:tc>
      </w:tr>
      <w:tr w:rsidR="00B20CA2" w:rsidRPr="00AA73B8" w:rsidDel="007A5AE2" w14:paraId="3F927357" w14:textId="78C2919B" w:rsidTr="007A5AE2">
        <w:trPr>
          <w:del w:id="2450" w:author="Marie Christa Ermite Joseph Fevry" w:date="2018-10-16T12:28:00Z"/>
        </w:trPr>
        <w:tc>
          <w:tcPr>
            <w:tcW w:w="3599" w:type="dxa"/>
            <w:gridSpan w:val="2"/>
            <w:shd w:val="clear" w:color="auto" w:fill="auto"/>
            <w:tcPrChange w:id="2451" w:author="Marie Christa Ermite Joseph Fevry" w:date="2018-10-16T12:28:00Z">
              <w:tcPr>
                <w:tcW w:w="4575" w:type="dxa"/>
                <w:gridSpan w:val="4"/>
                <w:shd w:val="clear" w:color="auto" w:fill="auto"/>
              </w:tcPr>
            </w:tcPrChange>
          </w:tcPr>
          <w:p w14:paraId="1F4F2B2D" w14:textId="54788C4F" w:rsidR="00B20CA2" w:rsidRPr="00B20CA2" w:rsidDel="007A5AE2" w:rsidRDefault="00B20CA2" w:rsidP="00B20CA2">
            <w:pPr>
              <w:rPr>
                <w:del w:id="2452" w:author="Marie Christa Ermite Joseph Fevry" w:date="2018-10-16T12:28:00Z"/>
                <w:rFonts w:ascii="Calibri" w:hAnsi="Calibri" w:cs="Calibri"/>
                <w:snapToGrid w:val="0"/>
                <w:sz w:val="22"/>
                <w:szCs w:val="22"/>
                <w:lang w:val="fr-FR"/>
              </w:rPr>
            </w:pPr>
            <w:del w:id="2453" w:author="Marie Christa Ermite Joseph Fevry" w:date="2018-10-16T12:28:00Z">
              <w:r w:rsidRPr="00B20CA2" w:rsidDel="007A5AE2">
                <w:rPr>
                  <w:rFonts w:ascii="Calibri" w:hAnsi="Calibri" w:cs="Calibri"/>
                  <w:snapToGrid w:val="0"/>
                  <w:sz w:val="22"/>
                  <w:szCs w:val="22"/>
                  <w:lang w:val="fr-FR"/>
                </w:rPr>
                <w:delText>Zonage des ressources biologiques marines et côtières (incluent les habitats terrestres sur la zone côtière, occupation de sols)</w:delText>
              </w:r>
            </w:del>
          </w:p>
        </w:tc>
        <w:tc>
          <w:tcPr>
            <w:tcW w:w="776" w:type="dxa"/>
            <w:shd w:val="clear" w:color="auto" w:fill="auto"/>
            <w:tcPrChange w:id="2454" w:author="Marie Christa Ermite Joseph Fevry" w:date="2018-10-16T12:28:00Z">
              <w:tcPr>
                <w:tcW w:w="719" w:type="dxa"/>
                <w:gridSpan w:val="2"/>
                <w:shd w:val="clear" w:color="auto" w:fill="auto"/>
              </w:tcPr>
            </w:tcPrChange>
          </w:tcPr>
          <w:p w14:paraId="3B382368" w14:textId="2FAB9143" w:rsidR="00B20CA2" w:rsidRPr="00AA73B8" w:rsidDel="007A5AE2" w:rsidRDefault="00B20CA2" w:rsidP="00462B52">
            <w:pPr>
              <w:rPr>
                <w:del w:id="2455" w:author="Marie Christa Ermite Joseph Fevry" w:date="2018-10-16T12:28:00Z"/>
                <w:lang w:val="fr-HT"/>
              </w:rPr>
            </w:pPr>
          </w:p>
        </w:tc>
        <w:tc>
          <w:tcPr>
            <w:tcW w:w="1872" w:type="dxa"/>
            <w:shd w:val="clear" w:color="auto" w:fill="auto"/>
            <w:tcPrChange w:id="2456" w:author="Marie Christa Ermite Joseph Fevry" w:date="2018-10-16T12:28:00Z">
              <w:tcPr>
                <w:tcW w:w="1807" w:type="dxa"/>
                <w:gridSpan w:val="2"/>
                <w:shd w:val="clear" w:color="auto" w:fill="auto"/>
              </w:tcPr>
            </w:tcPrChange>
          </w:tcPr>
          <w:p w14:paraId="73B32040" w14:textId="63F073A8" w:rsidR="00B20CA2" w:rsidRPr="00AA73B8" w:rsidDel="007A5AE2" w:rsidRDefault="00B20CA2" w:rsidP="00462B52">
            <w:pPr>
              <w:rPr>
                <w:del w:id="2457" w:author="Marie Christa Ermite Joseph Fevry" w:date="2018-10-16T12:28:00Z"/>
                <w:lang w:val="fr-HT"/>
              </w:rPr>
            </w:pPr>
          </w:p>
        </w:tc>
        <w:tc>
          <w:tcPr>
            <w:tcW w:w="1123" w:type="dxa"/>
            <w:shd w:val="clear" w:color="auto" w:fill="auto"/>
            <w:tcPrChange w:id="2458" w:author="Marie Christa Ermite Joseph Fevry" w:date="2018-10-16T12:28:00Z">
              <w:tcPr>
                <w:tcW w:w="1076" w:type="dxa"/>
                <w:gridSpan w:val="2"/>
                <w:shd w:val="clear" w:color="auto" w:fill="auto"/>
              </w:tcPr>
            </w:tcPrChange>
          </w:tcPr>
          <w:p w14:paraId="39E91E6D" w14:textId="1A91D657" w:rsidR="00B20CA2" w:rsidRPr="00AA73B8" w:rsidDel="007A5AE2" w:rsidRDefault="00B20CA2" w:rsidP="00462B52">
            <w:pPr>
              <w:rPr>
                <w:del w:id="2459" w:author="Marie Christa Ermite Joseph Fevry" w:date="2018-10-16T12:28:00Z"/>
                <w:lang w:val="fr-HT"/>
              </w:rPr>
            </w:pPr>
          </w:p>
        </w:tc>
        <w:tc>
          <w:tcPr>
            <w:tcW w:w="1990" w:type="dxa"/>
            <w:shd w:val="clear" w:color="auto" w:fill="auto"/>
            <w:tcPrChange w:id="2460" w:author="Marie Christa Ermite Joseph Fevry" w:date="2018-10-16T12:28:00Z">
              <w:tcPr>
                <w:tcW w:w="1183" w:type="dxa"/>
                <w:shd w:val="clear" w:color="auto" w:fill="auto"/>
              </w:tcPr>
            </w:tcPrChange>
          </w:tcPr>
          <w:p w14:paraId="3F411A15" w14:textId="67D88711" w:rsidR="00B20CA2" w:rsidRPr="00AA73B8" w:rsidDel="007A5AE2" w:rsidRDefault="00B20CA2" w:rsidP="00462B52">
            <w:pPr>
              <w:rPr>
                <w:del w:id="2461" w:author="Marie Christa Ermite Joseph Fevry" w:date="2018-10-16T12:28:00Z"/>
                <w:lang w:val="fr-HT"/>
              </w:rPr>
            </w:pPr>
          </w:p>
        </w:tc>
      </w:tr>
      <w:tr w:rsidR="00B20CA2" w:rsidRPr="00AA73B8" w:rsidDel="007A5AE2" w14:paraId="7C4EC0F8" w14:textId="3CCCC731" w:rsidTr="007A5AE2">
        <w:trPr>
          <w:del w:id="2462" w:author="Marie Christa Ermite Joseph Fevry" w:date="2018-10-16T12:28:00Z"/>
        </w:trPr>
        <w:tc>
          <w:tcPr>
            <w:tcW w:w="3599" w:type="dxa"/>
            <w:gridSpan w:val="2"/>
            <w:shd w:val="clear" w:color="auto" w:fill="auto"/>
            <w:tcPrChange w:id="2463" w:author="Marie Christa Ermite Joseph Fevry" w:date="2018-10-16T12:28:00Z">
              <w:tcPr>
                <w:tcW w:w="4575" w:type="dxa"/>
                <w:gridSpan w:val="4"/>
                <w:shd w:val="clear" w:color="auto" w:fill="auto"/>
              </w:tcPr>
            </w:tcPrChange>
          </w:tcPr>
          <w:p w14:paraId="705FB708" w14:textId="7B912B86" w:rsidR="00B20CA2" w:rsidRPr="00B20CA2" w:rsidDel="007A5AE2" w:rsidRDefault="00B20CA2" w:rsidP="00B20CA2">
            <w:pPr>
              <w:rPr>
                <w:del w:id="2464" w:author="Marie Christa Ermite Joseph Fevry" w:date="2018-10-16T12:28:00Z"/>
                <w:rFonts w:ascii="Calibri" w:hAnsi="Calibri" w:cs="Calibri"/>
                <w:snapToGrid w:val="0"/>
                <w:sz w:val="22"/>
                <w:szCs w:val="22"/>
                <w:lang w:val="fr-FR"/>
              </w:rPr>
            </w:pPr>
            <w:del w:id="2465" w:author="Marie Christa Ermite Joseph Fevry" w:date="2018-10-16T12:28:00Z">
              <w:r w:rsidRPr="00B20CA2" w:rsidDel="007A5AE2">
                <w:rPr>
                  <w:rFonts w:ascii="Calibri" w:hAnsi="Calibri" w:cs="Calibri"/>
                  <w:snapToGrid w:val="0"/>
                  <w:sz w:val="22"/>
                  <w:szCs w:val="22"/>
                  <w:lang w:val="fr-FR"/>
                </w:rPr>
                <w:delText>Inventaire exhaustif de la flore et la faune terrestre et aquatique (semi-pélagiques ou pélagiques) de la zone d’étude </w:delText>
              </w:r>
            </w:del>
          </w:p>
        </w:tc>
        <w:tc>
          <w:tcPr>
            <w:tcW w:w="776" w:type="dxa"/>
            <w:shd w:val="clear" w:color="auto" w:fill="auto"/>
            <w:tcPrChange w:id="2466" w:author="Marie Christa Ermite Joseph Fevry" w:date="2018-10-16T12:28:00Z">
              <w:tcPr>
                <w:tcW w:w="719" w:type="dxa"/>
                <w:gridSpan w:val="2"/>
                <w:shd w:val="clear" w:color="auto" w:fill="auto"/>
              </w:tcPr>
            </w:tcPrChange>
          </w:tcPr>
          <w:p w14:paraId="22FD935C" w14:textId="0B3FB8C2" w:rsidR="00B20CA2" w:rsidRPr="00AA73B8" w:rsidDel="007A5AE2" w:rsidRDefault="00B20CA2" w:rsidP="00462B52">
            <w:pPr>
              <w:rPr>
                <w:del w:id="2467" w:author="Marie Christa Ermite Joseph Fevry" w:date="2018-10-16T12:28:00Z"/>
                <w:lang w:val="fr-HT"/>
              </w:rPr>
            </w:pPr>
          </w:p>
        </w:tc>
        <w:tc>
          <w:tcPr>
            <w:tcW w:w="1872" w:type="dxa"/>
            <w:shd w:val="clear" w:color="auto" w:fill="auto"/>
            <w:tcPrChange w:id="2468" w:author="Marie Christa Ermite Joseph Fevry" w:date="2018-10-16T12:28:00Z">
              <w:tcPr>
                <w:tcW w:w="1807" w:type="dxa"/>
                <w:gridSpan w:val="2"/>
                <w:shd w:val="clear" w:color="auto" w:fill="auto"/>
              </w:tcPr>
            </w:tcPrChange>
          </w:tcPr>
          <w:p w14:paraId="750B0829" w14:textId="269F8E5E" w:rsidR="00B20CA2" w:rsidRPr="00AA73B8" w:rsidDel="007A5AE2" w:rsidRDefault="00B20CA2" w:rsidP="00462B52">
            <w:pPr>
              <w:rPr>
                <w:del w:id="2469" w:author="Marie Christa Ermite Joseph Fevry" w:date="2018-10-16T12:28:00Z"/>
                <w:lang w:val="fr-HT"/>
              </w:rPr>
            </w:pPr>
          </w:p>
        </w:tc>
        <w:tc>
          <w:tcPr>
            <w:tcW w:w="1123" w:type="dxa"/>
            <w:shd w:val="clear" w:color="auto" w:fill="auto"/>
            <w:tcPrChange w:id="2470" w:author="Marie Christa Ermite Joseph Fevry" w:date="2018-10-16T12:28:00Z">
              <w:tcPr>
                <w:tcW w:w="1076" w:type="dxa"/>
                <w:gridSpan w:val="2"/>
                <w:shd w:val="clear" w:color="auto" w:fill="auto"/>
              </w:tcPr>
            </w:tcPrChange>
          </w:tcPr>
          <w:p w14:paraId="434501A2" w14:textId="52258636" w:rsidR="00B20CA2" w:rsidRPr="00AA73B8" w:rsidDel="007A5AE2" w:rsidRDefault="00B20CA2" w:rsidP="00462B52">
            <w:pPr>
              <w:rPr>
                <w:del w:id="2471" w:author="Marie Christa Ermite Joseph Fevry" w:date="2018-10-16T12:28:00Z"/>
                <w:lang w:val="fr-HT"/>
              </w:rPr>
            </w:pPr>
          </w:p>
        </w:tc>
        <w:tc>
          <w:tcPr>
            <w:tcW w:w="1990" w:type="dxa"/>
            <w:shd w:val="clear" w:color="auto" w:fill="auto"/>
            <w:tcPrChange w:id="2472" w:author="Marie Christa Ermite Joseph Fevry" w:date="2018-10-16T12:28:00Z">
              <w:tcPr>
                <w:tcW w:w="1183" w:type="dxa"/>
                <w:shd w:val="clear" w:color="auto" w:fill="auto"/>
              </w:tcPr>
            </w:tcPrChange>
          </w:tcPr>
          <w:p w14:paraId="495C7DB1" w14:textId="049AAC33" w:rsidR="00B20CA2" w:rsidRPr="00AA73B8" w:rsidDel="007A5AE2" w:rsidRDefault="00B20CA2" w:rsidP="00462B52">
            <w:pPr>
              <w:rPr>
                <w:del w:id="2473" w:author="Marie Christa Ermite Joseph Fevry" w:date="2018-10-16T12:28:00Z"/>
                <w:lang w:val="fr-HT"/>
              </w:rPr>
            </w:pPr>
          </w:p>
        </w:tc>
      </w:tr>
      <w:tr w:rsidR="00B20CA2" w:rsidRPr="00AA73B8" w:rsidDel="007A5AE2" w14:paraId="1303AD65" w14:textId="41BD31EE" w:rsidTr="007A5AE2">
        <w:trPr>
          <w:del w:id="2474" w:author="Marie Christa Ermite Joseph Fevry" w:date="2018-10-16T12:28:00Z"/>
        </w:trPr>
        <w:tc>
          <w:tcPr>
            <w:tcW w:w="3599" w:type="dxa"/>
            <w:gridSpan w:val="2"/>
            <w:shd w:val="clear" w:color="auto" w:fill="auto"/>
            <w:tcPrChange w:id="2475" w:author="Marie Christa Ermite Joseph Fevry" w:date="2018-10-16T12:28:00Z">
              <w:tcPr>
                <w:tcW w:w="4575" w:type="dxa"/>
                <w:gridSpan w:val="4"/>
                <w:shd w:val="clear" w:color="auto" w:fill="auto"/>
              </w:tcPr>
            </w:tcPrChange>
          </w:tcPr>
          <w:p w14:paraId="744DE9D8" w14:textId="17027227" w:rsidR="00B20CA2" w:rsidRPr="00B20CA2" w:rsidDel="007A5AE2" w:rsidRDefault="00B20CA2" w:rsidP="00B20CA2">
            <w:pPr>
              <w:rPr>
                <w:del w:id="2476" w:author="Marie Christa Ermite Joseph Fevry" w:date="2018-10-16T12:28:00Z"/>
                <w:rFonts w:ascii="Calibri" w:hAnsi="Calibri" w:cs="Calibri"/>
                <w:snapToGrid w:val="0"/>
                <w:sz w:val="22"/>
                <w:szCs w:val="22"/>
                <w:lang w:val="fr-FR"/>
              </w:rPr>
            </w:pPr>
            <w:del w:id="2477" w:author="Marie Christa Ermite Joseph Fevry" w:date="2018-10-16T12:28:00Z">
              <w:r w:rsidRPr="00B20CA2" w:rsidDel="007A5AE2">
                <w:rPr>
                  <w:rFonts w:ascii="Calibri" w:hAnsi="Calibri" w:cs="Calibri"/>
                  <w:snapToGrid w:val="0"/>
                  <w:sz w:val="22"/>
                  <w:szCs w:val="22"/>
                  <w:lang w:val="fr-FR"/>
                </w:rPr>
                <w:delText>Evaluation écologique de l’espace marin et terrestre (notamment les mangroves)</w:delText>
              </w:r>
            </w:del>
          </w:p>
        </w:tc>
        <w:tc>
          <w:tcPr>
            <w:tcW w:w="776" w:type="dxa"/>
            <w:shd w:val="clear" w:color="auto" w:fill="auto"/>
            <w:tcPrChange w:id="2478" w:author="Marie Christa Ermite Joseph Fevry" w:date="2018-10-16T12:28:00Z">
              <w:tcPr>
                <w:tcW w:w="719" w:type="dxa"/>
                <w:gridSpan w:val="2"/>
                <w:shd w:val="clear" w:color="auto" w:fill="auto"/>
              </w:tcPr>
            </w:tcPrChange>
          </w:tcPr>
          <w:p w14:paraId="6C10F821" w14:textId="53E2035B" w:rsidR="00B20CA2" w:rsidRPr="00AA73B8" w:rsidDel="007A5AE2" w:rsidRDefault="00B20CA2" w:rsidP="00462B52">
            <w:pPr>
              <w:rPr>
                <w:del w:id="2479" w:author="Marie Christa Ermite Joseph Fevry" w:date="2018-10-16T12:28:00Z"/>
                <w:lang w:val="fr-HT"/>
              </w:rPr>
            </w:pPr>
          </w:p>
        </w:tc>
        <w:tc>
          <w:tcPr>
            <w:tcW w:w="1872" w:type="dxa"/>
            <w:shd w:val="clear" w:color="auto" w:fill="auto"/>
            <w:tcPrChange w:id="2480" w:author="Marie Christa Ermite Joseph Fevry" w:date="2018-10-16T12:28:00Z">
              <w:tcPr>
                <w:tcW w:w="1807" w:type="dxa"/>
                <w:gridSpan w:val="2"/>
                <w:shd w:val="clear" w:color="auto" w:fill="auto"/>
              </w:tcPr>
            </w:tcPrChange>
          </w:tcPr>
          <w:p w14:paraId="620C0325" w14:textId="20A794F3" w:rsidR="00B20CA2" w:rsidRPr="00AA73B8" w:rsidDel="007A5AE2" w:rsidRDefault="00B20CA2" w:rsidP="00462B52">
            <w:pPr>
              <w:rPr>
                <w:del w:id="2481" w:author="Marie Christa Ermite Joseph Fevry" w:date="2018-10-16T12:28:00Z"/>
                <w:lang w:val="fr-HT"/>
              </w:rPr>
            </w:pPr>
          </w:p>
        </w:tc>
        <w:tc>
          <w:tcPr>
            <w:tcW w:w="1123" w:type="dxa"/>
            <w:shd w:val="clear" w:color="auto" w:fill="auto"/>
            <w:tcPrChange w:id="2482" w:author="Marie Christa Ermite Joseph Fevry" w:date="2018-10-16T12:28:00Z">
              <w:tcPr>
                <w:tcW w:w="1076" w:type="dxa"/>
                <w:gridSpan w:val="2"/>
                <w:shd w:val="clear" w:color="auto" w:fill="auto"/>
              </w:tcPr>
            </w:tcPrChange>
          </w:tcPr>
          <w:p w14:paraId="01E197B5" w14:textId="5809EE6A" w:rsidR="00B20CA2" w:rsidRPr="00AA73B8" w:rsidDel="007A5AE2" w:rsidRDefault="00B20CA2" w:rsidP="00462B52">
            <w:pPr>
              <w:rPr>
                <w:del w:id="2483" w:author="Marie Christa Ermite Joseph Fevry" w:date="2018-10-16T12:28:00Z"/>
                <w:lang w:val="fr-HT"/>
              </w:rPr>
            </w:pPr>
          </w:p>
        </w:tc>
        <w:tc>
          <w:tcPr>
            <w:tcW w:w="1990" w:type="dxa"/>
            <w:shd w:val="clear" w:color="auto" w:fill="auto"/>
            <w:tcPrChange w:id="2484" w:author="Marie Christa Ermite Joseph Fevry" w:date="2018-10-16T12:28:00Z">
              <w:tcPr>
                <w:tcW w:w="1183" w:type="dxa"/>
                <w:shd w:val="clear" w:color="auto" w:fill="auto"/>
              </w:tcPr>
            </w:tcPrChange>
          </w:tcPr>
          <w:p w14:paraId="4685B87F" w14:textId="100C44EF" w:rsidR="00B20CA2" w:rsidRPr="00AA73B8" w:rsidDel="007A5AE2" w:rsidRDefault="00B20CA2" w:rsidP="00462B52">
            <w:pPr>
              <w:rPr>
                <w:del w:id="2485" w:author="Marie Christa Ermite Joseph Fevry" w:date="2018-10-16T12:28:00Z"/>
                <w:lang w:val="fr-HT"/>
              </w:rPr>
            </w:pPr>
          </w:p>
        </w:tc>
      </w:tr>
      <w:tr w:rsidR="00B20CA2" w:rsidRPr="00AA73B8" w:rsidDel="007A5AE2" w14:paraId="7231740F" w14:textId="13294AA4" w:rsidTr="007A5AE2">
        <w:trPr>
          <w:del w:id="2486" w:author="Marie Christa Ermite Joseph Fevry" w:date="2018-10-16T12:28:00Z"/>
        </w:trPr>
        <w:tc>
          <w:tcPr>
            <w:tcW w:w="3599" w:type="dxa"/>
            <w:gridSpan w:val="2"/>
            <w:shd w:val="clear" w:color="auto" w:fill="auto"/>
            <w:tcPrChange w:id="2487" w:author="Marie Christa Ermite Joseph Fevry" w:date="2018-10-16T12:28:00Z">
              <w:tcPr>
                <w:tcW w:w="4575" w:type="dxa"/>
                <w:gridSpan w:val="4"/>
                <w:shd w:val="clear" w:color="auto" w:fill="auto"/>
              </w:tcPr>
            </w:tcPrChange>
          </w:tcPr>
          <w:p w14:paraId="0F1FAA3A" w14:textId="12315EA4" w:rsidR="00B20CA2" w:rsidRPr="00B20CA2" w:rsidDel="007A5AE2" w:rsidRDefault="00B20CA2" w:rsidP="00B20CA2">
            <w:pPr>
              <w:rPr>
                <w:del w:id="2488" w:author="Marie Christa Ermite Joseph Fevry" w:date="2018-10-16T12:28:00Z"/>
                <w:rFonts w:ascii="Calibri" w:hAnsi="Calibri" w:cs="Calibri"/>
                <w:snapToGrid w:val="0"/>
                <w:sz w:val="22"/>
                <w:szCs w:val="22"/>
                <w:lang w:val="fr-FR"/>
              </w:rPr>
            </w:pPr>
            <w:del w:id="2489" w:author="Marie Christa Ermite Joseph Fevry" w:date="2018-10-16T12:28:00Z">
              <w:r w:rsidRPr="00B20CA2" w:rsidDel="007A5AE2">
                <w:rPr>
                  <w:rFonts w:ascii="Calibri" w:hAnsi="Calibri" w:cs="Calibri"/>
                  <w:snapToGrid w:val="0"/>
                  <w:sz w:val="22"/>
                  <w:szCs w:val="22"/>
                  <w:lang w:val="fr-FR"/>
                </w:rPr>
                <w:delText xml:space="preserve">Evaluation des différents écosystèmes </w:delText>
              </w:r>
            </w:del>
          </w:p>
        </w:tc>
        <w:tc>
          <w:tcPr>
            <w:tcW w:w="776" w:type="dxa"/>
            <w:shd w:val="clear" w:color="auto" w:fill="auto"/>
            <w:tcPrChange w:id="2490" w:author="Marie Christa Ermite Joseph Fevry" w:date="2018-10-16T12:28:00Z">
              <w:tcPr>
                <w:tcW w:w="719" w:type="dxa"/>
                <w:gridSpan w:val="2"/>
                <w:shd w:val="clear" w:color="auto" w:fill="auto"/>
              </w:tcPr>
            </w:tcPrChange>
          </w:tcPr>
          <w:p w14:paraId="4CD21ED4" w14:textId="0B0871A1" w:rsidR="00B20CA2" w:rsidRPr="00AA73B8" w:rsidDel="007A5AE2" w:rsidRDefault="00B20CA2" w:rsidP="00462B52">
            <w:pPr>
              <w:rPr>
                <w:del w:id="2491" w:author="Marie Christa Ermite Joseph Fevry" w:date="2018-10-16T12:28:00Z"/>
                <w:lang w:val="fr-HT"/>
              </w:rPr>
            </w:pPr>
          </w:p>
        </w:tc>
        <w:tc>
          <w:tcPr>
            <w:tcW w:w="1872" w:type="dxa"/>
            <w:shd w:val="clear" w:color="auto" w:fill="auto"/>
            <w:tcPrChange w:id="2492" w:author="Marie Christa Ermite Joseph Fevry" w:date="2018-10-16T12:28:00Z">
              <w:tcPr>
                <w:tcW w:w="1807" w:type="dxa"/>
                <w:gridSpan w:val="2"/>
                <w:shd w:val="clear" w:color="auto" w:fill="auto"/>
              </w:tcPr>
            </w:tcPrChange>
          </w:tcPr>
          <w:p w14:paraId="33F587DA" w14:textId="5DFBDBDE" w:rsidR="00B20CA2" w:rsidRPr="00AA73B8" w:rsidDel="007A5AE2" w:rsidRDefault="00B20CA2" w:rsidP="00462B52">
            <w:pPr>
              <w:rPr>
                <w:del w:id="2493" w:author="Marie Christa Ermite Joseph Fevry" w:date="2018-10-16T12:28:00Z"/>
                <w:lang w:val="fr-HT"/>
              </w:rPr>
            </w:pPr>
          </w:p>
        </w:tc>
        <w:tc>
          <w:tcPr>
            <w:tcW w:w="1123" w:type="dxa"/>
            <w:shd w:val="clear" w:color="auto" w:fill="auto"/>
            <w:tcPrChange w:id="2494" w:author="Marie Christa Ermite Joseph Fevry" w:date="2018-10-16T12:28:00Z">
              <w:tcPr>
                <w:tcW w:w="1076" w:type="dxa"/>
                <w:gridSpan w:val="2"/>
                <w:shd w:val="clear" w:color="auto" w:fill="auto"/>
              </w:tcPr>
            </w:tcPrChange>
          </w:tcPr>
          <w:p w14:paraId="6D69920E" w14:textId="222EBE33" w:rsidR="00B20CA2" w:rsidRPr="00AA73B8" w:rsidDel="007A5AE2" w:rsidRDefault="00B20CA2" w:rsidP="00462B52">
            <w:pPr>
              <w:rPr>
                <w:del w:id="2495" w:author="Marie Christa Ermite Joseph Fevry" w:date="2018-10-16T12:28:00Z"/>
                <w:lang w:val="fr-HT"/>
              </w:rPr>
            </w:pPr>
          </w:p>
        </w:tc>
        <w:tc>
          <w:tcPr>
            <w:tcW w:w="1990" w:type="dxa"/>
            <w:shd w:val="clear" w:color="auto" w:fill="auto"/>
            <w:tcPrChange w:id="2496" w:author="Marie Christa Ermite Joseph Fevry" w:date="2018-10-16T12:28:00Z">
              <w:tcPr>
                <w:tcW w:w="1183" w:type="dxa"/>
                <w:shd w:val="clear" w:color="auto" w:fill="auto"/>
              </w:tcPr>
            </w:tcPrChange>
          </w:tcPr>
          <w:p w14:paraId="06151774" w14:textId="7643693D" w:rsidR="00B20CA2" w:rsidRPr="00AA73B8" w:rsidDel="007A5AE2" w:rsidRDefault="00B20CA2" w:rsidP="00462B52">
            <w:pPr>
              <w:rPr>
                <w:del w:id="2497" w:author="Marie Christa Ermite Joseph Fevry" w:date="2018-10-16T12:28:00Z"/>
                <w:lang w:val="fr-HT"/>
              </w:rPr>
            </w:pPr>
          </w:p>
        </w:tc>
      </w:tr>
      <w:tr w:rsidR="00B20CA2" w:rsidRPr="00AA73B8" w:rsidDel="007A5AE2" w14:paraId="778ABFE0" w14:textId="7C289BF4" w:rsidTr="007A5AE2">
        <w:trPr>
          <w:del w:id="2498" w:author="Marie Christa Ermite Joseph Fevry" w:date="2018-10-16T12:28:00Z"/>
        </w:trPr>
        <w:tc>
          <w:tcPr>
            <w:tcW w:w="3599" w:type="dxa"/>
            <w:gridSpan w:val="2"/>
            <w:shd w:val="clear" w:color="auto" w:fill="auto"/>
            <w:tcPrChange w:id="2499" w:author="Marie Christa Ermite Joseph Fevry" w:date="2018-10-16T12:28:00Z">
              <w:tcPr>
                <w:tcW w:w="4575" w:type="dxa"/>
                <w:gridSpan w:val="4"/>
                <w:shd w:val="clear" w:color="auto" w:fill="auto"/>
              </w:tcPr>
            </w:tcPrChange>
          </w:tcPr>
          <w:p w14:paraId="6E3E691E" w14:textId="32212442" w:rsidR="00B20CA2" w:rsidRPr="00B20CA2" w:rsidDel="007A5AE2" w:rsidRDefault="00B20CA2" w:rsidP="00B20CA2">
            <w:pPr>
              <w:rPr>
                <w:del w:id="2500" w:author="Marie Christa Ermite Joseph Fevry" w:date="2018-10-16T12:28:00Z"/>
                <w:rFonts w:ascii="Calibri" w:hAnsi="Calibri" w:cs="Calibri"/>
                <w:snapToGrid w:val="0"/>
                <w:sz w:val="22"/>
                <w:szCs w:val="22"/>
                <w:lang w:val="fr-FR"/>
              </w:rPr>
            </w:pPr>
            <w:del w:id="2501" w:author="Marie Christa Ermite Joseph Fevry" w:date="2018-10-16T12:28:00Z">
              <w:r w:rsidRPr="00B20CA2" w:rsidDel="007A5AE2">
                <w:rPr>
                  <w:rFonts w:ascii="Calibri" w:hAnsi="Calibri" w:cs="Calibri"/>
                  <w:snapToGrid w:val="0"/>
                  <w:sz w:val="22"/>
                  <w:szCs w:val="22"/>
                  <w:lang w:val="fr-FR"/>
                </w:rPr>
                <w:delText>Coûts des stagiaires</w:delText>
              </w:r>
            </w:del>
          </w:p>
        </w:tc>
        <w:tc>
          <w:tcPr>
            <w:tcW w:w="776" w:type="dxa"/>
            <w:shd w:val="clear" w:color="auto" w:fill="auto"/>
            <w:tcPrChange w:id="2502" w:author="Marie Christa Ermite Joseph Fevry" w:date="2018-10-16T12:28:00Z">
              <w:tcPr>
                <w:tcW w:w="719" w:type="dxa"/>
                <w:gridSpan w:val="2"/>
                <w:shd w:val="clear" w:color="auto" w:fill="auto"/>
              </w:tcPr>
            </w:tcPrChange>
          </w:tcPr>
          <w:p w14:paraId="6B53A5E6" w14:textId="3C78D809" w:rsidR="00B20CA2" w:rsidRPr="00AA73B8" w:rsidDel="007A5AE2" w:rsidRDefault="00B20CA2" w:rsidP="00462B52">
            <w:pPr>
              <w:rPr>
                <w:del w:id="2503" w:author="Marie Christa Ermite Joseph Fevry" w:date="2018-10-16T12:28:00Z"/>
                <w:lang w:val="fr-HT"/>
              </w:rPr>
            </w:pPr>
          </w:p>
        </w:tc>
        <w:tc>
          <w:tcPr>
            <w:tcW w:w="1872" w:type="dxa"/>
            <w:shd w:val="clear" w:color="auto" w:fill="auto"/>
            <w:tcPrChange w:id="2504" w:author="Marie Christa Ermite Joseph Fevry" w:date="2018-10-16T12:28:00Z">
              <w:tcPr>
                <w:tcW w:w="1807" w:type="dxa"/>
                <w:gridSpan w:val="2"/>
                <w:shd w:val="clear" w:color="auto" w:fill="auto"/>
              </w:tcPr>
            </w:tcPrChange>
          </w:tcPr>
          <w:p w14:paraId="03104818" w14:textId="0304A5DE" w:rsidR="00B20CA2" w:rsidRPr="00AA73B8" w:rsidDel="007A5AE2" w:rsidRDefault="00B20CA2" w:rsidP="00462B52">
            <w:pPr>
              <w:rPr>
                <w:del w:id="2505" w:author="Marie Christa Ermite Joseph Fevry" w:date="2018-10-16T12:28:00Z"/>
                <w:lang w:val="fr-HT"/>
              </w:rPr>
            </w:pPr>
          </w:p>
        </w:tc>
        <w:tc>
          <w:tcPr>
            <w:tcW w:w="1123" w:type="dxa"/>
            <w:shd w:val="clear" w:color="auto" w:fill="auto"/>
            <w:tcPrChange w:id="2506" w:author="Marie Christa Ermite Joseph Fevry" w:date="2018-10-16T12:28:00Z">
              <w:tcPr>
                <w:tcW w:w="1076" w:type="dxa"/>
                <w:gridSpan w:val="2"/>
                <w:shd w:val="clear" w:color="auto" w:fill="auto"/>
              </w:tcPr>
            </w:tcPrChange>
          </w:tcPr>
          <w:p w14:paraId="22AA649D" w14:textId="645BEBE5" w:rsidR="00B20CA2" w:rsidRPr="00AA73B8" w:rsidDel="007A5AE2" w:rsidRDefault="00B20CA2" w:rsidP="00462B52">
            <w:pPr>
              <w:rPr>
                <w:del w:id="2507" w:author="Marie Christa Ermite Joseph Fevry" w:date="2018-10-16T12:28:00Z"/>
                <w:lang w:val="fr-HT"/>
              </w:rPr>
            </w:pPr>
          </w:p>
        </w:tc>
        <w:tc>
          <w:tcPr>
            <w:tcW w:w="1990" w:type="dxa"/>
            <w:shd w:val="clear" w:color="auto" w:fill="auto"/>
            <w:tcPrChange w:id="2508" w:author="Marie Christa Ermite Joseph Fevry" w:date="2018-10-16T12:28:00Z">
              <w:tcPr>
                <w:tcW w:w="1183" w:type="dxa"/>
                <w:shd w:val="clear" w:color="auto" w:fill="auto"/>
              </w:tcPr>
            </w:tcPrChange>
          </w:tcPr>
          <w:p w14:paraId="7DE28EBC" w14:textId="35759D84" w:rsidR="00B20CA2" w:rsidRPr="00AA73B8" w:rsidDel="007A5AE2" w:rsidRDefault="00B20CA2" w:rsidP="00462B52">
            <w:pPr>
              <w:rPr>
                <w:del w:id="2509" w:author="Marie Christa Ermite Joseph Fevry" w:date="2018-10-16T12:28:00Z"/>
                <w:lang w:val="fr-HT"/>
              </w:rPr>
            </w:pPr>
          </w:p>
        </w:tc>
      </w:tr>
      <w:tr w:rsidR="00B20CA2" w:rsidRPr="00AA73B8" w:rsidDel="007A5AE2" w14:paraId="55B57894" w14:textId="0087DB46" w:rsidTr="007A5AE2">
        <w:trPr>
          <w:del w:id="2510" w:author="Marie Christa Ermite Joseph Fevry" w:date="2018-10-16T12:28:00Z"/>
        </w:trPr>
        <w:tc>
          <w:tcPr>
            <w:tcW w:w="3599" w:type="dxa"/>
            <w:gridSpan w:val="2"/>
            <w:shd w:val="clear" w:color="auto" w:fill="auto"/>
            <w:tcPrChange w:id="2511" w:author="Marie Christa Ermite Joseph Fevry" w:date="2018-10-16T12:28:00Z">
              <w:tcPr>
                <w:tcW w:w="4575" w:type="dxa"/>
                <w:gridSpan w:val="4"/>
                <w:shd w:val="clear" w:color="auto" w:fill="auto"/>
              </w:tcPr>
            </w:tcPrChange>
          </w:tcPr>
          <w:p w14:paraId="20EFDEB3" w14:textId="3CF3D906" w:rsidR="00B20CA2" w:rsidRPr="00B20CA2" w:rsidDel="007A5AE2" w:rsidRDefault="00B20CA2" w:rsidP="00462B52">
            <w:pPr>
              <w:rPr>
                <w:del w:id="2512" w:author="Marie Christa Ermite Joseph Fevry" w:date="2018-10-16T12:28:00Z"/>
                <w:rFonts w:ascii="Calibri" w:hAnsi="Calibri" w:cs="Calibri"/>
                <w:snapToGrid w:val="0"/>
                <w:sz w:val="22"/>
                <w:szCs w:val="22"/>
                <w:lang w:val="fr-FR"/>
              </w:rPr>
            </w:pPr>
            <w:del w:id="2513" w:author="Marie Christa Ermite Joseph Fevry" w:date="2018-10-16T12:28:00Z">
              <w:r w:rsidRPr="00B20CA2" w:rsidDel="007A5AE2">
                <w:rPr>
                  <w:rFonts w:ascii="Calibri" w:hAnsi="Calibri" w:cs="Calibri"/>
                  <w:snapToGrid w:val="0"/>
                  <w:sz w:val="22"/>
                  <w:szCs w:val="22"/>
                  <w:lang w:val="fr-FR"/>
                </w:rPr>
                <w:delText>Autres (à préciser)</w:delText>
              </w:r>
            </w:del>
          </w:p>
        </w:tc>
        <w:tc>
          <w:tcPr>
            <w:tcW w:w="776" w:type="dxa"/>
            <w:shd w:val="clear" w:color="auto" w:fill="auto"/>
            <w:tcPrChange w:id="2514" w:author="Marie Christa Ermite Joseph Fevry" w:date="2018-10-16T12:28:00Z">
              <w:tcPr>
                <w:tcW w:w="719" w:type="dxa"/>
                <w:gridSpan w:val="2"/>
                <w:shd w:val="clear" w:color="auto" w:fill="auto"/>
              </w:tcPr>
            </w:tcPrChange>
          </w:tcPr>
          <w:p w14:paraId="2D3F4947" w14:textId="71D99EE8" w:rsidR="00B20CA2" w:rsidRPr="00AA73B8" w:rsidDel="007A5AE2" w:rsidRDefault="00B20CA2" w:rsidP="00462B52">
            <w:pPr>
              <w:rPr>
                <w:del w:id="2515" w:author="Marie Christa Ermite Joseph Fevry" w:date="2018-10-16T12:28:00Z"/>
                <w:lang w:val="fr-HT"/>
              </w:rPr>
            </w:pPr>
          </w:p>
        </w:tc>
        <w:tc>
          <w:tcPr>
            <w:tcW w:w="1872" w:type="dxa"/>
            <w:shd w:val="clear" w:color="auto" w:fill="auto"/>
            <w:tcPrChange w:id="2516" w:author="Marie Christa Ermite Joseph Fevry" w:date="2018-10-16T12:28:00Z">
              <w:tcPr>
                <w:tcW w:w="1807" w:type="dxa"/>
                <w:gridSpan w:val="2"/>
                <w:shd w:val="clear" w:color="auto" w:fill="auto"/>
              </w:tcPr>
            </w:tcPrChange>
          </w:tcPr>
          <w:p w14:paraId="6FEAF0DF" w14:textId="44B2216B" w:rsidR="00B20CA2" w:rsidRPr="00AA73B8" w:rsidDel="007A5AE2" w:rsidRDefault="00B20CA2" w:rsidP="00462B52">
            <w:pPr>
              <w:rPr>
                <w:del w:id="2517" w:author="Marie Christa Ermite Joseph Fevry" w:date="2018-10-16T12:28:00Z"/>
                <w:lang w:val="fr-HT"/>
              </w:rPr>
            </w:pPr>
          </w:p>
        </w:tc>
        <w:tc>
          <w:tcPr>
            <w:tcW w:w="1123" w:type="dxa"/>
            <w:shd w:val="clear" w:color="auto" w:fill="auto"/>
            <w:tcPrChange w:id="2518" w:author="Marie Christa Ermite Joseph Fevry" w:date="2018-10-16T12:28:00Z">
              <w:tcPr>
                <w:tcW w:w="1076" w:type="dxa"/>
                <w:gridSpan w:val="2"/>
                <w:shd w:val="clear" w:color="auto" w:fill="auto"/>
              </w:tcPr>
            </w:tcPrChange>
          </w:tcPr>
          <w:p w14:paraId="2327912D" w14:textId="00B8D885" w:rsidR="00B20CA2" w:rsidRPr="00AA73B8" w:rsidDel="007A5AE2" w:rsidRDefault="00B20CA2" w:rsidP="00462B52">
            <w:pPr>
              <w:rPr>
                <w:del w:id="2519" w:author="Marie Christa Ermite Joseph Fevry" w:date="2018-10-16T12:28:00Z"/>
                <w:lang w:val="fr-HT"/>
              </w:rPr>
            </w:pPr>
          </w:p>
        </w:tc>
        <w:tc>
          <w:tcPr>
            <w:tcW w:w="1990" w:type="dxa"/>
            <w:shd w:val="clear" w:color="auto" w:fill="auto"/>
            <w:tcPrChange w:id="2520" w:author="Marie Christa Ermite Joseph Fevry" w:date="2018-10-16T12:28:00Z">
              <w:tcPr>
                <w:tcW w:w="1183" w:type="dxa"/>
                <w:shd w:val="clear" w:color="auto" w:fill="auto"/>
              </w:tcPr>
            </w:tcPrChange>
          </w:tcPr>
          <w:p w14:paraId="3FF9300F" w14:textId="4E572734" w:rsidR="00B20CA2" w:rsidRPr="00AA73B8" w:rsidDel="007A5AE2" w:rsidRDefault="00B20CA2" w:rsidP="00462B52">
            <w:pPr>
              <w:rPr>
                <w:del w:id="2521" w:author="Marie Christa Ermite Joseph Fevry" w:date="2018-10-16T12:28:00Z"/>
                <w:lang w:val="fr-HT"/>
              </w:rPr>
            </w:pPr>
          </w:p>
        </w:tc>
      </w:tr>
      <w:tr w:rsidR="00B20CA2" w:rsidRPr="00AA73B8" w:rsidDel="007A5AE2" w14:paraId="06D6F4D5" w14:textId="421DF5BF" w:rsidTr="007A5AE2">
        <w:trPr>
          <w:del w:id="2522" w:author="Marie Christa Ermite Joseph Fevry" w:date="2018-10-16T12:28:00Z"/>
        </w:trPr>
        <w:tc>
          <w:tcPr>
            <w:tcW w:w="630" w:type="dxa"/>
            <w:shd w:val="clear" w:color="auto" w:fill="auto"/>
            <w:tcPrChange w:id="2523" w:author="Marie Christa Ermite Joseph Fevry" w:date="2018-10-16T12:28:00Z">
              <w:tcPr>
                <w:tcW w:w="540" w:type="dxa"/>
                <w:shd w:val="clear" w:color="auto" w:fill="auto"/>
              </w:tcPr>
            </w:tcPrChange>
          </w:tcPr>
          <w:p w14:paraId="2DDFAA65" w14:textId="76F3C226" w:rsidR="00B20CA2" w:rsidRPr="00AA73B8" w:rsidDel="007A5AE2" w:rsidRDefault="00B20CA2" w:rsidP="00462B52">
            <w:pPr>
              <w:rPr>
                <w:del w:id="2524" w:author="Marie Christa Ermite Joseph Fevry" w:date="2018-10-16T12:28:00Z"/>
                <w:b/>
                <w:lang w:val="fr-HT"/>
              </w:rPr>
            </w:pPr>
            <w:del w:id="2525" w:author="Marie Christa Ermite Joseph Fevry" w:date="2018-10-16T12:28:00Z">
              <w:r w:rsidRPr="00AA73B8" w:rsidDel="007A5AE2">
                <w:rPr>
                  <w:b/>
                  <w:lang w:val="fr-HT"/>
                </w:rPr>
                <w:delText>III</w:delText>
              </w:r>
            </w:del>
          </w:p>
        </w:tc>
        <w:tc>
          <w:tcPr>
            <w:tcW w:w="2969" w:type="dxa"/>
            <w:shd w:val="clear" w:color="auto" w:fill="auto"/>
            <w:tcPrChange w:id="2526" w:author="Marie Christa Ermite Joseph Fevry" w:date="2018-10-16T12:28:00Z">
              <w:tcPr>
                <w:tcW w:w="4035" w:type="dxa"/>
                <w:gridSpan w:val="3"/>
                <w:shd w:val="clear" w:color="auto" w:fill="auto"/>
              </w:tcPr>
            </w:tcPrChange>
          </w:tcPr>
          <w:p w14:paraId="7898BC5B" w14:textId="523CF64A" w:rsidR="00B20CA2" w:rsidRPr="00AA73B8" w:rsidDel="007A5AE2" w:rsidRDefault="00B20CA2" w:rsidP="00462B52">
            <w:pPr>
              <w:rPr>
                <w:del w:id="2527" w:author="Marie Christa Ermite Joseph Fevry" w:date="2018-10-16T12:28:00Z"/>
                <w:b/>
                <w:lang w:val="fr-HT"/>
              </w:rPr>
            </w:pPr>
            <w:del w:id="2528" w:author="Marie Christa Ermite Joseph Fevry" w:date="2018-10-16T12:28:00Z">
              <w:r w:rsidRPr="00AA73B8" w:rsidDel="007A5AE2">
                <w:rPr>
                  <w:b/>
                  <w:lang w:val="fr-HT"/>
                </w:rPr>
                <w:delText>Frais administratifs</w:delText>
              </w:r>
            </w:del>
          </w:p>
        </w:tc>
        <w:tc>
          <w:tcPr>
            <w:tcW w:w="776" w:type="dxa"/>
            <w:shd w:val="clear" w:color="auto" w:fill="auto"/>
            <w:tcPrChange w:id="2529" w:author="Marie Christa Ermite Joseph Fevry" w:date="2018-10-16T12:28:00Z">
              <w:tcPr>
                <w:tcW w:w="719" w:type="dxa"/>
                <w:gridSpan w:val="2"/>
                <w:shd w:val="clear" w:color="auto" w:fill="auto"/>
              </w:tcPr>
            </w:tcPrChange>
          </w:tcPr>
          <w:p w14:paraId="167EDCD5" w14:textId="07C14D4E" w:rsidR="00B20CA2" w:rsidRPr="00AA73B8" w:rsidDel="007A5AE2" w:rsidRDefault="00B20CA2" w:rsidP="00462B52">
            <w:pPr>
              <w:rPr>
                <w:del w:id="2530" w:author="Marie Christa Ermite Joseph Fevry" w:date="2018-10-16T12:28:00Z"/>
                <w:lang w:val="fr-HT"/>
              </w:rPr>
            </w:pPr>
          </w:p>
        </w:tc>
        <w:tc>
          <w:tcPr>
            <w:tcW w:w="1872" w:type="dxa"/>
            <w:shd w:val="clear" w:color="auto" w:fill="auto"/>
            <w:tcPrChange w:id="2531" w:author="Marie Christa Ermite Joseph Fevry" w:date="2018-10-16T12:28:00Z">
              <w:tcPr>
                <w:tcW w:w="1807" w:type="dxa"/>
                <w:gridSpan w:val="2"/>
                <w:shd w:val="clear" w:color="auto" w:fill="auto"/>
              </w:tcPr>
            </w:tcPrChange>
          </w:tcPr>
          <w:p w14:paraId="1BEA8EE7" w14:textId="1DBF4ECD" w:rsidR="00B20CA2" w:rsidRPr="00AA73B8" w:rsidDel="007A5AE2" w:rsidRDefault="00B20CA2" w:rsidP="00462B52">
            <w:pPr>
              <w:rPr>
                <w:del w:id="2532" w:author="Marie Christa Ermite Joseph Fevry" w:date="2018-10-16T12:28:00Z"/>
                <w:lang w:val="fr-HT"/>
              </w:rPr>
            </w:pPr>
          </w:p>
        </w:tc>
        <w:tc>
          <w:tcPr>
            <w:tcW w:w="1123" w:type="dxa"/>
            <w:shd w:val="clear" w:color="auto" w:fill="auto"/>
            <w:tcPrChange w:id="2533" w:author="Marie Christa Ermite Joseph Fevry" w:date="2018-10-16T12:28:00Z">
              <w:tcPr>
                <w:tcW w:w="1076" w:type="dxa"/>
                <w:gridSpan w:val="2"/>
                <w:shd w:val="clear" w:color="auto" w:fill="auto"/>
              </w:tcPr>
            </w:tcPrChange>
          </w:tcPr>
          <w:p w14:paraId="1078FE40" w14:textId="4F3EE16B" w:rsidR="00B20CA2" w:rsidRPr="00AA73B8" w:rsidDel="007A5AE2" w:rsidRDefault="00B20CA2" w:rsidP="00462B52">
            <w:pPr>
              <w:rPr>
                <w:del w:id="2534" w:author="Marie Christa Ermite Joseph Fevry" w:date="2018-10-16T12:28:00Z"/>
                <w:lang w:val="fr-HT"/>
              </w:rPr>
            </w:pPr>
          </w:p>
        </w:tc>
        <w:tc>
          <w:tcPr>
            <w:tcW w:w="1990" w:type="dxa"/>
            <w:shd w:val="clear" w:color="auto" w:fill="auto"/>
            <w:tcPrChange w:id="2535" w:author="Marie Christa Ermite Joseph Fevry" w:date="2018-10-16T12:28:00Z">
              <w:tcPr>
                <w:tcW w:w="1183" w:type="dxa"/>
                <w:shd w:val="clear" w:color="auto" w:fill="auto"/>
              </w:tcPr>
            </w:tcPrChange>
          </w:tcPr>
          <w:p w14:paraId="0CBE97EC" w14:textId="3A5AA2A2" w:rsidR="00B20CA2" w:rsidRPr="00AA73B8" w:rsidDel="007A5AE2" w:rsidRDefault="00B20CA2" w:rsidP="00462B52">
            <w:pPr>
              <w:rPr>
                <w:del w:id="2536" w:author="Marie Christa Ermite Joseph Fevry" w:date="2018-10-16T12:28:00Z"/>
                <w:lang w:val="fr-HT"/>
              </w:rPr>
            </w:pPr>
          </w:p>
        </w:tc>
      </w:tr>
      <w:tr w:rsidR="00B20CA2" w:rsidRPr="00AA73B8" w:rsidDel="007A5AE2" w14:paraId="011C4B49" w14:textId="67989D1E" w:rsidTr="007A5AE2">
        <w:trPr>
          <w:del w:id="2537" w:author="Marie Christa Ermite Joseph Fevry" w:date="2018-10-16T12:28:00Z"/>
        </w:trPr>
        <w:tc>
          <w:tcPr>
            <w:tcW w:w="3599" w:type="dxa"/>
            <w:gridSpan w:val="2"/>
            <w:shd w:val="clear" w:color="auto" w:fill="auto"/>
            <w:tcPrChange w:id="2538" w:author="Marie Christa Ermite Joseph Fevry" w:date="2018-10-16T12:28:00Z">
              <w:tcPr>
                <w:tcW w:w="4575" w:type="dxa"/>
                <w:gridSpan w:val="4"/>
                <w:shd w:val="clear" w:color="auto" w:fill="auto"/>
              </w:tcPr>
            </w:tcPrChange>
          </w:tcPr>
          <w:p w14:paraId="7F7B366A" w14:textId="12697283" w:rsidR="00B20CA2" w:rsidRPr="00B20CA2" w:rsidDel="007A5AE2" w:rsidRDefault="00B20CA2" w:rsidP="00462B52">
            <w:pPr>
              <w:rPr>
                <w:del w:id="2539" w:author="Marie Christa Ermite Joseph Fevry" w:date="2018-10-16T12:28:00Z"/>
                <w:rFonts w:ascii="Calibri" w:hAnsi="Calibri" w:cs="Calibri"/>
                <w:snapToGrid w:val="0"/>
                <w:sz w:val="22"/>
                <w:szCs w:val="22"/>
                <w:lang w:val="fr-FR"/>
              </w:rPr>
            </w:pPr>
            <w:del w:id="2540" w:author="Marie Christa Ermite Joseph Fevry" w:date="2018-10-16T12:28:00Z">
              <w:r w:rsidRPr="00B20CA2" w:rsidDel="007A5AE2">
                <w:rPr>
                  <w:rFonts w:ascii="Calibri" w:hAnsi="Calibri" w:cs="Calibri"/>
                  <w:snapToGrid w:val="0"/>
                  <w:sz w:val="22"/>
                  <w:szCs w:val="22"/>
                  <w:lang w:val="fr-FR"/>
                </w:rPr>
                <w:delText xml:space="preserve">Achats de matériels et équipement </w:delText>
              </w:r>
            </w:del>
          </w:p>
        </w:tc>
        <w:tc>
          <w:tcPr>
            <w:tcW w:w="776" w:type="dxa"/>
            <w:shd w:val="clear" w:color="auto" w:fill="auto"/>
            <w:tcPrChange w:id="2541" w:author="Marie Christa Ermite Joseph Fevry" w:date="2018-10-16T12:28:00Z">
              <w:tcPr>
                <w:tcW w:w="719" w:type="dxa"/>
                <w:gridSpan w:val="2"/>
                <w:shd w:val="clear" w:color="auto" w:fill="auto"/>
              </w:tcPr>
            </w:tcPrChange>
          </w:tcPr>
          <w:p w14:paraId="34E372B3" w14:textId="725AC20F" w:rsidR="00B20CA2" w:rsidRPr="00AA73B8" w:rsidDel="007A5AE2" w:rsidRDefault="00B20CA2" w:rsidP="00462B52">
            <w:pPr>
              <w:rPr>
                <w:del w:id="2542" w:author="Marie Christa Ermite Joseph Fevry" w:date="2018-10-16T12:28:00Z"/>
                <w:lang w:val="fr-HT"/>
              </w:rPr>
            </w:pPr>
          </w:p>
        </w:tc>
        <w:tc>
          <w:tcPr>
            <w:tcW w:w="1872" w:type="dxa"/>
            <w:shd w:val="clear" w:color="auto" w:fill="auto"/>
            <w:tcPrChange w:id="2543" w:author="Marie Christa Ermite Joseph Fevry" w:date="2018-10-16T12:28:00Z">
              <w:tcPr>
                <w:tcW w:w="1807" w:type="dxa"/>
                <w:gridSpan w:val="2"/>
                <w:shd w:val="clear" w:color="auto" w:fill="auto"/>
              </w:tcPr>
            </w:tcPrChange>
          </w:tcPr>
          <w:p w14:paraId="14B40FFA" w14:textId="1ED3BBAD" w:rsidR="00B20CA2" w:rsidRPr="00AA73B8" w:rsidDel="007A5AE2" w:rsidRDefault="00B20CA2" w:rsidP="00462B52">
            <w:pPr>
              <w:rPr>
                <w:del w:id="2544" w:author="Marie Christa Ermite Joseph Fevry" w:date="2018-10-16T12:28:00Z"/>
                <w:lang w:val="fr-HT"/>
              </w:rPr>
            </w:pPr>
          </w:p>
        </w:tc>
        <w:tc>
          <w:tcPr>
            <w:tcW w:w="1123" w:type="dxa"/>
            <w:shd w:val="clear" w:color="auto" w:fill="auto"/>
            <w:tcPrChange w:id="2545" w:author="Marie Christa Ermite Joseph Fevry" w:date="2018-10-16T12:28:00Z">
              <w:tcPr>
                <w:tcW w:w="1076" w:type="dxa"/>
                <w:gridSpan w:val="2"/>
                <w:shd w:val="clear" w:color="auto" w:fill="auto"/>
              </w:tcPr>
            </w:tcPrChange>
          </w:tcPr>
          <w:p w14:paraId="5AD5A038" w14:textId="3BD3AA00" w:rsidR="00B20CA2" w:rsidRPr="00AA73B8" w:rsidDel="007A5AE2" w:rsidRDefault="00B20CA2" w:rsidP="00462B52">
            <w:pPr>
              <w:rPr>
                <w:del w:id="2546" w:author="Marie Christa Ermite Joseph Fevry" w:date="2018-10-16T12:28:00Z"/>
                <w:lang w:val="fr-HT"/>
              </w:rPr>
            </w:pPr>
          </w:p>
        </w:tc>
        <w:tc>
          <w:tcPr>
            <w:tcW w:w="1990" w:type="dxa"/>
            <w:shd w:val="clear" w:color="auto" w:fill="auto"/>
            <w:tcPrChange w:id="2547" w:author="Marie Christa Ermite Joseph Fevry" w:date="2018-10-16T12:28:00Z">
              <w:tcPr>
                <w:tcW w:w="1183" w:type="dxa"/>
                <w:shd w:val="clear" w:color="auto" w:fill="auto"/>
              </w:tcPr>
            </w:tcPrChange>
          </w:tcPr>
          <w:p w14:paraId="5070593D" w14:textId="422D86C9" w:rsidR="00B20CA2" w:rsidRPr="00AA73B8" w:rsidDel="007A5AE2" w:rsidRDefault="00B20CA2" w:rsidP="00462B52">
            <w:pPr>
              <w:rPr>
                <w:del w:id="2548" w:author="Marie Christa Ermite Joseph Fevry" w:date="2018-10-16T12:28:00Z"/>
                <w:lang w:val="fr-HT"/>
              </w:rPr>
            </w:pPr>
          </w:p>
        </w:tc>
      </w:tr>
      <w:tr w:rsidR="00B20CA2" w:rsidRPr="00AA73B8" w:rsidDel="007A5AE2" w14:paraId="5D49C25C" w14:textId="51107FA6" w:rsidTr="007A5AE2">
        <w:trPr>
          <w:del w:id="2549" w:author="Marie Christa Ermite Joseph Fevry" w:date="2018-10-16T12:28:00Z"/>
        </w:trPr>
        <w:tc>
          <w:tcPr>
            <w:tcW w:w="3599" w:type="dxa"/>
            <w:gridSpan w:val="2"/>
            <w:shd w:val="clear" w:color="auto" w:fill="auto"/>
            <w:tcPrChange w:id="2550" w:author="Marie Christa Ermite Joseph Fevry" w:date="2018-10-16T12:28:00Z">
              <w:tcPr>
                <w:tcW w:w="4575" w:type="dxa"/>
                <w:gridSpan w:val="4"/>
                <w:shd w:val="clear" w:color="auto" w:fill="auto"/>
              </w:tcPr>
            </w:tcPrChange>
          </w:tcPr>
          <w:p w14:paraId="3580E5FE" w14:textId="64D06867" w:rsidR="00B20CA2" w:rsidRPr="00B20CA2" w:rsidDel="007A5AE2" w:rsidRDefault="00B20CA2" w:rsidP="00462B52">
            <w:pPr>
              <w:rPr>
                <w:del w:id="2551" w:author="Marie Christa Ermite Joseph Fevry" w:date="2018-10-16T12:28:00Z"/>
                <w:rFonts w:ascii="Calibri" w:hAnsi="Calibri" w:cs="Calibri"/>
                <w:snapToGrid w:val="0"/>
                <w:sz w:val="22"/>
                <w:szCs w:val="22"/>
                <w:lang w:val="fr-FR"/>
              </w:rPr>
            </w:pPr>
            <w:del w:id="2552" w:author="Marie Christa Ermite Joseph Fevry" w:date="2018-10-16T12:28:00Z">
              <w:r w:rsidRPr="00B20CA2" w:rsidDel="007A5AE2">
                <w:rPr>
                  <w:rFonts w:ascii="Calibri" w:hAnsi="Calibri" w:cs="Calibri"/>
                  <w:snapToGrid w:val="0"/>
                  <w:sz w:val="22"/>
                  <w:szCs w:val="22"/>
                  <w:lang w:val="fr-FR"/>
                </w:rPr>
                <w:delText>Déplacements (location de véhicules, matériels et autres)</w:delText>
              </w:r>
            </w:del>
          </w:p>
        </w:tc>
        <w:tc>
          <w:tcPr>
            <w:tcW w:w="776" w:type="dxa"/>
            <w:shd w:val="clear" w:color="auto" w:fill="auto"/>
            <w:tcPrChange w:id="2553" w:author="Marie Christa Ermite Joseph Fevry" w:date="2018-10-16T12:28:00Z">
              <w:tcPr>
                <w:tcW w:w="719" w:type="dxa"/>
                <w:gridSpan w:val="2"/>
                <w:shd w:val="clear" w:color="auto" w:fill="auto"/>
              </w:tcPr>
            </w:tcPrChange>
          </w:tcPr>
          <w:p w14:paraId="2D041D23" w14:textId="2A4235D3" w:rsidR="00B20CA2" w:rsidRPr="00AA73B8" w:rsidDel="007A5AE2" w:rsidRDefault="00B20CA2" w:rsidP="00462B52">
            <w:pPr>
              <w:rPr>
                <w:del w:id="2554" w:author="Marie Christa Ermite Joseph Fevry" w:date="2018-10-16T12:28:00Z"/>
                <w:lang w:val="fr-HT"/>
              </w:rPr>
            </w:pPr>
          </w:p>
        </w:tc>
        <w:tc>
          <w:tcPr>
            <w:tcW w:w="1872" w:type="dxa"/>
            <w:shd w:val="clear" w:color="auto" w:fill="auto"/>
            <w:tcPrChange w:id="2555" w:author="Marie Christa Ermite Joseph Fevry" w:date="2018-10-16T12:28:00Z">
              <w:tcPr>
                <w:tcW w:w="1807" w:type="dxa"/>
                <w:gridSpan w:val="2"/>
                <w:shd w:val="clear" w:color="auto" w:fill="auto"/>
              </w:tcPr>
            </w:tcPrChange>
          </w:tcPr>
          <w:p w14:paraId="11DEA12F" w14:textId="4917A38A" w:rsidR="00B20CA2" w:rsidRPr="00AA73B8" w:rsidDel="007A5AE2" w:rsidRDefault="00B20CA2" w:rsidP="00462B52">
            <w:pPr>
              <w:rPr>
                <w:del w:id="2556" w:author="Marie Christa Ermite Joseph Fevry" w:date="2018-10-16T12:28:00Z"/>
                <w:lang w:val="fr-HT"/>
              </w:rPr>
            </w:pPr>
          </w:p>
        </w:tc>
        <w:tc>
          <w:tcPr>
            <w:tcW w:w="1123" w:type="dxa"/>
            <w:shd w:val="clear" w:color="auto" w:fill="auto"/>
            <w:tcPrChange w:id="2557" w:author="Marie Christa Ermite Joseph Fevry" w:date="2018-10-16T12:28:00Z">
              <w:tcPr>
                <w:tcW w:w="1076" w:type="dxa"/>
                <w:gridSpan w:val="2"/>
                <w:shd w:val="clear" w:color="auto" w:fill="auto"/>
              </w:tcPr>
            </w:tcPrChange>
          </w:tcPr>
          <w:p w14:paraId="24DA36E8" w14:textId="2AE9AE57" w:rsidR="00B20CA2" w:rsidRPr="00AA73B8" w:rsidDel="007A5AE2" w:rsidRDefault="00B20CA2" w:rsidP="00462B52">
            <w:pPr>
              <w:rPr>
                <w:del w:id="2558" w:author="Marie Christa Ermite Joseph Fevry" w:date="2018-10-16T12:28:00Z"/>
                <w:lang w:val="fr-HT"/>
              </w:rPr>
            </w:pPr>
          </w:p>
        </w:tc>
        <w:tc>
          <w:tcPr>
            <w:tcW w:w="1990" w:type="dxa"/>
            <w:shd w:val="clear" w:color="auto" w:fill="auto"/>
            <w:tcPrChange w:id="2559" w:author="Marie Christa Ermite Joseph Fevry" w:date="2018-10-16T12:28:00Z">
              <w:tcPr>
                <w:tcW w:w="1183" w:type="dxa"/>
                <w:shd w:val="clear" w:color="auto" w:fill="auto"/>
              </w:tcPr>
            </w:tcPrChange>
          </w:tcPr>
          <w:p w14:paraId="627929E9" w14:textId="61D204D6" w:rsidR="00B20CA2" w:rsidRPr="00AA73B8" w:rsidDel="007A5AE2" w:rsidRDefault="00B20CA2" w:rsidP="00462B52">
            <w:pPr>
              <w:rPr>
                <w:del w:id="2560" w:author="Marie Christa Ermite Joseph Fevry" w:date="2018-10-16T12:28:00Z"/>
                <w:lang w:val="fr-HT"/>
              </w:rPr>
            </w:pPr>
          </w:p>
        </w:tc>
      </w:tr>
      <w:tr w:rsidR="00B20CA2" w:rsidRPr="00AA73B8" w:rsidDel="007A5AE2" w14:paraId="215AD8D7" w14:textId="2E6C7DEE" w:rsidTr="007A5AE2">
        <w:trPr>
          <w:del w:id="2561" w:author="Marie Christa Ermite Joseph Fevry" w:date="2018-10-16T12:28:00Z"/>
        </w:trPr>
        <w:tc>
          <w:tcPr>
            <w:tcW w:w="3599" w:type="dxa"/>
            <w:gridSpan w:val="2"/>
            <w:shd w:val="clear" w:color="auto" w:fill="auto"/>
            <w:tcPrChange w:id="2562" w:author="Marie Christa Ermite Joseph Fevry" w:date="2018-10-16T12:28:00Z">
              <w:tcPr>
                <w:tcW w:w="4575" w:type="dxa"/>
                <w:gridSpan w:val="4"/>
                <w:shd w:val="clear" w:color="auto" w:fill="auto"/>
              </w:tcPr>
            </w:tcPrChange>
          </w:tcPr>
          <w:p w14:paraId="71B220C8" w14:textId="00FDF174" w:rsidR="00B20CA2" w:rsidRPr="00B20CA2" w:rsidDel="007A5AE2" w:rsidRDefault="00B20CA2" w:rsidP="00462B52">
            <w:pPr>
              <w:rPr>
                <w:del w:id="2563" w:author="Marie Christa Ermite Joseph Fevry" w:date="2018-10-16T12:28:00Z"/>
                <w:rFonts w:ascii="Calibri" w:hAnsi="Calibri" w:cs="Calibri"/>
                <w:snapToGrid w:val="0"/>
                <w:sz w:val="22"/>
                <w:szCs w:val="22"/>
                <w:lang w:val="fr-FR"/>
              </w:rPr>
            </w:pPr>
            <w:del w:id="2564" w:author="Marie Christa Ermite Joseph Fevry" w:date="2018-10-16T12:28:00Z">
              <w:r w:rsidRPr="00B20CA2" w:rsidDel="007A5AE2">
                <w:rPr>
                  <w:rFonts w:ascii="Calibri" w:hAnsi="Calibri" w:cs="Calibri"/>
                  <w:snapToGrid w:val="0"/>
                  <w:sz w:val="22"/>
                  <w:szCs w:val="22"/>
                  <w:lang w:val="fr-FR"/>
                </w:rPr>
                <w:delText>Impression et reproduction de rapports</w:delText>
              </w:r>
            </w:del>
          </w:p>
        </w:tc>
        <w:tc>
          <w:tcPr>
            <w:tcW w:w="776" w:type="dxa"/>
            <w:shd w:val="clear" w:color="auto" w:fill="auto"/>
            <w:tcPrChange w:id="2565" w:author="Marie Christa Ermite Joseph Fevry" w:date="2018-10-16T12:28:00Z">
              <w:tcPr>
                <w:tcW w:w="719" w:type="dxa"/>
                <w:gridSpan w:val="2"/>
                <w:shd w:val="clear" w:color="auto" w:fill="auto"/>
              </w:tcPr>
            </w:tcPrChange>
          </w:tcPr>
          <w:p w14:paraId="59A07EEF" w14:textId="2924A311" w:rsidR="00B20CA2" w:rsidRPr="00AA73B8" w:rsidDel="007A5AE2" w:rsidRDefault="00B20CA2" w:rsidP="00462B52">
            <w:pPr>
              <w:rPr>
                <w:del w:id="2566" w:author="Marie Christa Ermite Joseph Fevry" w:date="2018-10-16T12:28:00Z"/>
                <w:lang w:val="fr-HT"/>
              </w:rPr>
            </w:pPr>
          </w:p>
        </w:tc>
        <w:tc>
          <w:tcPr>
            <w:tcW w:w="1872" w:type="dxa"/>
            <w:shd w:val="clear" w:color="auto" w:fill="auto"/>
            <w:tcPrChange w:id="2567" w:author="Marie Christa Ermite Joseph Fevry" w:date="2018-10-16T12:28:00Z">
              <w:tcPr>
                <w:tcW w:w="1807" w:type="dxa"/>
                <w:gridSpan w:val="2"/>
                <w:shd w:val="clear" w:color="auto" w:fill="auto"/>
              </w:tcPr>
            </w:tcPrChange>
          </w:tcPr>
          <w:p w14:paraId="7D326E69" w14:textId="7D90984B" w:rsidR="00B20CA2" w:rsidRPr="00AA73B8" w:rsidDel="007A5AE2" w:rsidRDefault="00B20CA2" w:rsidP="00462B52">
            <w:pPr>
              <w:rPr>
                <w:del w:id="2568" w:author="Marie Christa Ermite Joseph Fevry" w:date="2018-10-16T12:28:00Z"/>
                <w:lang w:val="fr-HT"/>
              </w:rPr>
            </w:pPr>
          </w:p>
        </w:tc>
        <w:tc>
          <w:tcPr>
            <w:tcW w:w="1123" w:type="dxa"/>
            <w:shd w:val="clear" w:color="auto" w:fill="auto"/>
            <w:tcPrChange w:id="2569" w:author="Marie Christa Ermite Joseph Fevry" w:date="2018-10-16T12:28:00Z">
              <w:tcPr>
                <w:tcW w:w="1076" w:type="dxa"/>
                <w:gridSpan w:val="2"/>
                <w:shd w:val="clear" w:color="auto" w:fill="auto"/>
              </w:tcPr>
            </w:tcPrChange>
          </w:tcPr>
          <w:p w14:paraId="12C2BF50" w14:textId="2F2F67C6" w:rsidR="00B20CA2" w:rsidRPr="00AA73B8" w:rsidDel="007A5AE2" w:rsidRDefault="00B20CA2" w:rsidP="00462B52">
            <w:pPr>
              <w:rPr>
                <w:del w:id="2570" w:author="Marie Christa Ermite Joseph Fevry" w:date="2018-10-16T12:28:00Z"/>
                <w:lang w:val="fr-HT"/>
              </w:rPr>
            </w:pPr>
          </w:p>
        </w:tc>
        <w:tc>
          <w:tcPr>
            <w:tcW w:w="1990" w:type="dxa"/>
            <w:shd w:val="clear" w:color="auto" w:fill="auto"/>
            <w:tcPrChange w:id="2571" w:author="Marie Christa Ermite Joseph Fevry" w:date="2018-10-16T12:28:00Z">
              <w:tcPr>
                <w:tcW w:w="1183" w:type="dxa"/>
                <w:shd w:val="clear" w:color="auto" w:fill="auto"/>
              </w:tcPr>
            </w:tcPrChange>
          </w:tcPr>
          <w:p w14:paraId="54321BA1" w14:textId="48ACF62A" w:rsidR="00B20CA2" w:rsidRPr="00AA73B8" w:rsidDel="007A5AE2" w:rsidRDefault="00B20CA2" w:rsidP="00462B52">
            <w:pPr>
              <w:rPr>
                <w:del w:id="2572" w:author="Marie Christa Ermite Joseph Fevry" w:date="2018-10-16T12:28:00Z"/>
                <w:lang w:val="fr-HT"/>
              </w:rPr>
            </w:pPr>
          </w:p>
        </w:tc>
      </w:tr>
      <w:tr w:rsidR="00B20CA2" w:rsidRPr="00AA73B8" w:rsidDel="007A5AE2" w14:paraId="3FB6113D" w14:textId="289BC4EC" w:rsidTr="007A5AE2">
        <w:trPr>
          <w:del w:id="2573" w:author="Marie Christa Ermite Joseph Fevry" w:date="2018-10-16T12:28:00Z"/>
        </w:trPr>
        <w:tc>
          <w:tcPr>
            <w:tcW w:w="3599" w:type="dxa"/>
            <w:gridSpan w:val="2"/>
            <w:shd w:val="clear" w:color="auto" w:fill="auto"/>
            <w:tcPrChange w:id="2574" w:author="Marie Christa Ermite Joseph Fevry" w:date="2018-10-16T12:28:00Z">
              <w:tcPr>
                <w:tcW w:w="4575" w:type="dxa"/>
                <w:gridSpan w:val="4"/>
                <w:shd w:val="clear" w:color="auto" w:fill="auto"/>
              </w:tcPr>
            </w:tcPrChange>
          </w:tcPr>
          <w:p w14:paraId="353D726B" w14:textId="1327D0AE" w:rsidR="00B20CA2" w:rsidRPr="00B20CA2" w:rsidDel="007A5AE2" w:rsidRDefault="00B20CA2" w:rsidP="00462B52">
            <w:pPr>
              <w:rPr>
                <w:del w:id="2575" w:author="Marie Christa Ermite Joseph Fevry" w:date="2018-10-16T12:28:00Z"/>
                <w:rFonts w:ascii="Calibri" w:hAnsi="Calibri" w:cs="Calibri"/>
                <w:snapToGrid w:val="0"/>
                <w:sz w:val="22"/>
                <w:szCs w:val="22"/>
                <w:lang w:val="fr-FR"/>
              </w:rPr>
            </w:pPr>
            <w:del w:id="2576" w:author="Marie Christa Ermite Joseph Fevry" w:date="2018-10-16T12:28:00Z">
              <w:r w:rsidRPr="00B20CA2" w:rsidDel="007A5AE2">
                <w:rPr>
                  <w:rFonts w:ascii="Calibri" w:hAnsi="Calibri" w:cs="Calibri"/>
                  <w:snapToGrid w:val="0"/>
                  <w:sz w:val="22"/>
                  <w:szCs w:val="22"/>
                  <w:lang w:val="fr-FR"/>
                </w:rPr>
                <w:delText>Communication +Réunions et Ateliers/Conférence/ visibilité (panneaux)</w:delText>
              </w:r>
            </w:del>
          </w:p>
        </w:tc>
        <w:tc>
          <w:tcPr>
            <w:tcW w:w="776" w:type="dxa"/>
            <w:shd w:val="clear" w:color="auto" w:fill="auto"/>
            <w:tcPrChange w:id="2577" w:author="Marie Christa Ermite Joseph Fevry" w:date="2018-10-16T12:28:00Z">
              <w:tcPr>
                <w:tcW w:w="719" w:type="dxa"/>
                <w:gridSpan w:val="2"/>
                <w:shd w:val="clear" w:color="auto" w:fill="auto"/>
              </w:tcPr>
            </w:tcPrChange>
          </w:tcPr>
          <w:p w14:paraId="115B4333" w14:textId="797D660B" w:rsidR="00B20CA2" w:rsidRPr="00AA73B8" w:rsidDel="007A5AE2" w:rsidRDefault="00B20CA2" w:rsidP="00462B52">
            <w:pPr>
              <w:rPr>
                <w:del w:id="2578" w:author="Marie Christa Ermite Joseph Fevry" w:date="2018-10-16T12:28:00Z"/>
                <w:lang w:val="fr-HT"/>
              </w:rPr>
            </w:pPr>
          </w:p>
        </w:tc>
        <w:tc>
          <w:tcPr>
            <w:tcW w:w="1872" w:type="dxa"/>
            <w:shd w:val="clear" w:color="auto" w:fill="auto"/>
            <w:tcPrChange w:id="2579" w:author="Marie Christa Ermite Joseph Fevry" w:date="2018-10-16T12:28:00Z">
              <w:tcPr>
                <w:tcW w:w="1807" w:type="dxa"/>
                <w:gridSpan w:val="2"/>
                <w:shd w:val="clear" w:color="auto" w:fill="auto"/>
              </w:tcPr>
            </w:tcPrChange>
          </w:tcPr>
          <w:p w14:paraId="752DA436" w14:textId="5AC0B519" w:rsidR="00B20CA2" w:rsidRPr="00AA73B8" w:rsidDel="007A5AE2" w:rsidRDefault="00B20CA2" w:rsidP="00462B52">
            <w:pPr>
              <w:rPr>
                <w:del w:id="2580" w:author="Marie Christa Ermite Joseph Fevry" w:date="2018-10-16T12:28:00Z"/>
                <w:lang w:val="fr-HT"/>
              </w:rPr>
            </w:pPr>
          </w:p>
        </w:tc>
        <w:tc>
          <w:tcPr>
            <w:tcW w:w="1123" w:type="dxa"/>
            <w:shd w:val="clear" w:color="auto" w:fill="auto"/>
            <w:tcPrChange w:id="2581" w:author="Marie Christa Ermite Joseph Fevry" w:date="2018-10-16T12:28:00Z">
              <w:tcPr>
                <w:tcW w:w="1076" w:type="dxa"/>
                <w:gridSpan w:val="2"/>
                <w:shd w:val="clear" w:color="auto" w:fill="auto"/>
              </w:tcPr>
            </w:tcPrChange>
          </w:tcPr>
          <w:p w14:paraId="73019DA8" w14:textId="2DF058B9" w:rsidR="00B20CA2" w:rsidRPr="00AA73B8" w:rsidDel="007A5AE2" w:rsidRDefault="00B20CA2" w:rsidP="00462B52">
            <w:pPr>
              <w:rPr>
                <w:del w:id="2582" w:author="Marie Christa Ermite Joseph Fevry" w:date="2018-10-16T12:28:00Z"/>
                <w:lang w:val="fr-HT"/>
              </w:rPr>
            </w:pPr>
          </w:p>
        </w:tc>
        <w:tc>
          <w:tcPr>
            <w:tcW w:w="1990" w:type="dxa"/>
            <w:shd w:val="clear" w:color="auto" w:fill="auto"/>
            <w:tcPrChange w:id="2583" w:author="Marie Christa Ermite Joseph Fevry" w:date="2018-10-16T12:28:00Z">
              <w:tcPr>
                <w:tcW w:w="1183" w:type="dxa"/>
                <w:shd w:val="clear" w:color="auto" w:fill="auto"/>
              </w:tcPr>
            </w:tcPrChange>
          </w:tcPr>
          <w:p w14:paraId="200A218E" w14:textId="78888679" w:rsidR="00B20CA2" w:rsidRPr="00AA73B8" w:rsidDel="007A5AE2" w:rsidRDefault="00B20CA2" w:rsidP="00462B52">
            <w:pPr>
              <w:rPr>
                <w:del w:id="2584" w:author="Marie Christa Ermite Joseph Fevry" w:date="2018-10-16T12:28:00Z"/>
                <w:lang w:val="fr-HT"/>
              </w:rPr>
            </w:pPr>
          </w:p>
        </w:tc>
      </w:tr>
      <w:tr w:rsidR="00B20CA2" w:rsidRPr="00AA73B8" w:rsidDel="007A5AE2" w14:paraId="57FD6CE1" w14:textId="498D4D75" w:rsidTr="007A5AE2">
        <w:trPr>
          <w:del w:id="2585" w:author="Marie Christa Ermite Joseph Fevry" w:date="2018-10-16T12:28:00Z"/>
        </w:trPr>
        <w:tc>
          <w:tcPr>
            <w:tcW w:w="630" w:type="dxa"/>
            <w:shd w:val="clear" w:color="auto" w:fill="auto"/>
            <w:tcPrChange w:id="2586" w:author="Marie Christa Ermite Joseph Fevry" w:date="2018-10-16T12:28:00Z">
              <w:tcPr>
                <w:tcW w:w="540" w:type="dxa"/>
                <w:shd w:val="clear" w:color="auto" w:fill="auto"/>
              </w:tcPr>
            </w:tcPrChange>
          </w:tcPr>
          <w:p w14:paraId="46C02408" w14:textId="7ADE5A09" w:rsidR="00B20CA2" w:rsidRPr="00AA73B8" w:rsidDel="007A5AE2" w:rsidRDefault="00B20CA2" w:rsidP="00462B52">
            <w:pPr>
              <w:rPr>
                <w:del w:id="2587" w:author="Marie Christa Ermite Joseph Fevry" w:date="2018-10-16T12:28:00Z"/>
                <w:b/>
                <w:lang w:val="fr-HT"/>
              </w:rPr>
            </w:pPr>
            <w:del w:id="2588" w:author="Marie Christa Ermite Joseph Fevry" w:date="2018-10-16T12:28:00Z">
              <w:r w:rsidRPr="00AA73B8" w:rsidDel="007A5AE2">
                <w:rPr>
                  <w:b/>
                  <w:lang w:val="fr-HT"/>
                </w:rPr>
                <w:delText>IV</w:delText>
              </w:r>
            </w:del>
          </w:p>
        </w:tc>
        <w:tc>
          <w:tcPr>
            <w:tcW w:w="2969" w:type="dxa"/>
            <w:shd w:val="clear" w:color="auto" w:fill="auto"/>
            <w:tcPrChange w:id="2589" w:author="Marie Christa Ermite Joseph Fevry" w:date="2018-10-16T12:28:00Z">
              <w:tcPr>
                <w:tcW w:w="4035" w:type="dxa"/>
                <w:gridSpan w:val="3"/>
                <w:shd w:val="clear" w:color="auto" w:fill="auto"/>
              </w:tcPr>
            </w:tcPrChange>
          </w:tcPr>
          <w:p w14:paraId="54331CB3" w14:textId="5932BFE0" w:rsidR="00B20CA2" w:rsidRPr="00AA73B8" w:rsidDel="007A5AE2" w:rsidRDefault="00B20CA2" w:rsidP="00462B52">
            <w:pPr>
              <w:rPr>
                <w:del w:id="2590" w:author="Marie Christa Ermite Joseph Fevry" w:date="2018-10-16T12:28:00Z"/>
                <w:b/>
                <w:lang w:val="fr-HT"/>
              </w:rPr>
            </w:pPr>
            <w:del w:id="2591" w:author="Marie Christa Ermite Joseph Fevry" w:date="2018-10-16T12:28:00Z">
              <w:r w:rsidRPr="00AA73B8" w:rsidDel="007A5AE2">
                <w:rPr>
                  <w:b/>
                  <w:lang w:val="fr-HT"/>
                </w:rPr>
                <w:delText>Autres couts connexes (à préciser)</w:delText>
              </w:r>
            </w:del>
          </w:p>
        </w:tc>
        <w:tc>
          <w:tcPr>
            <w:tcW w:w="776" w:type="dxa"/>
            <w:shd w:val="clear" w:color="auto" w:fill="auto"/>
            <w:tcPrChange w:id="2592" w:author="Marie Christa Ermite Joseph Fevry" w:date="2018-10-16T12:28:00Z">
              <w:tcPr>
                <w:tcW w:w="719" w:type="dxa"/>
                <w:gridSpan w:val="2"/>
                <w:shd w:val="clear" w:color="auto" w:fill="auto"/>
              </w:tcPr>
            </w:tcPrChange>
          </w:tcPr>
          <w:p w14:paraId="47E0D80B" w14:textId="0AF7DE07" w:rsidR="00B20CA2" w:rsidRPr="00AA73B8" w:rsidDel="007A5AE2" w:rsidRDefault="00B20CA2" w:rsidP="00462B52">
            <w:pPr>
              <w:rPr>
                <w:del w:id="2593" w:author="Marie Christa Ermite Joseph Fevry" w:date="2018-10-16T12:28:00Z"/>
                <w:lang w:val="fr-HT"/>
              </w:rPr>
            </w:pPr>
          </w:p>
        </w:tc>
        <w:tc>
          <w:tcPr>
            <w:tcW w:w="1872" w:type="dxa"/>
            <w:shd w:val="clear" w:color="auto" w:fill="auto"/>
            <w:tcPrChange w:id="2594" w:author="Marie Christa Ermite Joseph Fevry" w:date="2018-10-16T12:28:00Z">
              <w:tcPr>
                <w:tcW w:w="1807" w:type="dxa"/>
                <w:gridSpan w:val="2"/>
                <w:shd w:val="clear" w:color="auto" w:fill="auto"/>
              </w:tcPr>
            </w:tcPrChange>
          </w:tcPr>
          <w:p w14:paraId="17CCEFBF" w14:textId="620D6A5D" w:rsidR="00B20CA2" w:rsidRPr="00AA73B8" w:rsidDel="007A5AE2" w:rsidRDefault="00B20CA2" w:rsidP="00462B52">
            <w:pPr>
              <w:rPr>
                <w:del w:id="2595" w:author="Marie Christa Ermite Joseph Fevry" w:date="2018-10-16T12:28:00Z"/>
                <w:lang w:val="fr-HT"/>
              </w:rPr>
            </w:pPr>
          </w:p>
        </w:tc>
        <w:tc>
          <w:tcPr>
            <w:tcW w:w="1123" w:type="dxa"/>
            <w:shd w:val="clear" w:color="auto" w:fill="auto"/>
            <w:tcPrChange w:id="2596" w:author="Marie Christa Ermite Joseph Fevry" w:date="2018-10-16T12:28:00Z">
              <w:tcPr>
                <w:tcW w:w="1076" w:type="dxa"/>
                <w:gridSpan w:val="2"/>
                <w:shd w:val="clear" w:color="auto" w:fill="auto"/>
              </w:tcPr>
            </w:tcPrChange>
          </w:tcPr>
          <w:p w14:paraId="2C162C62" w14:textId="37B657FD" w:rsidR="00B20CA2" w:rsidRPr="00AA73B8" w:rsidDel="007A5AE2" w:rsidRDefault="00B20CA2" w:rsidP="00462B52">
            <w:pPr>
              <w:rPr>
                <w:del w:id="2597" w:author="Marie Christa Ermite Joseph Fevry" w:date="2018-10-16T12:28:00Z"/>
                <w:lang w:val="fr-HT"/>
              </w:rPr>
            </w:pPr>
          </w:p>
        </w:tc>
        <w:tc>
          <w:tcPr>
            <w:tcW w:w="1990" w:type="dxa"/>
            <w:shd w:val="clear" w:color="auto" w:fill="auto"/>
            <w:tcPrChange w:id="2598" w:author="Marie Christa Ermite Joseph Fevry" w:date="2018-10-16T12:28:00Z">
              <w:tcPr>
                <w:tcW w:w="1183" w:type="dxa"/>
                <w:shd w:val="clear" w:color="auto" w:fill="auto"/>
              </w:tcPr>
            </w:tcPrChange>
          </w:tcPr>
          <w:p w14:paraId="69B175B4" w14:textId="695A5575" w:rsidR="00B20CA2" w:rsidRPr="00AA73B8" w:rsidDel="007A5AE2" w:rsidRDefault="00B20CA2" w:rsidP="00462B52">
            <w:pPr>
              <w:rPr>
                <w:del w:id="2599" w:author="Marie Christa Ermite Joseph Fevry" w:date="2018-10-16T12:28:00Z"/>
                <w:lang w:val="fr-HT"/>
              </w:rPr>
            </w:pPr>
          </w:p>
        </w:tc>
      </w:tr>
      <w:tr w:rsidR="00B20CA2" w:rsidRPr="00AA73B8" w:rsidDel="007A5AE2" w14:paraId="0C5224D4" w14:textId="1445E60C" w:rsidTr="007A5AE2">
        <w:trPr>
          <w:del w:id="2600" w:author="Marie Christa Ermite Joseph Fevry" w:date="2018-10-16T12:28:00Z"/>
        </w:trPr>
        <w:tc>
          <w:tcPr>
            <w:tcW w:w="3599" w:type="dxa"/>
            <w:gridSpan w:val="2"/>
            <w:shd w:val="clear" w:color="auto" w:fill="auto"/>
            <w:tcPrChange w:id="2601" w:author="Marie Christa Ermite Joseph Fevry" w:date="2018-10-16T12:28:00Z">
              <w:tcPr>
                <w:tcW w:w="4575" w:type="dxa"/>
                <w:gridSpan w:val="4"/>
                <w:shd w:val="clear" w:color="auto" w:fill="auto"/>
              </w:tcPr>
            </w:tcPrChange>
          </w:tcPr>
          <w:p w14:paraId="3046E28F" w14:textId="4CE1672E" w:rsidR="00B20CA2" w:rsidRPr="00AA73B8" w:rsidDel="007A5AE2" w:rsidRDefault="00B20CA2" w:rsidP="00462B52">
            <w:pPr>
              <w:rPr>
                <w:del w:id="2602" w:author="Marie Christa Ermite Joseph Fevry" w:date="2018-10-16T12:28:00Z"/>
                <w:lang w:val="fr-HT"/>
              </w:rPr>
            </w:pPr>
          </w:p>
        </w:tc>
        <w:tc>
          <w:tcPr>
            <w:tcW w:w="776" w:type="dxa"/>
            <w:shd w:val="clear" w:color="auto" w:fill="auto"/>
            <w:tcPrChange w:id="2603" w:author="Marie Christa Ermite Joseph Fevry" w:date="2018-10-16T12:28:00Z">
              <w:tcPr>
                <w:tcW w:w="719" w:type="dxa"/>
                <w:gridSpan w:val="2"/>
                <w:shd w:val="clear" w:color="auto" w:fill="auto"/>
              </w:tcPr>
            </w:tcPrChange>
          </w:tcPr>
          <w:p w14:paraId="2A6E543A" w14:textId="7E403C34" w:rsidR="00B20CA2" w:rsidRPr="00AA73B8" w:rsidDel="007A5AE2" w:rsidRDefault="00B20CA2" w:rsidP="00462B52">
            <w:pPr>
              <w:rPr>
                <w:del w:id="2604" w:author="Marie Christa Ermite Joseph Fevry" w:date="2018-10-16T12:28:00Z"/>
                <w:lang w:val="fr-HT"/>
              </w:rPr>
            </w:pPr>
          </w:p>
        </w:tc>
        <w:tc>
          <w:tcPr>
            <w:tcW w:w="1872" w:type="dxa"/>
            <w:shd w:val="clear" w:color="auto" w:fill="auto"/>
            <w:tcPrChange w:id="2605" w:author="Marie Christa Ermite Joseph Fevry" w:date="2018-10-16T12:28:00Z">
              <w:tcPr>
                <w:tcW w:w="1807" w:type="dxa"/>
                <w:gridSpan w:val="2"/>
                <w:shd w:val="clear" w:color="auto" w:fill="auto"/>
              </w:tcPr>
            </w:tcPrChange>
          </w:tcPr>
          <w:p w14:paraId="65A20B76" w14:textId="015297B2" w:rsidR="00B20CA2" w:rsidRPr="00AA73B8" w:rsidDel="007A5AE2" w:rsidRDefault="00B20CA2" w:rsidP="00462B52">
            <w:pPr>
              <w:rPr>
                <w:del w:id="2606" w:author="Marie Christa Ermite Joseph Fevry" w:date="2018-10-16T12:28:00Z"/>
                <w:lang w:val="fr-HT"/>
              </w:rPr>
            </w:pPr>
          </w:p>
        </w:tc>
        <w:tc>
          <w:tcPr>
            <w:tcW w:w="1123" w:type="dxa"/>
            <w:shd w:val="clear" w:color="auto" w:fill="auto"/>
            <w:tcPrChange w:id="2607" w:author="Marie Christa Ermite Joseph Fevry" w:date="2018-10-16T12:28:00Z">
              <w:tcPr>
                <w:tcW w:w="1076" w:type="dxa"/>
                <w:gridSpan w:val="2"/>
                <w:shd w:val="clear" w:color="auto" w:fill="auto"/>
              </w:tcPr>
            </w:tcPrChange>
          </w:tcPr>
          <w:p w14:paraId="149E9845" w14:textId="5892446E" w:rsidR="00B20CA2" w:rsidRPr="00AA73B8" w:rsidDel="007A5AE2" w:rsidRDefault="00B20CA2" w:rsidP="00462B52">
            <w:pPr>
              <w:rPr>
                <w:del w:id="2608" w:author="Marie Christa Ermite Joseph Fevry" w:date="2018-10-16T12:28:00Z"/>
                <w:lang w:val="fr-HT"/>
              </w:rPr>
            </w:pPr>
          </w:p>
        </w:tc>
        <w:tc>
          <w:tcPr>
            <w:tcW w:w="1990" w:type="dxa"/>
            <w:shd w:val="clear" w:color="auto" w:fill="auto"/>
            <w:tcPrChange w:id="2609" w:author="Marie Christa Ermite Joseph Fevry" w:date="2018-10-16T12:28:00Z">
              <w:tcPr>
                <w:tcW w:w="1183" w:type="dxa"/>
                <w:shd w:val="clear" w:color="auto" w:fill="auto"/>
              </w:tcPr>
            </w:tcPrChange>
          </w:tcPr>
          <w:p w14:paraId="23443FD9" w14:textId="7E5815B6" w:rsidR="00B20CA2" w:rsidRPr="00AA73B8" w:rsidDel="007A5AE2" w:rsidRDefault="00B20CA2" w:rsidP="00462B52">
            <w:pPr>
              <w:rPr>
                <w:del w:id="2610" w:author="Marie Christa Ermite Joseph Fevry" w:date="2018-10-16T12:28:00Z"/>
                <w:lang w:val="fr-HT"/>
              </w:rPr>
            </w:pPr>
          </w:p>
        </w:tc>
      </w:tr>
      <w:tr w:rsidR="00B20CA2" w:rsidRPr="00AA73B8" w:rsidDel="007A5AE2" w14:paraId="495E36A7" w14:textId="5C9F0270" w:rsidTr="007A5AE2">
        <w:trPr>
          <w:del w:id="2611" w:author="Marie Christa Ermite Joseph Fevry" w:date="2018-10-16T12:28:00Z"/>
        </w:trPr>
        <w:tc>
          <w:tcPr>
            <w:tcW w:w="3599" w:type="dxa"/>
            <w:gridSpan w:val="2"/>
            <w:shd w:val="clear" w:color="auto" w:fill="auto"/>
            <w:tcPrChange w:id="2612" w:author="Marie Christa Ermite Joseph Fevry" w:date="2018-10-16T12:28:00Z">
              <w:tcPr>
                <w:tcW w:w="4575" w:type="dxa"/>
                <w:gridSpan w:val="4"/>
                <w:shd w:val="clear" w:color="auto" w:fill="auto"/>
              </w:tcPr>
            </w:tcPrChange>
          </w:tcPr>
          <w:p w14:paraId="465B86F2" w14:textId="589728CF" w:rsidR="00B20CA2" w:rsidRPr="00AA73B8" w:rsidDel="007A5AE2" w:rsidRDefault="00B20CA2" w:rsidP="00462B52">
            <w:pPr>
              <w:rPr>
                <w:del w:id="2613" w:author="Marie Christa Ermite Joseph Fevry" w:date="2018-10-16T12:28:00Z"/>
                <w:lang w:val="fr-HT"/>
              </w:rPr>
            </w:pPr>
          </w:p>
        </w:tc>
        <w:tc>
          <w:tcPr>
            <w:tcW w:w="776" w:type="dxa"/>
            <w:shd w:val="clear" w:color="auto" w:fill="auto"/>
            <w:tcPrChange w:id="2614" w:author="Marie Christa Ermite Joseph Fevry" w:date="2018-10-16T12:28:00Z">
              <w:tcPr>
                <w:tcW w:w="719" w:type="dxa"/>
                <w:gridSpan w:val="2"/>
                <w:shd w:val="clear" w:color="auto" w:fill="auto"/>
              </w:tcPr>
            </w:tcPrChange>
          </w:tcPr>
          <w:p w14:paraId="4054D904" w14:textId="3A056DDB" w:rsidR="00B20CA2" w:rsidRPr="00AA73B8" w:rsidDel="007A5AE2" w:rsidRDefault="00B20CA2" w:rsidP="00462B52">
            <w:pPr>
              <w:rPr>
                <w:del w:id="2615" w:author="Marie Christa Ermite Joseph Fevry" w:date="2018-10-16T12:28:00Z"/>
                <w:lang w:val="fr-HT"/>
              </w:rPr>
            </w:pPr>
          </w:p>
        </w:tc>
        <w:tc>
          <w:tcPr>
            <w:tcW w:w="1872" w:type="dxa"/>
            <w:shd w:val="clear" w:color="auto" w:fill="auto"/>
            <w:tcPrChange w:id="2616" w:author="Marie Christa Ermite Joseph Fevry" w:date="2018-10-16T12:28:00Z">
              <w:tcPr>
                <w:tcW w:w="1807" w:type="dxa"/>
                <w:gridSpan w:val="2"/>
                <w:shd w:val="clear" w:color="auto" w:fill="auto"/>
              </w:tcPr>
            </w:tcPrChange>
          </w:tcPr>
          <w:p w14:paraId="121645E6" w14:textId="7D545088" w:rsidR="00B20CA2" w:rsidRPr="00AA73B8" w:rsidDel="007A5AE2" w:rsidRDefault="00B20CA2" w:rsidP="00462B52">
            <w:pPr>
              <w:rPr>
                <w:del w:id="2617" w:author="Marie Christa Ermite Joseph Fevry" w:date="2018-10-16T12:28:00Z"/>
                <w:lang w:val="fr-HT"/>
              </w:rPr>
            </w:pPr>
          </w:p>
        </w:tc>
        <w:tc>
          <w:tcPr>
            <w:tcW w:w="1123" w:type="dxa"/>
            <w:shd w:val="clear" w:color="auto" w:fill="auto"/>
            <w:tcPrChange w:id="2618" w:author="Marie Christa Ermite Joseph Fevry" w:date="2018-10-16T12:28:00Z">
              <w:tcPr>
                <w:tcW w:w="1076" w:type="dxa"/>
                <w:gridSpan w:val="2"/>
                <w:shd w:val="clear" w:color="auto" w:fill="auto"/>
              </w:tcPr>
            </w:tcPrChange>
          </w:tcPr>
          <w:p w14:paraId="7B843B0E" w14:textId="26A279C7" w:rsidR="00B20CA2" w:rsidRPr="00AA73B8" w:rsidDel="007A5AE2" w:rsidRDefault="00B20CA2" w:rsidP="00462B52">
            <w:pPr>
              <w:rPr>
                <w:del w:id="2619" w:author="Marie Christa Ermite Joseph Fevry" w:date="2018-10-16T12:28:00Z"/>
                <w:lang w:val="fr-HT"/>
              </w:rPr>
            </w:pPr>
          </w:p>
        </w:tc>
        <w:tc>
          <w:tcPr>
            <w:tcW w:w="1990" w:type="dxa"/>
            <w:shd w:val="clear" w:color="auto" w:fill="auto"/>
            <w:tcPrChange w:id="2620" w:author="Marie Christa Ermite Joseph Fevry" w:date="2018-10-16T12:28:00Z">
              <w:tcPr>
                <w:tcW w:w="1183" w:type="dxa"/>
                <w:shd w:val="clear" w:color="auto" w:fill="auto"/>
              </w:tcPr>
            </w:tcPrChange>
          </w:tcPr>
          <w:p w14:paraId="1ADA7243" w14:textId="4226913F" w:rsidR="00B20CA2" w:rsidRPr="00AA73B8" w:rsidDel="007A5AE2" w:rsidRDefault="00B20CA2" w:rsidP="00462B52">
            <w:pPr>
              <w:rPr>
                <w:del w:id="2621" w:author="Marie Christa Ermite Joseph Fevry" w:date="2018-10-16T12:28:00Z"/>
                <w:lang w:val="fr-HT"/>
              </w:rPr>
            </w:pPr>
          </w:p>
        </w:tc>
      </w:tr>
      <w:tr w:rsidR="00B20CA2" w:rsidRPr="00AA73B8" w:rsidDel="007A5AE2" w14:paraId="44033A1C" w14:textId="7B201962" w:rsidTr="007A5AE2">
        <w:trPr>
          <w:del w:id="2622" w:author="Marie Christa Ermite Joseph Fevry" w:date="2018-10-16T12:28:00Z"/>
        </w:trPr>
        <w:tc>
          <w:tcPr>
            <w:tcW w:w="3599" w:type="dxa"/>
            <w:gridSpan w:val="2"/>
            <w:shd w:val="clear" w:color="auto" w:fill="auto"/>
            <w:tcPrChange w:id="2623" w:author="Marie Christa Ermite Joseph Fevry" w:date="2018-10-16T12:28:00Z">
              <w:tcPr>
                <w:tcW w:w="4575" w:type="dxa"/>
                <w:gridSpan w:val="4"/>
                <w:shd w:val="clear" w:color="auto" w:fill="auto"/>
              </w:tcPr>
            </w:tcPrChange>
          </w:tcPr>
          <w:p w14:paraId="3E6374FE" w14:textId="5B2D79BF" w:rsidR="00B20CA2" w:rsidRPr="00AA73B8" w:rsidDel="007A5AE2" w:rsidRDefault="00B20CA2" w:rsidP="00462B52">
            <w:pPr>
              <w:rPr>
                <w:del w:id="2624" w:author="Marie Christa Ermite Joseph Fevry" w:date="2018-10-16T12:28:00Z"/>
                <w:lang w:val="fr-HT"/>
              </w:rPr>
            </w:pPr>
          </w:p>
        </w:tc>
        <w:tc>
          <w:tcPr>
            <w:tcW w:w="776" w:type="dxa"/>
            <w:shd w:val="clear" w:color="auto" w:fill="auto"/>
            <w:tcPrChange w:id="2625" w:author="Marie Christa Ermite Joseph Fevry" w:date="2018-10-16T12:28:00Z">
              <w:tcPr>
                <w:tcW w:w="719" w:type="dxa"/>
                <w:gridSpan w:val="2"/>
                <w:shd w:val="clear" w:color="auto" w:fill="auto"/>
              </w:tcPr>
            </w:tcPrChange>
          </w:tcPr>
          <w:p w14:paraId="088C0354" w14:textId="7AA48646" w:rsidR="00B20CA2" w:rsidRPr="00AA73B8" w:rsidDel="007A5AE2" w:rsidRDefault="00B20CA2" w:rsidP="00462B52">
            <w:pPr>
              <w:rPr>
                <w:del w:id="2626" w:author="Marie Christa Ermite Joseph Fevry" w:date="2018-10-16T12:28:00Z"/>
                <w:lang w:val="fr-HT"/>
              </w:rPr>
            </w:pPr>
          </w:p>
        </w:tc>
        <w:tc>
          <w:tcPr>
            <w:tcW w:w="1872" w:type="dxa"/>
            <w:shd w:val="clear" w:color="auto" w:fill="auto"/>
            <w:tcPrChange w:id="2627" w:author="Marie Christa Ermite Joseph Fevry" w:date="2018-10-16T12:28:00Z">
              <w:tcPr>
                <w:tcW w:w="1807" w:type="dxa"/>
                <w:gridSpan w:val="2"/>
                <w:shd w:val="clear" w:color="auto" w:fill="auto"/>
              </w:tcPr>
            </w:tcPrChange>
          </w:tcPr>
          <w:p w14:paraId="7E6852D4" w14:textId="14C02F3B" w:rsidR="00B20CA2" w:rsidRPr="00AA73B8" w:rsidDel="007A5AE2" w:rsidRDefault="00B20CA2" w:rsidP="00462B52">
            <w:pPr>
              <w:rPr>
                <w:del w:id="2628" w:author="Marie Christa Ermite Joseph Fevry" w:date="2018-10-16T12:28:00Z"/>
                <w:lang w:val="fr-HT"/>
              </w:rPr>
            </w:pPr>
          </w:p>
        </w:tc>
        <w:tc>
          <w:tcPr>
            <w:tcW w:w="1123" w:type="dxa"/>
            <w:shd w:val="clear" w:color="auto" w:fill="auto"/>
            <w:tcPrChange w:id="2629" w:author="Marie Christa Ermite Joseph Fevry" w:date="2018-10-16T12:28:00Z">
              <w:tcPr>
                <w:tcW w:w="1076" w:type="dxa"/>
                <w:gridSpan w:val="2"/>
                <w:shd w:val="clear" w:color="auto" w:fill="auto"/>
              </w:tcPr>
            </w:tcPrChange>
          </w:tcPr>
          <w:p w14:paraId="033E7A64" w14:textId="2BE0B164" w:rsidR="00B20CA2" w:rsidRPr="00AA73B8" w:rsidDel="007A5AE2" w:rsidRDefault="00B20CA2" w:rsidP="00462B52">
            <w:pPr>
              <w:rPr>
                <w:del w:id="2630" w:author="Marie Christa Ermite Joseph Fevry" w:date="2018-10-16T12:28:00Z"/>
                <w:lang w:val="fr-HT"/>
              </w:rPr>
            </w:pPr>
          </w:p>
        </w:tc>
        <w:tc>
          <w:tcPr>
            <w:tcW w:w="1990" w:type="dxa"/>
            <w:shd w:val="clear" w:color="auto" w:fill="auto"/>
            <w:tcPrChange w:id="2631" w:author="Marie Christa Ermite Joseph Fevry" w:date="2018-10-16T12:28:00Z">
              <w:tcPr>
                <w:tcW w:w="1183" w:type="dxa"/>
                <w:shd w:val="clear" w:color="auto" w:fill="auto"/>
              </w:tcPr>
            </w:tcPrChange>
          </w:tcPr>
          <w:p w14:paraId="0EEA0D0C" w14:textId="660223B1" w:rsidR="00B20CA2" w:rsidRPr="00AA73B8" w:rsidDel="007A5AE2" w:rsidRDefault="00B20CA2" w:rsidP="00462B52">
            <w:pPr>
              <w:rPr>
                <w:del w:id="2632" w:author="Marie Christa Ermite Joseph Fevry" w:date="2018-10-16T12:28:00Z"/>
                <w:lang w:val="fr-HT"/>
              </w:rPr>
            </w:pPr>
          </w:p>
        </w:tc>
      </w:tr>
    </w:tbl>
    <w:p w14:paraId="4AD93038" w14:textId="77777777" w:rsidR="00E42F83" w:rsidRPr="00C0646F" w:rsidRDefault="00E42F83" w:rsidP="00E42F83">
      <w:pPr>
        <w:rPr>
          <w:rFonts w:ascii="Calibri" w:hAnsi="Calibri" w:cs="Calibri"/>
          <w:snapToGrid w:val="0"/>
          <w:lang w:val="fr-FR"/>
        </w:rPr>
      </w:pPr>
    </w:p>
    <w:p w14:paraId="091BAB57" w14:textId="77777777" w:rsidR="00E42F83" w:rsidRPr="00C0646F" w:rsidRDefault="00E42F83" w:rsidP="00E42F83">
      <w:pPr>
        <w:rPr>
          <w:rFonts w:ascii="Calibri" w:hAnsi="Calibri" w:cs="Calibri"/>
          <w:lang w:val="fr-FR"/>
        </w:rPr>
      </w:pPr>
    </w:p>
    <w:p w14:paraId="0588D7AA" w14:textId="77777777" w:rsidR="00E42F83" w:rsidRPr="00C0646F" w:rsidRDefault="00E42F83" w:rsidP="00E42F83">
      <w:pPr>
        <w:rPr>
          <w:rFonts w:ascii="Calibri" w:hAnsi="Calibri" w:cs="Calibri"/>
          <w:lang w:val="fr-FR"/>
        </w:rPr>
      </w:pPr>
    </w:p>
    <w:p w14:paraId="6DC64AEE" w14:textId="77777777" w:rsidR="00E42F83" w:rsidRPr="00C0646F" w:rsidDel="005C30BA" w:rsidRDefault="00E42F83" w:rsidP="00E42F83">
      <w:pPr>
        <w:rPr>
          <w:del w:id="2633" w:author="Marie Christa Ermite Joseph Fevry" w:date="2018-10-18T15:44:00Z"/>
          <w:rFonts w:ascii="Calibri" w:hAnsi="Calibri" w:cs="Calibri"/>
          <w:lang w:val="fr-FR"/>
        </w:rPr>
      </w:pPr>
    </w:p>
    <w:p w14:paraId="6B3572D0" w14:textId="77777777" w:rsidR="00E42F83" w:rsidRPr="00C0646F" w:rsidRDefault="00E42F83" w:rsidP="00E42F83">
      <w:pPr>
        <w:widowControl/>
        <w:overflowPunct/>
        <w:adjustRightInd/>
        <w:rPr>
          <w:rFonts w:ascii="Calibri" w:hAnsi="Calibri" w:cs="Calibri"/>
          <w:b/>
          <w:sz w:val="28"/>
          <w:lang w:val="fr-FR"/>
        </w:rPr>
      </w:pPr>
      <w:del w:id="2634" w:author="Marie Christa Ermite Joseph Fevry" w:date="2018-10-18T15:44:00Z">
        <w:r w:rsidRPr="00C0646F" w:rsidDel="005C30BA">
          <w:rPr>
            <w:rFonts w:ascii="Calibri" w:hAnsi="Calibri" w:cs="Calibri"/>
            <w:b/>
            <w:sz w:val="28"/>
            <w:lang w:val="fr-FR"/>
          </w:rPr>
          <w:br w:type="page"/>
        </w:r>
      </w:del>
    </w:p>
    <w:p w14:paraId="7C827432" w14:textId="3667FF86" w:rsidR="000B78A9" w:rsidRPr="00C0646F" w:rsidDel="007A5AE2" w:rsidRDefault="000B78A9" w:rsidP="000B78A9">
      <w:pPr>
        <w:pStyle w:val="Section3-Heading1"/>
        <w:rPr>
          <w:del w:id="2635" w:author="Marie Christa Ermite Joseph Fevry" w:date="2018-10-16T12:29:00Z"/>
          <w:rFonts w:ascii="Calibri" w:hAnsi="Calibri" w:cs="Calibri"/>
          <w:lang w:val="fr-FR"/>
        </w:rPr>
      </w:pPr>
      <w:del w:id="2636" w:author="Marie Christa Ermite Joseph Fevry" w:date="2018-10-16T12:29:00Z">
        <w:r w:rsidRPr="00C0646F" w:rsidDel="007A5AE2">
          <w:rPr>
            <w:rFonts w:ascii="Calibri" w:hAnsi="Calibri" w:cs="Calibri"/>
            <w:lang w:val="fr-FR"/>
          </w:rPr>
          <w:delText>Section 8 : FORMULAIRE DE GARANTIE DE SOUMISSION</w:delText>
        </w:r>
      </w:del>
    </w:p>
    <w:p w14:paraId="33B08BE4" w14:textId="19722BB3" w:rsidR="000B78A9" w:rsidRPr="00C0646F" w:rsidDel="007A5AE2" w:rsidRDefault="000B78A9" w:rsidP="000B78A9">
      <w:pPr>
        <w:pStyle w:val="Section3-Heading1"/>
        <w:rPr>
          <w:del w:id="2637" w:author="Marie Christa Ermite Joseph Fevry" w:date="2018-10-16T12:29:00Z"/>
          <w:rFonts w:ascii="Calibri" w:hAnsi="Calibri" w:cs="Calibri"/>
          <w:i/>
          <w:color w:val="FF0000"/>
          <w:sz w:val="28"/>
          <w:szCs w:val="28"/>
          <w:lang w:val="fr-FR"/>
        </w:rPr>
      </w:pPr>
      <w:del w:id="2638" w:author="Marie Christa Ermite Joseph Fevry" w:date="2018-10-16T12:29:00Z">
        <w:r w:rsidRPr="00C0646F" w:rsidDel="007A5AE2">
          <w:rPr>
            <w:rFonts w:ascii="Calibri" w:hAnsi="Calibri" w:cs="Calibri"/>
            <w:i/>
            <w:color w:val="FF0000"/>
            <w:sz w:val="28"/>
            <w:szCs w:val="28"/>
            <w:lang w:val="fr-FR"/>
          </w:rPr>
          <w:delText>(Ceci doit être finalisé sur le papier à en-tête officiel de la banque émettrice. Sous réserve des espaces prévus à cet effet, aucune modification ne peut être apportée au présent modèle.)</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0"/>
        <w:gridCol w:w="2250"/>
      </w:tblGrid>
      <w:tr w:rsidR="000B78A9" w:rsidRPr="00C0646F" w:rsidDel="007A5AE2" w14:paraId="23CC4480" w14:textId="632208F8" w:rsidTr="0030791C">
        <w:trPr>
          <w:del w:id="2639" w:author="Marie Christa Ermite Joseph Fevry" w:date="2018-10-16T12:29:00Z"/>
        </w:trPr>
        <w:tc>
          <w:tcPr>
            <w:tcW w:w="6300" w:type="dxa"/>
            <w:tcBorders>
              <w:top w:val="nil"/>
              <w:left w:val="nil"/>
              <w:bottom w:val="nil"/>
              <w:right w:val="nil"/>
            </w:tcBorders>
          </w:tcPr>
          <w:p w14:paraId="16F368B2" w14:textId="4C032235" w:rsidR="000B78A9" w:rsidRPr="00C0646F" w:rsidDel="007A5AE2" w:rsidRDefault="000B78A9" w:rsidP="0030791C">
            <w:pPr>
              <w:pStyle w:val="Heading1"/>
              <w:jc w:val="center"/>
              <w:rPr>
                <w:del w:id="2640" w:author="Marie Christa Ermite Joseph Fevry" w:date="2018-10-16T12:29:00Z"/>
                <w:rFonts w:ascii="Calibri" w:hAnsi="Calibri" w:cs="Calibri"/>
                <w:b/>
                <w:sz w:val="22"/>
                <w:szCs w:val="22"/>
                <w:lang w:val="fr-FR"/>
              </w:rPr>
            </w:pPr>
          </w:p>
        </w:tc>
        <w:tc>
          <w:tcPr>
            <w:tcW w:w="2250" w:type="dxa"/>
            <w:tcBorders>
              <w:top w:val="nil"/>
              <w:left w:val="nil"/>
              <w:bottom w:val="nil"/>
              <w:right w:val="nil"/>
            </w:tcBorders>
          </w:tcPr>
          <w:p w14:paraId="1304375A" w14:textId="2F441D3A" w:rsidR="000B78A9" w:rsidRPr="00C0646F" w:rsidDel="007A5AE2" w:rsidRDefault="000B78A9" w:rsidP="0030791C">
            <w:pPr>
              <w:rPr>
                <w:del w:id="2641" w:author="Marie Christa Ermite Joseph Fevry" w:date="2018-10-16T12:29:00Z"/>
                <w:rFonts w:ascii="Calibri" w:hAnsi="Calibri" w:cs="Calibri"/>
                <w:lang w:val="fr-FR"/>
              </w:rPr>
            </w:pPr>
          </w:p>
        </w:tc>
      </w:tr>
    </w:tbl>
    <w:p w14:paraId="6E6C9CF1" w14:textId="2BBEF633" w:rsidR="000B78A9" w:rsidRPr="00C0646F" w:rsidDel="007A5AE2" w:rsidRDefault="000B78A9" w:rsidP="000B78A9">
      <w:pPr>
        <w:rPr>
          <w:del w:id="2642" w:author="Marie Christa Ermite Joseph Fevry" w:date="2018-10-16T12:29:00Z"/>
          <w:rFonts w:ascii="Calibri" w:hAnsi="Calibri" w:cs="Calibri"/>
          <w:snapToGrid w:val="0"/>
          <w:sz w:val="20"/>
          <w:szCs w:val="20"/>
          <w:lang w:val="fr-FR"/>
        </w:rPr>
      </w:pPr>
      <w:del w:id="2643" w:author="Marie Christa Ermite Joseph Fevry" w:date="2018-10-16T12:29:00Z">
        <w:r w:rsidRPr="00C0646F" w:rsidDel="007A5AE2">
          <w:rPr>
            <w:rFonts w:ascii="Calibri" w:hAnsi="Calibri" w:cs="Calibri"/>
            <w:snapToGrid w:val="0"/>
            <w:sz w:val="20"/>
            <w:szCs w:val="20"/>
            <w:lang w:val="fr-FR"/>
          </w:rPr>
          <w:delText>A :</w:delText>
        </w:r>
        <w:r w:rsidRPr="00C0646F" w:rsidDel="007A5AE2">
          <w:rPr>
            <w:rFonts w:ascii="Calibri" w:hAnsi="Calibri" w:cs="Calibri"/>
            <w:snapToGrid w:val="0"/>
            <w:sz w:val="20"/>
            <w:szCs w:val="20"/>
            <w:lang w:val="fr-FR"/>
          </w:rPr>
          <w:tab/>
          <w:delText>Le PNUD</w:delText>
        </w:r>
      </w:del>
    </w:p>
    <w:p w14:paraId="57CDBD77" w14:textId="470E7B0C" w:rsidR="000B78A9" w:rsidRPr="00C0646F" w:rsidDel="007A5AE2" w:rsidRDefault="000B78A9" w:rsidP="000B78A9">
      <w:pPr>
        <w:rPr>
          <w:del w:id="2644" w:author="Marie Christa Ermite Joseph Fevry" w:date="2018-10-16T12:29:00Z"/>
          <w:rFonts w:ascii="Calibri" w:hAnsi="Calibri" w:cs="Calibri"/>
          <w:i/>
          <w:snapToGrid w:val="0"/>
          <w:sz w:val="20"/>
          <w:szCs w:val="20"/>
          <w:lang w:val="fr-FR"/>
        </w:rPr>
      </w:pPr>
      <w:del w:id="2645" w:author="Marie Christa Ermite Joseph Fevry" w:date="2018-10-16T12:29:00Z">
        <w:r w:rsidRPr="00C0646F" w:rsidDel="007A5AE2">
          <w:rPr>
            <w:rFonts w:ascii="Calibri" w:hAnsi="Calibri" w:cs="Calibri"/>
            <w:i/>
            <w:snapToGrid w:val="0"/>
            <w:sz w:val="20"/>
            <w:szCs w:val="20"/>
            <w:lang w:val="fr-FR"/>
          </w:rPr>
          <w:tab/>
        </w:r>
        <w:r w:rsidRPr="00C0646F" w:rsidDel="007A5AE2">
          <w:rPr>
            <w:rFonts w:ascii="Calibri" w:hAnsi="Calibri" w:cs="Calibri"/>
            <w:i/>
            <w:snapToGrid w:val="0"/>
            <w:color w:val="FF0000"/>
            <w:sz w:val="20"/>
            <w:szCs w:val="20"/>
            <w:lang w:val="fr-FR"/>
          </w:rPr>
          <w:delText>[Insérez les coordonnées indiquées dans la fiche technique]</w:delText>
        </w:r>
      </w:del>
    </w:p>
    <w:p w14:paraId="0AEA5813" w14:textId="11935760" w:rsidR="000B78A9" w:rsidRPr="00C0646F" w:rsidDel="007A5AE2" w:rsidRDefault="000B78A9" w:rsidP="000B78A9">
      <w:pPr>
        <w:rPr>
          <w:del w:id="2646" w:author="Marie Christa Ermite Joseph Fevry" w:date="2018-10-16T12:29:00Z"/>
          <w:rFonts w:ascii="Calibri" w:hAnsi="Calibri" w:cs="Calibri"/>
          <w:snapToGrid w:val="0"/>
          <w:sz w:val="20"/>
          <w:szCs w:val="20"/>
          <w:lang w:val="fr-FR"/>
        </w:rPr>
      </w:pPr>
    </w:p>
    <w:p w14:paraId="5B417C36" w14:textId="5F8EF898" w:rsidR="000B78A9" w:rsidRPr="00C0646F" w:rsidDel="007A5AE2" w:rsidRDefault="000B78A9" w:rsidP="000B78A9">
      <w:pPr>
        <w:ind w:firstLine="720"/>
        <w:jc w:val="both"/>
        <w:rPr>
          <w:del w:id="2647" w:author="Marie Christa Ermite Joseph Fevry" w:date="2018-10-16T12:29:00Z"/>
          <w:rFonts w:ascii="Calibri" w:hAnsi="Calibri" w:cs="Calibri"/>
          <w:snapToGrid w:val="0"/>
          <w:sz w:val="20"/>
          <w:szCs w:val="20"/>
          <w:lang w:val="fr-FR"/>
        </w:rPr>
      </w:pPr>
      <w:del w:id="2648" w:author="Marie Christa Ermite Joseph Fevry" w:date="2018-10-16T12:29:00Z">
        <w:r w:rsidRPr="00C0646F" w:rsidDel="007A5AE2">
          <w:rPr>
            <w:rFonts w:ascii="Calibri" w:hAnsi="Calibri" w:cs="Calibri"/>
            <w:snapToGrid w:val="0"/>
            <w:sz w:val="20"/>
            <w:szCs w:val="20"/>
            <w:lang w:val="fr-FR"/>
          </w:rPr>
          <w:delText xml:space="preserve">CONSIDERANT que </w:delText>
        </w:r>
        <w:r w:rsidRPr="00C0646F" w:rsidDel="007A5AE2">
          <w:rPr>
            <w:rFonts w:ascii="Calibri" w:hAnsi="Calibri" w:cs="Calibri"/>
            <w:snapToGrid w:val="0"/>
            <w:color w:val="FF0000"/>
            <w:sz w:val="20"/>
            <w:szCs w:val="20"/>
            <w:lang w:val="fr-FR"/>
          </w:rPr>
          <w:delText xml:space="preserve">[nom et adresse du prestataire] </w:delText>
        </w:r>
        <w:r w:rsidRPr="00C0646F" w:rsidDel="007A5AE2">
          <w:rPr>
            <w:rFonts w:ascii="Calibri" w:hAnsi="Calibri" w:cs="Calibri"/>
            <w:snapToGrid w:val="0"/>
            <w:sz w:val="20"/>
            <w:szCs w:val="20"/>
            <w:lang w:val="fr-FR"/>
          </w:rPr>
          <w:delText>(ci-après, le « Soumissionnaire ») a déposé une soumission auprès du PNUD en date du ………., pour la fourniture de services</w:delText>
        </w:r>
        <w:r w:rsidRPr="00C0646F" w:rsidDel="007A5AE2">
          <w:rPr>
            <w:rFonts w:ascii="Calibri" w:hAnsi="Calibri" w:cs="Calibri"/>
            <w:i/>
            <w:snapToGrid w:val="0"/>
            <w:color w:val="FF0000"/>
            <w:sz w:val="20"/>
            <w:szCs w:val="20"/>
            <w:lang w:val="fr-FR"/>
          </w:rPr>
          <w:delText xml:space="preserve"> </w:delText>
        </w:r>
        <w:r w:rsidRPr="00C0646F" w:rsidDel="007A5AE2">
          <w:rPr>
            <w:rFonts w:ascii="Calibri" w:hAnsi="Calibri" w:cs="Calibri"/>
            <w:snapToGrid w:val="0"/>
            <w:sz w:val="20"/>
            <w:szCs w:val="20"/>
            <w:lang w:val="fr-FR"/>
          </w:rPr>
          <w:delText>(ci-après, « la Soumission ») ;</w:delText>
        </w:r>
      </w:del>
    </w:p>
    <w:p w14:paraId="7A46FD01" w14:textId="0AE3CE91" w:rsidR="000B78A9" w:rsidRPr="00C0646F" w:rsidDel="007A5AE2" w:rsidRDefault="000B78A9" w:rsidP="000B78A9">
      <w:pPr>
        <w:rPr>
          <w:del w:id="2649" w:author="Marie Christa Ermite Joseph Fevry" w:date="2018-10-16T12:29:00Z"/>
          <w:rFonts w:ascii="Calibri" w:hAnsi="Calibri" w:cs="Calibri"/>
          <w:snapToGrid w:val="0"/>
          <w:sz w:val="20"/>
          <w:szCs w:val="20"/>
          <w:lang w:val="fr-FR"/>
        </w:rPr>
      </w:pPr>
    </w:p>
    <w:p w14:paraId="106503F4" w14:textId="0062A347" w:rsidR="000B78A9" w:rsidRPr="00C0646F" w:rsidDel="007A5AE2" w:rsidRDefault="000B78A9" w:rsidP="000B78A9">
      <w:pPr>
        <w:ind w:firstLine="720"/>
        <w:jc w:val="both"/>
        <w:rPr>
          <w:del w:id="2650" w:author="Marie Christa Ermite Joseph Fevry" w:date="2018-10-16T12:29:00Z"/>
          <w:rFonts w:ascii="Calibri" w:hAnsi="Calibri" w:cs="Calibri"/>
          <w:snapToGrid w:val="0"/>
          <w:sz w:val="20"/>
          <w:szCs w:val="20"/>
          <w:lang w:val="fr-FR"/>
        </w:rPr>
      </w:pPr>
      <w:del w:id="2651" w:author="Marie Christa Ermite Joseph Fevry" w:date="2018-10-16T12:29:00Z">
        <w:r w:rsidRPr="00C0646F" w:rsidDel="007A5AE2">
          <w:rPr>
            <w:rFonts w:ascii="Calibri" w:hAnsi="Calibri" w:cs="Calibri"/>
            <w:snapToGrid w:val="0"/>
            <w:sz w:val="20"/>
            <w:szCs w:val="20"/>
            <w:lang w:val="fr-FR"/>
          </w:rPr>
          <w:delText>CONSIDERANT que vous avez stipulé que le Soumissionnaire devait vous fournir une garantie bancaire émise par une banque reconnue et du montant y indiqué à titre de garantie au cas où le Soumissionnaire :</w:delText>
        </w:r>
      </w:del>
    </w:p>
    <w:p w14:paraId="0E557366" w14:textId="631E7B16" w:rsidR="000B78A9" w:rsidRPr="00C0646F" w:rsidDel="007A5AE2" w:rsidRDefault="000B78A9" w:rsidP="000B78A9">
      <w:pPr>
        <w:jc w:val="both"/>
        <w:rPr>
          <w:del w:id="2652" w:author="Marie Christa Ermite Joseph Fevry" w:date="2018-10-16T12:29:00Z"/>
          <w:rFonts w:ascii="Calibri" w:hAnsi="Calibri" w:cs="Calibri"/>
          <w:snapToGrid w:val="0"/>
          <w:sz w:val="20"/>
          <w:szCs w:val="20"/>
          <w:lang w:val="fr-FR"/>
        </w:rPr>
      </w:pPr>
      <w:del w:id="2653" w:author="Marie Christa Ermite Joseph Fevry" w:date="2018-10-16T12:29:00Z">
        <w:r w:rsidRPr="00C0646F" w:rsidDel="007A5AE2">
          <w:rPr>
            <w:rFonts w:ascii="Calibri" w:hAnsi="Calibri" w:cs="Calibri"/>
            <w:snapToGrid w:val="0"/>
            <w:sz w:val="20"/>
            <w:szCs w:val="20"/>
            <w:lang w:val="fr-FR"/>
          </w:rPr>
          <w:delText xml:space="preserve"> </w:delText>
        </w:r>
      </w:del>
    </w:p>
    <w:p w14:paraId="7F38B5AA" w14:textId="2364DFD9" w:rsidR="000B78A9" w:rsidRPr="00C0646F" w:rsidDel="007A5AE2" w:rsidRDefault="000B78A9" w:rsidP="00B3375A">
      <w:pPr>
        <w:pStyle w:val="ListParagraph"/>
        <w:numPr>
          <w:ilvl w:val="0"/>
          <w:numId w:val="23"/>
        </w:numPr>
        <w:spacing w:line="240" w:lineRule="auto"/>
        <w:jc w:val="both"/>
        <w:rPr>
          <w:del w:id="2654" w:author="Marie Christa Ermite Joseph Fevry" w:date="2018-10-16T12:29:00Z"/>
          <w:rFonts w:ascii="Calibri" w:hAnsi="Calibri" w:cs="Calibri"/>
          <w:snapToGrid w:val="0"/>
          <w:sz w:val="20"/>
          <w:szCs w:val="20"/>
          <w:lang w:val="fr-FR"/>
        </w:rPr>
      </w:pPr>
      <w:del w:id="2655" w:author="Marie Christa Ermite Joseph Fevry" w:date="2018-10-16T12:29:00Z">
        <w:r w:rsidRPr="00C0646F" w:rsidDel="007A5AE2">
          <w:rPr>
            <w:rFonts w:ascii="Calibri" w:hAnsi="Calibri" w:cs="Calibri"/>
            <w:snapToGrid w:val="0"/>
            <w:sz w:val="20"/>
            <w:szCs w:val="20"/>
            <w:lang w:val="fr-FR"/>
          </w:rPr>
          <w:delText xml:space="preserve">s’abstiendrait de signer le contrat après son attribution par le PNUD ; </w:delText>
        </w:r>
      </w:del>
    </w:p>
    <w:p w14:paraId="3D9E4201" w14:textId="6FEC5C6C" w:rsidR="000B78A9" w:rsidRPr="00C0646F" w:rsidDel="007A5AE2" w:rsidRDefault="000B78A9" w:rsidP="00B3375A">
      <w:pPr>
        <w:pStyle w:val="ListParagraph"/>
        <w:widowControl/>
        <w:numPr>
          <w:ilvl w:val="0"/>
          <w:numId w:val="23"/>
        </w:numPr>
        <w:overflowPunct/>
        <w:adjustRightInd/>
        <w:spacing w:line="240" w:lineRule="auto"/>
        <w:jc w:val="both"/>
        <w:rPr>
          <w:del w:id="2656" w:author="Marie Christa Ermite Joseph Fevry" w:date="2018-10-16T12:29:00Z"/>
          <w:rFonts w:ascii="Calibri" w:hAnsi="Calibri" w:cs="Calibri"/>
          <w:snapToGrid w:val="0"/>
          <w:sz w:val="20"/>
          <w:szCs w:val="20"/>
          <w:lang w:val="fr-FR"/>
        </w:rPr>
      </w:pPr>
      <w:del w:id="2657" w:author="Marie Christa Ermite Joseph Fevry" w:date="2018-10-16T12:29:00Z">
        <w:r w:rsidRPr="00C0646F" w:rsidDel="007A5AE2">
          <w:rPr>
            <w:rFonts w:ascii="Calibri" w:hAnsi="Calibri" w:cs="Calibri"/>
            <w:snapToGrid w:val="0"/>
            <w:sz w:val="20"/>
            <w:szCs w:val="20"/>
            <w:lang w:val="fr-FR"/>
          </w:rPr>
          <w:delText>rétracterait sa soumission postérieurement à la date d’ouverture des soumissions ;</w:delText>
        </w:r>
      </w:del>
    </w:p>
    <w:p w14:paraId="7B56F4F4" w14:textId="77215C49" w:rsidR="000B78A9" w:rsidRPr="00C0646F" w:rsidDel="007A5AE2" w:rsidRDefault="000B78A9" w:rsidP="00B3375A">
      <w:pPr>
        <w:pStyle w:val="ListParagraph"/>
        <w:widowControl/>
        <w:numPr>
          <w:ilvl w:val="0"/>
          <w:numId w:val="23"/>
        </w:numPr>
        <w:overflowPunct/>
        <w:adjustRightInd/>
        <w:spacing w:line="240" w:lineRule="auto"/>
        <w:jc w:val="both"/>
        <w:rPr>
          <w:del w:id="2658" w:author="Marie Christa Ermite Joseph Fevry" w:date="2018-10-16T12:29:00Z"/>
          <w:rFonts w:ascii="Calibri" w:hAnsi="Calibri" w:cs="Calibri"/>
          <w:snapToGrid w:val="0"/>
          <w:sz w:val="20"/>
          <w:szCs w:val="20"/>
          <w:lang w:val="fr-FR"/>
        </w:rPr>
      </w:pPr>
      <w:del w:id="2659" w:author="Marie Christa Ermite Joseph Fevry" w:date="2018-10-16T12:29:00Z">
        <w:r w:rsidRPr="00C0646F" w:rsidDel="007A5AE2">
          <w:rPr>
            <w:rFonts w:ascii="Calibri" w:hAnsi="Calibri" w:cs="Calibri"/>
            <w:snapToGrid w:val="0"/>
            <w:sz w:val="20"/>
            <w:szCs w:val="20"/>
            <w:lang w:val="fr-FR"/>
          </w:rPr>
          <w:delText>ne se conformerait pas à une modification des exigences décidée par le PNUD en application de</w:delText>
        </w:r>
        <w:r w:rsidR="00010FFD" w:rsidRPr="00C0646F" w:rsidDel="007A5AE2">
          <w:rPr>
            <w:rFonts w:ascii="Calibri" w:hAnsi="Calibri" w:cs="Calibri"/>
            <w:snapToGrid w:val="0"/>
            <w:sz w:val="20"/>
            <w:szCs w:val="20"/>
            <w:lang w:val="fr-FR"/>
          </w:rPr>
          <w:delText xml:space="preserve">s instructions de la RFP ; </w:delText>
        </w:r>
        <w:r w:rsidRPr="00C0646F" w:rsidDel="007A5AE2">
          <w:rPr>
            <w:rFonts w:ascii="Calibri" w:hAnsi="Calibri" w:cs="Calibri"/>
            <w:snapToGrid w:val="0"/>
            <w:sz w:val="20"/>
            <w:szCs w:val="20"/>
            <w:lang w:val="fr-FR"/>
          </w:rPr>
          <w:delText>ou</w:delText>
        </w:r>
      </w:del>
    </w:p>
    <w:p w14:paraId="5200379D" w14:textId="55DE65CA" w:rsidR="000B78A9" w:rsidRPr="00C0646F" w:rsidDel="007A5AE2" w:rsidRDefault="000B78A9" w:rsidP="00B3375A">
      <w:pPr>
        <w:pStyle w:val="ListParagraph"/>
        <w:widowControl/>
        <w:numPr>
          <w:ilvl w:val="0"/>
          <w:numId w:val="23"/>
        </w:numPr>
        <w:tabs>
          <w:tab w:val="left" w:pos="2160"/>
        </w:tabs>
        <w:overflowPunct/>
        <w:adjustRightInd/>
        <w:spacing w:line="240" w:lineRule="auto"/>
        <w:jc w:val="both"/>
        <w:rPr>
          <w:del w:id="2660" w:author="Marie Christa Ermite Joseph Fevry" w:date="2018-10-16T12:29:00Z"/>
          <w:rFonts w:ascii="Calibri" w:hAnsi="Calibri" w:cs="Calibri"/>
          <w:snapToGrid w:val="0"/>
          <w:sz w:val="20"/>
          <w:szCs w:val="20"/>
          <w:lang w:val="fr-FR"/>
        </w:rPr>
      </w:pPr>
      <w:del w:id="2661" w:author="Marie Christa Ermite Joseph Fevry" w:date="2018-10-16T12:29:00Z">
        <w:r w:rsidRPr="00C0646F" w:rsidDel="007A5AE2">
          <w:rPr>
            <w:rFonts w:ascii="Calibri" w:hAnsi="Calibri" w:cs="Calibri"/>
            <w:snapToGrid w:val="0"/>
            <w:sz w:val="20"/>
            <w:szCs w:val="20"/>
            <w:lang w:val="fr-FR"/>
          </w:rPr>
          <w:delText>s’abstiendrait de fournir une garantie de bonne exécution, des assurances ou d’autres documents pouvant être exigés par le PNUD à titre de condition préalable à l’entrée en vigueur du contrat ;</w:delText>
        </w:r>
      </w:del>
    </w:p>
    <w:p w14:paraId="6D626F5A" w14:textId="4FF3C73B" w:rsidR="000B78A9" w:rsidRPr="00C0646F" w:rsidDel="007A5AE2" w:rsidRDefault="000B78A9" w:rsidP="000B78A9">
      <w:pPr>
        <w:ind w:firstLine="720"/>
        <w:jc w:val="both"/>
        <w:rPr>
          <w:del w:id="2662" w:author="Marie Christa Ermite Joseph Fevry" w:date="2018-10-16T12:29:00Z"/>
          <w:rFonts w:ascii="Calibri" w:hAnsi="Calibri" w:cs="Calibri"/>
          <w:snapToGrid w:val="0"/>
          <w:sz w:val="20"/>
          <w:szCs w:val="20"/>
          <w:lang w:val="fr-FR"/>
        </w:rPr>
      </w:pPr>
    </w:p>
    <w:p w14:paraId="7456D06B" w14:textId="63827BBF" w:rsidR="000B78A9" w:rsidRPr="00C0646F" w:rsidDel="007A5AE2" w:rsidRDefault="000B78A9" w:rsidP="000B78A9">
      <w:pPr>
        <w:ind w:firstLine="720"/>
        <w:jc w:val="both"/>
        <w:rPr>
          <w:del w:id="2663" w:author="Marie Christa Ermite Joseph Fevry" w:date="2018-10-16T12:29:00Z"/>
          <w:rFonts w:ascii="Calibri" w:hAnsi="Calibri" w:cs="Calibri"/>
          <w:snapToGrid w:val="0"/>
          <w:sz w:val="20"/>
          <w:szCs w:val="20"/>
          <w:lang w:val="fr-FR"/>
        </w:rPr>
      </w:pPr>
      <w:del w:id="2664" w:author="Marie Christa Ermite Joseph Fevry" w:date="2018-10-16T12:29:00Z">
        <w:r w:rsidRPr="00C0646F" w:rsidDel="007A5AE2">
          <w:rPr>
            <w:rFonts w:ascii="Calibri" w:hAnsi="Calibri" w:cs="Calibri"/>
            <w:snapToGrid w:val="0"/>
            <w:sz w:val="20"/>
            <w:szCs w:val="20"/>
            <w:lang w:val="fr-FR"/>
          </w:rPr>
          <w:delText>ET CONSIDERANT que nous avons accepté de délivrer au Soumissionnaire une telle garantie bancaire.</w:delText>
        </w:r>
      </w:del>
    </w:p>
    <w:p w14:paraId="41869B79" w14:textId="1FD23C62" w:rsidR="000B78A9" w:rsidRPr="00C0646F" w:rsidDel="007A5AE2" w:rsidRDefault="000B78A9" w:rsidP="000B78A9">
      <w:pPr>
        <w:jc w:val="both"/>
        <w:rPr>
          <w:del w:id="2665" w:author="Marie Christa Ermite Joseph Fevry" w:date="2018-10-16T12:29:00Z"/>
          <w:rFonts w:ascii="Calibri" w:hAnsi="Calibri" w:cs="Calibri"/>
          <w:snapToGrid w:val="0"/>
          <w:sz w:val="20"/>
          <w:szCs w:val="20"/>
          <w:lang w:val="fr-FR"/>
        </w:rPr>
      </w:pPr>
    </w:p>
    <w:p w14:paraId="64073B82" w14:textId="790AE54B" w:rsidR="000B78A9" w:rsidRPr="00C0646F" w:rsidDel="007A5AE2" w:rsidRDefault="000B78A9" w:rsidP="000B78A9">
      <w:pPr>
        <w:ind w:firstLine="720"/>
        <w:jc w:val="both"/>
        <w:rPr>
          <w:del w:id="2666" w:author="Marie Christa Ermite Joseph Fevry" w:date="2018-10-16T12:29:00Z"/>
          <w:rFonts w:ascii="Calibri" w:hAnsi="Calibri" w:cs="Calibri"/>
          <w:snapToGrid w:val="0"/>
          <w:sz w:val="20"/>
          <w:szCs w:val="20"/>
          <w:lang w:val="fr-FR"/>
        </w:rPr>
      </w:pPr>
      <w:del w:id="2667" w:author="Marie Christa Ermite Joseph Fevry" w:date="2018-10-16T12:29:00Z">
        <w:r w:rsidRPr="00C0646F" w:rsidDel="007A5AE2">
          <w:rPr>
            <w:rFonts w:ascii="Calibri" w:hAnsi="Calibri" w:cs="Calibri"/>
            <w:snapToGrid w:val="0"/>
            <w:sz w:val="20"/>
            <w:szCs w:val="20"/>
            <w:lang w:val="fr-FR"/>
          </w:rPr>
          <w:delText xml:space="preserve">CECI ETANT RAPPELE, nous déclarons par les présentes que nous nous portons garants et que nous sommes responsables envers vous, pour le compte du Soumissionnaire, dans la limite de </w:delText>
        </w:r>
        <w:r w:rsidRPr="00C0646F" w:rsidDel="007A5AE2">
          <w:rPr>
            <w:rFonts w:ascii="Calibri" w:hAnsi="Calibri" w:cs="Calibri"/>
            <w:snapToGrid w:val="0"/>
            <w:color w:val="FF0000"/>
            <w:sz w:val="20"/>
            <w:szCs w:val="20"/>
            <w:lang w:val="fr-FR"/>
          </w:rPr>
          <w:delText>[</w:delText>
        </w:r>
        <w:r w:rsidRPr="00C0646F" w:rsidDel="007A5AE2">
          <w:rPr>
            <w:rFonts w:ascii="Calibri" w:hAnsi="Calibri" w:cs="Calibri"/>
            <w:i/>
            <w:snapToGrid w:val="0"/>
            <w:color w:val="FF0000"/>
            <w:sz w:val="20"/>
            <w:szCs w:val="20"/>
            <w:lang w:val="fr-FR"/>
          </w:rPr>
          <w:delText>montant de la garantie</w:delText>
        </w:r>
        <w:r w:rsidRPr="00C0646F" w:rsidDel="007A5AE2">
          <w:rPr>
            <w:rFonts w:ascii="Calibri" w:hAnsi="Calibri" w:cs="Calibri"/>
            <w:snapToGrid w:val="0"/>
            <w:color w:val="FF0000"/>
            <w:sz w:val="20"/>
            <w:szCs w:val="20"/>
            <w:lang w:val="fr-FR"/>
          </w:rPr>
          <w:delText>] [</w:delText>
        </w:r>
        <w:r w:rsidRPr="00C0646F" w:rsidDel="007A5AE2">
          <w:rPr>
            <w:rFonts w:ascii="Calibri" w:hAnsi="Calibri" w:cs="Calibri"/>
            <w:i/>
            <w:snapToGrid w:val="0"/>
            <w:color w:val="FF0000"/>
            <w:sz w:val="20"/>
            <w:szCs w:val="20"/>
            <w:lang w:val="fr-FR"/>
          </w:rPr>
          <w:delText>en lettres et en chiffres</w:delText>
        </w:r>
        <w:r w:rsidRPr="00C0646F" w:rsidDel="007A5AE2">
          <w:rPr>
            <w:rFonts w:ascii="Calibri" w:hAnsi="Calibri" w:cs="Calibri"/>
            <w:snapToGrid w:val="0"/>
            <w:color w:val="FF0000"/>
            <w:sz w:val="20"/>
            <w:szCs w:val="20"/>
            <w:lang w:val="fr-FR"/>
          </w:rPr>
          <w:delText>],</w:delText>
        </w:r>
        <w:r w:rsidRPr="00C0646F" w:rsidDel="007A5AE2">
          <w:rPr>
            <w:rFonts w:ascii="Calibri" w:hAnsi="Calibri" w:cs="Calibri"/>
            <w:snapToGrid w:val="0"/>
            <w:sz w:val="20"/>
            <w:szCs w:val="20"/>
            <w:lang w:val="fr-FR"/>
          </w:rPr>
          <w:delText xml:space="preserve"> ladite somme étant payable dans les devises et les proportions de devises dans lesquelles le prix offert est payable, et nous nous engageons à vous payer, à première demande écrite de votre part et sans objection ou discussion, toute somme dans la limite de </w:delText>
        </w:r>
        <w:r w:rsidRPr="00C0646F" w:rsidDel="007A5AE2">
          <w:rPr>
            <w:rFonts w:ascii="Calibri" w:hAnsi="Calibri" w:cs="Calibri"/>
            <w:i/>
            <w:snapToGrid w:val="0"/>
            <w:color w:val="FF0000"/>
            <w:sz w:val="20"/>
            <w:szCs w:val="20"/>
            <w:lang w:val="fr-FR"/>
          </w:rPr>
          <w:delText>[montant de la garantie susmentionné</w:delText>
        </w:r>
        <w:r w:rsidRPr="00C0646F" w:rsidDel="007A5AE2">
          <w:rPr>
            <w:rFonts w:ascii="Calibri" w:hAnsi="Calibri" w:cs="Calibri"/>
            <w:snapToGrid w:val="0"/>
            <w:color w:val="FF0000"/>
            <w:sz w:val="20"/>
            <w:szCs w:val="20"/>
            <w:lang w:val="fr-FR"/>
          </w:rPr>
          <w:delText>]</w:delText>
        </w:r>
        <w:r w:rsidRPr="00C0646F" w:rsidDel="007A5AE2">
          <w:rPr>
            <w:rFonts w:ascii="Calibri" w:hAnsi="Calibri" w:cs="Calibri"/>
            <w:snapToGrid w:val="0"/>
            <w:sz w:val="20"/>
            <w:szCs w:val="20"/>
            <w:lang w:val="fr-FR"/>
          </w:rPr>
          <w:delText xml:space="preserve"> sans que vous ayez à prouver ou motiver votre demande en paiement.</w:delText>
        </w:r>
      </w:del>
    </w:p>
    <w:p w14:paraId="0482E02B" w14:textId="320B5F77" w:rsidR="000B78A9" w:rsidRPr="00C0646F" w:rsidDel="007A5AE2" w:rsidRDefault="000B78A9" w:rsidP="000B78A9">
      <w:pPr>
        <w:rPr>
          <w:del w:id="2668" w:author="Marie Christa Ermite Joseph Fevry" w:date="2018-10-16T12:29:00Z"/>
          <w:rFonts w:ascii="Calibri" w:hAnsi="Calibri" w:cs="Calibri"/>
          <w:snapToGrid w:val="0"/>
          <w:sz w:val="20"/>
          <w:szCs w:val="20"/>
          <w:lang w:val="fr-FR"/>
        </w:rPr>
      </w:pPr>
    </w:p>
    <w:p w14:paraId="2BDE815A" w14:textId="053605E7" w:rsidR="000B78A9" w:rsidRPr="00C0646F" w:rsidDel="007A5AE2" w:rsidRDefault="000B78A9" w:rsidP="000B78A9">
      <w:pPr>
        <w:ind w:firstLine="720"/>
        <w:jc w:val="both"/>
        <w:rPr>
          <w:del w:id="2669" w:author="Marie Christa Ermite Joseph Fevry" w:date="2018-10-16T12:29:00Z"/>
          <w:rFonts w:ascii="Calibri" w:hAnsi="Calibri" w:cs="Calibri"/>
          <w:snapToGrid w:val="0"/>
          <w:sz w:val="20"/>
          <w:szCs w:val="20"/>
          <w:lang w:val="fr-FR"/>
        </w:rPr>
      </w:pPr>
      <w:del w:id="2670" w:author="Marie Christa Ermite Joseph Fevry" w:date="2018-10-16T12:29:00Z">
        <w:r w:rsidRPr="00C0646F" w:rsidDel="007A5AE2">
          <w:rPr>
            <w:rFonts w:ascii="Calibri" w:hAnsi="Calibri" w:cs="Calibri"/>
            <w:snapToGrid w:val="0"/>
            <w:sz w:val="20"/>
            <w:szCs w:val="20"/>
            <w:lang w:val="fr-FR"/>
          </w:rPr>
          <w:delText>La présente garantie sera valable pendant 30 jours à compter de la date de délivrance par le PNUD d’une attestation de bonne exécution</w:delText>
        </w:r>
        <w:r w:rsidR="007C2A3C" w:rsidRPr="00C0646F" w:rsidDel="007A5AE2">
          <w:rPr>
            <w:rFonts w:ascii="Calibri" w:hAnsi="Calibri" w:cs="Calibri"/>
            <w:snapToGrid w:val="0"/>
            <w:sz w:val="20"/>
            <w:szCs w:val="20"/>
            <w:lang w:val="fr-FR"/>
          </w:rPr>
          <w:delText xml:space="preserve"> et d’</w:delText>
        </w:r>
        <w:r w:rsidRPr="00C0646F" w:rsidDel="007A5AE2">
          <w:rPr>
            <w:rFonts w:ascii="Calibri" w:hAnsi="Calibri" w:cs="Calibri"/>
            <w:snapToGrid w:val="0"/>
            <w:sz w:val="20"/>
            <w:szCs w:val="20"/>
            <w:lang w:val="fr-FR"/>
          </w:rPr>
          <w:delText xml:space="preserve">achèvement </w:delText>
        </w:r>
        <w:r w:rsidR="007C2A3C" w:rsidRPr="00C0646F" w:rsidDel="007A5AE2">
          <w:rPr>
            <w:rFonts w:ascii="Calibri" w:hAnsi="Calibri" w:cs="Calibri"/>
            <w:snapToGrid w:val="0"/>
            <w:sz w:val="20"/>
            <w:szCs w:val="20"/>
            <w:lang w:val="fr-FR"/>
          </w:rPr>
          <w:delText xml:space="preserve">complet </w:delText>
        </w:r>
        <w:r w:rsidRPr="00C0646F" w:rsidDel="007A5AE2">
          <w:rPr>
            <w:rFonts w:ascii="Calibri" w:hAnsi="Calibri" w:cs="Calibri"/>
            <w:snapToGrid w:val="0"/>
            <w:sz w:val="20"/>
            <w:szCs w:val="20"/>
            <w:lang w:val="fr-FR"/>
          </w:rPr>
          <w:delText>des services par le Soumissionnaire.</w:delText>
        </w:r>
      </w:del>
    </w:p>
    <w:p w14:paraId="12152839" w14:textId="048D101D" w:rsidR="000B78A9" w:rsidRPr="00C0646F" w:rsidDel="007A5AE2" w:rsidRDefault="000B78A9" w:rsidP="000B78A9">
      <w:pPr>
        <w:rPr>
          <w:del w:id="2671" w:author="Marie Christa Ermite Joseph Fevry" w:date="2018-10-16T12:29:00Z"/>
          <w:rFonts w:ascii="Calibri" w:hAnsi="Calibri" w:cs="Calibri"/>
          <w:snapToGrid w:val="0"/>
          <w:sz w:val="20"/>
          <w:szCs w:val="20"/>
          <w:lang w:val="fr-FR"/>
        </w:rPr>
      </w:pPr>
    </w:p>
    <w:p w14:paraId="50B4D3F8" w14:textId="32AFEDEB" w:rsidR="000B78A9" w:rsidRPr="00C0646F" w:rsidDel="007A5AE2" w:rsidRDefault="000B78A9" w:rsidP="000B78A9">
      <w:pPr>
        <w:rPr>
          <w:del w:id="2672" w:author="Marie Christa Ermite Joseph Fevry" w:date="2018-10-16T12:29:00Z"/>
          <w:rFonts w:ascii="Calibri" w:hAnsi="Calibri" w:cs="Calibri"/>
          <w:snapToGrid w:val="0"/>
          <w:sz w:val="20"/>
          <w:szCs w:val="20"/>
          <w:lang w:val="fr-FR"/>
        </w:rPr>
      </w:pPr>
    </w:p>
    <w:p w14:paraId="4434B2F3" w14:textId="224731DB" w:rsidR="000B78A9" w:rsidRPr="00C0646F" w:rsidDel="007A5AE2" w:rsidRDefault="000B78A9" w:rsidP="000B78A9">
      <w:pPr>
        <w:rPr>
          <w:del w:id="2673" w:author="Marie Christa Ermite Joseph Fevry" w:date="2018-10-16T12:29:00Z"/>
          <w:rFonts w:ascii="Calibri" w:hAnsi="Calibri" w:cs="Calibri"/>
          <w:snapToGrid w:val="0"/>
          <w:sz w:val="20"/>
          <w:szCs w:val="20"/>
          <w:lang w:val="fr-FR"/>
        </w:rPr>
      </w:pPr>
    </w:p>
    <w:p w14:paraId="34C1F6A9" w14:textId="20505E1A" w:rsidR="000B78A9" w:rsidRPr="00930CEE" w:rsidDel="007A5AE2" w:rsidRDefault="000B78A9" w:rsidP="000B78A9">
      <w:pPr>
        <w:pStyle w:val="Heading3"/>
        <w:rPr>
          <w:del w:id="2674" w:author="Marie Christa Ermite Joseph Fevry" w:date="2018-10-16T12:29:00Z"/>
        </w:rPr>
      </w:pPr>
      <w:del w:id="2675" w:author="Marie Christa Ermite Joseph Fevry" w:date="2018-10-16T12:29:00Z">
        <w:r w:rsidRPr="00930CEE" w:rsidDel="007A5AE2">
          <w:delText>SIGNATURE ET CACHET DE LA BANQUE GARANTE</w:delText>
        </w:r>
      </w:del>
    </w:p>
    <w:p w14:paraId="102077D5" w14:textId="4636C01F" w:rsidR="000B78A9" w:rsidRPr="00C0646F" w:rsidDel="007A5AE2" w:rsidRDefault="000B78A9" w:rsidP="000B78A9">
      <w:pPr>
        <w:rPr>
          <w:del w:id="2676" w:author="Marie Christa Ermite Joseph Fevry" w:date="2018-10-16T12:29:00Z"/>
          <w:rFonts w:ascii="Calibri" w:hAnsi="Calibri" w:cs="Calibri"/>
          <w:snapToGrid w:val="0"/>
          <w:sz w:val="20"/>
          <w:szCs w:val="20"/>
          <w:lang w:val="fr-FR"/>
        </w:rPr>
      </w:pPr>
    </w:p>
    <w:p w14:paraId="48A1CFF7" w14:textId="543F4E6C" w:rsidR="000B78A9" w:rsidRPr="00C0646F" w:rsidDel="007A5AE2" w:rsidRDefault="000B78A9" w:rsidP="000B78A9">
      <w:pPr>
        <w:rPr>
          <w:del w:id="2677" w:author="Marie Christa Ermite Joseph Fevry" w:date="2018-10-16T12:29:00Z"/>
          <w:rFonts w:ascii="Calibri" w:hAnsi="Calibri" w:cs="Calibri"/>
          <w:snapToGrid w:val="0"/>
          <w:sz w:val="20"/>
          <w:szCs w:val="20"/>
          <w:lang w:val="fr-FR"/>
        </w:rPr>
      </w:pPr>
      <w:del w:id="2678" w:author="Marie Christa Ermite Joseph Fevry" w:date="2018-10-16T12:29:00Z">
        <w:r w:rsidRPr="00C0646F" w:rsidDel="007A5AE2">
          <w:rPr>
            <w:rFonts w:ascii="Calibri" w:hAnsi="Calibri" w:cs="Calibri"/>
            <w:snapToGrid w:val="0"/>
            <w:sz w:val="20"/>
            <w:szCs w:val="20"/>
            <w:lang w:val="fr-FR"/>
          </w:rPr>
          <w:delText>Date ......................................................................................................................</w:delText>
        </w:r>
      </w:del>
    </w:p>
    <w:p w14:paraId="02B4094E" w14:textId="1BB05975" w:rsidR="000B78A9" w:rsidRPr="00C0646F" w:rsidDel="007A5AE2" w:rsidRDefault="000B78A9" w:rsidP="000B78A9">
      <w:pPr>
        <w:rPr>
          <w:del w:id="2679" w:author="Marie Christa Ermite Joseph Fevry" w:date="2018-10-16T12:29:00Z"/>
          <w:rFonts w:ascii="Calibri" w:hAnsi="Calibri" w:cs="Calibri"/>
          <w:snapToGrid w:val="0"/>
          <w:sz w:val="20"/>
          <w:szCs w:val="20"/>
          <w:lang w:val="fr-FR"/>
        </w:rPr>
      </w:pPr>
    </w:p>
    <w:p w14:paraId="4FD5AF41" w14:textId="57649746" w:rsidR="000B78A9" w:rsidRPr="00C0646F" w:rsidDel="007A5AE2" w:rsidRDefault="000B78A9" w:rsidP="000B78A9">
      <w:pPr>
        <w:rPr>
          <w:del w:id="2680" w:author="Marie Christa Ermite Joseph Fevry" w:date="2018-10-16T12:29:00Z"/>
          <w:rFonts w:ascii="Calibri" w:hAnsi="Calibri" w:cs="Calibri"/>
          <w:snapToGrid w:val="0"/>
          <w:sz w:val="20"/>
          <w:szCs w:val="20"/>
          <w:lang w:val="fr-FR"/>
        </w:rPr>
      </w:pPr>
      <w:del w:id="2681" w:author="Marie Christa Ermite Joseph Fevry" w:date="2018-10-16T12:29:00Z">
        <w:r w:rsidRPr="00C0646F" w:rsidDel="007A5AE2">
          <w:rPr>
            <w:rFonts w:ascii="Calibri" w:hAnsi="Calibri" w:cs="Calibri"/>
            <w:snapToGrid w:val="0"/>
            <w:sz w:val="20"/>
            <w:szCs w:val="20"/>
            <w:lang w:val="fr-FR"/>
          </w:rPr>
          <w:delText>Nom de la banque .........................................................................................................</w:delText>
        </w:r>
      </w:del>
    </w:p>
    <w:p w14:paraId="53B13A1D" w14:textId="490C33FE" w:rsidR="000B78A9" w:rsidRPr="00C0646F" w:rsidDel="007A5AE2" w:rsidRDefault="000B78A9" w:rsidP="000B78A9">
      <w:pPr>
        <w:rPr>
          <w:del w:id="2682" w:author="Marie Christa Ermite Joseph Fevry" w:date="2018-10-16T12:29:00Z"/>
          <w:rFonts w:ascii="Calibri" w:hAnsi="Calibri" w:cs="Calibri"/>
          <w:snapToGrid w:val="0"/>
          <w:sz w:val="20"/>
          <w:szCs w:val="20"/>
          <w:lang w:val="fr-FR"/>
        </w:rPr>
      </w:pPr>
    </w:p>
    <w:p w14:paraId="510F51C9" w14:textId="74537988" w:rsidR="000B78A9" w:rsidRPr="00C0646F" w:rsidDel="007A5AE2" w:rsidRDefault="000B78A9" w:rsidP="000B78A9">
      <w:pPr>
        <w:rPr>
          <w:del w:id="2683" w:author="Marie Christa Ermite Joseph Fevry" w:date="2018-10-16T12:29:00Z"/>
          <w:rFonts w:ascii="Calibri" w:hAnsi="Calibri" w:cs="Calibri"/>
          <w:snapToGrid w:val="0"/>
          <w:sz w:val="20"/>
          <w:szCs w:val="20"/>
          <w:lang w:val="fr-FR"/>
        </w:rPr>
      </w:pPr>
      <w:del w:id="2684" w:author="Marie Christa Ermite Joseph Fevry" w:date="2018-10-16T12:29:00Z">
        <w:r w:rsidRPr="00C0646F" w:rsidDel="007A5AE2">
          <w:rPr>
            <w:rFonts w:ascii="Calibri" w:hAnsi="Calibri" w:cs="Calibri"/>
            <w:snapToGrid w:val="0"/>
            <w:sz w:val="20"/>
            <w:szCs w:val="20"/>
            <w:lang w:val="fr-FR"/>
          </w:rPr>
          <w:delText>Adresse .................................................................................................................</w:delText>
        </w:r>
      </w:del>
    </w:p>
    <w:p w14:paraId="53C17166" w14:textId="416A539D" w:rsidR="000B78A9" w:rsidRPr="00C0646F" w:rsidDel="007A5AE2" w:rsidRDefault="000B78A9" w:rsidP="000B78A9">
      <w:pPr>
        <w:rPr>
          <w:del w:id="2685" w:author="Marie Christa Ermite Joseph Fevry" w:date="2018-10-16T12:29:00Z"/>
          <w:rFonts w:ascii="Calibri" w:hAnsi="Calibri" w:cs="Calibri"/>
          <w:b/>
          <w:bCs/>
          <w:sz w:val="22"/>
          <w:szCs w:val="22"/>
          <w:lang w:val="fr-FR"/>
        </w:rPr>
      </w:pPr>
    </w:p>
    <w:p w14:paraId="3F2826AE" w14:textId="27167598" w:rsidR="00E42F83" w:rsidRPr="00C0646F" w:rsidDel="007A5AE2" w:rsidRDefault="00E42F83" w:rsidP="00E42F83">
      <w:pPr>
        <w:rPr>
          <w:del w:id="2686" w:author="Marie Christa Ermite Joseph Fevry" w:date="2018-10-16T12:29:00Z"/>
          <w:rFonts w:ascii="Calibri" w:hAnsi="Calibri" w:cs="Calibri"/>
          <w:b/>
          <w:bCs/>
          <w:lang w:val="fr-FR"/>
        </w:rPr>
      </w:pPr>
    </w:p>
    <w:p w14:paraId="0260A5C6" w14:textId="23AA0D9B" w:rsidR="00E42F83" w:rsidRPr="00C0646F" w:rsidDel="007A5AE2" w:rsidRDefault="00E42F83" w:rsidP="00E42F83">
      <w:pPr>
        <w:widowControl/>
        <w:overflowPunct/>
        <w:adjustRightInd/>
        <w:rPr>
          <w:del w:id="2687" w:author="Marie Christa Ermite Joseph Fevry" w:date="2018-10-16T12:29:00Z"/>
          <w:rFonts w:ascii="Calibri" w:hAnsi="Calibri" w:cs="Calibri"/>
          <w:b/>
          <w:sz w:val="28"/>
          <w:lang w:val="fr-FR"/>
        </w:rPr>
      </w:pPr>
    </w:p>
    <w:p w14:paraId="50C4581F" w14:textId="4DD8AE6D" w:rsidR="00E42F83" w:rsidRPr="00C0646F" w:rsidDel="007A5AE2" w:rsidRDefault="00E42F83" w:rsidP="00E42F83">
      <w:pPr>
        <w:jc w:val="center"/>
        <w:rPr>
          <w:del w:id="2688" w:author="Marie Christa Ermite Joseph Fevry" w:date="2018-10-16T12:29:00Z"/>
          <w:rFonts w:ascii="Calibri" w:hAnsi="Calibri" w:cs="Calibri"/>
          <w:b/>
          <w:sz w:val="28"/>
          <w:lang w:val="fr-FR"/>
        </w:rPr>
      </w:pPr>
    </w:p>
    <w:p w14:paraId="17758A23" w14:textId="0CA87181" w:rsidR="00E42F83" w:rsidRPr="00C0646F" w:rsidDel="007A5AE2" w:rsidRDefault="00E42F83" w:rsidP="00E42F83">
      <w:pPr>
        <w:jc w:val="center"/>
        <w:rPr>
          <w:del w:id="2689" w:author="Marie Christa Ermite Joseph Fevry" w:date="2018-10-16T12:29:00Z"/>
          <w:rFonts w:ascii="Calibri" w:hAnsi="Calibri" w:cs="Calibri"/>
          <w:b/>
          <w:sz w:val="28"/>
          <w:lang w:val="fr-FR"/>
        </w:rPr>
      </w:pPr>
    </w:p>
    <w:p w14:paraId="13412846" w14:textId="13052770" w:rsidR="00F53A5F" w:rsidRPr="00C0646F" w:rsidDel="007A5AE2" w:rsidRDefault="00F53A5F" w:rsidP="00F53A5F">
      <w:pPr>
        <w:pStyle w:val="Section3-Heading1"/>
        <w:rPr>
          <w:del w:id="2690" w:author="Marie Christa Ermite Joseph Fevry" w:date="2018-10-16T12:29:00Z"/>
          <w:rFonts w:ascii="Calibri" w:hAnsi="Calibri" w:cs="Calibri"/>
          <w:lang w:val="fr-FR"/>
        </w:rPr>
      </w:pPr>
      <w:del w:id="2691" w:author="Marie Christa Ermite Joseph Fevry" w:date="2018-10-16T12:29:00Z">
        <w:r w:rsidRPr="00C0646F" w:rsidDel="007A5AE2">
          <w:rPr>
            <w:rFonts w:ascii="Calibri" w:hAnsi="Calibri" w:cs="Calibri"/>
            <w:lang w:val="fr-FR"/>
          </w:rPr>
          <w:delText>Section 9 : FORMULAIRE DE GARANTIE DE BONNE EXECUTION</w:delText>
        </w:r>
        <w:r w:rsidRPr="00C0646F" w:rsidDel="007A5AE2">
          <w:rPr>
            <w:rStyle w:val="FootnoteReference"/>
            <w:rFonts w:ascii="Calibri" w:hAnsi="Calibri" w:cs="Calibri"/>
            <w:lang w:val="fr-FR"/>
          </w:rPr>
          <w:footnoteReference w:id="12"/>
        </w:r>
      </w:del>
    </w:p>
    <w:p w14:paraId="45B2CAD0" w14:textId="47C6A18B" w:rsidR="00F53A5F" w:rsidRPr="00C0646F" w:rsidDel="007A5AE2" w:rsidRDefault="00F53A5F" w:rsidP="00F53A5F">
      <w:pPr>
        <w:pStyle w:val="Section3-Heading1"/>
        <w:rPr>
          <w:del w:id="2694" w:author="Marie Christa Ermite Joseph Fevry" w:date="2018-10-16T12:29:00Z"/>
          <w:rFonts w:ascii="Calibri" w:hAnsi="Calibri" w:cs="Calibri"/>
          <w:i/>
          <w:color w:val="FF0000"/>
          <w:sz w:val="28"/>
          <w:szCs w:val="28"/>
          <w:lang w:val="fr-FR"/>
        </w:rPr>
      </w:pPr>
      <w:del w:id="2695" w:author="Marie Christa Ermite Joseph Fevry" w:date="2018-10-16T12:29:00Z">
        <w:r w:rsidRPr="00C0646F" w:rsidDel="007A5AE2">
          <w:rPr>
            <w:rFonts w:ascii="Calibri" w:hAnsi="Calibri" w:cs="Calibri"/>
            <w:i/>
            <w:color w:val="FF0000"/>
            <w:sz w:val="28"/>
            <w:szCs w:val="28"/>
            <w:lang w:val="fr-FR"/>
          </w:rPr>
          <w:delText>(Ceci doit être finalisé sur le papier à en-tête officiel de la banque émettrice. Sous réserve des espaces prévus à cet effet, aucune modification ne peut être apportée au présent modèle.)</w:delText>
        </w:r>
      </w:del>
    </w:p>
    <w:p w14:paraId="771B6F0B" w14:textId="15ECC90E" w:rsidR="00F53A5F" w:rsidRPr="00C0646F" w:rsidDel="007A5AE2" w:rsidRDefault="00F53A5F" w:rsidP="00F53A5F">
      <w:pPr>
        <w:rPr>
          <w:del w:id="2696" w:author="Marie Christa Ermite Joseph Fevry" w:date="2018-10-16T12:29:00Z"/>
          <w:rFonts w:ascii="Calibri" w:hAnsi="Calibri" w:cs="Calibri"/>
          <w:snapToGrid w:val="0"/>
          <w:sz w:val="20"/>
          <w:szCs w:val="20"/>
          <w:lang w:val="fr-FR"/>
        </w:rPr>
      </w:pPr>
      <w:del w:id="2697" w:author="Marie Christa Ermite Joseph Fevry" w:date="2018-10-16T12:29:00Z">
        <w:r w:rsidRPr="00C0646F" w:rsidDel="007A5AE2">
          <w:rPr>
            <w:rFonts w:ascii="Calibri" w:hAnsi="Calibri" w:cs="Calibri"/>
            <w:snapToGrid w:val="0"/>
            <w:sz w:val="20"/>
            <w:szCs w:val="20"/>
            <w:lang w:val="fr-FR"/>
          </w:rPr>
          <w:delText>A :</w:delText>
        </w:r>
        <w:r w:rsidRPr="00C0646F" w:rsidDel="007A5AE2">
          <w:rPr>
            <w:rFonts w:ascii="Calibri" w:hAnsi="Calibri" w:cs="Calibri"/>
            <w:snapToGrid w:val="0"/>
            <w:sz w:val="20"/>
            <w:szCs w:val="20"/>
            <w:lang w:val="fr-FR"/>
          </w:rPr>
          <w:tab/>
          <w:delText>Le PNUD</w:delText>
        </w:r>
      </w:del>
    </w:p>
    <w:p w14:paraId="727FDEE5" w14:textId="459DF4E8" w:rsidR="00F53A5F" w:rsidRPr="00C0646F" w:rsidDel="007A5AE2" w:rsidRDefault="00F53A5F" w:rsidP="00F53A5F">
      <w:pPr>
        <w:rPr>
          <w:del w:id="2698" w:author="Marie Christa Ermite Joseph Fevry" w:date="2018-10-16T12:29:00Z"/>
          <w:rFonts w:ascii="Calibri" w:hAnsi="Calibri" w:cs="Calibri"/>
          <w:i/>
          <w:snapToGrid w:val="0"/>
          <w:sz w:val="20"/>
          <w:szCs w:val="20"/>
          <w:lang w:val="fr-FR"/>
        </w:rPr>
      </w:pPr>
      <w:del w:id="2699" w:author="Marie Christa Ermite Joseph Fevry" w:date="2018-10-16T12:29:00Z">
        <w:r w:rsidRPr="00C0646F" w:rsidDel="007A5AE2">
          <w:rPr>
            <w:rFonts w:ascii="Calibri" w:hAnsi="Calibri" w:cs="Calibri"/>
            <w:i/>
            <w:snapToGrid w:val="0"/>
            <w:sz w:val="20"/>
            <w:szCs w:val="20"/>
            <w:lang w:val="fr-FR"/>
          </w:rPr>
          <w:tab/>
        </w:r>
        <w:r w:rsidRPr="00C0646F" w:rsidDel="007A5AE2">
          <w:rPr>
            <w:rFonts w:ascii="Calibri" w:hAnsi="Calibri" w:cs="Calibri"/>
            <w:i/>
            <w:snapToGrid w:val="0"/>
            <w:color w:val="FF0000"/>
            <w:sz w:val="20"/>
            <w:szCs w:val="20"/>
            <w:lang w:val="fr-FR"/>
          </w:rPr>
          <w:delText>[Insérez les coordonnées indiquées dans la fiche technique]</w:delText>
        </w:r>
      </w:del>
    </w:p>
    <w:p w14:paraId="2E96F898" w14:textId="57C92FC3" w:rsidR="00F53A5F" w:rsidRPr="00C0646F" w:rsidDel="007A5AE2" w:rsidRDefault="00F53A5F" w:rsidP="00F53A5F">
      <w:pPr>
        <w:rPr>
          <w:del w:id="2700" w:author="Marie Christa Ermite Joseph Fevry" w:date="2018-10-16T12:29:00Z"/>
          <w:rFonts w:ascii="Calibri" w:hAnsi="Calibri" w:cs="Calibri"/>
          <w:snapToGrid w:val="0"/>
          <w:sz w:val="20"/>
          <w:szCs w:val="20"/>
          <w:lang w:val="fr-FR"/>
        </w:rPr>
      </w:pPr>
    </w:p>
    <w:p w14:paraId="70CBAD5E" w14:textId="0772C76F" w:rsidR="00F53A5F" w:rsidRPr="00C0646F" w:rsidDel="007A5AE2" w:rsidRDefault="00F53A5F" w:rsidP="00F53A5F">
      <w:pPr>
        <w:ind w:firstLine="720"/>
        <w:jc w:val="both"/>
        <w:rPr>
          <w:del w:id="2701" w:author="Marie Christa Ermite Joseph Fevry" w:date="2018-10-16T12:29:00Z"/>
          <w:rFonts w:ascii="Calibri" w:hAnsi="Calibri" w:cs="Calibri"/>
          <w:snapToGrid w:val="0"/>
          <w:sz w:val="20"/>
          <w:szCs w:val="20"/>
          <w:lang w:val="fr-FR"/>
        </w:rPr>
      </w:pPr>
      <w:del w:id="2702" w:author="Marie Christa Ermite Joseph Fevry" w:date="2018-10-16T12:29:00Z">
        <w:r w:rsidRPr="00C0646F" w:rsidDel="007A5AE2">
          <w:rPr>
            <w:rFonts w:ascii="Calibri" w:hAnsi="Calibri" w:cs="Calibri"/>
            <w:snapToGrid w:val="0"/>
            <w:sz w:val="20"/>
            <w:szCs w:val="20"/>
            <w:lang w:val="fr-FR"/>
          </w:rPr>
          <w:delText xml:space="preserve">CONSIDERANT que </w:delText>
        </w:r>
        <w:r w:rsidRPr="00C0646F" w:rsidDel="007A5AE2">
          <w:rPr>
            <w:rFonts w:ascii="Calibri" w:hAnsi="Calibri" w:cs="Calibri"/>
            <w:snapToGrid w:val="0"/>
            <w:color w:val="FF0000"/>
            <w:sz w:val="20"/>
            <w:szCs w:val="20"/>
            <w:lang w:val="fr-FR"/>
          </w:rPr>
          <w:delText>[</w:delText>
        </w:r>
        <w:r w:rsidRPr="00C0646F" w:rsidDel="007A5AE2">
          <w:rPr>
            <w:rFonts w:ascii="Calibri" w:hAnsi="Calibri" w:cs="Calibri"/>
            <w:i/>
            <w:snapToGrid w:val="0"/>
            <w:color w:val="FF0000"/>
            <w:sz w:val="20"/>
            <w:szCs w:val="20"/>
            <w:lang w:val="fr-FR"/>
          </w:rPr>
          <w:delText>nom et adresse du prestataire</w:delText>
        </w:r>
        <w:r w:rsidRPr="00C0646F" w:rsidDel="007A5AE2">
          <w:rPr>
            <w:rFonts w:ascii="Calibri" w:hAnsi="Calibri" w:cs="Calibri"/>
            <w:snapToGrid w:val="0"/>
            <w:color w:val="FF0000"/>
            <w:sz w:val="20"/>
            <w:szCs w:val="20"/>
            <w:lang w:val="fr-FR"/>
          </w:rPr>
          <w:delText xml:space="preserve">] </w:delText>
        </w:r>
        <w:r w:rsidRPr="00C0646F" w:rsidDel="007A5AE2">
          <w:rPr>
            <w:rFonts w:ascii="Calibri" w:hAnsi="Calibri" w:cs="Calibri"/>
            <w:snapToGrid w:val="0"/>
            <w:sz w:val="20"/>
            <w:szCs w:val="20"/>
            <w:lang w:val="fr-FR"/>
          </w:rPr>
          <w:delText>(ci-après, le « Prestataire ») s’est engagé, en application du contrat n° ……………., en date du ………., à fournir des services …………….. (ci-après, le « Contrat ») :</w:delText>
        </w:r>
      </w:del>
    </w:p>
    <w:p w14:paraId="50C6DA4C" w14:textId="5959ACCA" w:rsidR="00F53A5F" w:rsidRPr="00C0646F" w:rsidDel="007A5AE2" w:rsidRDefault="00F53A5F" w:rsidP="00F53A5F">
      <w:pPr>
        <w:rPr>
          <w:del w:id="2703" w:author="Marie Christa Ermite Joseph Fevry" w:date="2018-10-16T12:29:00Z"/>
          <w:rFonts w:ascii="Calibri" w:hAnsi="Calibri" w:cs="Calibri"/>
          <w:snapToGrid w:val="0"/>
          <w:sz w:val="20"/>
          <w:szCs w:val="20"/>
          <w:lang w:val="fr-FR"/>
        </w:rPr>
      </w:pPr>
    </w:p>
    <w:p w14:paraId="77B165DB" w14:textId="0EE05557" w:rsidR="00F53A5F" w:rsidRPr="00C0646F" w:rsidDel="007A5AE2" w:rsidRDefault="00F53A5F" w:rsidP="00F53A5F">
      <w:pPr>
        <w:ind w:firstLine="708"/>
        <w:jc w:val="both"/>
        <w:rPr>
          <w:del w:id="2704" w:author="Marie Christa Ermite Joseph Fevry" w:date="2018-10-16T12:29:00Z"/>
          <w:rFonts w:ascii="Calibri" w:hAnsi="Calibri" w:cs="Calibri"/>
          <w:snapToGrid w:val="0"/>
          <w:sz w:val="20"/>
          <w:szCs w:val="20"/>
          <w:lang w:val="fr-FR"/>
        </w:rPr>
      </w:pPr>
      <w:del w:id="2705" w:author="Marie Christa Ermite Joseph Fevry" w:date="2018-10-16T12:29:00Z">
        <w:r w:rsidRPr="00C0646F" w:rsidDel="007A5AE2">
          <w:rPr>
            <w:rFonts w:ascii="Calibri" w:hAnsi="Calibri" w:cs="Calibri"/>
            <w:snapToGrid w:val="0"/>
            <w:sz w:val="20"/>
            <w:szCs w:val="20"/>
            <w:lang w:val="fr-FR"/>
          </w:rPr>
          <w:delText>CONSIDERANT que vous avez stipulé dans ledit Contrat que le Prestataire devait vous fournir une garantie bancaire émise par une banque reconnue et du montant y indiqué en garantie de l’exécution de ses obligations aux termes du Contrat ;</w:delText>
        </w:r>
      </w:del>
    </w:p>
    <w:p w14:paraId="6B9D7100" w14:textId="4F36A80C" w:rsidR="00F53A5F" w:rsidRPr="00C0646F" w:rsidDel="007A5AE2" w:rsidRDefault="00F53A5F" w:rsidP="00F53A5F">
      <w:pPr>
        <w:ind w:firstLine="720"/>
        <w:jc w:val="both"/>
        <w:rPr>
          <w:del w:id="2706" w:author="Marie Christa Ermite Joseph Fevry" w:date="2018-10-16T12:29:00Z"/>
          <w:rFonts w:ascii="Calibri" w:hAnsi="Calibri" w:cs="Calibri"/>
          <w:snapToGrid w:val="0"/>
          <w:sz w:val="20"/>
          <w:szCs w:val="20"/>
          <w:lang w:val="fr-FR"/>
        </w:rPr>
      </w:pPr>
    </w:p>
    <w:p w14:paraId="12050351" w14:textId="7ED9AC19" w:rsidR="00F53A5F" w:rsidRPr="00C0646F" w:rsidDel="007A5AE2" w:rsidRDefault="00F53A5F" w:rsidP="00F53A5F">
      <w:pPr>
        <w:ind w:firstLine="720"/>
        <w:jc w:val="both"/>
        <w:rPr>
          <w:del w:id="2707" w:author="Marie Christa Ermite Joseph Fevry" w:date="2018-10-16T12:29:00Z"/>
          <w:rFonts w:ascii="Calibri" w:hAnsi="Calibri" w:cs="Calibri"/>
          <w:snapToGrid w:val="0"/>
          <w:sz w:val="20"/>
          <w:szCs w:val="20"/>
          <w:lang w:val="fr-FR"/>
        </w:rPr>
      </w:pPr>
      <w:del w:id="2708" w:author="Marie Christa Ermite Joseph Fevry" w:date="2018-10-16T12:29:00Z">
        <w:r w:rsidRPr="00C0646F" w:rsidDel="007A5AE2">
          <w:rPr>
            <w:rFonts w:ascii="Calibri" w:hAnsi="Calibri" w:cs="Calibri"/>
            <w:snapToGrid w:val="0"/>
            <w:sz w:val="20"/>
            <w:szCs w:val="20"/>
            <w:lang w:val="fr-FR"/>
          </w:rPr>
          <w:delText>ET CONSIDERANT que nous avons accepté de délivrer au Prestataire une telle garantie bancaire.</w:delText>
        </w:r>
      </w:del>
    </w:p>
    <w:p w14:paraId="655CE6B5" w14:textId="7FAC2FD1" w:rsidR="00F53A5F" w:rsidRPr="00C0646F" w:rsidDel="007A5AE2" w:rsidRDefault="00F53A5F" w:rsidP="00F53A5F">
      <w:pPr>
        <w:jc w:val="both"/>
        <w:rPr>
          <w:del w:id="2709" w:author="Marie Christa Ermite Joseph Fevry" w:date="2018-10-16T12:29:00Z"/>
          <w:rFonts w:ascii="Calibri" w:hAnsi="Calibri" w:cs="Calibri"/>
          <w:snapToGrid w:val="0"/>
          <w:sz w:val="20"/>
          <w:szCs w:val="20"/>
          <w:lang w:val="fr-FR"/>
        </w:rPr>
      </w:pPr>
    </w:p>
    <w:p w14:paraId="380B9502" w14:textId="1976F8BA" w:rsidR="00F53A5F" w:rsidRPr="00C0646F" w:rsidDel="007A5AE2" w:rsidRDefault="00F53A5F" w:rsidP="00F53A5F">
      <w:pPr>
        <w:ind w:firstLine="720"/>
        <w:jc w:val="both"/>
        <w:rPr>
          <w:del w:id="2710" w:author="Marie Christa Ermite Joseph Fevry" w:date="2018-10-16T12:29:00Z"/>
          <w:rFonts w:ascii="Calibri" w:hAnsi="Calibri" w:cs="Calibri"/>
          <w:snapToGrid w:val="0"/>
          <w:sz w:val="20"/>
          <w:szCs w:val="20"/>
          <w:lang w:val="fr-FR"/>
        </w:rPr>
      </w:pPr>
      <w:del w:id="2711" w:author="Marie Christa Ermite Joseph Fevry" w:date="2018-10-16T12:29:00Z">
        <w:r w:rsidRPr="00C0646F" w:rsidDel="007A5AE2">
          <w:rPr>
            <w:rFonts w:ascii="Calibri" w:hAnsi="Calibri" w:cs="Calibri"/>
            <w:snapToGrid w:val="0"/>
            <w:sz w:val="20"/>
            <w:szCs w:val="20"/>
            <w:lang w:val="fr-FR"/>
          </w:rPr>
          <w:delText xml:space="preserve">CECI ETANT RAPPELE, nous déclarons par les présentes que nous nous portons garants et que nous sommes responsables envers vous, pour le compte du Prestataire, dans la limite de </w:delText>
        </w:r>
        <w:r w:rsidRPr="00C0646F" w:rsidDel="007A5AE2">
          <w:rPr>
            <w:rFonts w:ascii="Calibri" w:hAnsi="Calibri" w:cs="Calibri"/>
            <w:snapToGrid w:val="0"/>
            <w:color w:val="FF0000"/>
            <w:sz w:val="20"/>
            <w:szCs w:val="20"/>
            <w:lang w:val="fr-FR"/>
          </w:rPr>
          <w:delText>[</w:delText>
        </w:r>
        <w:r w:rsidRPr="00C0646F" w:rsidDel="007A5AE2">
          <w:rPr>
            <w:rFonts w:ascii="Calibri" w:hAnsi="Calibri" w:cs="Calibri"/>
            <w:i/>
            <w:snapToGrid w:val="0"/>
            <w:color w:val="FF0000"/>
            <w:sz w:val="20"/>
            <w:szCs w:val="20"/>
            <w:lang w:val="fr-FR"/>
          </w:rPr>
          <w:delText>montant de la garantie</w:delText>
        </w:r>
        <w:r w:rsidRPr="00C0646F" w:rsidDel="007A5AE2">
          <w:rPr>
            <w:rFonts w:ascii="Calibri" w:hAnsi="Calibri" w:cs="Calibri"/>
            <w:snapToGrid w:val="0"/>
            <w:color w:val="FF0000"/>
            <w:sz w:val="20"/>
            <w:szCs w:val="20"/>
            <w:lang w:val="fr-FR"/>
          </w:rPr>
          <w:delText>] [</w:delText>
        </w:r>
        <w:r w:rsidRPr="00C0646F" w:rsidDel="007A5AE2">
          <w:rPr>
            <w:rFonts w:ascii="Calibri" w:hAnsi="Calibri" w:cs="Calibri"/>
            <w:i/>
            <w:snapToGrid w:val="0"/>
            <w:color w:val="FF0000"/>
            <w:sz w:val="20"/>
            <w:szCs w:val="20"/>
            <w:lang w:val="fr-FR"/>
          </w:rPr>
          <w:delText>en lettres et en chiffres</w:delText>
        </w:r>
        <w:r w:rsidRPr="00C0646F" w:rsidDel="007A5AE2">
          <w:rPr>
            <w:rFonts w:ascii="Calibri" w:hAnsi="Calibri" w:cs="Calibri"/>
            <w:snapToGrid w:val="0"/>
            <w:color w:val="FF0000"/>
            <w:sz w:val="20"/>
            <w:szCs w:val="20"/>
            <w:lang w:val="fr-FR"/>
          </w:rPr>
          <w:delText>],</w:delText>
        </w:r>
        <w:r w:rsidRPr="00C0646F" w:rsidDel="007A5AE2">
          <w:rPr>
            <w:rFonts w:ascii="Calibri" w:hAnsi="Calibri" w:cs="Calibri"/>
            <w:snapToGrid w:val="0"/>
            <w:sz w:val="20"/>
            <w:szCs w:val="20"/>
            <w:lang w:val="fr-FR"/>
          </w:rPr>
          <w:delText xml:space="preserve"> ladite somme étant payable dans les devises et les proportions de devises dans lesquelles le prix offert est payable, et nous nous engageons à vous payer, à première demande écrite de votre part et sans objection ou discussion, toute somme dans la limite de </w:delText>
        </w:r>
        <w:r w:rsidRPr="00C0646F" w:rsidDel="007A5AE2">
          <w:rPr>
            <w:rFonts w:ascii="Calibri" w:hAnsi="Calibri" w:cs="Calibri"/>
            <w:i/>
            <w:snapToGrid w:val="0"/>
            <w:color w:val="FF0000"/>
            <w:sz w:val="20"/>
            <w:szCs w:val="20"/>
            <w:lang w:val="fr-FR"/>
          </w:rPr>
          <w:delText>[montant de la garantie susmentionné</w:delText>
        </w:r>
        <w:r w:rsidRPr="00C0646F" w:rsidDel="007A5AE2">
          <w:rPr>
            <w:rFonts w:ascii="Calibri" w:hAnsi="Calibri" w:cs="Calibri"/>
            <w:snapToGrid w:val="0"/>
            <w:color w:val="FF0000"/>
            <w:sz w:val="20"/>
            <w:szCs w:val="20"/>
            <w:lang w:val="fr-FR"/>
          </w:rPr>
          <w:delText>]</w:delText>
        </w:r>
        <w:r w:rsidRPr="00C0646F" w:rsidDel="007A5AE2">
          <w:rPr>
            <w:rFonts w:ascii="Calibri" w:hAnsi="Calibri" w:cs="Calibri"/>
            <w:snapToGrid w:val="0"/>
            <w:sz w:val="20"/>
            <w:szCs w:val="20"/>
            <w:lang w:val="fr-FR"/>
          </w:rPr>
          <w:delText xml:space="preserve"> sans que vous ayez à prouver ou motiver votre demande en paiement.</w:delText>
        </w:r>
      </w:del>
    </w:p>
    <w:p w14:paraId="2F602CBE" w14:textId="0430B025" w:rsidR="00F53A5F" w:rsidRPr="00C0646F" w:rsidDel="007A5AE2" w:rsidRDefault="00F53A5F" w:rsidP="00F53A5F">
      <w:pPr>
        <w:rPr>
          <w:del w:id="2712" w:author="Marie Christa Ermite Joseph Fevry" w:date="2018-10-16T12:29:00Z"/>
          <w:rFonts w:ascii="Calibri" w:hAnsi="Calibri" w:cs="Calibri"/>
          <w:snapToGrid w:val="0"/>
          <w:sz w:val="20"/>
          <w:szCs w:val="20"/>
          <w:lang w:val="fr-FR"/>
        </w:rPr>
      </w:pPr>
    </w:p>
    <w:p w14:paraId="17A145A6" w14:textId="32FAD5DD" w:rsidR="00F53A5F" w:rsidRPr="00C0646F" w:rsidDel="007A5AE2" w:rsidRDefault="00F53A5F" w:rsidP="00F53A5F">
      <w:pPr>
        <w:ind w:firstLine="720"/>
        <w:jc w:val="both"/>
        <w:rPr>
          <w:del w:id="2713" w:author="Marie Christa Ermite Joseph Fevry" w:date="2018-10-16T12:29:00Z"/>
          <w:rFonts w:ascii="Calibri" w:hAnsi="Calibri" w:cs="Calibri"/>
          <w:snapToGrid w:val="0"/>
          <w:sz w:val="20"/>
          <w:szCs w:val="20"/>
          <w:lang w:val="fr-FR"/>
        </w:rPr>
      </w:pPr>
      <w:del w:id="2714" w:author="Marie Christa Ermite Joseph Fevry" w:date="2018-10-16T12:29:00Z">
        <w:r w:rsidRPr="00C0646F" w:rsidDel="007A5AE2">
          <w:rPr>
            <w:rFonts w:ascii="Calibri" w:hAnsi="Calibri" w:cs="Calibri"/>
            <w:snapToGrid w:val="0"/>
            <w:sz w:val="20"/>
            <w:szCs w:val="20"/>
            <w:lang w:val="fr-FR"/>
          </w:rPr>
          <w:delText>La présente garantie sera valable pendant 30 jours à compter de la date de délivrance par le PNUD d’une attestation de bonne exécution et d’achèvement complet des services fournis par le Prestataire.</w:delText>
        </w:r>
      </w:del>
    </w:p>
    <w:p w14:paraId="20F9B5DE" w14:textId="5BEB409F" w:rsidR="00F53A5F" w:rsidRPr="00C0646F" w:rsidDel="007A5AE2" w:rsidRDefault="00F53A5F" w:rsidP="00F53A5F">
      <w:pPr>
        <w:rPr>
          <w:del w:id="2715" w:author="Marie Christa Ermite Joseph Fevry" w:date="2018-10-16T12:29:00Z"/>
          <w:rFonts w:ascii="Calibri" w:hAnsi="Calibri" w:cs="Calibri"/>
          <w:snapToGrid w:val="0"/>
          <w:sz w:val="20"/>
          <w:szCs w:val="20"/>
          <w:lang w:val="fr-FR"/>
        </w:rPr>
      </w:pPr>
    </w:p>
    <w:p w14:paraId="26C2C0D8" w14:textId="6B1AFC96" w:rsidR="00F53A5F" w:rsidRPr="00C0646F" w:rsidDel="007A5AE2" w:rsidRDefault="00F53A5F" w:rsidP="00F53A5F">
      <w:pPr>
        <w:rPr>
          <w:del w:id="2716" w:author="Marie Christa Ermite Joseph Fevry" w:date="2018-10-16T12:29:00Z"/>
          <w:rFonts w:ascii="Calibri" w:hAnsi="Calibri" w:cs="Calibri"/>
          <w:snapToGrid w:val="0"/>
          <w:sz w:val="20"/>
          <w:szCs w:val="20"/>
          <w:lang w:val="fr-FR"/>
        </w:rPr>
      </w:pPr>
    </w:p>
    <w:p w14:paraId="186CE4FB" w14:textId="0558E4C2" w:rsidR="00F53A5F" w:rsidRPr="00C0646F" w:rsidDel="007A5AE2" w:rsidRDefault="00F53A5F" w:rsidP="00F53A5F">
      <w:pPr>
        <w:rPr>
          <w:del w:id="2717" w:author="Marie Christa Ermite Joseph Fevry" w:date="2018-10-16T12:29:00Z"/>
          <w:rFonts w:ascii="Calibri" w:hAnsi="Calibri" w:cs="Calibri"/>
          <w:snapToGrid w:val="0"/>
          <w:sz w:val="20"/>
          <w:szCs w:val="20"/>
          <w:lang w:val="fr-FR"/>
        </w:rPr>
      </w:pPr>
    </w:p>
    <w:p w14:paraId="249921BD" w14:textId="3E4C8712" w:rsidR="00F53A5F" w:rsidRPr="00930CEE" w:rsidDel="007A5AE2" w:rsidRDefault="00F53A5F" w:rsidP="00F53A5F">
      <w:pPr>
        <w:pStyle w:val="Heading3"/>
        <w:rPr>
          <w:del w:id="2718" w:author="Marie Christa Ermite Joseph Fevry" w:date="2018-10-16T12:29:00Z"/>
        </w:rPr>
      </w:pPr>
      <w:del w:id="2719" w:author="Marie Christa Ermite Joseph Fevry" w:date="2018-10-16T12:29:00Z">
        <w:r w:rsidRPr="00930CEE" w:rsidDel="007A5AE2">
          <w:delText>SIGNATURE ET CACHET DE LA BANQUE GARANTE</w:delText>
        </w:r>
      </w:del>
    </w:p>
    <w:p w14:paraId="21B01E1D" w14:textId="18E697E8" w:rsidR="00F53A5F" w:rsidRPr="00C0646F" w:rsidDel="007A5AE2" w:rsidRDefault="00F53A5F" w:rsidP="00F53A5F">
      <w:pPr>
        <w:rPr>
          <w:del w:id="2720" w:author="Marie Christa Ermite Joseph Fevry" w:date="2018-10-16T12:29:00Z"/>
          <w:rFonts w:ascii="Calibri" w:hAnsi="Calibri" w:cs="Calibri"/>
          <w:snapToGrid w:val="0"/>
          <w:sz w:val="20"/>
          <w:szCs w:val="20"/>
          <w:lang w:val="fr-FR"/>
        </w:rPr>
      </w:pPr>
    </w:p>
    <w:p w14:paraId="7C7FF8D3" w14:textId="7AEFEA44" w:rsidR="00F53A5F" w:rsidRPr="00C0646F" w:rsidDel="007A5AE2" w:rsidRDefault="00F53A5F" w:rsidP="00F53A5F">
      <w:pPr>
        <w:rPr>
          <w:del w:id="2721" w:author="Marie Christa Ermite Joseph Fevry" w:date="2018-10-16T12:29:00Z"/>
          <w:rFonts w:ascii="Calibri" w:hAnsi="Calibri" w:cs="Calibri"/>
          <w:snapToGrid w:val="0"/>
          <w:sz w:val="20"/>
          <w:szCs w:val="20"/>
          <w:lang w:val="fr-FR"/>
        </w:rPr>
      </w:pPr>
      <w:del w:id="2722" w:author="Marie Christa Ermite Joseph Fevry" w:date="2018-10-16T12:29:00Z">
        <w:r w:rsidRPr="00C0646F" w:rsidDel="007A5AE2">
          <w:rPr>
            <w:rFonts w:ascii="Calibri" w:hAnsi="Calibri" w:cs="Calibri"/>
            <w:snapToGrid w:val="0"/>
            <w:sz w:val="20"/>
            <w:szCs w:val="20"/>
            <w:lang w:val="fr-FR"/>
          </w:rPr>
          <w:delText>Date ......................................................................................................................</w:delText>
        </w:r>
      </w:del>
    </w:p>
    <w:p w14:paraId="5479C2FE" w14:textId="60FB29EA" w:rsidR="00F53A5F" w:rsidRPr="00C0646F" w:rsidDel="007A5AE2" w:rsidRDefault="00F53A5F" w:rsidP="00F53A5F">
      <w:pPr>
        <w:rPr>
          <w:del w:id="2723" w:author="Marie Christa Ermite Joseph Fevry" w:date="2018-10-16T12:29:00Z"/>
          <w:rFonts w:ascii="Calibri" w:hAnsi="Calibri" w:cs="Calibri"/>
          <w:snapToGrid w:val="0"/>
          <w:sz w:val="20"/>
          <w:szCs w:val="20"/>
          <w:lang w:val="fr-FR"/>
        </w:rPr>
      </w:pPr>
    </w:p>
    <w:p w14:paraId="5E3A6C5A" w14:textId="1E83CF8D" w:rsidR="00F53A5F" w:rsidRPr="00C0646F" w:rsidDel="007A5AE2" w:rsidRDefault="00F53A5F" w:rsidP="00F53A5F">
      <w:pPr>
        <w:rPr>
          <w:del w:id="2724" w:author="Marie Christa Ermite Joseph Fevry" w:date="2018-10-16T12:29:00Z"/>
          <w:rFonts w:ascii="Calibri" w:hAnsi="Calibri" w:cs="Calibri"/>
          <w:snapToGrid w:val="0"/>
          <w:sz w:val="20"/>
          <w:szCs w:val="20"/>
          <w:lang w:val="fr-FR"/>
        </w:rPr>
      </w:pPr>
      <w:del w:id="2725" w:author="Marie Christa Ermite Joseph Fevry" w:date="2018-10-16T12:29:00Z">
        <w:r w:rsidRPr="00C0646F" w:rsidDel="007A5AE2">
          <w:rPr>
            <w:rFonts w:ascii="Calibri" w:hAnsi="Calibri" w:cs="Calibri"/>
            <w:snapToGrid w:val="0"/>
            <w:sz w:val="20"/>
            <w:szCs w:val="20"/>
            <w:lang w:val="fr-FR"/>
          </w:rPr>
          <w:delText>Nom de la banque .........................................................................................................</w:delText>
        </w:r>
      </w:del>
    </w:p>
    <w:p w14:paraId="025BAFFC" w14:textId="41BE0A05" w:rsidR="00F53A5F" w:rsidRPr="00C0646F" w:rsidDel="007A5AE2" w:rsidRDefault="00F53A5F" w:rsidP="00F53A5F">
      <w:pPr>
        <w:rPr>
          <w:del w:id="2726" w:author="Marie Christa Ermite Joseph Fevry" w:date="2018-10-16T12:29:00Z"/>
          <w:rFonts w:ascii="Calibri" w:hAnsi="Calibri" w:cs="Calibri"/>
          <w:snapToGrid w:val="0"/>
          <w:sz w:val="20"/>
          <w:szCs w:val="20"/>
          <w:lang w:val="fr-FR"/>
        </w:rPr>
      </w:pPr>
    </w:p>
    <w:p w14:paraId="127B109F" w14:textId="57CB9207" w:rsidR="00F53A5F" w:rsidRPr="00C0646F" w:rsidDel="007A5AE2" w:rsidRDefault="00F53A5F" w:rsidP="00F53A5F">
      <w:pPr>
        <w:rPr>
          <w:del w:id="2727" w:author="Marie Christa Ermite Joseph Fevry" w:date="2018-10-16T12:29:00Z"/>
          <w:rFonts w:ascii="Calibri" w:hAnsi="Calibri" w:cs="Calibri"/>
          <w:snapToGrid w:val="0"/>
          <w:sz w:val="20"/>
          <w:szCs w:val="20"/>
          <w:lang w:val="fr-FR"/>
        </w:rPr>
      </w:pPr>
      <w:del w:id="2728" w:author="Marie Christa Ermite Joseph Fevry" w:date="2018-10-16T12:29:00Z">
        <w:r w:rsidRPr="00C0646F" w:rsidDel="007A5AE2">
          <w:rPr>
            <w:rFonts w:ascii="Calibri" w:hAnsi="Calibri" w:cs="Calibri"/>
            <w:snapToGrid w:val="0"/>
            <w:sz w:val="20"/>
            <w:szCs w:val="20"/>
            <w:lang w:val="fr-FR"/>
          </w:rPr>
          <w:delText>Adresse .................................................................................................................</w:delText>
        </w:r>
      </w:del>
    </w:p>
    <w:p w14:paraId="16394E7A" w14:textId="37ADF062" w:rsidR="00E42F83" w:rsidRPr="00C0646F" w:rsidDel="007A5AE2" w:rsidRDefault="00E42F83" w:rsidP="00E42F83">
      <w:pPr>
        <w:rPr>
          <w:del w:id="2729" w:author="Marie Christa Ermite Joseph Fevry" w:date="2018-10-16T12:29:00Z"/>
          <w:rFonts w:ascii="Calibri" w:hAnsi="Calibri" w:cs="Calibri"/>
          <w:b/>
          <w:bCs/>
          <w:lang w:val="fr-FR"/>
        </w:rPr>
      </w:pPr>
    </w:p>
    <w:p w14:paraId="2F8456F8" w14:textId="26EBB146" w:rsidR="00FE3702" w:rsidRPr="00C0646F" w:rsidDel="007A5AE2" w:rsidRDefault="00FE3702">
      <w:pPr>
        <w:widowControl/>
        <w:overflowPunct/>
        <w:adjustRightInd/>
        <w:spacing w:line="276" w:lineRule="auto"/>
        <w:jc w:val="both"/>
        <w:rPr>
          <w:del w:id="2730" w:author="Marie Christa Ermite Joseph Fevry" w:date="2018-10-16T12:29:00Z"/>
          <w:rFonts w:ascii="Calibri" w:hAnsi="Calibri" w:cs="Calibri"/>
          <w:b/>
          <w:bCs/>
          <w:lang w:val="fr-FR"/>
        </w:rPr>
      </w:pPr>
      <w:del w:id="2731" w:author="Marie Christa Ermite Joseph Fevry" w:date="2018-10-16T12:29:00Z">
        <w:r w:rsidRPr="00C0646F" w:rsidDel="007A5AE2">
          <w:rPr>
            <w:rFonts w:ascii="Calibri" w:hAnsi="Calibri" w:cs="Calibri"/>
            <w:b/>
            <w:bCs/>
            <w:lang w:val="fr-FR"/>
          </w:rPr>
          <w:br w:type="page"/>
        </w:r>
      </w:del>
    </w:p>
    <w:p w14:paraId="030927DD" w14:textId="3AFCA3D2" w:rsidR="00E42F83" w:rsidRPr="00C0646F" w:rsidDel="007A5AE2" w:rsidRDefault="00E42F83" w:rsidP="00E42F83">
      <w:pPr>
        <w:rPr>
          <w:del w:id="2732" w:author="Marie Christa Ermite Joseph Fevry" w:date="2018-10-16T12:29:00Z"/>
          <w:rFonts w:ascii="Calibri" w:hAnsi="Calibri" w:cs="Calibri"/>
          <w:b/>
          <w:bCs/>
          <w:lang w:val="fr-FR"/>
        </w:rPr>
      </w:pPr>
    </w:p>
    <w:p w14:paraId="114AEC81" w14:textId="6A8777BB" w:rsidR="00FE3702" w:rsidRPr="00C0646F" w:rsidDel="007A5AE2" w:rsidRDefault="00FE3702" w:rsidP="00FE3702">
      <w:pPr>
        <w:pStyle w:val="Section3-Heading1"/>
        <w:rPr>
          <w:del w:id="2733" w:author="Marie Christa Ermite Joseph Fevry" w:date="2018-10-16T12:29:00Z"/>
          <w:rFonts w:ascii="Calibri" w:hAnsi="Calibri" w:cs="Calibri"/>
          <w:lang w:val="fr-FR"/>
        </w:rPr>
      </w:pPr>
      <w:del w:id="2734" w:author="Marie Christa Ermite Joseph Fevry" w:date="2018-10-16T12:29:00Z">
        <w:r w:rsidRPr="00C0646F" w:rsidDel="007A5AE2">
          <w:rPr>
            <w:rFonts w:ascii="Calibri" w:hAnsi="Calibri" w:cs="Calibri"/>
            <w:lang w:val="fr-FR"/>
          </w:rPr>
          <w:delText>Section 10 : Formulaire de garantie de restitution d’avance</w:delText>
        </w:r>
        <w:r w:rsidRPr="00C0646F" w:rsidDel="007A5AE2">
          <w:rPr>
            <w:rStyle w:val="FootnoteReference"/>
            <w:rFonts w:ascii="Calibri" w:hAnsi="Calibri" w:cs="Calibri"/>
            <w:lang w:val="fr-FR"/>
          </w:rPr>
          <w:footnoteReference w:id="13"/>
        </w:r>
      </w:del>
    </w:p>
    <w:p w14:paraId="025FD295" w14:textId="7B68E32F" w:rsidR="00FE3702" w:rsidRPr="00C0646F" w:rsidDel="007A5AE2" w:rsidRDefault="00FE3702" w:rsidP="00FE3702">
      <w:pPr>
        <w:pStyle w:val="Section3-Heading1"/>
        <w:rPr>
          <w:del w:id="2737" w:author="Marie Christa Ermite Joseph Fevry" w:date="2018-10-16T12:29:00Z"/>
          <w:rFonts w:ascii="Calibri" w:hAnsi="Calibri" w:cs="Calibri"/>
          <w:i/>
          <w:color w:val="FF0000"/>
          <w:sz w:val="28"/>
          <w:szCs w:val="28"/>
          <w:lang w:val="fr-FR"/>
        </w:rPr>
      </w:pPr>
      <w:del w:id="2738" w:author="Marie Christa Ermite Joseph Fevry" w:date="2018-10-16T12:29:00Z">
        <w:r w:rsidRPr="00C0646F" w:rsidDel="007A5AE2">
          <w:rPr>
            <w:rFonts w:ascii="Calibri" w:hAnsi="Calibri" w:cs="Calibri"/>
            <w:i/>
            <w:color w:val="FF0000"/>
            <w:sz w:val="28"/>
            <w:szCs w:val="28"/>
            <w:lang w:val="fr-FR"/>
          </w:rPr>
          <w:delText>(Ceci doit être finalisé sur le papier à en-tête officiel de la banque émettrice. Sous réserve des espaces prévus à cet effet, aucune modification ne peut être apportée au présent modèle.)</w:delText>
        </w:r>
      </w:del>
    </w:p>
    <w:p w14:paraId="311E4DB6" w14:textId="01E075D8" w:rsidR="00FE3702" w:rsidRPr="00C0646F" w:rsidDel="007A5AE2" w:rsidRDefault="00FE3702" w:rsidP="00FE3702">
      <w:pPr>
        <w:jc w:val="center"/>
        <w:rPr>
          <w:del w:id="2739" w:author="Marie Christa Ermite Joseph Fevry" w:date="2018-10-16T12:29:00Z"/>
          <w:rFonts w:ascii="Calibri" w:hAnsi="Calibri" w:cs="Calibri"/>
          <w:sz w:val="20"/>
          <w:szCs w:val="20"/>
          <w:lang w:val="fr-FR"/>
        </w:rPr>
      </w:pPr>
    </w:p>
    <w:p w14:paraId="7297FFB4" w14:textId="44A6BE39" w:rsidR="00FE3702" w:rsidRPr="00C0646F" w:rsidDel="007A5AE2" w:rsidRDefault="00FE3702" w:rsidP="00FE3702">
      <w:pPr>
        <w:pStyle w:val="NormalWeb"/>
        <w:spacing w:before="2" w:after="2"/>
        <w:jc w:val="both"/>
        <w:rPr>
          <w:del w:id="2740" w:author="Marie Christa Ermite Joseph Fevry" w:date="2018-10-16T12:29:00Z"/>
          <w:rFonts w:ascii="Calibri" w:hAnsi="Calibri" w:cs="Calibri"/>
          <w:i/>
          <w:iCs/>
          <w:lang w:val="fr-FR"/>
        </w:rPr>
      </w:pPr>
      <w:del w:id="2741" w:author="Marie Christa Ermite Joseph Fevry" w:date="2018-10-16T12:29:00Z">
        <w:r w:rsidRPr="00C0646F" w:rsidDel="007A5AE2">
          <w:rPr>
            <w:rFonts w:ascii="Calibri" w:hAnsi="Calibri" w:cs="Calibri"/>
            <w:i/>
            <w:iCs/>
            <w:lang w:val="fr-FR"/>
          </w:rPr>
          <w:delText xml:space="preserve">_____________________________ </w:delText>
        </w:r>
        <w:r w:rsidRPr="00C0646F" w:rsidDel="007A5AE2">
          <w:rPr>
            <w:rFonts w:ascii="Calibri" w:hAnsi="Calibri" w:cs="Calibri"/>
            <w:i/>
            <w:iCs/>
            <w:color w:val="FF0000"/>
            <w:lang w:val="fr-FR"/>
          </w:rPr>
          <w:delText>[Nom de la banque et adresse de la succursale ou du bureau émettant la garantie]</w:delText>
        </w:r>
      </w:del>
    </w:p>
    <w:p w14:paraId="4C39A343" w14:textId="74F248B1" w:rsidR="00FE3702" w:rsidRPr="00C0646F" w:rsidDel="007A5AE2" w:rsidRDefault="00FE3702" w:rsidP="00FE3702">
      <w:pPr>
        <w:pStyle w:val="NormalWeb"/>
        <w:spacing w:before="2" w:after="2"/>
        <w:jc w:val="both"/>
        <w:rPr>
          <w:del w:id="2742" w:author="Marie Christa Ermite Joseph Fevry" w:date="2018-10-16T12:29:00Z"/>
          <w:rFonts w:ascii="Calibri" w:hAnsi="Calibri" w:cs="Calibri"/>
          <w:i/>
          <w:iCs/>
          <w:color w:val="FF0000"/>
          <w:lang w:val="fr-FR"/>
        </w:rPr>
      </w:pPr>
      <w:del w:id="2743" w:author="Marie Christa Ermite Joseph Fevry" w:date="2018-10-16T12:29:00Z">
        <w:r w:rsidRPr="00C0646F" w:rsidDel="007A5AE2">
          <w:rPr>
            <w:rFonts w:ascii="Calibri" w:hAnsi="Calibri" w:cs="Calibri"/>
            <w:b/>
            <w:bCs/>
            <w:lang w:val="fr-FR"/>
          </w:rPr>
          <w:delText>Bénéficiaire :</w:delText>
        </w:r>
        <w:r w:rsidRPr="00C0646F" w:rsidDel="007A5AE2">
          <w:rPr>
            <w:rFonts w:ascii="Calibri" w:hAnsi="Calibri" w:cs="Calibri"/>
            <w:lang w:val="fr-FR"/>
          </w:rPr>
          <w:tab/>
          <w:delText xml:space="preserve">_________________ </w:delText>
        </w:r>
        <w:r w:rsidRPr="00C0646F" w:rsidDel="007A5AE2">
          <w:rPr>
            <w:rFonts w:ascii="Calibri" w:hAnsi="Calibri" w:cs="Calibri"/>
            <w:i/>
            <w:iCs/>
            <w:color w:val="FF0000"/>
            <w:lang w:val="fr-FR"/>
          </w:rPr>
          <w:delText>[Nom et adresse du PNUD]</w:delText>
        </w:r>
      </w:del>
    </w:p>
    <w:p w14:paraId="5A391961" w14:textId="3F4C81FD" w:rsidR="00FE3702" w:rsidRPr="00C0646F" w:rsidDel="007A5AE2" w:rsidRDefault="00FE3702" w:rsidP="00FE3702">
      <w:pPr>
        <w:pStyle w:val="NormalWeb"/>
        <w:spacing w:before="2" w:after="2"/>
        <w:jc w:val="both"/>
        <w:rPr>
          <w:del w:id="2744" w:author="Marie Christa Ermite Joseph Fevry" w:date="2018-10-16T12:29:00Z"/>
          <w:rFonts w:ascii="Calibri" w:hAnsi="Calibri" w:cs="Calibri"/>
          <w:lang w:val="fr-FR"/>
        </w:rPr>
      </w:pPr>
      <w:del w:id="2745" w:author="Marie Christa Ermite Joseph Fevry" w:date="2018-10-16T12:29:00Z">
        <w:r w:rsidRPr="00C0646F" w:rsidDel="007A5AE2">
          <w:rPr>
            <w:rFonts w:ascii="Calibri" w:hAnsi="Calibri" w:cs="Calibri"/>
            <w:b/>
            <w:bCs/>
            <w:lang w:val="fr-FR"/>
          </w:rPr>
          <w:delText>Date :</w:delText>
        </w:r>
        <w:r w:rsidRPr="00C0646F" w:rsidDel="007A5AE2">
          <w:rPr>
            <w:rFonts w:ascii="Calibri" w:hAnsi="Calibri" w:cs="Calibri"/>
            <w:lang w:val="fr-FR"/>
          </w:rPr>
          <w:tab/>
          <w:delText>________________</w:delText>
        </w:r>
      </w:del>
    </w:p>
    <w:p w14:paraId="5B8F887C" w14:textId="7359CF5D" w:rsidR="00FE3702" w:rsidRPr="00C0646F" w:rsidDel="007A5AE2" w:rsidRDefault="00FE3702" w:rsidP="00FE3702">
      <w:pPr>
        <w:pStyle w:val="NormalWeb"/>
        <w:spacing w:before="2" w:after="2"/>
        <w:jc w:val="both"/>
        <w:rPr>
          <w:del w:id="2746" w:author="Marie Christa Ermite Joseph Fevry" w:date="2018-10-16T12:29:00Z"/>
          <w:rFonts w:ascii="Calibri" w:hAnsi="Calibri" w:cs="Calibri"/>
          <w:lang w:val="fr-FR"/>
        </w:rPr>
      </w:pPr>
      <w:del w:id="2747" w:author="Marie Christa Ermite Joseph Fevry" w:date="2018-10-16T12:29:00Z">
        <w:r w:rsidRPr="00C0646F" w:rsidDel="007A5AE2">
          <w:rPr>
            <w:rFonts w:ascii="Calibri" w:hAnsi="Calibri" w:cs="Calibri"/>
            <w:b/>
            <w:bCs/>
            <w:lang w:val="fr-FR"/>
          </w:rPr>
          <w:delText>GARANTIE DE RESTITUTION D’AVANCE N° :</w:delText>
        </w:r>
        <w:r w:rsidRPr="00C0646F" w:rsidDel="007A5AE2">
          <w:rPr>
            <w:rFonts w:ascii="Calibri" w:hAnsi="Calibri" w:cs="Calibri"/>
            <w:lang w:val="fr-FR"/>
          </w:rPr>
          <w:tab/>
          <w:delText>_________________</w:delText>
        </w:r>
      </w:del>
    </w:p>
    <w:p w14:paraId="2C73EC9E" w14:textId="577515F3" w:rsidR="00FE3702" w:rsidRPr="00C0646F" w:rsidDel="007A5AE2" w:rsidRDefault="00FE3702" w:rsidP="00FE3702">
      <w:pPr>
        <w:pStyle w:val="NormalWeb"/>
        <w:spacing w:before="2" w:after="2"/>
        <w:jc w:val="both"/>
        <w:rPr>
          <w:del w:id="2748" w:author="Marie Christa Ermite Joseph Fevry" w:date="2018-10-16T12:29:00Z"/>
          <w:rFonts w:ascii="Calibri" w:hAnsi="Calibri" w:cs="Calibri"/>
          <w:lang w:val="fr-FR"/>
        </w:rPr>
      </w:pPr>
    </w:p>
    <w:p w14:paraId="76492EA1" w14:textId="41D7EC29" w:rsidR="00FE3702" w:rsidRPr="00C0646F" w:rsidDel="007A5AE2" w:rsidRDefault="00FE3702" w:rsidP="00FE3702">
      <w:pPr>
        <w:pStyle w:val="NormalWeb"/>
        <w:spacing w:before="2" w:after="2"/>
        <w:jc w:val="both"/>
        <w:rPr>
          <w:del w:id="2749" w:author="Marie Christa Ermite Joseph Fevry" w:date="2018-10-16T12:29:00Z"/>
          <w:rFonts w:ascii="Calibri" w:hAnsi="Calibri" w:cs="Calibri"/>
          <w:lang w:val="fr-FR"/>
        </w:rPr>
      </w:pPr>
    </w:p>
    <w:p w14:paraId="708ED065" w14:textId="26F26554" w:rsidR="00FE3702" w:rsidRPr="00C0646F" w:rsidDel="007A5AE2" w:rsidRDefault="00FE3702" w:rsidP="00FE3702">
      <w:pPr>
        <w:pStyle w:val="NormalWeb"/>
        <w:spacing w:before="2" w:after="2"/>
        <w:jc w:val="both"/>
        <w:rPr>
          <w:del w:id="2750" w:author="Marie Christa Ermite Joseph Fevry" w:date="2018-10-16T12:29:00Z"/>
          <w:rFonts w:ascii="Calibri" w:hAnsi="Calibri" w:cs="Calibri"/>
          <w:lang w:val="fr-FR"/>
        </w:rPr>
      </w:pPr>
      <w:del w:id="2751" w:author="Marie Christa Ermite Joseph Fevry" w:date="2018-10-16T12:29:00Z">
        <w:r w:rsidRPr="00C0646F" w:rsidDel="007A5AE2">
          <w:rPr>
            <w:rFonts w:ascii="Calibri" w:hAnsi="Calibri" w:cs="Calibri"/>
            <w:lang w:val="fr-FR"/>
          </w:rPr>
          <w:delText xml:space="preserve">Nous avons été informés que </w:delText>
        </w:r>
        <w:r w:rsidRPr="00C0646F" w:rsidDel="007A5AE2">
          <w:rPr>
            <w:rFonts w:ascii="Calibri" w:hAnsi="Calibri" w:cs="Calibri"/>
            <w:i/>
            <w:iCs/>
            <w:color w:val="FF0000"/>
            <w:lang w:val="fr-FR"/>
          </w:rPr>
          <w:delText>[nom de la société]</w:delText>
        </w:r>
        <w:r w:rsidRPr="00C0646F" w:rsidDel="007A5AE2">
          <w:rPr>
            <w:rFonts w:ascii="Calibri" w:hAnsi="Calibri" w:cs="Calibri"/>
            <w:lang w:val="fr-FR"/>
          </w:rPr>
          <w:delText xml:space="preserve"> (ci-après, le « Prestataire ») a conclu avec vous le contrat n° </w:delText>
        </w:r>
        <w:r w:rsidRPr="00C0646F" w:rsidDel="007A5AE2">
          <w:rPr>
            <w:rFonts w:ascii="Calibri" w:hAnsi="Calibri" w:cs="Calibri"/>
            <w:i/>
            <w:iCs/>
            <w:color w:val="FF0000"/>
            <w:lang w:val="fr-FR"/>
          </w:rPr>
          <w:delText xml:space="preserve">[numéro de référence du contrat] </w:delText>
        </w:r>
        <w:r w:rsidRPr="00C0646F" w:rsidDel="007A5AE2">
          <w:rPr>
            <w:rFonts w:ascii="Calibri" w:hAnsi="Calibri" w:cs="Calibri"/>
            <w:lang w:val="fr-FR"/>
          </w:rPr>
          <w:delText xml:space="preserve">en date du </w:delText>
        </w:r>
        <w:r w:rsidRPr="00C0646F" w:rsidDel="007A5AE2">
          <w:rPr>
            <w:rFonts w:ascii="Calibri" w:hAnsi="Calibri" w:cs="Calibri"/>
            <w:i/>
            <w:iCs/>
            <w:color w:val="FF0000"/>
            <w:lang w:val="fr-FR"/>
          </w:rPr>
          <w:delText>[insérez la date]</w:delText>
        </w:r>
        <w:r w:rsidRPr="00C0646F" w:rsidDel="007A5AE2">
          <w:rPr>
            <w:rFonts w:ascii="Calibri" w:hAnsi="Calibri" w:cs="Calibri"/>
            <w:lang w:val="fr-FR"/>
          </w:rPr>
          <w:delText xml:space="preserve">, au titre de la fourniture de </w:delText>
        </w:r>
        <w:r w:rsidRPr="00C0646F" w:rsidDel="007A5AE2">
          <w:rPr>
            <w:rFonts w:ascii="Calibri" w:hAnsi="Calibri" w:cs="Calibri"/>
            <w:i/>
            <w:iCs/>
            <w:color w:val="FF0000"/>
            <w:lang w:val="fr-FR"/>
          </w:rPr>
          <w:delText>[brève description des services]</w:delText>
        </w:r>
        <w:r w:rsidRPr="00C0646F" w:rsidDel="007A5AE2">
          <w:rPr>
            <w:rFonts w:ascii="Calibri" w:hAnsi="Calibri" w:cs="Calibri"/>
            <w:lang w:val="fr-FR"/>
          </w:rPr>
          <w:delText xml:space="preserve"> (ci-après, le « Contrat »).</w:delText>
        </w:r>
      </w:del>
    </w:p>
    <w:p w14:paraId="31DDA0EA" w14:textId="3C25FCCA" w:rsidR="00FE3702" w:rsidRPr="00C0646F" w:rsidDel="007A5AE2" w:rsidRDefault="00FE3702" w:rsidP="00FE3702">
      <w:pPr>
        <w:pStyle w:val="NormalWeb"/>
        <w:spacing w:before="2" w:after="2"/>
        <w:jc w:val="both"/>
        <w:rPr>
          <w:del w:id="2752" w:author="Marie Christa Ermite Joseph Fevry" w:date="2018-10-16T12:29:00Z"/>
          <w:rFonts w:ascii="Calibri" w:hAnsi="Calibri" w:cs="Calibri"/>
          <w:lang w:val="fr-FR"/>
        </w:rPr>
      </w:pPr>
    </w:p>
    <w:p w14:paraId="1E72EBFB" w14:textId="3F5EEEC2" w:rsidR="00FE3702" w:rsidRPr="00C0646F" w:rsidDel="007A5AE2" w:rsidRDefault="00FE3702" w:rsidP="00FE3702">
      <w:pPr>
        <w:pStyle w:val="NormalWeb"/>
        <w:spacing w:before="2" w:after="2"/>
        <w:jc w:val="both"/>
        <w:rPr>
          <w:del w:id="2753" w:author="Marie Christa Ermite Joseph Fevry" w:date="2018-10-16T12:29:00Z"/>
          <w:rFonts w:ascii="Calibri" w:hAnsi="Calibri" w:cs="Calibri"/>
          <w:lang w:val="fr-FR"/>
        </w:rPr>
      </w:pPr>
      <w:del w:id="2754" w:author="Marie Christa Ermite Joseph Fevry" w:date="2018-10-16T12:29:00Z">
        <w:r w:rsidRPr="00C0646F" w:rsidDel="007A5AE2">
          <w:rPr>
            <w:rFonts w:ascii="Calibri" w:hAnsi="Calibri" w:cs="Calibri"/>
            <w:lang w:val="fr-FR"/>
          </w:rPr>
          <w:delText xml:space="preserve">En outre, nous croyons comprendre qu’aux termes des conditions du Contrat, une avance d’un montant de </w:delText>
        </w:r>
        <w:r w:rsidRPr="00C0646F" w:rsidDel="007A5AE2">
          <w:rPr>
            <w:rFonts w:ascii="Calibri" w:hAnsi="Calibri" w:cs="Calibri"/>
            <w:i/>
            <w:iCs/>
            <w:color w:val="FF0000"/>
            <w:lang w:val="fr-FR"/>
          </w:rPr>
          <w:delText xml:space="preserve">[montant en lettres] </w:delText>
        </w:r>
        <w:r w:rsidRPr="00C0646F" w:rsidDel="007A5AE2">
          <w:rPr>
            <w:rFonts w:ascii="Calibri" w:hAnsi="Calibri" w:cs="Calibri"/>
            <w:color w:val="FF0000"/>
            <w:lang w:val="fr-FR"/>
          </w:rPr>
          <w:delText>(</w:delText>
        </w:r>
        <w:r w:rsidRPr="00C0646F" w:rsidDel="007A5AE2">
          <w:rPr>
            <w:rFonts w:ascii="Calibri" w:hAnsi="Calibri" w:cs="Calibri"/>
            <w:i/>
            <w:iCs/>
            <w:color w:val="FF0000"/>
            <w:lang w:val="fr-FR"/>
          </w:rPr>
          <w:delText>[montant en chiffres]</w:delText>
        </w:r>
        <w:r w:rsidRPr="00C0646F" w:rsidDel="007A5AE2">
          <w:rPr>
            <w:rFonts w:ascii="Calibri" w:hAnsi="Calibri" w:cs="Calibri"/>
            <w:color w:val="FF0000"/>
            <w:lang w:val="fr-FR"/>
          </w:rPr>
          <w:delText>)</w:delText>
        </w:r>
        <w:r w:rsidRPr="00C0646F" w:rsidDel="007A5AE2">
          <w:rPr>
            <w:rFonts w:ascii="Calibri" w:hAnsi="Calibri" w:cs="Calibri"/>
            <w:lang w:val="fr-FR"/>
          </w:rPr>
          <w:delText xml:space="preserve"> doit être versée en échange d’une garantie de restitution d’avance.</w:delText>
        </w:r>
      </w:del>
    </w:p>
    <w:p w14:paraId="39D3ADC9" w14:textId="37FA5C66" w:rsidR="00FE3702" w:rsidRPr="00C0646F" w:rsidDel="007A5AE2" w:rsidRDefault="00FE3702" w:rsidP="00FE3702">
      <w:pPr>
        <w:pStyle w:val="NormalWeb"/>
        <w:spacing w:before="2" w:after="2"/>
        <w:jc w:val="both"/>
        <w:rPr>
          <w:del w:id="2755" w:author="Marie Christa Ermite Joseph Fevry" w:date="2018-10-16T12:29:00Z"/>
          <w:rFonts w:ascii="Calibri" w:hAnsi="Calibri" w:cs="Calibri"/>
          <w:lang w:val="fr-FR"/>
        </w:rPr>
      </w:pPr>
    </w:p>
    <w:p w14:paraId="08BEDB4E" w14:textId="7FC423FD" w:rsidR="00FE3702" w:rsidRPr="00C0646F" w:rsidDel="007A5AE2" w:rsidRDefault="00FE3702" w:rsidP="00FE3702">
      <w:pPr>
        <w:pStyle w:val="NormalWeb"/>
        <w:spacing w:before="2" w:after="2"/>
        <w:jc w:val="both"/>
        <w:rPr>
          <w:del w:id="2756" w:author="Marie Christa Ermite Joseph Fevry" w:date="2018-10-16T12:29:00Z"/>
          <w:rFonts w:ascii="Calibri" w:hAnsi="Calibri" w:cs="Calibri"/>
          <w:lang w:val="fr-FR"/>
        </w:rPr>
      </w:pPr>
      <w:del w:id="2757" w:author="Marie Christa Ermite Joseph Fevry" w:date="2018-10-16T12:29:00Z">
        <w:r w:rsidRPr="00C0646F" w:rsidDel="007A5AE2">
          <w:rPr>
            <w:rFonts w:ascii="Calibri" w:hAnsi="Calibri" w:cs="Calibri"/>
            <w:lang w:val="fr-FR"/>
          </w:rPr>
          <w:delText xml:space="preserve">A la demande du Prestataire, </w:delText>
        </w:r>
        <w:r w:rsidRPr="00C0646F" w:rsidDel="007A5AE2">
          <w:rPr>
            <w:rFonts w:ascii="Calibri" w:hAnsi="Calibri" w:cs="Calibri"/>
            <w:i/>
            <w:iCs/>
            <w:lang w:val="fr-FR"/>
          </w:rPr>
          <w:delText>[nom de la banque]</w:delText>
        </w:r>
        <w:r w:rsidRPr="00C0646F" w:rsidDel="007A5AE2">
          <w:rPr>
            <w:rFonts w:ascii="Calibri" w:hAnsi="Calibri" w:cs="Calibri"/>
            <w:lang w:val="fr-FR"/>
          </w:rPr>
          <w:delText xml:space="preserve"> s’engage par les présentes de manière irrévocable à vous verser toute somme dans la limite de </w:delText>
        </w:r>
        <w:r w:rsidRPr="00C0646F" w:rsidDel="007A5AE2">
          <w:rPr>
            <w:rFonts w:ascii="Calibri" w:hAnsi="Calibri" w:cs="Calibri"/>
            <w:i/>
            <w:iCs/>
            <w:color w:val="FF0000"/>
            <w:lang w:val="fr-FR"/>
          </w:rPr>
          <w:delText xml:space="preserve">[montant en lettres] </w:delText>
        </w:r>
        <w:r w:rsidRPr="00C0646F" w:rsidDel="007A5AE2">
          <w:rPr>
            <w:rFonts w:ascii="Calibri" w:hAnsi="Calibri" w:cs="Calibri"/>
            <w:color w:val="FF0000"/>
            <w:lang w:val="fr-FR"/>
          </w:rPr>
          <w:delText>(</w:delText>
        </w:r>
        <w:r w:rsidRPr="00C0646F" w:rsidDel="007A5AE2">
          <w:rPr>
            <w:rFonts w:ascii="Calibri" w:hAnsi="Calibri" w:cs="Calibri"/>
            <w:i/>
            <w:iCs/>
            <w:color w:val="FF0000"/>
            <w:lang w:val="fr-FR"/>
          </w:rPr>
          <w:delText>[montant en chiffres]</w:delText>
        </w:r>
        <w:r w:rsidRPr="00C0646F" w:rsidDel="007A5AE2">
          <w:rPr>
            <w:rFonts w:ascii="Calibri" w:hAnsi="Calibri" w:cs="Calibri"/>
            <w:color w:val="FF0000"/>
            <w:lang w:val="fr-FR"/>
          </w:rPr>
          <w:delText>)</w:delText>
        </w:r>
        <w:r w:rsidRPr="00C0646F" w:rsidDel="007A5AE2">
          <w:rPr>
            <w:rStyle w:val="FootnoteReference"/>
            <w:rFonts w:ascii="Calibri" w:hAnsi="Calibri" w:cs="Calibri"/>
            <w:color w:val="FF0000"/>
            <w:lang w:val="fr-FR"/>
          </w:rPr>
          <w:footnoteReference w:id="14"/>
        </w:r>
        <w:r w:rsidRPr="00C0646F" w:rsidDel="007A5AE2">
          <w:rPr>
            <w:rFonts w:ascii="Calibri" w:hAnsi="Calibri" w:cs="Calibri"/>
            <w:lang w:val="fr-FR"/>
          </w:rPr>
          <w:delText xml:space="preserve"> dès réception d’une demande écrite en ce sens de votre part, accompagnée d’une déclaration écrite indiquant que le Prestataire a manqué à ses obligations aux termes du Contrat en utilisant l’avance à d’autres fins que la fourniture des services prévus par le Contrat.</w:delText>
        </w:r>
      </w:del>
    </w:p>
    <w:p w14:paraId="1CEFE64D" w14:textId="22A5AE14" w:rsidR="00FE3702" w:rsidRPr="00C0646F" w:rsidDel="007A5AE2" w:rsidRDefault="00FE3702" w:rsidP="00FE3702">
      <w:pPr>
        <w:pStyle w:val="NormalWeb"/>
        <w:spacing w:before="2" w:after="2"/>
        <w:jc w:val="both"/>
        <w:rPr>
          <w:del w:id="2760" w:author="Marie Christa Ermite Joseph Fevry" w:date="2018-10-16T12:29:00Z"/>
          <w:rFonts w:ascii="Calibri" w:hAnsi="Calibri" w:cs="Calibri"/>
          <w:lang w:val="fr-FR"/>
        </w:rPr>
      </w:pPr>
    </w:p>
    <w:p w14:paraId="3A62DCD5" w14:textId="5ED49FAA" w:rsidR="00FE3702" w:rsidRPr="00C0646F" w:rsidDel="007A5AE2" w:rsidRDefault="00FE3702" w:rsidP="00FE3702">
      <w:pPr>
        <w:pStyle w:val="NormalWeb"/>
        <w:spacing w:before="2" w:after="2"/>
        <w:jc w:val="both"/>
        <w:rPr>
          <w:del w:id="2761" w:author="Marie Christa Ermite Joseph Fevry" w:date="2018-10-16T12:29:00Z"/>
          <w:rFonts w:ascii="Calibri" w:hAnsi="Calibri" w:cs="Calibri"/>
          <w:lang w:val="fr-FR"/>
        </w:rPr>
      </w:pPr>
      <w:del w:id="2762" w:author="Marie Christa Ermite Joseph Fevry" w:date="2018-10-16T12:29:00Z">
        <w:r w:rsidRPr="00C0646F" w:rsidDel="007A5AE2">
          <w:rPr>
            <w:rFonts w:ascii="Calibri" w:hAnsi="Calibri" w:cs="Calibri"/>
            <w:lang w:val="fr-FR"/>
          </w:rPr>
          <w:delText xml:space="preserve">Les demandes et paiements au titre de la présente garantie sont subordonnés à la réception de l’avance susmentionnée par le Prestataire sur son compte numéro___________ ouvert auprès de </w:delText>
        </w:r>
        <w:r w:rsidRPr="00C0646F" w:rsidDel="007A5AE2">
          <w:rPr>
            <w:rFonts w:ascii="Calibri" w:hAnsi="Calibri" w:cs="Calibri"/>
            <w:i/>
            <w:iCs/>
            <w:color w:val="FF0000"/>
            <w:lang w:val="fr-FR"/>
          </w:rPr>
          <w:delText>[nom et adresse de la banque]</w:delText>
        </w:r>
        <w:r w:rsidRPr="00C0646F" w:rsidDel="007A5AE2">
          <w:rPr>
            <w:rFonts w:ascii="Calibri" w:hAnsi="Calibri" w:cs="Calibri"/>
            <w:color w:val="FF0000"/>
            <w:lang w:val="fr-FR"/>
          </w:rPr>
          <w:delText>.</w:delText>
        </w:r>
      </w:del>
    </w:p>
    <w:p w14:paraId="7DBEAE71" w14:textId="1DFE2EE0" w:rsidR="00FE3702" w:rsidRPr="00C0646F" w:rsidDel="007A5AE2" w:rsidRDefault="00FE3702" w:rsidP="00FE3702">
      <w:pPr>
        <w:pStyle w:val="NormalWeb"/>
        <w:spacing w:before="2" w:after="2"/>
        <w:jc w:val="both"/>
        <w:rPr>
          <w:del w:id="2763" w:author="Marie Christa Ermite Joseph Fevry" w:date="2018-10-16T12:29:00Z"/>
          <w:rFonts w:ascii="Calibri" w:hAnsi="Calibri" w:cs="Calibri"/>
          <w:lang w:val="fr-FR"/>
        </w:rPr>
      </w:pPr>
    </w:p>
    <w:p w14:paraId="173727CE" w14:textId="7BBFBF3A" w:rsidR="00FE3702" w:rsidRPr="00C0646F" w:rsidDel="007A5AE2" w:rsidRDefault="00FE3702" w:rsidP="00FE3702">
      <w:pPr>
        <w:jc w:val="both"/>
        <w:rPr>
          <w:del w:id="2764" w:author="Marie Christa Ermite Joseph Fevry" w:date="2018-10-16T12:29:00Z"/>
          <w:rFonts w:ascii="Calibri" w:hAnsi="Calibri" w:cs="Calibri"/>
          <w:sz w:val="20"/>
          <w:szCs w:val="20"/>
          <w:lang w:val="fr-FR"/>
        </w:rPr>
      </w:pPr>
      <w:del w:id="2765" w:author="Marie Christa Ermite Joseph Fevry" w:date="2018-10-16T12:29:00Z">
        <w:r w:rsidRPr="00C0646F" w:rsidDel="007A5AE2">
          <w:rPr>
            <w:rFonts w:ascii="Calibri" w:hAnsi="Calibri" w:cs="Calibri"/>
            <w:sz w:val="20"/>
            <w:szCs w:val="20"/>
            <w:lang w:val="fr-FR"/>
          </w:rPr>
          <w:delText>Le montant maximum de la présente garantie sera progressivement diminué du montant de l’avance qui sera remboursé par le Prestataire, tel qu’indiqué dans les copies de relevés mensuels certifiés qui nous seront présentées. La présente garantie expirera au plus tard lorsque nous recevrons l’attestation de paiement mensuelle indiquant que les Consultants auront intégralement remboursé le montant de l’avance ou le _______________ 20___</w:delText>
        </w:r>
        <w:r w:rsidR="0078063D" w:rsidRPr="00C0646F" w:rsidDel="007A5AE2">
          <w:rPr>
            <w:rStyle w:val="FootnoteReference"/>
            <w:rFonts w:ascii="Calibri" w:hAnsi="Calibri" w:cs="Calibri"/>
            <w:sz w:val="20"/>
            <w:szCs w:val="20"/>
            <w:lang w:val="fr-FR"/>
          </w:rPr>
          <w:footnoteReference w:id="15"/>
        </w:r>
        <w:r w:rsidRPr="00C0646F" w:rsidDel="007A5AE2">
          <w:rPr>
            <w:rFonts w:ascii="Calibri" w:hAnsi="Calibri" w:cs="Calibri"/>
            <w:sz w:val="20"/>
            <w:szCs w:val="20"/>
            <w:lang w:val="fr-FR"/>
          </w:rPr>
          <w:delText>, la date intervenant la première l’emportant. Par conséquent, toute demande en paiement au titre de la présente garantie devra nous parvenir à ce bureau au plus tard à ladite date.</w:delText>
        </w:r>
      </w:del>
    </w:p>
    <w:p w14:paraId="39FEBBF7" w14:textId="06181A0C" w:rsidR="00FE3702" w:rsidRPr="00C0646F" w:rsidDel="007A5AE2" w:rsidRDefault="00FE3702" w:rsidP="00FE3702">
      <w:pPr>
        <w:pStyle w:val="NormalWeb"/>
        <w:spacing w:before="2" w:after="2"/>
        <w:jc w:val="both"/>
        <w:rPr>
          <w:del w:id="2768" w:author="Marie Christa Ermite Joseph Fevry" w:date="2018-10-16T12:29:00Z"/>
          <w:rFonts w:ascii="Calibri" w:hAnsi="Calibri" w:cs="Calibri"/>
          <w:lang w:val="fr-FR"/>
        </w:rPr>
      </w:pPr>
    </w:p>
    <w:p w14:paraId="7C7DBA0F" w14:textId="40227095" w:rsidR="00FE3702" w:rsidRPr="00C0646F" w:rsidDel="007A5AE2" w:rsidRDefault="00FE3702" w:rsidP="00FE3702">
      <w:pPr>
        <w:pStyle w:val="NormalWeb"/>
        <w:spacing w:before="2" w:after="2"/>
        <w:jc w:val="both"/>
        <w:rPr>
          <w:del w:id="2769" w:author="Marie Christa Ermite Joseph Fevry" w:date="2018-10-16T12:29:00Z"/>
          <w:rFonts w:ascii="Calibri" w:hAnsi="Calibri" w:cs="Calibri"/>
          <w:lang w:val="fr-FR"/>
        </w:rPr>
      </w:pPr>
      <w:del w:id="2770" w:author="Marie Christa Ermite Joseph Fevry" w:date="2018-10-16T12:29:00Z">
        <w:r w:rsidRPr="00C0646F" w:rsidDel="007A5AE2">
          <w:rPr>
            <w:rFonts w:ascii="Calibri" w:hAnsi="Calibri" w:cs="Calibri"/>
            <w:lang w:val="fr-FR"/>
          </w:rPr>
          <w:delText>La présente garantie est régie par les</w:delText>
        </w:r>
        <w:r w:rsidRPr="00C0646F" w:rsidDel="007A5AE2">
          <w:rPr>
            <w:rFonts w:ascii="Calibri" w:hAnsi="Calibri" w:cs="Calibri"/>
            <w:color w:val="000000"/>
            <w:lang w:val="fr-FR"/>
          </w:rPr>
          <w:delText xml:space="preserve"> Règles uniformes ICC relatives aux garanties sur demande, publication ICC n° </w:delText>
        </w:r>
        <w:r w:rsidRPr="00C0646F" w:rsidDel="007A5AE2">
          <w:rPr>
            <w:rFonts w:ascii="Calibri" w:hAnsi="Calibri" w:cs="Calibri"/>
            <w:lang w:val="fr-FR"/>
          </w:rPr>
          <w:delText>458.</w:delText>
        </w:r>
      </w:del>
    </w:p>
    <w:p w14:paraId="7E57CEA7" w14:textId="0445CD43" w:rsidR="00FE3702" w:rsidRPr="00C0646F" w:rsidDel="007A5AE2" w:rsidRDefault="00FE3702" w:rsidP="00FE3702">
      <w:pPr>
        <w:jc w:val="both"/>
        <w:rPr>
          <w:del w:id="2771" w:author="Marie Christa Ermite Joseph Fevry" w:date="2018-10-16T12:29:00Z"/>
          <w:rFonts w:ascii="Calibri" w:hAnsi="Calibri" w:cs="Calibri"/>
          <w:sz w:val="20"/>
          <w:szCs w:val="20"/>
          <w:lang w:val="fr-FR"/>
        </w:rPr>
      </w:pPr>
    </w:p>
    <w:p w14:paraId="099FCA97" w14:textId="04E0419C" w:rsidR="00FE3702" w:rsidRPr="00C0646F" w:rsidDel="007A5AE2" w:rsidRDefault="00FE3702" w:rsidP="00FE3702">
      <w:pPr>
        <w:jc w:val="both"/>
        <w:rPr>
          <w:del w:id="2772" w:author="Marie Christa Ermite Joseph Fevry" w:date="2018-10-16T12:29:00Z"/>
          <w:rFonts w:ascii="Calibri" w:hAnsi="Calibri" w:cs="Calibri"/>
          <w:sz w:val="20"/>
          <w:szCs w:val="20"/>
          <w:lang w:val="fr-FR"/>
        </w:rPr>
      </w:pPr>
      <w:del w:id="2773" w:author="Marie Christa Ermite Joseph Fevry" w:date="2018-10-16T12:29:00Z">
        <w:r w:rsidRPr="00C0646F" w:rsidDel="007A5AE2">
          <w:rPr>
            <w:rFonts w:ascii="Calibri" w:hAnsi="Calibri" w:cs="Calibri"/>
            <w:sz w:val="20"/>
            <w:szCs w:val="20"/>
            <w:lang w:val="fr-FR"/>
          </w:rPr>
          <w:delText xml:space="preserve">_____________________ </w:delText>
        </w:r>
      </w:del>
    </w:p>
    <w:p w14:paraId="522BC850" w14:textId="2A41AEFA" w:rsidR="00FE3702" w:rsidRPr="00C0646F" w:rsidDel="007A5AE2" w:rsidRDefault="00FE3702" w:rsidP="00FE3702">
      <w:pPr>
        <w:ind w:firstLine="540"/>
        <w:jc w:val="both"/>
        <w:rPr>
          <w:del w:id="2774" w:author="Marie Christa Ermite Joseph Fevry" w:date="2018-10-16T12:29:00Z"/>
          <w:rFonts w:ascii="Calibri" w:hAnsi="Calibri" w:cs="Calibri"/>
          <w:i/>
          <w:iCs/>
          <w:color w:val="FF0000"/>
          <w:sz w:val="20"/>
          <w:szCs w:val="20"/>
          <w:lang w:val="fr-FR"/>
        </w:rPr>
      </w:pPr>
      <w:del w:id="2775" w:author="Marie Christa Ermite Joseph Fevry" w:date="2018-10-16T12:29:00Z">
        <w:r w:rsidRPr="00C0646F" w:rsidDel="007A5AE2">
          <w:rPr>
            <w:rFonts w:ascii="Calibri" w:hAnsi="Calibri" w:cs="Calibri"/>
            <w:i/>
            <w:iCs/>
            <w:color w:val="FF0000"/>
            <w:sz w:val="20"/>
            <w:szCs w:val="20"/>
            <w:lang w:val="fr-FR"/>
          </w:rPr>
          <w:delText>[signature(s)]</w:delText>
        </w:r>
      </w:del>
    </w:p>
    <w:p w14:paraId="74B08D82" w14:textId="34E2743A" w:rsidR="00FE3702" w:rsidRPr="00C0646F" w:rsidDel="007A5AE2" w:rsidRDefault="00FE3702" w:rsidP="00FE3702">
      <w:pPr>
        <w:jc w:val="both"/>
        <w:rPr>
          <w:del w:id="2776" w:author="Marie Christa Ermite Joseph Fevry" w:date="2018-10-16T12:29:00Z"/>
          <w:rFonts w:ascii="Calibri" w:hAnsi="Calibri" w:cs="Calibri"/>
          <w:i/>
          <w:iCs/>
          <w:sz w:val="20"/>
          <w:szCs w:val="20"/>
          <w:lang w:val="fr-FR"/>
        </w:rPr>
      </w:pPr>
    </w:p>
    <w:p w14:paraId="3431BC5F" w14:textId="15C3D319" w:rsidR="00FE3702" w:rsidRPr="00C0646F" w:rsidDel="007A5AE2" w:rsidRDefault="00FE3702" w:rsidP="00FE3702">
      <w:pPr>
        <w:tabs>
          <w:tab w:val="left" w:pos="720"/>
        </w:tabs>
        <w:ind w:left="1416" w:hanging="1416"/>
        <w:jc w:val="both"/>
        <w:rPr>
          <w:del w:id="2777" w:author="Marie Christa Ermite Joseph Fevry" w:date="2018-10-16T12:29:00Z"/>
          <w:rFonts w:ascii="Calibri" w:hAnsi="Calibri" w:cs="Calibri"/>
          <w:i/>
          <w:iCs/>
          <w:color w:val="FF6600"/>
          <w:sz w:val="20"/>
          <w:szCs w:val="20"/>
          <w:lang w:val="fr-FR"/>
        </w:rPr>
      </w:pPr>
      <w:del w:id="2778" w:author="Marie Christa Ermite Joseph Fevry" w:date="2018-10-16T12:29:00Z">
        <w:r w:rsidRPr="00C0646F" w:rsidDel="007A5AE2">
          <w:rPr>
            <w:rFonts w:ascii="Calibri" w:hAnsi="Calibri" w:cs="Calibri"/>
            <w:i/>
            <w:iCs/>
            <w:sz w:val="20"/>
            <w:szCs w:val="20"/>
            <w:lang w:val="fr-FR"/>
          </w:rPr>
          <w:delText>Remarque :</w:delText>
        </w:r>
        <w:r w:rsidRPr="00C0646F" w:rsidDel="007A5AE2">
          <w:rPr>
            <w:rFonts w:ascii="Calibri" w:hAnsi="Calibri" w:cs="Calibri"/>
            <w:i/>
            <w:iCs/>
            <w:sz w:val="20"/>
            <w:szCs w:val="20"/>
            <w:lang w:val="fr-FR"/>
          </w:rPr>
          <w:tab/>
          <w:delText>Toutes les mentions en italique n’ont qu’une valeur indicative, ne visent qu’à faciliter l’utilisation du présent formulaire et doivent être supprimées du document final.</w:delText>
        </w:r>
      </w:del>
    </w:p>
    <w:p w14:paraId="731463FF" w14:textId="148628C5" w:rsidR="00E42F83" w:rsidRPr="00C0646F" w:rsidDel="007A5AE2" w:rsidRDefault="00E42F83" w:rsidP="00E42F83">
      <w:pPr>
        <w:numPr>
          <w:ilvl w:val="12"/>
          <w:numId w:val="0"/>
        </w:numPr>
        <w:rPr>
          <w:del w:id="2779" w:author="Marie Christa Ermite Joseph Fevry" w:date="2018-10-16T12:29:00Z"/>
          <w:rFonts w:ascii="Calibri" w:hAnsi="Calibri" w:cs="Calibri"/>
          <w:spacing w:val="-3"/>
          <w:lang w:val="fr-FR"/>
        </w:rPr>
      </w:pPr>
    </w:p>
    <w:p w14:paraId="704D2585" w14:textId="428428F5" w:rsidR="00E42F83" w:rsidRPr="00C0646F" w:rsidDel="007A5AE2" w:rsidRDefault="00E42F83" w:rsidP="00E42F83">
      <w:pPr>
        <w:pStyle w:val="Section3-Heading1"/>
        <w:jc w:val="left"/>
        <w:rPr>
          <w:del w:id="2780" w:author="Marie Christa Ermite Joseph Fevry" w:date="2018-10-16T12:29:00Z"/>
          <w:rFonts w:ascii="Calibri" w:hAnsi="Calibri" w:cs="Calibri"/>
          <w:lang w:val="fr-FR"/>
        </w:rPr>
      </w:pPr>
      <w:del w:id="2781" w:author="Marie Christa Ermite Joseph Fevry" w:date="2018-10-16T12:29:00Z">
        <w:r w:rsidRPr="00C0646F" w:rsidDel="007A5AE2">
          <w:rPr>
            <w:rFonts w:ascii="Calibri" w:hAnsi="Calibri" w:cs="Calibri"/>
            <w:bCs/>
            <w:lang w:val="fr-FR"/>
          </w:rPr>
          <w:br w:type="page"/>
        </w:r>
      </w:del>
    </w:p>
    <w:p w14:paraId="5AA55122" w14:textId="77777777" w:rsidR="00E42F83" w:rsidRPr="00C0646F" w:rsidDel="005C30BA" w:rsidRDefault="00E42F83">
      <w:pPr>
        <w:tabs>
          <w:tab w:val="left" w:pos="-720"/>
        </w:tabs>
        <w:suppressAutoHyphens/>
        <w:rPr>
          <w:del w:id="2782" w:author="Marie Christa Ermite Joseph Fevry" w:date="2018-10-18T15:43:00Z"/>
          <w:rFonts w:ascii="Calibri" w:hAnsi="Calibri" w:cs="Calibri"/>
          <w:lang w:val="fr-FR"/>
        </w:rPr>
        <w:pPrChange w:id="2783" w:author="Marie Christa Ermite Joseph Fevry" w:date="2018-10-18T15:44:00Z">
          <w:pPr>
            <w:tabs>
              <w:tab w:val="left" w:pos="-720"/>
            </w:tabs>
            <w:suppressAutoHyphens/>
            <w:jc w:val="center"/>
          </w:pPr>
        </w:pPrChange>
      </w:pPr>
      <w:del w:id="2784" w:author="Marie Christa Ermite Joseph Fevry" w:date="2018-10-18T15:44:00Z">
        <w:r w:rsidRPr="00C0646F" w:rsidDel="005C30BA">
          <w:rPr>
            <w:rFonts w:ascii="Calibri" w:hAnsi="Calibri" w:cs="Calibri"/>
            <w:noProof/>
            <w:lang w:val="fr-FR"/>
          </w:rPr>
          <w:tab/>
          <w:delText xml:space="preserve">                                                           </w:delText>
        </w:r>
      </w:del>
      <w:del w:id="2785" w:author="Marie Christa Ermite Joseph Fevry" w:date="2018-10-18T15:43:00Z">
        <w:r w:rsidRPr="00C0646F" w:rsidDel="005C30BA">
          <w:rPr>
            <w:rFonts w:ascii="Calibri" w:hAnsi="Calibri" w:cs="Calibri"/>
            <w:noProof/>
            <w:lang w:val="fr-FR"/>
          </w:rPr>
          <w:delText xml:space="preserve">                                   </w:delText>
        </w:r>
      </w:del>
    </w:p>
    <w:p w14:paraId="13265BE6" w14:textId="407472EB" w:rsidR="00A577BC" w:rsidRPr="00C0646F" w:rsidDel="005C30BA" w:rsidRDefault="00A577BC">
      <w:pPr>
        <w:pStyle w:val="Section3-Heading1"/>
        <w:jc w:val="left"/>
        <w:rPr>
          <w:del w:id="2786" w:author="Marie Christa Ermite Joseph Fevry" w:date="2018-10-18T15:43:00Z"/>
          <w:rFonts w:ascii="Calibri" w:hAnsi="Calibri" w:cs="Calibri"/>
          <w:lang w:val="fr-FR"/>
        </w:rPr>
        <w:pPrChange w:id="2787" w:author="Marie Christa Ermite Joseph Fevry" w:date="2018-10-18T15:44:00Z">
          <w:pPr>
            <w:pStyle w:val="Section3-Heading1"/>
          </w:pPr>
        </w:pPrChange>
      </w:pPr>
      <w:del w:id="2788" w:author="Marie Christa Ermite Joseph Fevry" w:date="2018-10-18T15:43:00Z">
        <w:r w:rsidRPr="00C0646F" w:rsidDel="005C30BA">
          <w:rPr>
            <w:rFonts w:ascii="Calibri" w:hAnsi="Calibri" w:cs="Calibri"/>
            <w:lang w:val="fr-FR"/>
          </w:rPr>
          <w:delText>Section 11 : contrat de services professionnels</w:delText>
        </w:r>
      </w:del>
    </w:p>
    <w:p w14:paraId="41A0322A" w14:textId="40D73202" w:rsidR="00A577BC" w:rsidRPr="00C0646F" w:rsidDel="005C30BA" w:rsidRDefault="00A577BC">
      <w:pPr>
        <w:tabs>
          <w:tab w:val="left" w:pos="-720"/>
        </w:tabs>
        <w:suppressAutoHyphens/>
        <w:rPr>
          <w:del w:id="2789" w:author="Marie Christa Ermite Joseph Fevry" w:date="2018-10-18T15:43:00Z"/>
          <w:rFonts w:ascii="Calibri" w:hAnsi="Calibri" w:cs="Calibri"/>
          <w:b/>
          <w:caps/>
          <w:sz w:val="20"/>
          <w:szCs w:val="20"/>
          <w:u w:val="single"/>
          <w:lang w:val="fr-FR"/>
        </w:rPr>
        <w:pPrChange w:id="2790" w:author="Marie Christa Ermite Joseph Fevry" w:date="2018-10-18T15:44:00Z">
          <w:pPr>
            <w:tabs>
              <w:tab w:val="left" w:pos="-720"/>
            </w:tabs>
            <w:suppressAutoHyphens/>
            <w:jc w:val="center"/>
          </w:pPr>
        </w:pPrChange>
      </w:pPr>
      <w:del w:id="2791" w:author="Marie Christa Ermite Joseph Fevry" w:date="2018-10-18T15:43:00Z">
        <w:r w:rsidRPr="00C0646F" w:rsidDel="005C30BA">
          <w:rPr>
            <w:rFonts w:ascii="Calibri" w:hAnsi="Calibri" w:cs="Calibri"/>
            <w:b/>
            <w:caps/>
            <w:color w:val="FFFFFF"/>
            <w:highlight w:val="black"/>
            <w:u w:val="single"/>
            <w:lang w:val="fr-FR"/>
          </w:rPr>
          <w:delText>LE PRESENT DOCUMENT CONSTITUE LE MODELE DE CONTRAT DU PNUD FOURNI AU SOUMISSIONNAIRE POUR INFORMATION. LE RESPECT DE L’ENSEMBLE DE SES conditions EST OBLIGATOIRE</w:delText>
        </w:r>
        <w:r w:rsidRPr="00C0646F" w:rsidDel="005C30BA">
          <w:rPr>
            <w:rFonts w:ascii="Calibri" w:hAnsi="Calibri" w:cs="Calibri"/>
            <w:b/>
            <w:caps/>
            <w:color w:val="FFFFFF"/>
            <w:sz w:val="20"/>
            <w:szCs w:val="20"/>
            <w:highlight w:val="black"/>
            <w:u w:val="single"/>
            <w:lang w:val="fr-FR"/>
          </w:rPr>
          <w:delText>.</w:delText>
        </w:r>
        <w:r w:rsidRPr="00C0646F" w:rsidDel="005C30BA">
          <w:rPr>
            <w:rFonts w:ascii="Calibri" w:hAnsi="Calibri" w:cs="Calibri"/>
            <w:b/>
            <w:caps/>
            <w:color w:val="FFFFFF"/>
            <w:sz w:val="20"/>
            <w:szCs w:val="20"/>
            <w:u w:val="single"/>
            <w:lang w:val="fr-FR"/>
          </w:rPr>
          <w:br/>
        </w:r>
      </w:del>
    </w:p>
    <w:p w14:paraId="39B14428" w14:textId="1AA650CB" w:rsidR="00A577BC" w:rsidRPr="00C0646F" w:rsidDel="005C30BA" w:rsidRDefault="00A577BC">
      <w:pPr>
        <w:tabs>
          <w:tab w:val="left" w:pos="-720"/>
        </w:tabs>
        <w:suppressAutoHyphens/>
        <w:rPr>
          <w:del w:id="2792" w:author="Marie Christa Ermite Joseph Fevry" w:date="2018-10-18T15:43:00Z"/>
          <w:rFonts w:ascii="Calibri" w:hAnsi="Calibri" w:cs="Calibri"/>
          <w:b/>
          <w:caps/>
          <w:sz w:val="20"/>
          <w:szCs w:val="20"/>
          <w:u w:val="single"/>
          <w:lang w:val="fr-FR"/>
        </w:rPr>
        <w:pPrChange w:id="2793" w:author="Marie Christa Ermite Joseph Fevry" w:date="2018-10-18T15:44:00Z">
          <w:pPr>
            <w:tabs>
              <w:tab w:val="left" w:pos="-720"/>
            </w:tabs>
            <w:suppressAutoHyphens/>
            <w:jc w:val="center"/>
          </w:pPr>
        </w:pPrChange>
      </w:pPr>
    </w:p>
    <w:p w14:paraId="609096A2" w14:textId="286F39FD" w:rsidR="00A577BC" w:rsidDel="00B706E2" w:rsidRDefault="00A577BC">
      <w:pPr>
        <w:tabs>
          <w:tab w:val="left" w:pos="-720"/>
        </w:tabs>
        <w:suppressAutoHyphens/>
        <w:rPr>
          <w:del w:id="2794" w:author="Marie Christa Ermite Joseph Fevry" w:date="2018-06-07T15:23:00Z"/>
          <w:rFonts w:ascii="Calibri" w:hAnsi="Calibri" w:cs="Calibri"/>
          <w:b/>
          <w:i/>
          <w:caps/>
          <w:color w:val="FF0000"/>
          <w:sz w:val="32"/>
          <w:szCs w:val="32"/>
          <w:u w:val="single"/>
          <w:lang w:val="fr-FR"/>
        </w:rPr>
        <w:pPrChange w:id="2795" w:author="Marie Christa Ermite Joseph Fevry" w:date="2018-10-18T15:44:00Z">
          <w:pPr>
            <w:tabs>
              <w:tab w:val="left" w:pos="-720"/>
            </w:tabs>
            <w:suppressAutoHyphens/>
            <w:jc w:val="center"/>
          </w:pPr>
        </w:pPrChange>
      </w:pPr>
      <w:del w:id="2796" w:author="Marie Christa Ermite Joseph Fevry" w:date="2018-06-07T15:23:00Z">
        <w:r w:rsidRPr="00C0646F" w:rsidDel="00B706E2">
          <w:rPr>
            <w:rFonts w:ascii="Calibri" w:hAnsi="Calibri" w:cs="Calibri"/>
            <w:b/>
            <w:i/>
            <w:caps/>
            <w:color w:val="FF0000"/>
            <w:sz w:val="32"/>
            <w:szCs w:val="32"/>
            <w:u w:val="single"/>
            <w:lang w:val="fr-FR"/>
          </w:rPr>
          <w:delText>[veuillez joindre aux presentes la version .pdf du contrat de services professionnels, ainsi que les conditions generales]</w:delText>
        </w:r>
      </w:del>
    </w:p>
    <w:p w14:paraId="61A28898" w14:textId="77777777" w:rsidR="00504E6E" w:rsidRPr="00B706E2" w:rsidDel="007A5AE2" w:rsidRDefault="00504E6E">
      <w:pPr>
        <w:tabs>
          <w:tab w:val="left" w:pos="-720"/>
        </w:tabs>
        <w:suppressAutoHyphens/>
        <w:rPr>
          <w:del w:id="2797" w:author="Marie Christa Ermite Joseph Fevry" w:date="2018-10-16T12:29:00Z"/>
          <w:rFonts w:ascii="Calibri" w:hAnsi="Calibri" w:cs="Calibri"/>
          <w:b/>
          <w:caps/>
          <w:color w:val="FF0000"/>
          <w:sz w:val="32"/>
          <w:szCs w:val="32"/>
          <w:u w:val="single"/>
          <w:lang w:val="fr-FR"/>
          <w:rPrChange w:id="2798" w:author="Marie Christa Ermite Joseph Fevry" w:date="2018-06-07T15:23:00Z">
            <w:rPr>
              <w:del w:id="2799" w:author="Marie Christa Ermite Joseph Fevry" w:date="2018-10-16T12:29:00Z"/>
              <w:rFonts w:ascii="Calibri" w:hAnsi="Calibri" w:cs="Calibri"/>
              <w:b/>
              <w:i/>
              <w:caps/>
              <w:color w:val="FF0000"/>
              <w:sz w:val="32"/>
              <w:szCs w:val="32"/>
              <w:u w:val="single"/>
              <w:lang w:val="fr-FR"/>
            </w:rPr>
          </w:rPrChange>
        </w:rPr>
        <w:pPrChange w:id="2800" w:author="Marie Christa Ermite Joseph Fevry" w:date="2018-10-18T15:44:00Z">
          <w:pPr>
            <w:tabs>
              <w:tab w:val="left" w:pos="-720"/>
            </w:tabs>
            <w:suppressAutoHyphens/>
            <w:jc w:val="center"/>
          </w:pPr>
        </w:pPrChange>
      </w:pPr>
      <w:commentRangeStart w:id="2801"/>
    </w:p>
    <w:p w14:paraId="25EFB878" w14:textId="23C5F0EF" w:rsidR="00462B52" w:rsidRPr="00147270" w:rsidDel="00562066" w:rsidRDefault="00462B52">
      <w:pPr>
        <w:shd w:val="clear" w:color="auto" w:fill="FF0000"/>
        <w:tabs>
          <w:tab w:val="left" w:pos="-720"/>
        </w:tabs>
        <w:suppressAutoHyphens/>
        <w:rPr>
          <w:del w:id="2802" w:author="Marie Christa Ermite Joseph Fevry" w:date="2018-06-07T14:14:00Z"/>
          <w:rFonts w:ascii="Calibri" w:hAnsi="Calibri" w:cs="Calibri"/>
          <w:b/>
          <w:i/>
          <w:caps/>
          <w:color w:val="FFC000"/>
          <w:sz w:val="32"/>
          <w:szCs w:val="32"/>
          <w:u w:val="single"/>
          <w:lang w:val="fr-FR"/>
        </w:rPr>
        <w:pPrChange w:id="2803" w:author="Marie Christa Ermite Joseph Fevry" w:date="2018-10-18T15:44:00Z">
          <w:pPr>
            <w:shd w:val="clear" w:color="auto" w:fill="FF0000"/>
            <w:tabs>
              <w:tab w:val="left" w:pos="-720"/>
            </w:tabs>
            <w:suppressAutoHyphens/>
            <w:jc w:val="center"/>
          </w:pPr>
        </w:pPrChange>
      </w:pPr>
      <w:del w:id="2804" w:author="Marie Christa Ermite Joseph Fevry" w:date="2018-06-07T14:14:00Z">
        <w:r w:rsidRPr="00147270" w:rsidDel="00562066">
          <w:rPr>
            <w:rFonts w:ascii="Calibri" w:hAnsi="Calibri" w:cs="Calibri"/>
            <w:b/>
            <w:i/>
            <w:caps/>
            <w:color w:val="FFC000"/>
            <w:sz w:val="32"/>
            <w:szCs w:val="32"/>
            <w:u w:val="single"/>
            <w:lang w:val="fr-FR"/>
          </w:rPr>
          <w:delText>doit - on mettre le nouveau template du contrat</w:delText>
        </w:r>
        <w:commentRangeEnd w:id="2801"/>
        <w:r w:rsidR="00504E6E" w:rsidDel="00562066">
          <w:rPr>
            <w:rStyle w:val="CommentReference"/>
          </w:rPr>
          <w:commentReference w:id="2801"/>
        </w:r>
      </w:del>
    </w:p>
    <w:p w14:paraId="7884917B" w14:textId="7BB8D1BE" w:rsidR="00E42F83" w:rsidRPr="00147270" w:rsidDel="00562066" w:rsidRDefault="00E42F83">
      <w:pPr>
        <w:shd w:val="clear" w:color="auto" w:fill="FF0000"/>
        <w:tabs>
          <w:tab w:val="left" w:pos="-720"/>
        </w:tabs>
        <w:suppressAutoHyphens/>
        <w:rPr>
          <w:del w:id="2805" w:author="Marie Christa Ermite Joseph Fevry" w:date="2018-06-07T14:14:00Z"/>
          <w:rFonts w:ascii="Calibri" w:hAnsi="Calibri" w:cs="Calibri"/>
          <w:b/>
          <w:color w:val="FFC000"/>
          <w:sz w:val="20"/>
          <w:szCs w:val="20"/>
          <w:lang w:val="fr-FR"/>
        </w:rPr>
        <w:pPrChange w:id="2806" w:author="Marie Christa Ermite Joseph Fevry" w:date="2018-10-18T15:44:00Z">
          <w:pPr>
            <w:shd w:val="clear" w:color="auto" w:fill="FF0000"/>
            <w:tabs>
              <w:tab w:val="left" w:pos="-720"/>
            </w:tabs>
            <w:suppressAutoHyphens/>
            <w:jc w:val="center"/>
          </w:pPr>
        </w:pPrChange>
      </w:pPr>
    </w:p>
    <w:p w14:paraId="1F2EF5B0" w14:textId="79763BF5" w:rsidR="00504E6E" w:rsidDel="005C30BA" w:rsidRDefault="00504E6E">
      <w:pPr>
        <w:widowControl/>
        <w:overflowPunct/>
        <w:adjustRightInd/>
        <w:rPr>
          <w:del w:id="2807" w:author="Marie Christa Ermite Joseph Fevry" w:date="2018-10-18T15:43:00Z"/>
          <w:rFonts w:ascii="Calibri" w:hAnsi="Calibri" w:cs="Calibri"/>
          <w:b/>
          <w:sz w:val="20"/>
          <w:szCs w:val="20"/>
          <w:lang w:val="fr-FR"/>
        </w:rPr>
      </w:pPr>
    </w:p>
    <w:p w14:paraId="047C65D8" w14:textId="193FCFF7" w:rsidR="00504E6E" w:rsidDel="005C30BA" w:rsidRDefault="00504E6E">
      <w:pPr>
        <w:widowControl/>
        <w:overflowPunct/>
        <w:adjustRightInd/>
        <w:rPr>
          <w:del w:id="2808" w:author="Marie Christa Ermite Joseph Fevry" w:date="2018-10-18T15:43:00Z"/>
          <w:rFonts w:ascii="Calibri" w:hAnsi="Calibri" w:cs="Calibri"/>
          <w:b/>
          <w:sz w:val="20"/>
          <w:szCs w:val="20"/>
          <w:lang w:val="fr-FR"/>
        </w:rPr>
      </w:pPr>
      <w:del w:id="2809" w:author="Marie Christa Ermite Joseph Fevry" w:date="2018-10-18T15:43:00Z">
        <w:r w:rsidDel="005C30BA">
          <w:rPr>
            <w:rFonts w:ascii="Calibri" w:hAnsi="Calibri" w:cs="Calibri"/>
            <w:b/>
            <w:sz w:val="20"/>
            <w:szCs w:val="20"/>
            <w:lang w:val="fr-FR"/>
          </w:rPr>
          <w:delText xml:space="preserve">VOIR ANNEXE I -  MODELE DE CONTRAT </w:delText>
        </w:r>
      </w:del>
      <w:del w:id="2810" w:author="Marie Christa Ermite Joseph Fevry" w:date="2018-06-07T14:14:00Z">
        <w:r w:rsidDel="00562066">
          <w:rPr>
            <w:rFonts w:ascii="Calibri" w:hAnsi="Calibri" w:cs="Calibri"/>
            <w:b/>
            <w:sz w:val="20"/>
            <w:szCs w:val="20"/>
            <w:lang w:val="fr-FR"/>
          </w:rPr>
          <w:delText xml:space="preserve"> </w:delText>
        </w:r>
      </w:del>
      <w:del w:id="2811" w:author="Marie Christa Ermite Joseph Fevry" w:date="2018-10-18T15:43:00Z">
        <w:r w:rsidDel="005C30BA">
          <w:rPr>
            <w:rFonts w:ascii="Calibri" w:hAnsi="Calibri" w:cs="Calibri"/>
            <w:b/>
            <w:sz w:val="20"/>
            <w:szCs w:val="20"/>
            <w:lang w:val="fr-FR"/>
          </w:rPr>
          <w:delText>DE SERVICES PROFESSIONNELS</w:delText>
        </w:r>
      </w:del>
    </w:p>
    <w:p w14:paraId="5BCE8323" w14:textId="4019F6DF" w:rsidR="00504E6E" w:rsidDel="005C30BA" w:rsidRDefault="00504E6E">
      <w:pPr>
        <w:widowControl/>
        <w:overflowPunct/>
        <w:adjustRightInd/>
        <w:rPr>
          <w:del w:id="2812" w:author="Marie Christa Ermite Joseph Fevry" w:date="2018-10-18T15:43:00Z"/>
          <w:rFonts w:ascii="Calibri" w:hAnsi="Calibri" w:cs="Calibri"/>
          <w:b/>
          <w:sz w:val="20"/>
          <w:szCs w:val="20"/>
          <w:lang w:val="fr-FR"/>
        </w:rPr>
      </w:pPr>
    </w:p>
    <w:p w14:paraId="10CE1D3D" w14:textId="67DAC6FD" w:rsidR="00E42F83" w:rsidRPr="00C0646F" w:rsidDel="00562066" w:rsidRDefault="00E42F83">
      <w:pPr>
        <w:rPr>
          <w:del w:id="2813" w:author="Marie Christa Ermite Joseph Fevry" w:date="2018-06-07T14:15:00Z"/>
          <w:rFonts w:ascii="Calibri" w:hAnsi="Calibri" w:cs="Calibri"/>
          <w:b/>
          <w:sz w:val="20"/>
          <w:szCs w:val="20"/>
          <w:lang w:val="fr-FR"/>
        </w:rPr>
        <w:pPrChange w:id="2814" w:author="Marie Christa Ermite Joseph Fevry" w:date="2018-10-18T15:44:00Z">
          <w:pPr>
            <w:widowControl/>
            <w:overflowPunct/>
            <w:adjustRightInd/>
          </w:pPr>
        </w:pPrChange>
      </w:pPr>
      <w:del w:id="2815" w:author="Marie Christa Ermite Joseph Fevry" w:date="2018-06-07T15:24:00Z">
        <w:r w:rsidRPr="00C0646F" w:rsidDel="00B706E2">
          <w:rPr>
            <w:rFonts w:ascii="Calibri" w:hAnsi="Calibri" w:cs="Calibri"/>
            <w:b/>
            <w:sz w:val="20"/>
            <w:szCs w:val="20"/>
            <w:lang w:val="fr-FR"/>
          </w:rPr>
          <w:br w:type="page"/>
        </w:r>
      </w:del>
      <w:del w:id="2816" w:author="Marie Christa Ermite Joseph Fevry" w:date="2018-06-07T14:15:00Z">
        <w:r w:rsidR="00AA5A25" w:rsidDel="00562066">
          <w:rPr>
            <w:rFonts w:ascii="Calibri" w:hAnsi="Calibri" w:cs="Calibri"/>
            <w:b/>
            <w:sz w:val="20"/>
            <w:szCs w:val="20"/>
            <w:lang w:val="fr-FR"/>
          </w:rPr>
          <w:delText>no</w:delText>
        </w:r>
      </w:del>
    </w:p>
    <w:p w14:paraId="4E4462E2" w14:textId="63F76FAD" w:rsidR="00E42F83" w:rsidRPr="00C0646F" w:rsidDel="00562066" w:rsidRDefault="00E42F83">
      <w:pPr>
        <w:rPr>
          <w:del w:id="2817" w:author="Marie Christa Ermite Joseph Fevry" w:date="2018-06-07T14:15:00Z"/>
          <w:rFonts w:ascii="Calibri" w:hAnsi="Calibri" w:cs="Calibri"/>
          <w:b/>
          <w:sz w:val="20"/>
          <w:szCs w:val="20"/>
          <w:lang w:val="fr-FR"/>
        </w:rPr>
        <w:pPrChange w:id="2818" w:author="Marie Christa Ermite Joseph Fevry" w:date="2018-10-18T15:44:00Z">
          <w:pPr>
            <w:tabs>
              <w:tab w:val="left" w:pos="-720"/>
            </w:tabs>
            <w:suppressAutoHyphens/>
            <w:jc w:val="center"/>
          </w:pPr>
        </w:pPrChange>
      </w:pPr>
    </w:p>
    <w:p w14:paraId="30925B02" w14:textId="389A5B6A" w:rsidR="00E42F83" w:rsidRPr="00C0646F" w:rsidDel="00562066" w:rsidRDefault="00E42F83">
      <w:pPr>
        <w:rPr>
          <w:del w:id="2819" w:author="Marie Christa Ermite Joseph Fevry" w:date="2018-06-07T14:15:00Z"/>
          <w:rFonts w:ascii="Calibri" w:hAnsi="Calibri" w:cs="Calibri"/>
          <w:sz w:val="20"/>
          <w:szCs w:val="20"/>
          <w:lang w:val="fr-FR"/>
        </w:rPr>
        <w:pPrChange w:id="2820" w:author="Marie Christa Ermite Joseph Fevry" w:date="2018-10-18T15:44:00Z">
          <w:pPr>
            <w:tabs>
              <w:tab w:val="right" w:pos="9360"/>
            </w:tabs>
            <w:suppressAutoHyphens/>
            <w:jc w:val="both"/>
          </w:pPr>
        </w:pPrChange>
      </w:pPr>
      <w:del w:id="2821" w:author="Marie Christa Ermite Joseph Fevry" w:date="2018-06-07T14:15:00Z">
        <w:r w:rsidRPr="00C0646F" w:rsidDel="00562066">
          <w:rPr>
            <w:rFonts w:ascii="Calibri" w:hAnsi="Calibri" w:cs="Calibri"/>
            <w:sz w:val="20"/>
            <w:szCs w:val="20"/>
            <w:lang w:val="fr-FR"/>
          </w:rPr>
          <w:tab/>
          <w:delText>Date _____________</w:delText>
        </w:r>
      </w:del>
    </w:p>
    <w:p w14:paraId="79BA2C92" w14:textId="14B1CF8C" w:rsidR="00E42F83" w:rsidRPr="00C0646F" w:rsidDel="00562066" w:rsidRDefault="00E42F83">
      <w:pPr>
        <w:rPr>
          <w:del w:id="2822" w:author="Marie Christa Ermite Joseph Fevry" w:date="2018-06-07T14:15:00Z"/>
          <w:rFonts w:ascii="Calibri" w:hAnsi="Calibri" w:cs="Calibri"/>
          <w:sz w:val="20"/>
          <w:szCs w:val="20"/>
          <w:lang w:val="fr-FR"/>
        </w:rPr>
        <w:pPrChange w:id="2823" w:author="Marie Christa Ermite Joseph Fevry" w:date="2018-10-18T15:44:00Z">
          <w:pPr>
            <w:tabs>
              <w:tab w:val="left" w:pos="-720"/>
            </w:tabs>
            <w:suppressAutoHyphens/>
            <w:jc w:val="both"/>
          </w:pPr>
        </w:pPrChange>
      </w:pPr>
    </w:p>
    <w:p w14:paraId="764CDCDD" w14:textId="6C5C14A1" w:rsidR="00E42F83" w:rsidRPr="00C0646F" w:rsidDel="00562066" w:rsidRDefault="00DA7183">
      <w:pPr>
        <w:rPr>
          <w:del w:id="2824" w:author="Marie Christa Ermite Joseph Fevry" w:date="2018-06-07T14:15:00Z"/>
          <w:rFonts w:ascii="Calibri" w:hAnsi="Calibri" w:cs="Calibri"/>
          <w:sz w:val="20"/>
          <w:szCs w:val="20"/>
          <w:lang w:val="fr-FR"/>
        </w:rPr>
        <w:pPrChange w:id="2825" w:author="Marie Christa Ermite Joseph Fevry" w:date="2018-10-18T15:44:00Z">
          <w:pPr>
            <w:tabs>
              <w:tab w:val="left" w:pos="-720"/>
            </w:tabs>
            <w:suppressAutoHyphens/>
            <w:jc w:val="both"/>
          </w:pPr>
        </w:pPrChange>
      </w:pPr>
      <w:del w:id="2826" w:author="Marie Christa Ermite Joseph Fevry" w:date="2018-06-07T14:15:00Z">
        <w:r w:rsidRPr="00C0646F" w:rsidDel="00562066">
          <w:rPr>
            <w:rFonts w:ascii="Calibri" w:hAnsi="Calibri" w:cs="Calibri"/>
            <w:sz w:val="20"/>
            <w:szCs w:val="20"/>
            <w:lang w:val="fr-FR"/>
          </w:rPr>
          <w:delText>Chère Madame/Cher Monsieur,</w:delText>
        </w:r>
      </w:del>
    </w:p>
    <w:p w14:paraId="7DC205FD" w14:textId="239047B2" w:rsidR="00E42F83" w:rsidRPr="00C0646F" w:rsidDel="00562066" w:rsidRDefault="00E42F83">
      <w:pPr>
        <w:rPr>
          <w:del w:id="2827" w:author="Marie Christa Ermite Joseph Fevry" w:date="2018-06-07T14:15:00Z"/>
          <w:rFonts w:ascii="Calibri" w:hAnsi="Calibri" w:cs="Calibri"/>
          <w:sz w:val="20"/>
          <w:szCs w:val="20"/>
          <w:lang w:val="fr-FR"/>
        </w:rPr>
        <w:pPrChange w:id="2828" w:author="Marie Christa Ermite Joseph Fevry" w:date="2018-10-18T15:44:00Z">
          <w:pPr>
            <w:tabs>
              <w:tab w:val="left" w:pos="-720"/>
            </w:tabs>
            <w:suppressAutoHyphens/>
            <w:jc w:val="both"/>
          </w:pPr>
        </w:pPrChange>
      </w:pPr>
    </w:p>
    <w:p w14:paraId="176CB6EB" w14:textId="711B3E05" w:rsidR="00E42F83" w:rsidRPr="00C0646F" w:rsidDel="00562066" w:rsidRDefault="00E42F83">
      <w:pPr>
        <w:rPr>
          <w:del w:id="2829" w:author="Marie Christa Ermite Joseph Fevry" w:date="2018-06-07T14:15:00Z"/>
          <w:rFonts w:ascii="Calibri" w:hAnsi="Calibri" w:cs="Calibri"/>
          <w:sz w:val="20"/>
          <w:szCs w:val="20"/>
          <w:lang w:val="fr-FR"/>
        </w:rPr>
        <w:pPrChange w:id="2830" w:author="Marie Christa Ermite Joseph Fevry" w:date="2018-10-18T15:44:00Z">
          <w:pPr>
            <w:tabs>
              <w:tab w:val="left" w:pos="-720"/>
            </w:tabs>
            <w:suppressAutoHyphens/>
            <w:jc w:val="both"/>
          </w:pPr>
        </w:pPrChange>
      </w:pPr>
    </w:p>
    <w:p w14:paraId="40B22086" w14:textId="2B6091BF" w:rsidR="00E42F83" w:rsidRPr="00C0646F" w:rsidDel="00562066" w:rsidRDefault="00E42F83">
      <w:pPr>
        <w:rPr>
          <w:del w:id="2831" w:author="Marie Christa Ermite Joseph Fevry" w:date="2018-06-07T14:15:00Z"/>
          <w:rFonts w:ascii="Calibri" w:hAnsi="Calibri" w:cs="Calibri"/>
          <w:b/>
          <w:sz w:val="20"/>
          <w:szCs w:val="20"/>
          <w:lang w:val="fr-FR"/>
        </w:rPr>
        <w:pPrChange w:id="2832" w:author="Marie Christa Ermite Joseph Fevry" w:date="2018-10-18T15:44:00Z">
          <w:pPr>
            <w:tabs>
              <w:tab w:val="left" w:pos="-720"/>
            </w:tabs>
            <w:suppressAutoHyphens/>
            <w:jc w:val="both"/>
          </w:pPr>
        </w:pPrChange>
      </w:pPr>
      <w:del w:id="2833" w:author="Marie Christa Ermite Joseph Fevry" w:date="2018-06-07T14:15:00Z">
        <w:r w:rsidRPr="00C0646F" w:rsidDel="00562066">
          <w:rPr>
            <w:rFonts w:ascii="Calibri" w:hAnsi="Calibri" w:cs="Calibri"/>
            <w:sz w:val="20"/>
            <w:szCs w:val="20"/>
            <w:lang w:val="fr-FR"/>
          </w:rPr>
          <w:delText>R</w:delText>
        </w:r>
        <w:r w:rsidR="00DA7183" w:rsidRPr="00C0646F" w:rsidDel="00562066">
          <w:rPr>
            <w:rFonts w:ascii="Calibri" w:hAnsi="Calibri" w:cs="Calibri"/>
            <w:sz w:val="20"/>
            <w:szCs w:val="20"/>
            <w:lang w:val="fr-FR"/>
          </w:rPr>
          <w:delText>é</w:delText>
        </w:r>
        <w:r w:rsidRPr="00C0646F" w:rsidDel="00562066">
          <w:rPr>
            <w:rFonts w:ascii="Calibri" w:hAnsi="Calibri" w:cs="Calibri"/>
            <w:sz w:val="20"/>
            <w:szCs w:val="20"/>
            <w:lang w:val="fr-FR"/>
          </w:rPr>
          <w:delText>f.</w:delText>
        </w:r>
        <w:r w:rsidR="00DA7183" w:rsidRPr="00C0646F" w:rsidDel="00562066">
          <w:rPr>
            <w:rFonts w:ascii="Calibri" w:hAnsi="Calibri" w:cs="Calibri"/>
            <w:sz w:val="20"/>
            <w:szCs w:val="20"/>
            <w:lang w:val="fr-FR"/>
          </w:rPr>
          <w:delText> :</w:delText>
        </w:r>
        <w:r w:rsidRPr="00C0646F" w:rsidDel="00562066">
          <w:rPr>
            <w:rFonts w:ascii="Calibri" w:hAnsi="Calibri" w:cs="Calibri"/>
            <w:sz w:val="20"/>
            <w:szCs w:val="20"/>
            <w:lang w:val="fr-FR"/>
          </w:rPr>
          <w:delText xml:space="preserve"> ______/ _______/ ______ </w:delText>
        </w:r>
        <w:r w:rsidRPr="00C0646F" w:rsidDel="00562066">
          <w:rPr>
            <w:rFonts w:ascii="Calibri" w:hAnsi="Calibri" w:cs="Calibri"/>
            <w:b/>
            <w:sz w:val="20"/>
            <w:szCs w:val="20"/>
            <w:lang w:val="fr-FR"/>
          </w:rPr>
          <w:delText>[INSER</w:delText>
        </w:r>
        <w:r w:rsidR="00DA7183" w:rsidRPr="00C0646F" w:rsidDel="00562066">
          <w:rPr>
            <w:rFonts w:ascii="Calibri" w:hAnsi="Calibri" w:cs="Calibri"/>
            <w:b/>
            <w:sz w:val="20"/>
            <w:szCs w:val="20"/>
            <w:lang w:val="fr-FR"/>
          </w:rPr>
          <w:delText>EZ LE NUMERO ET LE TITRE DU PROJET OU TOUTE AUTRE REFERENCE</w:delText>
        </w:r>
        <w:r w:rsidRPr="00C0646F" w:rsidDel="00562066">
          <w:rPr>
            <w:rFonts w:ascii="Calibri" w:hAnsi="Calibri" w:cs="Calibri"/>
            <w:b/>
            <w:sz w:val="20"/>
            <w:szCs w:val="20"/>
            <w:lang w:val="fr-FR"/>
          </w:rPr>
          <w:delText>]</w:delText>
        </w:r>
      </w:del>
    </w:p>
    <w:p w14:paraId="0C9695A4" w14:textId="32C42075" w:rsidR="00E42F83" w:rsidRPr="00C0646F" w:rsidDel="00562066" w:rsidRDefault="00E42F83">
      <w:pPr>
        <w:rPr>
          <w:del w:id="2834" w:author="Marie Christa Ermite Joseph Fevry" w:date="2018-06-07T14:15:00Z"/>
          <w:rFonts w:ascii="Calibri" w:hAnsi="Calibri" w:cs="Calibri"/>
          <w:sz w:val="20"/>
          <w:szCs w:val="20"/>
          <w:lang w:val="fr-FR"/>
        </w:rPr>
        <w:pPrChange w:id="2835" w:author="Marie Christa Ermite Joseph Fevry" w:date="2018-10-18T15:44:00Z">
          <w:pPr>
            <w:tabs>
              <w:tab w:val="left" w:pos="-720"/>
            </w:tabs>
            <w:suppressAutoHyphens/>
            <w:jc w:val="both"/>
          </w:pPr>
        </w:pPrChange>
      </w:pPr>
    </w:p>
    <w:p w14:paraId="07F769B5" w14:textId="141D3182" w:rsidR="00E42F83" w:rsidRPr="00C0646F" w:rsidDel="00562066" w:rsidRDefault="00DA7183">
      <w:pPr>
        <w:rPr>
          <w:del w:id="2836" w:author="Marie Christa Ermite Joseph Fevry" w:date="2018-06-07T14:15:00Z"/>
          <w:rFonts w:ascii="Calibri" w:hAnsi="Calibri" w:cs="Calibri"/>
          <w:sz w:val="20"/>
          <w:szCs w:val="20"/>
          <w:lang w:val="fr-FR"/>
        </w:rPr>
        <w:pPrChange w:id="2837" w:author="Marie Christa Ermite Joseph Fevry" w:date="2018-10-18T15:44:00Z">
          <w:pPr>
            <w:tabs>
              <w:tab w:val="left" w:pos="-720"/>
            </w:tabs>
            <w:suppressAutoHyphens/>
            <w:jc w:val="both"/>
          </w:pPr>
        </w:pPrChange>
      </w:pPr>
      <w:del w:id="2838" w:author="Marie Christa Ermite Joseph Fevry" w:date="2018-06-07T14:15:00Z">
        <w:r w:rsidRPr="00C0646F" w:rsidDel="00562066">
          <w:rPr>
            <w:rFonts w:ascii="Calibri" w:hAnsi="Calibri" w:cs="Calibri"/>
            <w:sz w:val="20"/>
            <w:szCs w:val="20"/>
            <w:lang w:val="fr-FR"/>
          </w:rPr>
          <w:delText>Le Programme des Nations Unies pour le développement (ci-après, le « PNUD ») souhaite engager votre [</w:delText>
        </w:r>
        <w:r w:rsidRPr="00C0646F" w:rsidDel="00562066">
          <w:rPr>
            <w:rFonts w:ascii="Calibri" w:hAnsi="Calibri" w:cs="Calibri"/>
            <w:b/>
            <w:sz w:val="20"/>
            <w:szCs w:val="20"/>
            <w:lang w:val="fr-FR"/>
          </w:rPr>
          <w:delText>société/organisation/institution</w:delText>
        </w:r>
        <w:r w:rsidRPr="00C0646F" w:rsidDel="00562066">
          <w:rPr>
            <w:rFonts w:ascii="Calibri" w:hAnsi="Calibri" w:cs="Calibri"/>
            <w:sz w:val="20"/>
            <w:szCs w:val="20"/>
            <w:lang w:val="fr-FR"/>
          </w:rPr>
          <w:delText>], dûment constituée conformément aux lois de _____________ [</w:delText>
        </w:r>
        <w:r w:rsidRPr="00C0646F" w:rsidDel="00562066">
          <w:rPr>
            <w:rFonts w:ascii="Calibri" w:hAnsi="Calibri" w:cs="Calibri"/>
            <w:b/>
            <w:sz w:val="20"/>
            <w:szCs w:val="20"/>
            <w:lang w:val="fr-FR"/>
          </w:rPr>
          <w:delText>INSEREZ LE NOM DU PAYS</w:delText>
        </w:r>
        <w:r w:rsidRPr="00C0646F" w:rsidDel="00562066">
          <w:rPr>
            <w:rFonts w:ascii="Calibri" w:hAnsi="Calibri" w:cs="Calibri"/>
            <w:sz w:val="20"/>
            <w:szCs w:val="20"/>
            <w:lang w:val="fr-FR"/>
          </w:rPr>
          <w:delText>] (ci-après, le « Prestataire »), afin de fournir des services au titre de _____________ [</w:delText>
        </w:r>
        <w:r w:rsidRPr="00C0646F" w:rsidDel="00562066">
          <w:rPr>
            <w:rFonts w:ascii="Calibri" w:hAnsi="Calibri" w:cs="Calibri"/>
            <w:b/>
            <w:sz w:val="20"/>
            <w:szCs w:val="20"/>
            <w:lang w:val="fr-FR"/>
          </w:rPr>
          <w:delText>INSEREZ UN</w:delText>
        </w:r>
        <w:r w:rsidR="0027527B" w:rsidRPr="00C0646F" w:rsidDel="00562066">
          <w:rPr>
            <w:rFonts w:ascii="Calibri" w:hAnsi="Calibri" w:cs="Calibri"/>
            <w:b/>
            <w:sz w:val="20"/>
            <w:szCs w:val="20"/>
            <w:lang w:val="fr-FR"/>
          </w:rPr>
          <w:delText>E DESCRIPTION SOMMAIRE</w:delText>
        </w:r>
        <w:r w:rsidRPr="00C0646F" w:rsidDel="00562066">
          <w:rPr>
            <w:rFonts w:ascii="Calibri" w:hAnsi="Calibri" w:cs="Calibri"/>
            <w:b/>
            <w:sz w:val="20"/>
            <w:szCs w:val="20"/>
            <w:lang w:val="fr-FR"/>
          </w:rPr>
          <w:delText xml:space="preserve"> DES SERVICES</w:delText>
        </w:r>
        <w:r w:rsidRPr="00C0646F" w:rsidDel="00562066">
          <w:rPr>
            <w:rFonts w:ascii="Calibri" w:hAnsi="Calibri" w:cs="Calibri"/>
            <w:sz w:val="20"/>
            <w:szCs w:val="20"/>
            <w:lang w:val="fr-FR"/>
          </w:rPr>
          <w:delText>]</w:delText>
        </w:r>
        <w:r w:rsidR="00603071" w:rsidRPr="00C0646F" w:rsidDel="00562066">
          <w:rPr>
            <w:rFonts w:ascii="Calibri" w:hAnsi="Calibri" w:cs="Calibri"/>
            <w:sz w:val="20"/>
            <w:szCs w:val="20"/>
            <w:lang w:val="fr-FR"/>
          </w:rPr>
          <w:delText xml:space="preserve"> (ci-après, les « Services »), conformément au Contrat suivant :</w:delText>
        </w:r>
      </w:del>
    </w:p>
    <w:p w14:paraId="399EEFEA" w14:textId="3F010F1C" w:rsidR="00E42F83" w:rsidRPr="00C0646F" w:rsidDel="00562066" w:rsidRDefault="00E42F83">
      <w:pPr>
        <w:rPr>
          <w:del w:id="2839" w:author="Marie Christa Ermite Joseph Fevry" w:date="2018-06-07T14:15:00Z"/>
          <w:rFonts w:ascii="Calibri" w:hAnsi="Calibri" w:cs="Calibri"/>
          <w:sz w:val="20"/>
          <w:szCs w:val="20"/>
          <w:lang w:val="fr-FR"/>
        </w:rPr>
        <w:pPrChange w:id="2840" w:author="Marie Christa Ermite Joseph Fevry" w:date="2018-10-18T15:44:00Z">
          <w:pPr>
            <w:tabs>
              <w:tab w:val="left" w:pos="-720"/>
            </w:tabs>
            <w:suppressAutoHyphens/>
            <w:jc w:val="both"/>
          </w:pPr>
        </w:pPrChange>
      </w:pPr>
    </w:p>
    <w:p w14:paraId="2166AF76" w14:textId="5AA11D38" w:rsidR="00E42F83" w:rsidRPr="00C0646F" w:rsidDel="00562066" w:rsidRDefault="00E42F83">
      <w:pPr>
        <w:rPr>
          <w:del w:id="2841" w:author="Marie Christa Ermite Joseph Fevry" w:date="2018-06-07T14:15:00Z"/>
          <w:rFonts w:ascii="Calibri" w:hAnsi="Calibri" w:cs="Calibri"/>
          <w:sz w:val="20"/>
          <w:szCs w:val="20"/>
          <w:lang w:val="fr-FR"/>
        </w:rPr>
        <w:pPrChange w:id="2842" w:author="Marie Christa Ermite Joseph Fevry" w:date="2018-10-18T15:44:00Z">
          <w:pPr>
            <w:tabs>
              <w:tab w:val="left" w:pos="-720"/>
            </w:tabs>
            <w:suppressAutoHyphens/>
            <w:jc w:val="both"/>
          </w:pPr>
        </w:pPrChange>
      </w:pPr>
      <w:del w:id="2843" w:author="Marie Christa Ermite Joseph Fevry" w:date="2018-06-07T14:15:00Z">
        <w:r w:rsidRPr="00C0646F" w:rsidDel="00562066">
          <w:rPr>
            <w:rFonts w:ascii="Calibri" w:hAnsi="Calibri" w:cs="Calibri"/>
            <w:sz w:val="20"/>
            <w:szCs w:val="20"/>
            <w:lang w:val="fr-FR"/>
          </w:rPr>
          <w:delText>1.</w:delText>
        </w:r>
        <w:r w:rsidRPr="00C0646F" w:rsidDel="00562066">
          <w:rPr>
            <w:rFonts w:ascii="Calibri" w:hAnsi="Calibri" w:cs="Calibri"/>
            <w:sz w:val="20"/>
            <w:szCs w:val="20"/>
            <w:lang w:val="fr-FR"/>
          </w:rPr>
          <w:tab/>
        </w:r>
        <w:r w:rsidRPr="00C0646F" w:rsidDel="00562066">
          <w:rPr>
            <w:rFonts w:ascii="Calibri" w:hAnsi="Calibri" w:cs="Calibri"/>
            <w:sz w:val="20"/>
            <w:szCs w:val="20"/>
            <w:u w:val="single"/>
            <w:lang w:val="fr-FR"/>
          </w:rPr>
          <w:delText>Documents</w:delText>
        </w:r>
        <w:r w:rsidR="003049FB" w:rsidRPr="00C0646F" w:rsidDel="00562066">
          <w:rPr>
            <w:rFonts w:ascii="Calibri" w:hAnsi="Calibri" w:cs="Calibri"/>
            <w:sz w:val="20"/>
            <w:szCs w:val="20"/>
            <w:u w:val="single"/>
            <w:lang w:val="fr-FR"/>
          </w:rPr>
          <w:delText xml:space="preserve"> contractuels</w:delText>
        </w:r>
      </w:del>
    </w:p>
    <w:p w14:paraId="7B661855" w14:textId="71EADB69" w:rsidR="00E42F83" w:rsidRPr="00C0646F" w:rsidDel="00562066" w:rsidRDefault="00E42F83">
      <w:pPr>
        <w:rPr>
          <w:del w:id="2844" w:author="Marie Christa Ermite Joseph Fevry" w:date="2018-06-07T14:15:00Z"/>
          <w:rFonts w:ascii="Calibri" w:hAnsi="Calibri" w:cs="Calibri"/>
          <w:sz w:val="20"/>
          <w:szCs w:val="20"/>
          <w:lang w:val="fr-FR"/>
        </w:rPr>
        <w:pPrChange w:id="2845" w:author="Marie Christa Ermite Joseph Fevry" w:date="2018-10-18T15:44:00Z">
          <w:pPr>
            <w:tabs>
              <w:tab w:val="left" w:pos="-720"/>
            </w:tabs>
            <w:suppressAutoHyphens/>
            <w:jc w:val="both"/>
          </w:pPr>
        </w:pPrChange>
      </w:pPr>
    </w:p>
    <w:p w14:paraId="16C06640" w14:textId="74C7B73E" w:rsidR="003049FB" w:rsidRPr="00C0646F" w:rsidDel="00562066" w:rsidRDefault="00E42F83">
      <w:pPr>
        <w:rPr>
          <w:del w:id="2846" w:author="Marie Christa Ermite Joseph Fevry" w:date="2018-06-07T14:15:00Z"/>
          <w:rFonts w:ascii="Calibri" w:hAnsi="Calibri" w:cs="Calibri"/>
          <w:spacing w:val="-3"/>
          <w:sz w:val="20"/>
          <w:szCs w:val="20"/>
          <w:lang w:val="fr-FR"/>
        </w:rPr>
        <w:pPrChange w:id="2847" w:author="Marie Christa Ermite Joseph Fevry" w:date="2018-10-18T15:44:00Z">
          <w:pPr>
            <w:tabs>
              <w:tab w:val="left" w:pos="-720"/>
              <w:tab w:val="left" w:pos="0"/>
            </w:tabs>
            <w:suppressAutoHyphens/>
            <w:ind w:left="720" w:hanging="720"/>
            <w:jc w:val="both"/>
          </w:pPr>
        </w:pPrChange>
      </w:pPr>
      <w:del w:id="2848" w:author="Marie Christa Ermite Joseph Fevry" w:date="2018-06-07T14:15:00Z">
        <w:r w:rsidRPr="00C0646F" w:rsidDel="00562066">
          <w:rPr>
            <w:rFonts w:ascii="Calibri" w:hAnsi="Calibri" w:cs="Calibri"/>
            <w:spacing w:val="-3"/>
            <w:sz w:val="20"/>
            <w:szCs w:val="20"/>
            <w:lang w:val="fr-FR"/>
          </w:rPr>
          <w:delText>1.1</w:delText>
        </w:r>
        <w:r w:rsidRPr="00C0646F" w:rsidDel="00562066">
          <w:rPr>
            <w:rFonts w:ascii="Calibri" w:hAnsi="Calibri" w:cs="Calibri"/>
            <w:spacing w:val="-3"/>
            <w:sz w:val="20"/>
            <w:szCs w:val="20"/>
            <w:lang w:val="fr-FR"/>
          </w:rPr>
          <w:tab/>
        </w:r>
        <w:r w:rsidR="003049FB" w:rsidRPr="00C0646F" w:rsidDel="00562066">
          <w:rPr>
            <w:rFonts w:ascii="Calibri" w:hAnsi="Calibri" w:cs="Calibri"/>
            <w:spacing w:val="-3"/>
            <w:sz w:val="20"/>
            <w:szCs w:val="20"/>
            <w:lang w:val="fr-FR"/>
          </w:rPr>
          <w:delText xml:space="preserve">Le présent Contrat est régi par les conditions générales des services professionnels du PNUD qui sont jointes aux présentes à l’annexe I. </w:delText>
        </w:r>
        <w:r w:rsidR="0032276F" w:rsidRPr="00C0646F" w:rsidDel="00562066">
          <w:rPr>
            <w:rFonts w:ascii="Calibri" w:hAnsi="Calibri" w:cs="Calibri"/>
            <w:spacing w:val="-3"/>
            <w:sz w:val="20"/>
            <w:szCs w:val="20"/>
            <w:lang w:val="fr-FR"/>
          </w:rPr>
          <w:delText>Les stipulations de ladite annexe régiront l’interprétation du présent Contrat</w:delText>
        </w:r>
        <w:r w:rsidR="006D4AD2" w:rsidRPr="00C0646F" w:rsidDel="00562066">
          <w:rPr>
            <w:rFonts w:ascii="Calibri" w:hAnsi="Calibri" w:cs="Calibri"/>
            <w:spacing w:val="-3"/>
            <w:sz w:val="20"/>
            <w:szCs w:val="20"/>
            <w:lang w:val="fr-FR"/>
          </w:rPr>
          <w:delText>,</w:delText>
        </w:r>
        <w:r w:rsidR="0032276F" w:rsidRPr="00C0646F" w:rsidDel="00562066">
          <w:rPr>
            <w:rFonts w:ascii="Calibri" w:hAnsi="Calibri" w:cs="Calibri"/>
            <w:spacing w:val="-3"/>
            <w:sz w:val="20"/>
            <w:szCs w:val="20"/>
            <w:lang w:val="fr-FR"/>
          </w:rPr>
          <w:delText xml:space="preserve"> et le contenu de la présente lettre ou de toute autre annexe ne pourra en aucune manière être considéré comme dérogeant auxdites stipulations, sauf indication contraire expresse </w:delText>
        </w:r>
        <w:r w:rsidR="006D4AD2" w:rsidRPr="00C0646F" w:rsidDel="00562066">
          <w:rPr>
            <w:rFonts w:ascii="Calibri" w:hAnsi="Calibri" w:cs="Calibri"/>
            <w:spacing w:val="-3"/>
            <w:sz w:val="20"/>
            <w:szCs w:val="20"/>
            <w:lang w:val="fr-FR"/>
          </w:rPr>
          <w:delText xml:space="preserve">figurant </w:delText>
        </w:r>
        <w:r w:rsidR="0032276F" w:rsidRPr="00C0646F" w:rsidDel="00562066">
          <w:rPr>
            <w:rFonts w:ascii="Calibri" w:hAnsi="Calibri" w:cs="Calibri"/>
            <w:spacing w:val="-3"/>
            <w:sz w:val="20"/>
            <w:szCs w:val="20"/>
            <w:lang w:val="fr-FR"/>
          </w:rPr>
          <w:delText>dans la section 4 de la présente lettre, intitulée « Conditions particulières ».</w:delText>
        </w:r>
      </w:del>
    </w:p>
    <w:p w14:paraId="6E1F51FB" w14:textId="2CCDB8C4" w:rsidR="0032276F" w:rsidRPr="00C0646F" w:rsidDel="00562066" w:rsidRDefault="0032276F">
      <w:pPr>
        <w:rPr>
          <w:del w:id="2849" w:author="Marie Christa Ermite Joseph Fevry" w:date="2018-06-07T14:15:00Z"/>
          <w:rFonts w:ascii="Calibri" w:hAnsi="Calibri" w:cs="Calibri"/>
          <w:spacing w:val="-3"/>
          <w:sz w:val="20"/>
          <w:szCs w:val="20"/>
          <w:lang w:val="fr-FR"/>
        </w:rPr>
        <w:pPrChange w:id="2850" w:author="Marie Christa Ermite Joseph Fevry" w:date="2018-10-18T15:44:00Z">
          <w:pPr>
            <w:tabs>
              <w:tab w:val="left" w:pos="-720"/>
              <w:tab w:val="left" w:pos="0"/>
            </w:tabs>
            <w:suppressAutoHyphens/>
            <w:ind w:left="720" w:hanging="720"/>
            <w:jc w:val="both"/>
          </w:pPr>
        </w:pPrChange>
      </w:pPr>
    </w:p>
    <w:p w14:paraId="4298F4E2" w14:textId="1893C2E9" w:rsidR="0032276F" w:rsidRPr="00C0646F" w:rsidDel="00562066" w:rsidRDefault="00E42F83">
      <w:pPr>
        <w:rPr>
          <w:del w:id="2851" w:author="Marie Christa Ermite Joseph Fevry" w:date="2018-06-07T14:15:00Z"/>
          <w:rFonts w:ascii="Calibri" w:hAnsi="Calibri" w:cs="Calibri"/>
          <w:spacing w:val="-3"/>
          <w:sz w:val="20"/>
          <w:szCs w:val="20"/>
          <w:lang w:val="fr-FR"/>
        </w:rPr>
        <w:pPrChange w:id="2852" w:author="Marie Christa Ermite Joseph Fevry" w:date="2018-10-18T15:44:00Z">
          <w:pPr>
            <w:tabs>
              <w:tab w:val="left" w:pos="-720"/>
              <w:tab w:val="left" w:pos="0"/>
            </w:tabs>
            <w:suppressAutoHyphens/>
            <w:ind w:left="720" w:hanging="720"/>
            <w:jc w:val="both"/>
          </w:pPr>
        </w:pPrChange>
      </w:pPr>
      <w:del w:id="2853" w:author="Marie Christa Ermite Joseph Fevry" w:date="2018-06-07T14:15:00Z">
        <w:r w:rsidRPr="00C0646F" w:rsidDel="00562066">
          <w:rPr>
            <w:rFonts w:ascii="Calibri" w:hAnsi="Calibri" w:cs="Calibri"/>
            <w:spacing w:val="-3"/>
            <w:sz w:val="20"/>
            <w:szCs w:val="20"/>
            <w:lang w:val="fr-FR"/>
          </w:rPr>
          <w:delText>1.2</w:delText>
        </w:r>
        <w:r w:rsidRPr="00C0646F" w:rsidDel="00562066">
          <w:rPr>
            <w:rFonts w:ascii="Calibri" w:hAnsi="Calibri" w:cs="Calibri"/>
            <w:spacing w:val="-3"/>
            <w:sz w:val="20"/>
            <w:szCs w:val="20"/>
            <w:lang w:val="fr-FR"/>
          </w:rPr>
          <w:tab/>
        </w:r>
        <w:r w:rsidR="0032276F" w:rsidRPr="00C0646F" w:rsidDel="00562066">
          <w:rPr>
            <w:rFonts w:ascii="Calibri" w:hAnsi="Calibri" w:cs="Calibri"/>
            <w:spacing w:val="-3"/>
            <w:sz w:val="20"/>
            <w:szCs w:val="20"/>
            <w:lang w:val="fr-FR"/>
          </w:rPr>
          <w:delText>Le Prestataire et le PNUD s’engagent également à être liés par les stipulations des documents suivants qui pr</w:delText>
        </w:r>
        <w:r w:rsidR="006D4AD2" w:rsidRPr="00C0646F" w:rsidDel="00562066">
          <w:rPr>
            <w:rFonts w:ascii="Calibri" w:hAnsi="Calibri" w:cs="Calibri"/>
            <w:spacing w:val="-3"/>
            <w:sz w:val="20"/>
            <w:szCs w:val="20"/>
            <w:lang w:val="fr-FR"/>
          </w:rPr>
          <w:delText>imeront</w:delText>
        </w:r>
        <w:r w:rsidR="0032276F" w:rsidRPr="00C0646F" w:rsidDel="00562066">
          <w:rPr>
            <w:rFonts w:ascii="Calibri" w:hAnsi="Calibri" w:cs="Calibri"/>
            <w:spacing w:val="-3"/>
            <w:sz w:val="20"/>
            <w:szCs w:val="20"/>
            <w:lang w:val="fr-FR"/>
          </w:rPr>
          <w:delText xml:space="preserve"> les uns sur les autres en cas de contradiction, dans l’ordre suivant :</w:delText>
        </w:r>
      </w:del>
    </w:p>
    <w:p w14:paraId="00F74EC2" w14:textId="77A91F03" w:rsidR="00E42F83" w:rsidRPr="00C0646F" w:rsidDel="00562066" w:rsidRDefault="00E42F83">
      <w:pPr>
        <w:rPr>
          <w:del w:id="2854" w:author="Marie Christa Ermite Joseph Fevry" w:date="2018-06-07T14:15:00Z"/>
          <w:rFonts w:ascii="Calibri" w:hAnsi="Calibri" w:cs="Calibri"/>
          <w:spacing w:val="-3"/>
          <w:sz w:val="20"/>
          <w:szCs w:val="20"/>
          <w:lang w:val="fr-FR"/>
        </w:rPr>
        <w:pPrChange w:id="2855" w:author="Marie Christa Ermite Joseph Fevry" w:date="2018-10-18T15:44:00Z">
          <w:pPr>
            <w:tabs>
              <w:tab w:val="left" w:pos="-720"/>
            </w:tabs>
            <w:suppressAutoHyphens/>
            <w:jc w:val="both"/>
          </w:pPr>
        </w:pPrChange>
      </w:pPr>
    </w:p>
    <w:p w14:paraId="2A9514FC" w14:textId="4C527E9A" w:rsidR="00E42F83" w:rsidRPr="00C0646F" w:rsidDel="00562066" w:rsidRDefault="00425270">
      <w:pPr>
        <w:rPr>
          <w:del w:id="2856" w:author="Marie Christa Ermite Joseph Fevry" w:date="2018-06-07T14:15:00Z"/>
          <w:rFonts w:ascii="Calibri" w:hAnsi="Calibri" w:cs="Calibri"/>
          <w:spacing w:val="-3"/>
          <w:sz w:val="20"/>
          <w:szCs w:val="20"/>
          <w:lang w:val="fr-FR"/>
        </w:rPr>
        <w:pPrChange w:id="2857" w:author="Marie Christa Ermite Joseph Fevry" w:date="2018-10-18T15:44:00Z">
          <w:pPr>
            <w:widowControl/>
            <w:tabs>
              <w:tab w:val="left" w:pos="-720"/>
              <w:tab w:val="left" w:pos="0"/>
            </w:tabs>
            <w:suppressAutoHyphens/>
            <w:overflowPunct/>
            <w:adjustRightInd/>
            <w:jc w:val="both"/>
          </w:pPr>
        </w:pPrChange>
      </w:pPr>
      <w:del w:id="2858" w:author="Marie Christa Ermite Joseph Fevry" w:date="2018-06-07T14:15:00Z">
        <w:r w:rsidRPr="00C0646F" w:rsidDel="00562066">
          <w:rPr>
            <w:rFonts w:ascii="Calibri" w:hAnsi="Calibri" w:cs="Calibri"/>
            <w:spacing w:val="-3"/>
            <w:sz w:val="20"/>
            <w:szCs w:val="20"/>
            <w:lang w:val="fr-FR"/>
          </w:rPr>
          <w:tab/>
          <w:delText xml:space="preserve">a) </w:delText>
        </w:r>
        <w:r w:rsidR="0032276F" w:rsidRPr="00C0646F" w:rsidDel="00562066">
          <w:rPr>
            <w:rFonts w:ascii="Calibri" w:hAnsi="Calibri" w:cs="Calibri"/>
            <w:spacing w:val="-3"/>
            <w:sz w:val="20"/>
            <w:szCs w:val="20"/>
            <w:lang w:val="fr-FR"/>
          </w:rPr>
          <w:delText>la présente lettre ;</w:delText>
        </w:r>
      </w:del>
    </w:p>
    <w:p w14:paraId="3452DD58" w14:textId="13CFB2BD" w:rsidR="00E42F83" w:rsidRPr="00C0646F" w:rsidDel="00562066" w:rsidRDefault="00E42F83">
      <w:pPr>
        <w:rPr>
          <w:del w:id="2859" w:author="Marie Christa Ermite Joseph Fevry" w:date="2018-06-07T14:15:00Z"/>
          <w:rFonts w:ascii="Calibri" w:hAnsi="Calibri" w:cs="Calibri"/>
          <w:spacing w:val="-3"/>
          <w:sz w:val="20"/>
          <w:szCs w:val="20"/>
          <w:lang w:val="fr-FR"/>
        </w:rPr>
        <w:pPrChange w:id="2860" w:author="Marie Christa Ermite Joseph Fevry" w:date="2018-10-18T15:44:00Z">
          <w:pPr>
            <w:tabs>
              <w:tab w:val="left" w:pos="-720"/>
              <w:tab w:val="left" w:pos="0"/>
            </w:tabs>
            <w:suppressAutoHyphens/>
            <w:jc w:val="both"/>
          </w:pPr>
        </w:pPrChange>
      </w:pPr>
    </w:p>
    <w:p w14:paraId="6A02371F" w14:textId="0C18BF77" w:rsidR="00E42F83" w:rsidRPr="00C0646F" w:rsidDel="00562066" w:rsidRDefault="00E42F83">
      <w:pPr>
        <w:rPr>
          <w:del w:id="2861" w:author="Marie Christa Ermite Joseph Fevry" w:date="2018-06-07T14:15:00Z"/>
          <w:rFonts w:ascii="Calibri" w:hAnsi="Calibri" w:cs="Calibri"/>
          <w:spacing w:val="-3"/>
          <w:sz w:val="20"/>
          <w:szCs w:val="20"/>
          <w:lang w:val="fr-FR"/>
        </w:rPr>
        <w:pPrChange w:id="2862" w:author="Marie Christa Ermite Joseph Fevry" w:date="2018-10-18T15:44:00Z">
          <w:pPr>
            <w:tabs>
              <w:tab w:val="left" w:pos="-720"/>
              <w:tab w:val="left" w:pos="0"/>
            </w:tabs>
            <w:suppressAutoHyphens/>
            <w:ind w:left="720" w:hanging="720"/>
            <w:jc w:val="both"/>
          </w:pPr>
        </w:pPrChange>
      </w:pPr>
      <w:del w:id="2863" w:author="Marie Christa Ermite Joseph Fevry" w:date="2018-06-07T14:15:00Z">
        <w:r w:rsidRPr="00C0646F" w:rsidDel="00562066">
          <w:rPr>
            <w:rFonts w:ascii="Calibri" w:hAnsi="Calibri" w:cs="Calibri"/>
            <w:spacing w:val="-3"/>
            <w:sz w:val="20"/>
            <w:szCs w:val="20"/>
            <w:lang w:val="fr-FR"/>
          </w:rPr>
          <w:tab/>
          <w:delText xml:space="preserve">b) </w:delText>
        </w:r>
        <w:r w:rsidR="0032276F" w:rsidRPr="00C0646F" w:rsidDel="00562066">
          <w:rPr>
            <w:rFonts w:ascii="Calibri" w:hAnsi="Calibri" w:cs="Calibri"/>
            <w:spacing w:val="-3"/>
            <w:sz w:val="20"/>
            <w:szCs w:val="20"/>
            <w:lang w:val="fr-FR"/>
          </w:rPr>
          <w:delText>Les termes de référence</w:delText>
        </w:r>
        <w:r w:rsidRPr="00C0646F" w:rsidDel="00562066">
          <w:rPr>
            <w:rFonts w:ascii="Calibri" w:hAnsi="Calibri" w:cs="Calibri"/>
            <w:spacing w:val="-3"/>
            <w:sz w:val="20"/>
            <w:szCs w:val="20"/>
            <w:lang w:val="fr-FR"/>
          </w:rPr>
          <w:delText xml:space="preserve"> [r</w:delText>
        </w:r>
        <w:r w:rsidR="0032276F" w:rsidRPr="00C0646F" w:rsidDel="00562066">
          <w:rPr>
            <w:rFonts w:ascii="Calibri" w:hAnsi="Calibri" w:cs="Calibri"/>
            <w:spacing w:val="-3"/>
            <w:sz w:val="20"/>
            <w:szCs w:val="20"/>
            <w:lang w:val="fr-FR"/>
          </w:rPr>
          <w:delText>é</w:delText>
        </w:r>
        <w:r w:rsidRPr="00C0646F" w:rsidDel="00562066">
          <w:rPr>
            <w:rFonts w:ascii="Calibri" w:hAnsi="Calibri" w:cs="Calibri"/>
            <w:spacing w:val="-3"/>
            <w:sz w:val="20"/>
            <w:szCs w:val="20"/>
            <w:lang w:val="fr-FR"/>
          </w:rPr>
          <w:delText>f. ......</w:delText>
        </w:r>
        <w:r w:rsidR="0032276F" w:rsidRPr="00C0646F" w:rsidDel="00562066">
          <w:rPr>
            <w:rFonts w:ascii="Calibri" w:hAnsi="Calibri" w:cs="Calibri"/>
            <w:spacing w:val="-3"/>
            <w:sz w:val="20"/>
            <w:szCs w:val="20"/>
            <w:lang w:val="fr-FR"/>
          </w:rPr>
          <w:delText xml:space="preserve"> en date du</w:delText>
        </w:r>
        <w:r w:rsidRPr="00C0646F" w:rsidDel="00562066">
          <w:rPr>
            <w:rFonts w:ascii="Calibri" w:hAnsi="Calibri" w:cs="Calibri"/>
            <w:spacing w:val="-3"/>
            <w:sz w:val="20"/>
            <w:szCs w:val="20"/>
            <w:lang w:val="fr-FR"/>
          </w:rPr>
          <w:delText>........],</w:delText>
        </w:r>
        <w:r w:rsidR="0032276F" w:rsidRPr="00C0646F" w:rsidDel="00562066">
          <w:rPr>
            <w:rFonts w:ascii="Calibri" w:hAnsi="Calibri" w:cs="Calibri"/>
            <w:spacing w:val="-3"/>
            <w:sz w:val="20"/>
            <w:szCs w:val="20"/>
            <w:lang w:val="fr-FR"/>
          </w:rPr>
          <w:delText xml:space="preserve"> joints aux présentes à l’annexe II ;</w:delText>
        </w:r>
      </w:del>
    </w:p>
    <w:p w14:paraId="720980A7" w14:textId="2C75F1A1" w:rsidR="00E42F83" w:rsidRPr="00C0646F" w:rsidDel="00562066" w:rsidRDefault="00E42F83">
      <w:pPr>
        <w:rPr>
          <w:del w:id="2864" w:author="Marie Christa Ermite Joseph Fevry" w:date="2018-06-07T14:15:00Z"/>
          <w:rFonts w:ascii="Calibri" w:hAnsi="Calibri" w:cs="Calibri"/>
          <w:spacing w:val="-3"/>
          <w:sz w:val="20"/>
          <w:szCs w:val="20"/>
          <w:lang w:val="fr-FR"/>
        </w:rPr>
        <w:pPrChange w:id="2865" w:author="Marie Christa Ermite Joseph Fevry" w:date="2018-10-18T15:44:00Z">
          <w:pPr>
            <w:tabs>
              <w:tab w:val="left" w:pos="-720"/>
            </w:tabs>
            <w:suppressAutoHyphens/>
            <w:jc w:val="both"/>
          </w:pPr>
        </w:pPrChange>
      </w:pPr>
    </w:p>
    <w:p w14:paraId="71998DD6" w14:textId="6554A873" w:rsidR="00E42F83" w:rsidRPr="00C0646F" w:rsidDel="00562066" w:rsidRDefault="00E42F83">
      <w:pPr>
        <w:rPr>
          <w:del w:id="2866" w:author="Marie Christa Ermite Joseph Fevry" w:date="2018-06-07T14:15:00Z"/>
          <w:rFonts w:ascii="Calibri" w:hAnsi="Calibri" w:cs="Calibri"/>
          <w:spacing w:val="-3"/>
          <w:sz w:val="20"/>
          <w:szCs w:val="20"/>
          <w:lang w:val="fr-FR"/>
        </w:rPr>
        <w:pPrChange w:id="2867" w:author="Marie Christa Ermite Joseph Fevry" w:date="2018-10-18T15:44:00Z">
          <w:pPr>
            <w:tabs>
              <w:tab w:val="left" w:pos="-720"/>
              <w:tab w:val="left" w:pos="0"/>
            </w:tabs>
            <w:suppressAutoHyphens/>
            <w:ind w:left="720" w:hanging="720"/>
            <w:jc w:val="both"/>
          </w:pPr>
        </w:pPrChange>
      </w:pPr>
      <w:del w:id="2868" w:author="Marie Christa Ermite Joseph Fevry" w:date="2018-06-07T14:15:00Z">
        <w:r w:rsidRPr="00C0646F" w:rsidDel="00562066">
          <w:rPr>
            <w:rFonts w:ascii="Calibri" w:hAnsi="Calibri" w:cs="Calibri"/>
            <w:spacing w:val="-3"/>
            <w:sz w:val="20"/>
            <w:szCs w:val="20"/>
            <w:lang w:val="fr-FR"/>
          </w:rPr>
          <w:tab/>
          <w:delText xml:space="preserve">c) </w:delText>
        </w:r>
        <w:r w:rsidR="00562F50" w:rsidRPr="00C0646F" w:rsidDel="00562066">
          <w:rPr>
            <w:rFonts w:ascii="Calibri" w:hAnsi="Calibri" w:cs="Calibri"/>
            <w:spacing w:val="-3"/>
            <w:sz w:val="20"/>
            <w:szCs w:val="20"/>
            <w:lang w:val="fr-FR"/>
          </w:rPr>
          <w:delText>la soumission du Prestataire</w:delText>
        </w:r>
        <w:r w:rsidRPr="00C0646F" w:rsidDel="00562066">
          <w:rPr>
            <w:rFonts w:ascii="Calibri" w:hAnsi="Calibri" w:cs="Calibri"/>
            <w:spacing w:val="-3"/>
            <w:sz w:val="20"/>
            <w:szCs w:val="20"/>
            <w:lang w:val="fr-FR"/>
          </w:rPr>
          <w:delText xml:space="preserve"> [r</w:delText>
        </w:r>
        <w:r w:rsidR="00562F50" w:rsidRPr="00C0646F" w:rsidDel="00562066">
          <w:rPr>
            <w:rFonts w:ascii="Calibri" w:hAnsi="Calibri" w:cs="Calibri"/>
            <w:spacing w:val="-3"/>
            <w:sz w:val="20"/>
            <w:szCs w:val="20"/>
            <w:lang w:val="fr-FR"/>
          </w:rPr>
          <w:delText>é</w:delText>
        </w:r>
        <w:r w:rsidRPr="00C0646F" w:rsidDel="00562066">
          <w:rPr>
            <w:rFonts w:ascii="Calibri" w:hAnsi="Calibri" w:cs="Calibri"/>
            <w:spacing w:val="-3"/>
            <w:sz w:val="20"/>
            <w:szCs w:val="20"/>
            <w:lang w:val="fr-FR"/>
          </w:rPr>
          <w:delText>f</w:delText>
        </w:r>
        <w:r w:rsidR="00562F50" w:rsidRPr="00C0646F" w:rsidDel="00562066">
          <w:rPr>
            <w:rFonts w:ascii="Calibri" w:hAnsi="Calibri" w:cs="Calibri"/>
            <w:spacing w:val="-3"/>
            <w:sz w:val="20"/>
            <w:szCs w:val="20"/>
            <w:lang w:val="fr-FR"/>
          </w:rPr>
          <w:delText xml:space="preserve">. </w:delText>
        </w:r>
        <w:r w:rsidRPr="00C0646F" w:rsidDel="00562066">
          <w:rPr>
            <w:rFonts w:ascii="Calibri" w:hAnsi="Calibri" w:cs="Calibri"/>
            <w:spacing w:val="-3"/>
            <w:sz w:val="20"/>
            <w:szCs w:val="20"/>
            <w:lang w:val="fr-FR"/>
          </w:rPr>
          <w:delText xml:space="preserve">......, </w:delText>
        </w:r>
        <w:r w:rsidR="00562F50" w:rsidRPr="00C0646F" w:rsidDel="00562066">
          <w:rPr>
            <w:rFonts w:ascii="Calibri" w:hAnsi="Calibri" w:cs="Calibri"/>
            <w:spacing w:val="-3"/>
            <w:sz w:val="20"/>
            <w:szCs w:val="20"/>
            <w:lang w:val="fr-FR"/>
          </w:rPr>
          <w:delText>en date du</w:delText>
        </w:r>
        <w:r w:rsidRPr="00C0646F" w:rsidDel="00562066">
          <w:rPr>
            <w:rFonts w:ascii="Calibri" w:hAnsi="Calibri" w:cs="Calibri"/>
            <w:spacing w:val="-3"/>
            <w:sz w:val="20"/>
            <w:szCs w:val="20"/>
            <w:lang w:val="fr-FR"/>
          </w:rPr>
          <w:delText xml:space="preserve"> ........]</w:delText>
        </w:r>
      </w:del>
    </w:p>
    <w:p w14:paraId="2AE33EA8" w14:textId="7BCF2BC6" w:rsidR="00925595" w:rsidRPr="00C0646F" w:rsidDel="00562066" w:rsidRDefault="00925595">
      <w:pPr>
        <w:rPr>
          <w:del w:id="2869" w:author="Marie Christa Ermite Joseph Fevry" w:date="2018-06-07T14:15:00Z"/>
          <w:rFonts w:ascii="Calibri" w:hAnsi="Calibri" w:cs="Calibri"/>
          <w:spacing w:val="-3"/>
          <w:sz w:val="20"/>
          <w:szCs w:val="20"/>
          <w:lang w:val="fr-FR"/>
        </w:rPr>
        <w:pPrChange w:id="2870" w:author="Marie Christa Ermite Joseph Fevry" w:date="2018-10-18T15:44:00Z">
          <w:pPr>
            <w:tabs>
              <w:tab w:val="left" w:pos="-720"/>
              <w:tab w:val="left" w:pos="0"/>
            </w:tabs>
            <w:suppressAutoHyphens/>
            <w:ind w:left="720" w:hanging="720"/>
            <w:jc w:val="both"/>
          </w:pPr>
        </w:pPrChange>
      </w:pPr>
    </w:p>
    <w:p w14:paraId="6AE78CDE" w14:textId="4EC90699" w:rsidR="00E42F83" w:rsidRPr="00C0646F" w:rsidDel="00562066" w:rsidRDefault="00E42F83">
      <w:pPr>
        <w:rPr>
          <w:del w:id="2871" w:author="Marie Christa Ermite Joseph Fevry" w:date="2018-06-07T14:15:00Z"/>
          <w:rFonts w:ascii="Calibri" w:hAnsi="Calibri" w:cs="Calibri"/>
          <w:spacing w:val="-3"/>
          <w:sz w:val="20"/>
          <w:szCs w:val="20"/>
          <w:lang w:val="fr-FR"/>
        </w:rPr>
        <w:pPrChange w:id="2872" w:author="Marie Christa Ermite Joseph Fevry" w:date="2018-10-18T15:44:00Z">
          <w:pPr>
            <w:tabs>
              <w:tab w:val="left" w:pos="-720"/>
              <w:tab w:val="left" w:pos="0"/>
            </w:tabs>
            <w:suppressAutoHyphens/>
            <w:ind w:left="720" w:hanging="720"/>
            <w:jc w:val="both"/>
          </w:pPr>
        </w:pPrChange>
      </w:pPr>
      <w:del w:id="2873" w:author="Marie Christa Ermite Joseph Fevry" w:date="2018-06-07T14:15:00Z">
        <w:r w:rsidRPr="00C0646F" w:rsidDel="00562066">
          <w:rPr>
            <w:rFonts w:ascii="Calibri" w:hAnsi="Calibri" w:cs="Calibri"/>
            <w:spacing w:val="-3"/>
            <w:sz w:val="20"/>
            <w:szCs w:val="20"/>
            <w:lang w:val="fr-FR"/>
          </w:rPr>
          <w:tab/>
          <w:delText xml:space="preserve">d) </w:delText>
        </w:r>
        <w:r w:rsidR="00925595" w:rsidRPr="00C0646F" w:rsidDel="00562066">
          <w:rPr>
            <w:rFonts w:ascii="Calibri" w:hAnsi="Calibri" w:cs="Calibri"/>
            <w:spacing w:val="-3"/>
            <w:sz w:val="20"/>
            <w:szCs w:val="20"/>
            <w:lang w:val="fr-FR"/>
          </w:rPr>
          <w:delText>l’invitation à soumission du PNUD</w:delText>
        </w:r>
        <w:r w:rsidRPr="00C0646F" w:rsidDel="00562066">
          <w:rPr>
            <w:rFonts w:ascii="Calibri" w:hAnsi="Calibri" w:cs="Calibri"/>
            <w:spacing w:val="-3"/>
            <w:sz w:val="20"/>
            <w:szCs w:val="20"/>
            <w:lang w:val="fr-FR"/>
          </w:rPr>
          <w:delText xml:space="preserve"> [r</w:delText>
        </w:r>
        <w:r w:rsidR="00925595" w:rsidRPr="00C0646F" w:rsidDel="00562066">
          <w:rPr>
            <w:rFonts w:ascii="Calibri" w:hAnsi="Calibri" w:cs="Calibri"/>
            <w:spacing w:val="-3"/>
            <w:sz w:val="20"/>
            <w:szCs w:val="20"/>
            <w:lang w:val="fr-FR"/>
          </w:rPr>
          <w:delText>é</w:delText>
        </w:r>
        <w:r w:rsidRPr="00C0646F" w:rsidDel="00562066">
          <w:rPr>
            <w:rFonts w:ascii="Calibri" w:hAnsi="Calibri" w:cs="Calibri"/>
            <w:spacing w:val="-3"/>
            <w:sz w:val="20"/>
            <w:szCs w:val="20"/>
            <w:lang w:val="fr-FR"/>
          </w:rPr>
          <w:delText>f</w:delText>
        </w:r>
        <w:r w:rsidR="00925595" w:rsidRPr="00C0646F" w:rsidDel="00562066">
          <w:rPr>
            <w:rFonts w:ascii="Calibri" w:hAnsi="Calibri" w:cs="Calibri"/>
            <w:spacing w:val="-3"/>
            <w:sz w:val="20"/>
            <w:szCs w:val="20"/>
            <w:lang w:val="fr-FR"/>
          </w:rPr>
          <w:delText xml:space="preserve">. </w:delText>
        </w:r>
        <w:r w:rsidRPr="00C0646F" w:rsidDel="00562066">
          <w:rPr>
            <w:rFonts w:ascii="Calibri" w:hAnsi="Calibri" w:cs="Calibri"/>
            <w:spacing w:val="-3"/>
            <w:sz w:val="20"/>
            <w:szCs w:val="20"/>
            <w:lang w:val="fr-FR"/>
          </w:rPr>
          <w:delText>…,</w:delText>
        </w:r>
        <w:r w:rsidR="00925595" w:rsidRPr="00C0646F" w:rsidDel="00562066">
          <w:rPr>
            <w:rFonts w:ascii="Calibri" w:hAnsi="Calibri" w:cs="Calibri"/>
            <w:spacing w:val="-3"/>
            <w:sz w:val="20"/>
            <w:szCs w:val="20"/>
            <w:lang w:val="fr-FR"/>
          </w:rPr>
          <w:delText xml:space="preserve"> en date du </w:delText>
        </w:r>
        <w:r w:rsidRPr="00C0646F" w:rsidDel="00562066">
          <w:rPr>
            <w:rFonts w:ascii="Calibri" w:hAnsi="Calibri" w:cs="Calibri"/>
            <w:spacing w:val="-3"/>
            <w:sz w:val="20"/>
            <w:szCs w:val="20"/>
            <w:lang w:val="fr-FR"/>
          </w:rPr>
          <w:delText>……]</w:delText>
        </w:r>
      </w:del>
    </w:p>
    <w:p w14:paraId="501418AF" w14:textId="110F0AA1" w:rsidR="00E42F83" w:rsidRPr="00C0646F" w:rsidDel="00562066" w:rsidRDefault="00E42F83">
      <w:pPr>
        <w:rPr>
          <w:del w:id="2874" w:author="Marie Christa Ermite Joseph Fevry" w:date="2018-06-07T14:15:00Z"/>
          <w:rFonts w:ascii="Calibri" w:hAnsi="Calibri" w:cs="Calibri"/>
          <w:spacing w:val="-3"/>
          <w:sz w:val="20"/>
          <w:szCs w:val="20"/>
          <w:lang w:val="fr-FR"/>
        </w:rPr>
        <w:pPrChange w:id="2875" w:author="Marie Christa Ermite Joseph Fevry" w:date="2018-10-18T15:44:00Z">
          <w:pPr>
            <w:tabs>
              <w:tab w:val="left" w:pos="-720"/>
            </w:tabs>
            <w:suppressAutoHyphens/>
            <w:jc w:val="both"/>
          </w:pPr>
        </w:pPrChange>
      </w:pPr>
    </w:p>
    <w:p w14:paraId="2E03CB1D" w14:textId="1EBD2B82" w:rsidR="00E42F83" w:rsidRPr="00C0646F" w:rsidDel="00562066" w:rsidRDefault="00E42F83">
      <w:pPr>
        <w:rPr>
          <w:del w:id="2876" w:author="Marie Christa Ermite Joseph Fevry" w:date="2018-06-07T14:15:00Z"/>
          <w:rFonts w:ascii="Calibri" w:hAnsi="Calibri" w:cs="Calibri"/>
          <w:spacing w:val="-3"/>
          <w:sz w:val="20"/>
          <w:szCs w:val="20"/>
          <w:lang w:val="fr-FR"/>
        </w:rPr>
        <w:pPrChange w:id="2877" w:author="Marie Christa Ermite Joseph Fevry" w:date="2018-10-18T15:44:00Z">
          <w:pPr>
            <w:tabs>
              <w:tab w:val="left" w:pos="-720"/>
              <w:tab w:val="left" w:pos="0"/>
            </w:tabs>
            <w:suppressAutoHyphens/>
            <w:ind w:left="720" w:hanging="720"/>
            <w:jc w:val="both"/>
          </w:pPr>
        </w:pPrChange>
      </w:pPr>
      <w:del w:id="2878" w:author="Marie Christa Ermite Joseph Fevry" w:date="2018-06-07T14:15:00Z">
        <w:r w:rsidRPr="00C0646F" w:rsidDel="00562066">
          <w:rPr>
            <w:rFonts w:ascii="Calibri" w:hAnsi="Calibri" w:cs="Calibri"/>
            <w:spacing w:val="-3"/>
            <w:sz w:val="20"/>
            <w:szCs w:val="20"/>
            <w:lang w:val="fr-FR"/>
          </w:rPr>
          <w:delText>1.3</w:delText>
        </w:r>
        <w:r w:rsidRPr="00C0646F" w:rsidDel="00562066">
          <w:rPr>
            <w:rFonts w:ascii="Calibri" w:hAnsi="Calibri" w:cs="Calibri"/>
            <w:spacing w:val="-3"/>
            <w:sz w:val="20"/>
            <w:szCs w:val="20"/>
            <w:lang w:val="fr-FR"/>
          </w:rPr>
          <w:tab/>
        </w:r>
        <w:r w:rsidR="005E2A4D" w:rsidRPr="00C0646F" w:rsidDel="00562066">
          <w:rPr>
            <w:rFonts w:ascii="Calibri" w:hAnsi="Calibri" w:cs="Calibri"/>
            <w:spacing w:val="-3"/>
            <w:sz w:val="20"/>
            <w:szCs w:val="20"/>
            <w:lang w:val="fr-FR"/>
          </w:rPr>
          <w:delText>L’ensemble de ce qui pré</w:delText>
        </w:r>
        <w:r w:rsidR="00D76F99" w:rsidRPr="00C0646F" w:rsidDel="00562066">
          <w:rPr>
            <w:rFonts w:ascii="Calibri" w:hAnsi="Calibri" w:cs="Calibri"/>
            <w:spacing w:val="-3"/>
            <w:sz w:val="20"/>
            <w:szCs w:val="20"/>
            <w:lang w:val="fr-FR"/>
          </w:rPr>
          <w:delText xml:space="preserve">cède </w:delText>
        </w:r>
        <w:r w:rsidR="005E2A4D" w:rsidRPr="00C0646F" w:rsidDel="00562066">
          <w:rPr>
            <w:rFonts w:ascii="Calibri" w:hAnsi="Calibri" w:cs="Calibri"/>
            <w:spacing w:val="-3"/>
            <w:sz w:val="20"/>
            <w:szCs w:val="20"/>
            <w:lang w:val="fr-FR"/>
          </w:rPr>
          <w:delText>constituera le Contrat entre le Prestataire et le PNUD et remplacera le contenu de toute autre négociation et/ou de tout autre accord, oral ou écrit, se rapportant à l’objet du présent Contrat.</w:delText>
        </w:r>
      </w:del>
    </w:p>
    <w:p w14:paraId="6293F3B2" w14:textId="5A3ACC81" w:rsidR="00E42F83" w:rsidRPr="00C0646F" w:rsidDel="00562066" w:rsidRDefault="00E42F83">
      <w:pPr>
        <w:rPr>
          <w:del w:id="2879" w:author="Marie Christa Ermite Joseph Fevry" w:date="2018-06-07T14:15:00Z"/>
          <w:rFonts w:ascii="Calibri" w:hAnsi="Calibri" w:cs="Calibri"/>
          <w:spacing w:val="-3"/>
          <w:sz w:val="20"/>
          <w:szCs w:val="20"/>
          <w:lang w:val="fr-FR"/>
        </w:rPr>
        <w:pPrChange w:id="2880" w:author="Marie Christa Ermite Joseph Fevry" w:date="2018-10-18T15:44:00Z">
          <w:pPr>
            <w:tabs>
              <w:tab w:val="left" w:pos="-720"/>
              <w:tab w:val="left" w:pos="0"/>
            </w:tabs>
            <w:suppressAutoHyphens/>
            <w:jc w:val="both"/>
          </w:pPr>
        </w:pPrChange>
      </w:pPr>
    </w:p>
    <w:p w14:paraId="60F8DD89" w14:textId="798C34BE" w:rsidR="00E42F83" w:rsidRPr="00C0646F" w:rsidDel="00562066" w:rsidRDefault="00E42F83">
      <w:pPr>
        <w:rPr>
          <w:del w:id="2881" w:author="Marie Christa Ermite Joseph Fevry" w:date="2018-06-07T14:15:00Z"/>
          <w:rFonts w:ascii="Calibri" w:hAnsi="Calibri" w:cs="Calibri"/>
          <w:spacing w:val="-3"/>
          <w:sz w:val="20"/>
          <w:szCs w:val="20"/>
          <w:lang w:val="fr-FR"/>
        </w:rPr>
        <w:pPrChange w:id="2882" w:author="Marie Christa Ermite Joseph Fevry" w:date="2018-10-18T15:44:00Z">
          <w:pPr>
            <w:tabs>
              <w:tab w:val="left" w:pos="-720"/>
              <w:tab w:val="left" w:pos="0"/>
            </w:tabs>
            <w:suppressAutoHyphens/>
            <w:ind w:left="720" w:hanging="720"/>
            <w:jc w:val="both"/>
          </w:pPr>
        </w:pPrChange>
      </w:pPr>
      <w:del w:id="2883" w:author="Marie Christa Ermite Joseph Fevry" w:date="2018-06-07T14:15:00Z">
        <w:r w:rsidRPr="00C0646F" w:rsidDel="00562066">
          <w:rPr>
            <w:rFonts w:ascii="Calibri" w:hAnsi="Calibri" w:cs="Calibri"/>
            <w:spacing w:val="-3"/>
            <w:sz w:val="20"/>
            <w:szCs w:val="20"/>
            <w:lang w:val="fr-FR"/>
          </w:rPr>
          <w:delText>2.</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u w:val="single"/>
            <w:lang w:val="fr-FR"/>
          </w:rPr>
          <w:delText xml:space="preserve">Obligations </w:delText>
        </w:r>
        <w:r w:rsidR="005E2A4D" w:rsidRPr="00C0646F" w:rsidDel="00562066">
          <w:rPr>
            <w:rFonts w:ascii="Calibri" w:hAnsi="Calibri" w:cs="Calibri"/>
            <w:spacing w:val="-3"/>
            <w:sz w:val="20"/>
            <w:szCs w:val="20"/>
            <w:u w:val="single"/>
            <w:lang w:val="fr-FR"/>
          </w:rPr>
          <w:delText>du Prestataire</w:delText>
        </w:r>
      </w:del>
    </w:p>
    <w:p w14:paraId="4657C3DC" w14:textId="12D06625" w:rsidR="00E42F83" w:rsidRPr="00C0646F" w:rsidDel="00562066" w:rsidRDefault="00E42F83">
      <w:pPr>
        <w:rPr>
          <w:del w:id="2884" w:author="Marie Christa Ermite Joseph Fevry" w:date="2018-06-07T14:15:00Z"/>
          <w:rFonts w:ascii="Calibri" w:hAnsi="Calibri" w:cs="Calibri"/>
          <w:spacing w:val="-3"/>
          <w:sz w:val="20"/>
          <w:szCs w:val="20"/>
          <w:lang w:val="fr-FR"/>
        </w:rPr>
        <w:pPrChange w:id="2885" w:author="Marie Christa Ermite Joseph Fevry" w:date="2018-10-18T15:44:00Z">
          <w:pPr>
            <w:tabs>
              <w:tab w:val="left" w:pos="-720"/>
            </w:tabs>
            <w:suppressAutoHyphens/>
            <w:jc w:val="both"/>
          </w:pPr>
        </w:pPrChange>
      </w:pPr>
    </w:p>
    <w:p w14:paraId="3001A8C3" w14:textId="18EFA44F" w:rsidR="00E42F83" w:rsidRPr="00C0646F" w:rsidDel="00562066" w:rsidRDefault="00E42F83">
      <w:pPr>
        <w:rPr>
          <w:del w:id="2886" w:author="Marie Christa Ermite Joseph Fevry" w:date="2018-06-07T14:15:00Z"/>
          <w:rFonts w:ascii="Calibri" w:hAnsi="Calibri" w:cs="Calibri"/>
          <w:spacing w:val="-3"/>
          <w:sz w:val="20"/>
          <w:szCs w:val="20"/>
          <w:lang w:val="fr-FR"/>
        </w:rPr>
        <w:pPrChange w:id="2887" w:author="Marie Christa Ermite Joseph Fevry" w:date="2018-10-18T15:44:00Z">
          <w:pPr>
            <w:tabs>
              <w:tab w:val="left" w:pos="-720"/>
              <w:tab w:val="left" w:pos="0"/>
            </w:tabs>
            <w:suppressAutoHyphens/>
            <w:ind w:left="720" w:hanging="720"/>
            <w:jc w:val="both"/>
          </w:pPr>
        </w:pPrChange>
      </w:pPr>
      <w:del w:id="2888" w:author="Marie Christa Ermite Joseph Fevry" w:date="2018-06-07T14:15:00Z">
        <w:r w:rsidRPr="00C0646F" w:rsidDel="00562066">
          <w:rPr>
            <w:rFonts w:ascii="Calibri" w:hAnsi="Calibri" w:cs="Calibri"/>
            <w:spacing w:val="-3"/>
            <w:sz w:val="20"/>
            <w:szCs w:val="20"/>
            <w:lang w:val="fr-FR"/>
          </w:rPr>
          <w:delText>2.1</w:delText>
        </w:r>
        <w:r w:rsidRPr="00C0646F" w:rsidDel="00562066">
          <w:rPr>
            <w:rFonts w:ascii="Calibri" w:hAnsi="Calibri" w:cs="Calibri"/>
            <w:spacing w:val="-3"/>
            <w:sz w:val="20"/>
            <w:szCs w:val="20"/>
            <w:lang w:val="fr-FR"/>
          </w:rPr>
          <w:tab/>
        </w:r>
        <w:r w:rsidR="005E2A4D" w:rsidRPr="00C0646F" w:rsidDel="00562066">
          <w:rPr>
            <w:rFonts w:ascii="Calibri" w:hAnsi="Calibri" w:cs="Calibri"/>
            <w:spacing w:val="-3"/>
            <w:sz w:val="20"/>
            <w:szCs w:val="20"/>
            <w:lang w:val="fr-FR"/>
          </w:rPr>
          <w:delText xml:space="preserve">Le Prestataire </w:delText>
        </w:r>
        <w:r w:rsidR="0027186E" w:rsidRPr="00C0646F" w:rsidDel="00562066">
          <w:rPr>
            <w:rFonts w:ascii="Calibri" w:hAnsi="Calibri" w:cs="Calibri"/>
            <w:spacing w:val="-3"/>
            <w:sz w:val="20"/>
            <w:szCs w:val="20"/>
            <w:lang w:val="fr-FR"/>
          </w:rPr>
          <w:delText>devra fournir et achever les Services décrits à l’annexe II avec diligence et efficacité et conformément au Contrat.</w:delText>
        </w:r>
      </w:del>
    </w:p>
    <w:p w14:paraId="4AB41283" w14:textId="3C7F1B1A" w:rsidR="00E42F83" w:rsidRPr="00C0646F" w:rsidDel="00562066" w:rsidRDefault="00E42F83">
      <w:pPr>
        <w:rPr>
          <w:del w:id="2889" w:author="Marie Christa Ermite Joseph Fevry" w:date="2018-06-07T14:15:00Z"/>
          <w:rFonts w:ascii="Calibri" w:hAnsi="Calibri" w:cs="Calibri"/>
          <w:spacing w:val="-3"/>
          <w:sz w:val="20"/>
          <w:szCs w:val="20"/>
          <w:lang w:val="fr-FR"/>
        </w:rPr>
        <w:pPrChange w:id="2890" w:author="Marie Christa Ermite Joseph Fevry" w:date="2018-10-18T15:44:00Z">
          <w:pPr>
            <w:tabs>
              <w:tab w:val="left" w:pos="-720"/>
            </w:tabs>
            <w:suppressAutoHyphens/>
            <w:jc w:val="both"/>
          </w:pPr>
        </w:pPrChange>
      </w:pPr>
    </w:p>
    <w:p w14:paraId="793704FA" w14:textId="481A222A" w:rsidR="00E42F83" w:rsidRPr="00C0646F" w:rsidDel="00562066" w:rsidRDefault="00E42F83">
      <w:pPr>
        <w:rPr>
          <w:del w:id="2891" w:author="Marie Christa Ermite Joseph Fevry" w:date="2018-06-07T14:15:00Z"/>
          <w:rFonts w:ascii="Calibri" w:hAnsi="Calibri" w:cs="Calibri"/>
          <w:spacing w:val="-3"/>
          <w:sz w:val="20"/>
          <w:szCs w:val="20"/>
          <w:lang w:val="fr-FR"/>
        </w:rPr>
        <w:pPrChange w:id="2892" w:author="Marie Christa Ermite Joseph Fevry" w:date="2018-10-18T15:44:00Z">
          <w:pPr>
            <w:tabs>
              <w:tab w:val="left" w:pos="-720"/>
              <w:tab w:val="left" w:pos="0"/>
            </w:tabs>
            <w:suppressAutoHyphens/>
            <w:ind w:left="720" w:hanging="720"/>
            <w:jc w:val="both"/>
          </w:pPr>
        </w:pPrChange>
      </w:pPr>
      <w:del w:id="2893" w:author="Marie Christa Ermite Joseph Fevry" w:date="2018-06-07T14:15:00Z">
        <w:r w:rsidRPr="00C0646F" w:rsidDel="00562066">
          <w:rPr>
            <w:rFonts w:ascii="Calibri" w:hAnsi="Calibri" w:cs="Calibri"/>
            <w:spacing w:val="-3"/>
            <w:sz w:val="20"/>
            <w:szCs w:val="20"/>
            <w:lang w:val="fr-FR"/>
          </w:rPr>
          <w:delText>2.2</w:delText>
        </w:r>
        <w:r w:rsidRPr="00C0646F" w:rsidDel="00562066">
          <w:rPr>
            <w:rFonts w:ascii="Calibri" w:hAnsi="Calibri" w:cs="Calibri"/>
            <w:spacing w:val="-3"/>
            <w:sz w:val="20"/>
            <w:szCs w:val="20"/>
            <w:lang w:val="fr-FR"/>
          </w:rPr>
          <w:tab/>
        </w:r>
        <w:r w:rsidR="00A861F2" w:rsidRPr="00C0646F" w:rsidDel="00562066">
          <w:rPr>
            <w:rFonts w:ascii="Calibri" w:hAnsi="Calibri" w:cs="Calibri"/>
            <w:spacing w:val="-3"/>
            <w:sz w:val="20"/>
            <w:szCs w:val="20"/>
            <w:lang w:val="fr-FR"/>
          </w:rPr>
          <w:delText>Le Prestataire devra fournir les services du personnel clé suivant :</w:delText>
        </w:r>
      </w:del>
    </w:p>
    <w:p w14:paraId="4EC6DF68" w14:textId="2D9D8E4F" w:rsidR="00E42F83" w:rsidRPr="00C0646F" w:rsidDel="00562066" w:rsidRDefault="00E42F83">
      <w:pPr>
        <w:rPr>
          <w:del w:id="2894" w:author="Marie Christa Ermite Joseph Fevry" w:date="2018-06-07T14:15:00Z"/>
          <w:rFonts w:ascii="Calibri" w:hAnsi="Calibri" w:cs="Calibri"/>
          <w:spacing w:val="-3"/>
          <w:sz w:val="20"/>
          <w:szCs w:val="20"/>
          <w:lang w:val="fr-FR"/>
        </w:rPr>
        <w:pPrChange w:id="2895" w:author="Marie Christa Ermite Joseph Fevry" w:date="2018-10-18T15:44:00Z">
          <w:pPr>
            <w:tabs>
              <w:tab w:val="left" w:pos="-720"/>
            </w:tabs>
            <w:suppressAutoHyphens/>
            <w:jc w:val="both"/>
          </w:pPr>
        </w:pPrChange>
      </w:pPr>
    </w:p>
    <w:p w14:paraId="3E758AE6" w14:textId="41B3DAB9" w:rsidR="00E42F83" w:rsidRPr="00C0646F" w:rsidDel="00562066" w:rsidRDefault="00E42F83">
      <w:pPr>
        <w:rPr>
          <w:del w:id="2896" w:author="Marie Christa Ermite Joseph Fevry" w:date="2018-06-07T14:15:00Z"/>
          <w:rFonts w:ascii="Calibri" w:hAnsi="Calibri" w:cs="Calibri"/>
          <w:spacing w:val="-3"/>
          <w:sz w:val="20"/>
          <w:szCs w:val="20"/>
          <w:lang w:val="fr-FR"/>
        </w:rPr>
        <w:pPrChange w:id="2897" w:author="Marie Christa Ermite Joseph Fevry" w:date="2018-10-18T15:44:00Z">
          <w:pPr>
            <w:tabs>
              <w:tab w:val="left" w:pos="-720"/>
              <w:tab w:val="left" w:pos="0"/>
            </w:tabs>
            <w:suppressAutoHyphens/>
            <w:ind w:left="720" w:hanging="720"/>
            <w:jc w:val="both"/>
          </w:pPr>
        </w:pPrChange>
      </w:pPr>
      <w:del w:id="2898" w:author="Marie Christa Ermite Joseph Fevry" w:date="2018-06-07T14:15:00Z">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u w:val="single"/>
            <w:lang w:val="fr-FR"/>
          </w:rPr>
          <w:delText>N</w:delText>
        </w:r>
        <w:r w:rsidR="00B043B3" w:rsidRPr="00C0646F" w:rsidDel="00562066">
          <w:rPr>
            <w:rFonts w:ascii="Calibri" w:hAnsi="Calibri" w:cs="Calibri"/>
            <w:spacing w:val="-3"/>
            <w:sz w:val="20"/>
            <w:szCs w:val="20"/>
            <w:u w:val="single"/>
            <w:lang w:val="fr-FR"/>
          </w:rPr>
          <w:delText>om</w:delText>
        </w:r>
        <w:r w:rsidRPr="00C0646F" w:rsidDel="00562066">
          <w:rPr>
            <w:rFonts w:ascii="Calibri" w:hAnsi="Calibri" w:cs="Calibri"/>
            <w:spacing w:val="-3"/>
            <w:sz w:val="20"/>
            <w:szCs w:val="20"/>
            <w:lang w:val="fr-FR"/>
          </w:rPr>
          <w:delText xml:space="preserve">      </w:delText>
        </w:r>
        <w:r w:rsidRPr="00C0646F" w:rsidDel="00562066">
          <w:rPr>
            <w:rFonts w:ascii="Calibri" w:hAnsi="Calibri" w:cs="Calibri"/>
            <w:spacing w:val="-3"/>
            <w:sz w:val="20"/>
            <w:szCs w:val="20"/>
            <w:u w:val="single"/>
            <w:lang w:val="fr-FR"/>
          </w:rPr>
          <w:delText>Sp</w:delText>
        </w:r>
        <w:r w:rsidR="00B043B3" w:rsidRPr="00C0646F" w:rsidDel="00562066">
          <w:rPr>
            <w:rFonts w:ascii="Calibri" w:hAnsi="Calibri" w:cs="Calibri"/>
            <w:spacing w:val="-3"/>
            <w:sz w:val="20"/>
            <w:szCs w:val="20"/>
            <w:u w:val="single"/>
            <w:lang w:val="fr-FR"/>
          </w:rPr>
          <w:delText>é</w:delText>
        </w:r>
        <w:r w:rsidRPr="00C0646F" w:rsidDel="00562066">
          <w:rPr>
            <w:rFonts w:ascii="Calibri" w:hAnsi="Calibri" w:cs="Calibri"/>
            <w:spacing w:val="-3"/>
            <w:sz w:val="20"/>
            <w:szCs w:val="20"/>
            <w:u w:val="single"/>
            <w:lang w:val="fr-FR"/>
          </w:rPr>
          <w:delText>ciali</w:delText>
        </w:r>
        <w:r w:rsidR="00B043B3" w:rsidRPr="00C0646F" w:rsidDel="00562066">
          <w:rPr>
            <w:rFonts w:ascii="Calibri" w:hAnsi="Calibri" w:cs="Calibri"/>
            <w:spacing w:val="-3"/>
            <w:sz w:val="20"/>
            <w:szCs w:val="20"/>
            <w:u w:val="single"/>
            <w:lang w:val="fr-FR"/>
          </w:rPr>
          <w:delText>s</w:delText>
        </w:r>
        <w:r w:rsidRPr="00C0646F" w:rsidDel="00562066">
          <w:rPr>
            <w:rFonts w:ascii="Calibri" w:hAnsi="Calibri" w:cs="Calibri"/>
            <w:spacing w:val="-3"/>
            <w:sz w:val="20"/>
            <w:szCs w:val="20"/>
            <w:u w:val="single"/>
            <w:lang w:val="fr-FR"/>
          </w:rPr>
          <w:delText>ation</w:delText>
        </w:r>
        <w:r w:rsidRPr="00C0646F" w:rsidDel="00562066">
          <w:rPr>
            <w:rFonts w:ascii="Calibri" w:hAnsi="Calibri" w:cs="Calibri"/>
            <w:spacing w:val="-3"/>
            <w:sz w:val="20"/>
            <w:szCs w:val="20"/>
            <w:lang w:val="fr-FR"/>
          </w:rPr>
          <w:delText xml:space="preserve">    </w:delText>
        </w:r>
        <w:r w:rsidRPr="00C0646F" w:rsidDel="00562066">
          <w:rPr>
            <w:rFonts w:ascii="Calibri" w:hAnsi="Calibri" w:cs="Calibri"/>
            <w:spacing w:val="-3"/>
            <w:sz w:val="20"/>
            <w:szCs w:val="20"/>
            <w:u w:val="single"/>
            <w:lang w:val="fr-FR"/>
          </w:rPr>
          <w:delText>Nationalit</w:delText>
        </w:r>
        <w:r w:rsidR="00B043B3" w:rsidRPr="00C0646F" w:rsidDel="00562066">
          <w:rPr>
            <w:rFonts w:ascii="Calibri" w:hAnsi="Calibri" w:cs="Calibri"/>
            <w:spacing w:val="-3"/>
            <w:sz w:val="20"/>
            <w:szCs w:val="20"/>
            <w:u w:val="single"/>
            <w:lang w:val="fr-FR"/>
          </w:rPr>
          <w:delText>é</w:delText>
        </w:r>
        <w:r w:rsidRPr="00C0646F" w:rsidDel="00562066">
          <w:rPr>
            <w:rFonts w:ascii="Calibri" w:hAnsi="Calibri" w:cs="Calibri"/>
            <w:spacing w:val="-3"/>
            <w:sz w:val="20"/>
            <w:szCs w:val="20"/>
            <w:lang w:val="fr-FR"/>
          </w:rPr>
          <w:delText xml:space="preserve">    </w:delText>
        </w:r>
        <w:r w:rsidRPr="00C0646F" w:rsidDel="00562066">
          <w:rPr>
            <w:rFonts w:ascii="Calibri" w:hAnsi="Calibri" w:cs="Calibri"/>
            <w:spacing w:val="-3"/>
            <w:sz w:val="20"/>
            <w:szCs w:val="20"/>
            <w:u w:val="single"/>
            <w:lang w:val="fr-FR"/>
          </w:rPr>
          <w:delText>P</w:delText>
        </w:r>
        <w:r w:rsidR="00B043B3" w:rsidRPr="00C0646F" w:rsidDel="00562066">
          <w:rPr>
            <w:rFonts w:ascii="Calibri" w:hAnsi="Calibri" w:cs="Calibri"/>
            <w:spacing w:val="-3"/>
            <w:sz w:val="20"/>
            <w:szCs w:val="20"/>
            <w:u w:val="single"/>
            <w:lang w:val="fr-FR"/>
          </w:rPr>
          <w:delText>é</w:delText>
        </w:r>
        <w:r w:rsidRPr="00C0646F" w:rsidDel="00562066">
          <w:rPr>
            <w:rFonts w:ascii="Calibri" w:hAnsi="Calibri" w:cs="Calibri"/>
            <w:spacing w:val="-3"/>
            <w:sz w:val="20"/>
            <w:szCs w:val="20"/>
            <w:u w:val="single"/>
            <w:lang w:val="fr-FR"/>
          </w:rPr>
          <w:delText>riod</w:delText>
        </w:r>
        <w:r w:rsidR="00B043B3" w:rsidRPr="00C0646F" w:rsidDel="00562066">
          <w:rPr>
            <w:rFonts w:ascii="Calibri" w:hAnsi="Calibri" w:cs="Calibri"/>
            <w:spacing w:val="-3"/>
            <w:sz w:val="20"/>
            <w:szCs w:val="20"/>
            <w:u w:val="single"/>
            <w:lang w:val="fr-FR"/>
          </w:rPr>
          <w:delText>e</w:delText>
        </w:r>
        <w:r w:rsidRPr="00C0646F" w:rsidDel="00562066">
          <w:rPr>
            <w:rFonts w:ascii="Calibri" w:hAnsi="Calibri" w:cs="Calibri"/>
            <w:spacing w:val="-3"/>
            <w:sz w:val="20"/>
            <w:szCs w:val="20"/>
            <w:u w:val="single"/>
            <w:lang w:val="fr-FR"/>
          </w:rPr>
          <w:delText xml:space="preserve"> </w:delText>
        </w:r>
        <w:r w:rsidR="00B043B3" w:rsidRPr="00C0646F" w:rsidDel="00562066">
          <w:rPr>
            <w:rFonts w:ascii="Calibri" w:hAnsi="Calibri" w:cs="Calibri"/>
            <w:spacing w:val="-3"/>
            <w:sz w:val="20"/>
            <w:szCs w:val="20"/>
            <w:u w:val="single"/>
            <w:lang w:val="fr-FR"/>
          </w:rPr>
          <w:delText>de</w:delText>
        </w:r>
        <w:r w:rsidRPr="00C0646F" w:rsidDel="00562066">
          <w:rPr>
            <w:rFonts w:ascii="Calibri" w:hAnsi="Calibri" w:cs="Calibri"/>
            <w:spacing w:val="-3"/>
            <w:sz w:val="20"/>
            <w:szCs w:val="20"/>
            <w:u w:val="single"/>
            <w:lang w:val="fr-FR"/>
          </w:rPr>
          <w:delText xml:space="preserve"> service</w:delText>
        </w:r>
        <w:r w:rsidRPr="00C0646F" w:rsidDel="00562066">
          <w:rPr>
            <w:rFonts w:ascii="Calibri" w:hAnsi="Calibri" w:cs="Calibri"/>
            <w:spacing w:val="-3"/>
            <w:sz w:val="20"/>
            <w:szCs w:val="20"/>
            <w:lang w:val="fr-FR"/>
          </w:rPr>
          <w:delText xml:space="preserve"> </w:delText>
        </w:r>
      </w:del>
    </w:p>
    <w:p w14:paraId="3E5E6588" w14:textId="2BDAB444" w:rsidR="00E42F83" w:rsidRPr="00C0646F" w:rsidDel="00562066" w:rsidRDefault="00E42F83">
      <w:pPr>
        <w:rPr>
          <w:del w:id="2899" w:author="Marie Christa Ermite Joseph Fevry" w:date="2018-06-07T14:15:00Z"/>
          <w:rFonts w:ascii="Calibri" w:hAnsi="Calibri" w:cs="Calibri"/>
          <w:spacing w:val="-3"/>
          <w:sz w:val="20"/>
          <w:szCs w:val="20"/>
          <w:lang w:val="fr-FR"/>
        </w:rPr>
        <w:pPrChange w:id="2900" w:author="Marie Christa Ermite Joseph Fevry" w:date="2018-10-18T15:44:00Z">
          <w:pPr>
            <w:tabs>
              <w:tab w:val="left" w:pos="-720"/>
            </w:tabs>
            <w:suppressAutoHyphens/>
            <w:jc w:val="both"/>
          </w:pPr>
        </w:pPrChange>
      </w:pPr>
    </w:p>
    <w:p w14:paraId="4669F34A" w14:textId="3182476B" w:rsidR="00E42F83" w:rsidRPr="00C0646F" w:rsidDel="00562066" w:rsidRDefault="00E42F83">
      <w:pPr>
        <w:rPr>
          <w:del w:id="2901" w:author="Marie Christa Ermite Joseph Fevry" w:date="2018-06-07T14:15:00Z"/>
          <w:rFonts w:ascii="Calibri" w:hAnsi="Calibri" w:cs="Calibri"/>
          <w:spacing w:val="-3"/>
          <w:sz w:val="20"/>
          <w:szCs w:val="20"/>
          <w:lang w:val="fr-FR"/>
        </w:rPr>
        <w:pPrChange w:id="2902" w:author="Marie Christa Ermite Joseph Fevry" w:date="2018-10-18T15:44:00Z">
          <w:pPr>
            <w:tabs>
              <w:tab w:val="left" w:pos="-720"/>
              <w:tab w:val="left" w:pos="0"/>
            </w:tabs>
            <w:suppressAutoHyphens/>
            <w:ind w:left="720" w:hanging="720"/>
            <w:jc w:val="both"/>
          </w:pPr>
        </w:pPrChange>
      </w:pPr>
      <w:del w:id="2903" w:author="Marie Christa Ermite Joseph Fevry" w:date="2018-06-07T14:15:00Z">
        <w:r w:rsidRPr="00C0646F" w:rsidDel="00562066">
          <w:rPr>
            <w:rFonts w:ascii="Calibri" w:hAnsi="Calibri" w:cs="Calibri"/>
            <w:spacing w:val="-3"/>
            <w:sz w:val="20"/>
            <w:szCs w:val="20"/>
            <w:lang w:val="fr-FR"/>
          </w:rPr>
          <w:tab/>
          <w:delText>....      ..............    ...........    ..................</w:delText>
        </w:r>
      </w:del>
    </w:p>
    <w:p w14:paraId="69A73266" w14:textId="426E3144" w:rsidR="00E42F83" w:rsidRPr="00C0646F" w:rsidDel="00562066" w:rsidRDefault="00E42F83">
      <w:pPr>
        <w:rPr>
          <w:del w:id="2904" w:author="Marie Christa Ermite Joseph Fevry" w:date="2018-06-07T14:15:00Z"/>
          <w:rFonts w:ascii="Calibri" w:hAnsi="Calibri" w:cs="Calibri"/>
          <w:spacing w:val="-3"/>
          <w:sz w:val="20"/>
          <w:szCs w:val="20"/>
          <w:lang w:val="fr-FR"/>
        </w:rPr>
        <w:pPrChange w:id="2905" w:author="Marie Christa Ermite Joseph Fevry" w:date="2018-10-18T15:44:00Z">
          <w:pPr>
            <w:tabs>
              <w:tab w:val="left" w:pos="-720"/>
              <w:tab w:val="left" w:pos="0"/>
            </w:tabs>
            <w:suppressAutoHyphens/>
            <w:ind w:left="720" w:hanging="720"/>
            <w:jc w:val="both"/>
          </w:pPr>
        </w:pPrChange>
      </w:pPr>
      <w:del w:id="2906" w:author="Marie Christa Ermite Joseph Fevry" w:date="2018-06-07T14:15:00Z">
        <w:r w:rsidRPr="00C0646F" w:rsidDel="00562066">
          <w:rPr>
            <w:rFonts w:ascii="Calibri" w:hAnsi="Calibri" w:cs="Calibri"/>
            <w:spacing w:val="-3"/>
            <w:sz w:val="20"/>
            <w:szCs w:val="20"/>
            <w:lang w:val="fr-FR"/>
          </w:rPr>
          <w:tab/>
          <w:delText>....      ..............    ...........    ..................</w:delText>
        </w:r>
      </w:del>
    </w:p>
    <w:p w14:paraId="4E456F0F" w14:textId="1864DDB0" w:rsidR="00E42F83" w:rsidRPr="00C0646F" w:rsidDel="00562066" w:rsidRDefault="00E42F83">
      <w:pPr>
        <w:rPr>
          <w:del w:id="2907" w:author="Marie Christa Ermite Joseph Fevry" w:date="2018-06-07T14:15:00Z"/>
          <w:rFonts w:ascii="Calibri" w:hAnsi="Calibri" w:cs="Calibri"/>
          <w:spacing w:val="-3"/>
          <w:sz w:val="20"/>
          <w:szCs w:val="20"/>
          <w:lang w:val="fr-FR"/>
        </w:rPr>
        <w:pPrChange w:id="2908" w:author="Marie Christa Ermite Joseph Fevry" w:date="2018-10-18T15:44:00Z">
          <w:pPr>
            <w:tabs>
              <w:tab w:val="left" w:pos="-720"/>
            </w:tabs>
            <w:suppressAutoHyphens/>
            <w:jc w:val="both"/>
          </w:pPr>
        </w:pPrChange>
      </w:pPr>
    </w:p>
    <w:p w14:paraId="58C283E4" w14:textId="6B836CE8" w:rsidR="00E42F83" w:rsidRPr="00C0646F" w:rsidDel="00562066" w:rsidRDefault="00E42F83">
      <w:pPr>
        <w:rPr>
          <w:del w:id="2909" w:author="Marie Christa Ermite Joseph Fevry" w:date="2018-06-07T14:15:00Z"/>
          <w:rFonts w:ascii="Calibri" w:hAnsi="Calibri" w:cs="Calibri"/>
          <w:spacing w:val="-3"/>
          <w:sz w:val="20"/>
          <w:szCs w:val="20"/>
          <w:lang w:val="fr-FR"/>
        </w:rPr>
        <w:pPrChange w:id="2910" w:author="Marie Christa Ermite Joseph Fevry" w:date="2018-10-18T15:44:00Z">
          <w:pPr>
            <w:tabs>
              <w:tab w:val="left" w:pos="-720"/>
              <w:tab w:val="left" w:pos="0"/>
            </w:tabs>
            <w:suppressAutoHyphens/>
            <w:ind w:left="720" w:hanging="720"/>
            <w:jc w:val="both"/>
          </w:pPr>
        </w:pPrChange>
      </w:pPr>
      <w:del w:id="2911" w:author="Marie Christa Ermite Joseph Fevry" w:date="2018-06-07T14:15:00Z">
        <w:r w:rsidRPr="00C0646F" w:rsidDel="00562066">
          <w:rPr>
            <w:rFonts w:ascii="Calibri" w:hAnsi="Calibri" w:cs="Calibri"/>
            <w:spacing w:val="-3"/>
            <w:sz w:val="20"/>
            <w:szCs w:val="20"/>
            <w:lang w:val="fr-FR"/>
          </w:rPr>
          <w:delText>2.3</w:delText>
        </w:r>
        <w:r w:rsidRPr="00C0646F" w:rsidDel="00562066">
          <w:rPr>
            <w:rFonts w:ascii="Calibri" w:hAnsi="Calibri" w:cs="Calibri"/>
            <w:spacing w:val="-3"/>
            <w:sz w:val="20"/>
            <w:szCs w:val="20"/>
            <w:lang w:val="fr-FR"/>
          </w:rPr>
          <w:tab/>
        </w:r>
        <w:r w:rsidR="00B5446F" w:rsidRPr="00C0646F" w:rsidDel="00562066">
          <w:rPr>
            <w:rFonts w:ascii="Calibri" w:hAnsi="Calibri" w:cs="Calibri"/>
            <w:spacing w:val="-3"/>
            <w:sz w:val="20"/>
            <w:szCs w:val="20"/>
            <w:lang w:val="fr-FR"/>
          </w:rPr>
          <w:delText>Toute modification du personnel clé ci-dessus nécessitera l’approbation préalable et écrite de ______________________ [</w:delText>
        </w:r>
        <w:r w:rsidR="00B5446F" w:rsidRPr="00C0646F" w:rsidDel="00562066">
          <w:rPr>
            <w:rFonts w:ascii="Calibri" w:hAnsi="Calibri" w:cs="Calibri"/>
            <w:b/>
            <w:spacing w:val="-3"/>
            <w:sz w:val="20"/>
            <w:szCs w:val="20"/>
            <w:lang w:val="fr-FR"/>
          </w:rPr>
          <w:delText>NOM et TITRE</w:delText>
        </w:r>
        <w:r w:rsidR="00B5446F" w:rsidRPr="00C0646F" w:rsidDel="00562066">
          <w:rPr>
            <w:rFonts w:ascii="Calibri" w:hAnsi="Calibri" w:cs="Calibri"/>
            <w:spacing w:val="-3"/>
            <w:sz w:val="20"/>
            <w:szCs w:val="20"/>
            <w:lang w:val="fr-FR"/>
          </w:rPr>
          <w:delText>] du PNUD.</w:delText>
        </w:r>
      </w:del>
    </w:p>
    <w:p w14:paraId="394A9BD1" w14:textId="2BF5E1C4" w:rsidR="00E42F83" w:rsidRPr="00C0646F" w:rsidDel="00562066" w:rsidRDefault="00E42F83">
      <w:pPr>
        <w:rPr>
          <w:del w:id="2912" w:author="Marie Christa Ermite Joseph Fevry" w:date="2018-06-07T14:15:00Z"/>
          <w:rFonts w:ascii="Calibri" w:hAnsi="Calibri" w:cs="Calibri"/>
          <w:spacing w:val="-3"/>
          <w:sz w:val="20"/>
          <w:szCs w:val="20"/>
          <w:lang w:val="fr-FR"/>
        </w:rPr>
        <w:pPrChange w:id="2913" w:author="Marie Christa Ermite Joseph Fevry" w:date="2018-10-18T15:44:00Z">
          <w:pPr>
            <w:tabs>
              <w:tab w:val="left" w:pos="-720"/>
            </w:tabs>
            <w:suppressAutoHyphens/>
            <w:jc w:val="both"/>
          </w:pPr>
        </w:pPrChange>
      </w:pPr>
    </w:p>
    <w:p w14:paraId="7E488088" w14:textId="518FFAD9" w:rsidR="00E42F83" w:rsidRPr="00C0646F" w:rsidDel="00562066" w:rsidRDefault="00E42F83">
      <w:pPr>
        <w:rPr>
          <w:del w:id="2914" w:author="Marie Christa Ermite Joseph Fevry" w:date="2018-06-07T14:15:00Z"/>
          <w:rFonts w:ascii="Calibri" w:hAnsi="Calibri" w:cs="Calibri"/>
          <w:spacing w:val="-3"/>
          <w:sz w:val="20"/>
          <w:szCs w:val="20"/>
          <w:lang w:val="fr-FR"/>
        </w:rPr>
        <w:pPrChange w:id="2915" w:author="Marie Christa Ermite Joseph Fevry" w:date="2018-10-18T15:44:00Z">
          <w:pPr>
            <w:tabs>
              <w:tab w:val="left" w:pos="-720"/>
              <w:tab w:val="left" w:pos="0"/>
            </w:tabs>
            <w:suppressAutoHyphens/>
            <w:ind w:left="720" w:hanging="720"/>
            <w:jc w:val="both"/>
          </w:pPr>
        </w:pPrChange>
      </w:pPr>
      <w:del w:id="2916" w:author="Marie Christa Ermite Joseph Fevry" w:date="2018-06-07T14:15:00Z">
        <w:r w:rsidRPr="00C0646F" w:rsidDel="00562066">
          <w:rPr>
            <w:rFonts w:ascii="Calibri" w:hAnsi="Calibri" w:cs="Calibri"/>
            <w:spacing w:val="-3"/>
            <w:sz w:val="20"/>
            <w:szCs w:val="20"/>
            <w:lang w:val="fr-FR"/>
          </w:rPr>
          <w:delText>2.4</w:delText>
        </w:r>
        <w:r w:rsidRPr="00C0646F" w:rsidDel="00562066">
          <w:rPr>
            <w:rFonts w:ascii="Calibri" w:hAnsi="Calibri" w:cs="Calibri"/>
            <w:spacing w:val="-3"/>
            <w:sz w:val="20"/>
            <w:szCs w:val="20"/>
            <w:lang w:val="fr-FR"/>
          </w:rPr>
          <w:tab/>
        </w:r>
        <w:r w:rsidR="00C457F6" w:rsidRPr="00C0646F" w:rsidDel="00562066">
          <w:rPr>
            <w:rFonts w:ascii="Calibri" w:hAnsi="Calibri" w:cs="Calibri"/>
            <w:spacing w:val="-3"/>
            <w:sz w:val="20"/>
            <w:szCs w:val="20"/>
            <w:lang w:val="fr-FR"/>
          </w:rPr>
          <w:delText>Le Prestataire devra également fournir l’ensemble de l’appui technique et administratif requis pour garantir la fourniture des Services dans les délais impartis et de manière satisfaisante.</w:delText>
        </w:r>
      </w:del>
    </w:p>
    <w:p w14:paraId="3E77D8EB" w14:textId="1B972788" w:rsidR="00E42F83" w:rsidRPr="00C0646F" w:rsidDel="00562066" w:rsidRDefault="00E42F83">
      <w:pPr>
        <w:rPr>
          <w:del w:id="2917" w:author="Marie Christa Ermite Joseph Fevry" w:date="2018-06-07T14:15:00Z"/>
          <w:rFonts w:ascii="Calibri" w:hAnsi="Calibri" w:cs="Calibri"/>
          <w:spacing w:val="-3"/>
          <w:sz w:val="20"/>
          <w:szCs w:val="20"/>
          <w:lang w:val="fr-FR"/>
        </w:rPr>
        <w:pPrChange w:id="2918" w:author="Marie Christa Ermite Joseph Fevry" w:date="2018-10-18T15:44:00Z">
          <w:pPr>
            <w:tabs>
              <w:tab w:val="left" w:pos="-720"/>
            </w:tabs>
            <w:suppressAutoHyphens/>
            <w:jc w:val="both"/>
          </w:pPr>
        </w:pPrChange>
      </w:pPr>
    </w:p>
    <w:p w14:paraId="16C97E6C" w14:textId="303E71A8" w:rsidR="00E42F83" w:rsidRPr="00C0646F" w:rsidDel="00562066" w:rsidRDefault="00E42F83">
      <w:pPr>
        <w:rPr>
          <w:del w:id="2919" w:author="Marie Christa Ermite Joseph Fevry" w:date="2018-06-07T14:15:00Z"/>
          <w:rFonts w:ascii="Calibri" w:hAnsi="Calibri" w:cs="Calibri"/>
          <w:spacing w:val="-3"/>
          <w:sz w:val="20"/>
          <w:szCs w:val="20"/>
          <w:lang w:val="fr-FR"/>
        </w:rPr>
        <w:pPrChange w:id="2920" w:author="Marie Christa Ermite Joseph Fevry" w:date="2018-10-18T15:44:00Z">
          <w:pPr>
            <w:tabs>
              <w:tab w:val="left" w:pos="-720"/>
              <w:tab w:val="left" w:pos="0"/>
            </w:tabs>
            <w:suppressAutoHyphens/>
            <w:ind w:left="720" w:hanging="720"/>
            <w:jc w:val="both"/>
          </w:pPr>
        </w:pPrChange>
      </w:pPr>
      <w:del w:id="2921" w:author="Marie Christa Ermite Joseph Fevry" w:date="2018-06-07T14:15:00Z">
        <w:r w:rsidRPr="00C0646F" w:rsidDel="00562066">
          <w:rPr>
            <w:rFonts w:ascii="Calibri" w:hAnsi="Calibri" w:cs="Calibri"/>
            <w:spacing w:val="-3"/>
            <w:sz w:val="20"/>
            <w:szCs w:val="20"/>
            <w:lang w:val="fr-FR"/>
          </w:rPr>
          <w:delText>2.5</w:delText>
        </w:r>
        <w:r w:rsidRPr="00C0646F" w:rsidDel="00562066">
          <w:rPr>
            <w:rFonts w:ascii="Calibri" w:hAnsi="Calibri" w:cs="Calibri"/>
            <w:spacing w:val="-3"/>
            <w:sz w:val="20"/>
            <w:szCs w:val="20"/>
            <w:lang w:val="fr-FR"/>
          </w:rPr>
          <w:tab/>
        </w:r>
        <w:r w:rsidR="005C6AEF" w:rsidRPr="00C0646F" w:rsidDel="00562066">
          <w:rPr>
            <w:rFonts w:ascii="Calibri" w:hAnsi="Calibri" w:cs="Calibri"/>
            <w:spacing w:val="-3"/>
            <w:sz w:val="20"/>
            <w:szCs w:val="20"/>
            <w:lang w:val="fr-FR"/>
          </w:rPr>
          <w:delText xml:space="preserve">Le Prestataire devra </w:delText>
        </w:r>
        <w:r w:rsidR="00673193" w:rsidRPr="00C0646F" w:rsidDel="00562066">
          <w:rPr>
            <w:rFonts w:ascii="Calibri" w:hAnsi="Calibri" w:cs="Calibri"/>
            <w:spacing w:val="-3"/>
            <w:sz w:val="20"/>
            <w:szCs w:val="20"/>
            <w:lang w:val="fr-FR"/>
          </w:rPr>
          <w:delText>fournir</w:delText>
        </w:r>
        <w:r w:rsidR="005C6AEF" w:rsidRPr="00C0646F" w:rsidDel="00562066">
          <w:rPr>
            <w:rFonts w:ascii="Calibri" w:hAnsi="Calibri" w:cs="Calibri"/>
            <w:spacing w:val="-3"/>
            <w:sz w:val="20"/>
            <w:szCs w:val="20"/>
            <w:lang w:val="fr-FR"/>
          </w:rPr>
          <w:delText xml:space="preserve"> au PNUD les produits livrables prévus aux présentes, conformément au calendrier suivant :</w:delText>
        </w:r>
      </w:del>
    </w:p>
    <w:p w14:paraId="4B03C0E9" w14:textId="669AF632" w:rsidR="00E42F83" w:rsidRPr="00C0646F" w:rsidDel="00562066" w:rsidRDefault="00E42F83">
      <w:pPr>
        <w:rPr>
          <w:del w:id="2922" w:author="Marie Christa Ermite Joseph Fevry" w:date="2018-06-07T14:15:00Z"/>
          <w:rFonts w:ascii="Calibri" w:hAnsi="Calibri" w:cs="Calibri"/>
          <w:spacing w:val="-3"/>
          <w:sz w:val="20"/>
          <w:szCs w:val="20"/>
          <w:lang w:val="fr-FR"/>
        </w:rPr>
        <w:pPrChange w:id="2923" w:author="Marie Christa Ermite Joseph Fevry" w:date="2018-10-18T15:44:00Z">
          <w:pPr>
            <w:tabs>
              <w:tab w:val="left" w:pos="-720"/>
            </w:tabs>
            <w:suppressAutoHyphens/>
            <w:jc w:val="both"/>
          </w:pPr>
        </w:pPrChange>
      </w:pPr>
    </w:p>
    <w:p w14:paraId="6A0C9604" w14:textId="2A0B2227" w:rsidR="00E42F83" w:rsidRPr="00C0646F" w:rsidDel="00562066" w:rsidRDefault="00E42F83">
      <w:pPr>
        <w:rPr>
          <w:del w:id="2924" w:author="Marie Christa Ermite Joseph Fevry" w:date="2018-06-07T14:15:00Z"/>
          <w:rFonts w:ascii="Calibri" w:hAnsi="Calibri" w:cs="Calibri"/>
          <w:spacing w:val="-3"/>
          <w:sz w:val="20"/>
          <w:szCs w:val="20"/>
          <w:lang w:val="fr-FR"/>
        </w:rPr>
        <w:pPrChange w:id="2925" w:author="Marie Christa Ermite Joseph Fevry" w:date="2018-10-18T15:44:00Z">
          <w:pPr>
            <w:tabs>
              <w:tab w:val="left" w:pos="-720"/>
              <w:tab w:val="left" w:pos="0"/>
              <w:tab w:val="left" w:pos="720"/>
              <w:tab w:val="left" w:pos="1440"/>
              <w:tab w:val="left" w:pos="2160"/>
              <w:tab w:val="left" w:pos="2880"/>
              <w:tab w:val="left" w:pos="3600"/>
              <w:tab w:val="left" w:pos="4320"/>
            </w:tabs>
            <w:suppressAutoHyphens/>
            <w:ind w:left="5040" w:hanging="5040"/>
            <w:jc w:val="both"/>
          </w:pPr>
        </w:pPrChange>
      </w:pPr>
      <w:del w:id="2926" w:author="Marie Christa Ermite Joseph Fevry" w:date="2018-06-07T14:15:00Z">
        <w:r w:rsidRPr="00C0646F" w:rsidDel="00562066">
          <w:rPr>
            <w:rFonts w:ascii="Calibri" w:hAnsi="Calibri" w:cs="Calibri"/>
            <w:b/>
            <w:spacing w:val="-3"/>
            <w:sz w:val="20"/>
            <w:szCs w:val="20"/>
            <w:lang w:val="fr-FR"/>
          </w:rPr>
          <w:tab/>
          <w:delText>[</w:delText>
        </w:r>
        <w:r w:rsidR="008F137A" w:rsidRPr="00C0646F" w:rsidDel="00562066">
          <w:rPr>
            <w:rFonts w:ascii="Calibri" w:hAnsi="Calibri" w:cs="Calibri"/>
            <w:b/>
            <w:spacing w:val="-3"/>
            <w:sz w:val="20"/>
            <w:szCs w:val="20"/>
            <w:lang w:val="fr-FR"/>
          </w:rPr>
          <w:delText>ENUMEREZ LES PRODUITS LIVRABLES</w:delText>
        </w:r>
        <w:r w:rsidRPr="00C0646F" w:rsidDel="00562066">
          <w:rPr>
            <w:rFonts w:ascii="Calibri" w:hAnsi="Calibri" w:cs="Calibri"/>
            <w:b/>
            <w:spacing w:val="-3"/>
            <w:sz w:val="20"/>
            <w:szCs w:val="20"/>
            <w:lang w:val="fr-FR"/>
          </w:rPr>
          <w:delText>]</w:delText>
        </w:r>
        <w:r w:rsidRPr="00C0646F" w:rsidDel="00562066">
          <w:rPr>
            <w:rFonts w:ascii="Calibri" w:hAnsi="Calibri" w:cs="Calibri"/>
            <w:b/>
            <w:spacing w:val="-3"/>
            <w:sz w:val="20"/>
            <w:szCs w:val="20"/>
            <w:lang w:val="fr-FR"/>
          </w:rPr>
          <w:tab/>
        </w:r>
        <w:r w:rsidRPr="00C0646F" w:rsidDel="00562066">
          <w:rPr>
            <w:rFonts w:ascii="Calibri" w:hAnsi="Calibri" w:cs="Calibri"/>
            <w:b/>
            <w:spacing w:val="-3"/>
            <w:sz w:val="20"/>
            <w:szCs w:val="20"/>
            <w:lang w:val="fr-FR"/>
          </w:rPr>
          <w:tab/>
        </w:r>
        <w:r w:rsidRPr="00C0646F" w:rsidDel="00562066">
          <w:rPr>
            <w:rFonts w:ascii="Calibri" w:hAnsi="Calibri" w:cs="Calibri"/>
            <w:b/>
            <w:spacing w:val="-3"/>
            <w:sz w:val="20"/>
            <w:szCs w:val="20"/>
            <w:lang w:val="fr-FR"/>
          </w:rPr>
          <w:tab/>
          <w:delText>[INDI</w:delText>
        </w:r>
        <w:r w:rsidR="008F137A" w:rsidRPr="00C0646F" w:rsidDel="00562066">
          <w:rPr>
            <w:rFonts w:ascii="Calibri" w:hAnsi="Calibri" w:cs="Calibri"/>
            <w:b/>
            <w:spacing w:val="-3"/>
            <w:sz w:val="20"/>
            <w:szCs w:val="20"/>
            <w:lang w:val="fr-FR"/>
          </w:rPr>
          <w:delText>QUEZ LES DATES DE LIVRAISON</w:delText>
        </w:r>
        <w:r w:rsidRPr="00C0646F" w:rsidDel="00562066">
          <w:rPr>
            <w:rFonts w:ascii="Calibri" w:hAnsi="Calibri" w:cs="Calibri"/>
            <w:b/>
            <w:spacing w:val="-3"/>
            <w:sz w:val="20"/>
            <w:szCs w:val="20"/>
            <w:lang w:val="fr-FR"/>
          </w:rPr>
          <w:delText>]</w:delText>
        </w:r>
        <w:r w:rsidRPr="00C0646F" w:rsidDel="00562066">
          <w:rPr>
            <w:rFonts w:ascii="Calibri" w:hAnsi="Calibri" w:cs="Calibri"/>
            <w:spacing w:val="-3"/>
            <w:sz w:val="20"/>
            <w:szCs w:val="20"/>
            <w:lang w:val="fr-FR"/>
          </w:rPr>
          <w:delText xml:space="preserve"> </w:delText>
        </w:r>
      </w:del>
    </w:p>
    <w:p w14:paraId="7FE3FC74" w14:textId="0829F3BC" w:rsidR="00E42F83" w:rsidRPr="00C0646F" w:rsidDel="00562066" w:rsidRDefault="00E42F83">
      <w:pPr>
        <w:rPr>
          <w:del w:id="2927" w:author="Marie Christa Ermite Joseph Fevry" w:date="2018-06-07T14:15:00Z"/>
          <w:rFonts w:ascii="Calibri" w:hAnsi="Calibri" w:cs="Calibri"/>
          <w:spacing w:val="-3"/>
          <w:sz w:val="20"/>
          <w:szCs w:val="20"/>
          <w:lang w:val="fr-FR"/>
        </w:rPr>
        <w:pPrChange w:id="2928" w:author="Marie Christa Ermite Joseph Fevry" w:date="2018-10-18T15:44:00Z">
          <w:pPr>
            <w:tabs>
              <w:tab w:val="left" w:pos="-720"/>
            </w:tabs>
            <w:suppressAutoHyphens/>
            <w:jc w:val="both"/>
          </w:pPr>
        </w:pPrChange>
      </w:pPr>
    </w:p>
    <w:p w14:paraId="6858E8A5" w14:textId="297185F2" w:rsidR="00E42F83" w:rsidRPr="00C0646F" w:rsidDel="00562066" w:rsidRDefault="00E42F83">
      <w:pPr>
        <w:rPr>
          <w:del w:id="2929" w:author="Marie Christa Ermite Joseph Fevry" w:date="2018-06-07T14:15:00Z"/>
          <w:rFonts w:ascii="Calibri" w:hAnsi="Calibri" w:cs="Calibri"/>
          <w:spacing w:val="-3"/>
          <w:sz w:val="20"/>
          <w:szCs w:val="20"/>
          <w:lang w:val="fr-FR"/>
        </w:rPr>
        <w:pPrChange w:id="2930" w:author="Marie Christa Ermite Joseph Fevry" w:date="2018-10-18T15:44:00Z">
          <w:pPr>
            <w:tabs>
              <w:tab w:val="left" w:pos="-720"/>
              <w:tab w:val="left" w:pos="0"/>
            </w:tabs>
            <w:suppressAutoHyphens/>
            <w:ind w:left="720" w:hanging="720"/>
            <w:jc w:val="both"/>
          </w:pPr>
        </w:pPrChange>
      </w:pPr>
      <w:del w:id="2931" w:author="Marie Christa Ermite Joseph Fevry" w:date="2018-06-07T14:15:00Z">
        <w:r w:rsidRPr="00C0646F" w:rsidDel="00562066">
          <w:rPr>
            <w:rFonts w:ascii="Calibri" w:hAnsi="Calibri" w:cs="Calibri"/>
            <w:spacing w:val="-3"/>
            <w:sz w:val="20"/>
            <w:szCs w:val="20"/>
            <w:lang w:val="fr-FR"/>
          </w:rPr>
          <w:tab/>
        </w:r>
        <w:r w:rsidR="00FF1EC7" w:rsidRPr="00C0646F" w:rsidDel="00562066">
          <w:rPr>
            <w:rFonts w:ascii="Calibri" w:hAnsi="Calibri" w:cs="Calibri"/>
            <w:spacing w:val="-3"/>
            <w:sz w:val="20"/>
            <w:szCs w:val="20"/>
            <w:lang w:val="fr-FR"/>
          </w:rPr>
          <w:delText>Par ex.</w:delText>
        </w:r>
      </w:del>
    </w:p>
    <w:p w14:paraId="35E2018C" w14:textId="032C56C8" w:rsidR="00E42F83" w:rsidRPr="00C0646F" w:rsidDel="00562066" w:rsidRDefault="00E42F83">
      <w:pPr>
        <w:rPr>
          <w:del w:id="2932" w:author="Marie Christa Ermite Joseph Fevry" w:date="2018-06-07T14:15:00Z"/>
          <w:rFonts w:ascii="Calibri" w:hAnsi="Calibri" w:cs="Calibri"/>
          <w:spacing w:val="-3"/>
          <w:sz w:val="20"/>
          <w:szCs w:val="20"/>
          <w:lang w:val="fr-FR"/>
        </w:rPr>
        <w:pPrChange w:id="2933" w:author="Marie Christa Ermite Joseph Fevry" w:date="2018-10-18T15:44:00Z">
          <w:pPr>
            <w:tabs>
              <w:tab w:val="left" w:pos="-720"/>
            </w:tabs>
            <w:suppressAutoHyphens/>
            <w:jc w:val="both"/>
          </w:pPr>
        </w:pPrChange>
      </w:pPr>
    </w:p>
    <w:p w14:paraId="3A621826" w14:textId="232FA37C" w:rsidR="00E42F83" w:rsidRPr="00C0646F" w:rsidDel="00562066" w:rsidRDefault="00E42F83">
      <w:pPr>
        <w:rPr>
          <w:del w:id="2934" w:author="Marie Christa Ermite Joseph Fevry" w:date="2018-06-07T14:15:00Z"/>
          <w:rFonts w:ascii="Calibri" w:hAnsi="Calibri" w:cs="Calibri"/>
          <w:spacing w:val="-3"/>
          <w:sz w:val="20"/>
          <w:szCs w:val="20"/>
          <w:lang w:val="fr-FR"/>
        </w:rPr>
        <w:pPrChange w:id="2935" w:author="Marie Christa Ermite Joseph Fevry" w:date="2018-10-18T15:44:00Z">
          <w:pPr>
            <w:tabs>
              <w:tab w:val="left" w:pos="-720"/>
              <w:tab w:val="left" w:pos="0"/>
              <w:tab w:val="left" w:pos="720"/>
              <w:tab w:val="left" w:pos="1440"/>
              <w:tab w:val="left" w:pos="2160"/>
              <w:tab w:val="left" w:pos="2880"/>
              <w:tab w:val="left" w:pos="3600"/>
              <w:tab w:val="left" w:pos="4320"/>
            </w:tabs>
            <w:suppressAutoHyphens/>
            <w:ind w:left="5040" w:hanging="5040"/>
            <w:jc w:val="both"/>
          </w:pPr>
        </w:pPrChange>
      </w:pPr>
      <w:del w:id="2936" w:author="Marie Christa Ermite Joseph Fevry" w:date="2018-06-07T14:15:00Z">
        <w:r w:rsidRPr="00C0646F" w:rsidDel="00562066">
          <w:rPr>
            <w:rFonts w:ascii="Calibri" w:hAnsi="Calibri" w:cs="Calibri"/>
            <w:spacing w:val="-3"/>
            <w:sz w:val="20"/>
            <w:szCs w:val="20"/>
            <w:lang w:val="fr-FR"/>
          </w:rPr>
          <w:tab/>
        </w:r>
        <w:r w:rsidR="00FF1EC7" w:rsidRPr="00C0646F" w:rsidDel="00562066">
          <w:rPr>
            <w:rFonts w:ascii="Calibri" w:hAnsi="Calibri" w:cs="Calibri"/>
            <w:spacing w:val="-3"/>
            <w:sz w:val="20"/>
            <w:szCs w:val="20"/>
            <w:lang w:val="fr-FR"/>
          </w:rPr>
          <w:delText>Rapport d’avancement</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delText>../../....</w:delText>
        </w:r>
      </w:del>
    </w:p>
    <w:p w14:paraId="60453DCC" w14:textId="05FFA5EC" w:rsidR="00E42F83" w:rsidRPr="00C0646F" w:rsidDel="00562066" w:rsidRDefault="00E42F83">
      <w:pPr>
        <w:rPr>
          <w:del w:id="2937" w:author="Marie Christa Ermite Joseph Fevry" w:date="2018-06-07T14:15:00Z"/>
          <w:rFonts w:ascii="Calibri" w:hAnsi="Calibri" w:cs="Calibri"/>
          <w:spacing w:val="-3"/>
          <w:sz w:val="20"/>
          <w:szCs w:val="20"/>
          <w:lang w:val="fr-FR"/>
        </w:rPr>
        <w:pPrChange w:id="2938" w:author="Marie Christa Ermite Joseph Fevry" w:date="2018-10-18T15:44:00Z">
          <w:pPr>
            <w:tabs>
              <w:tab w:val="left" w:pos="-720"/>
              <w:tab w:val="left" w:pos="0"/>
              <w:tab w:val="left" w:pos="720"/>
              <w:tab w:val="left" w:pos="1440"/>
              <w:tab w:val="left" w:pos="2160"/>
              <w:tab w:val="left" w:pos="2880"/>
              <w:tab w:val="left" w:pos="3600"/>
              <w:tab w:val="left" w:pos="4320"/>
            </w:tabs>
            <w:suppressAutoHyphens/>
            <w:ind w:left="5040" w:hanging="5040"/>
            <w:jc w:val="both"/>
          </w:pPr>
        </w:pPrChange>
      </w:pPr>
      <w:del w:id="2939" w:author="Marie Christa Ermite Joseph Fevry" w:date="2018-06-07T14:15:00Z">
        <w:r w:rsidRPr="00C0646F" w:rsidDel="00562066">
          <w:rPr>
            <w:rFonts w:ascii="Calibri" w:hAnsi="Calibri" w:cs="Calibri"/>
            <w:spacing w:val="-3"/>
            <w:sz w:val="20"/>
            <w:szCs w:val="20"/>
            <w:lang w:val="fr-FR"/>
          </w:rPr>
          <w:tab/>
          <w:delText>...............</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delText>../../....</w:delText>
        </w:r>
      </w:del>
    </w:p>
    <w:p w14:paraId="5B60ACB3" w14:textId="04D706A8" w:rsidR="00E42F83" w:rsidRPr="00C0646F" w:rsidDel="00562066" w:rsidRDefault="00E42F83">
      <w:pPr>
        <w:rPr>
          <w:del w:id="2940" w:author="Marie Christa Ermite Joseph Fevry" w:date="2018-06-07T14:15:00Z"/>
          <w:rFonts w:ascii="Calibri" w:hAnsi="Calibri" w:cs="Calibri"/>
          <w:spacing w:val="-3"/>
          <w:sz w:val="20"/>
          <w:szCs w:val="20"/>
          <w:lang w:val="fr-FR"/>
        </w:rPr>
        <w:pPrChange w:id="2941" w:author="Marie Christa Ermite Joseph Fevry" w:date="2018-10-18T15:44:00Z">
          <w:pPr>
            <w:tabs>
              <w:tab w:val="left" w:pos="-720"/>
              <w:tab w:val="left" w:pos="0"/>
              <w:tab w:val="left" w:pos="720"/>
              <w:tab w:val="left" w:pos="1440"/>
              <w:tab w:val="left" w:pos="2160"/>
              <w:tab w:val="left" w:pos="2880"/>
              <w:tab w:val="left" w:pos="3600"/>
              <w:tab w:val="left" w:pos="4320"/>
            </w:tabs>
            <w:suppressAutoHyphens/>
            <w:ind w:left="5040" w:hanging="5040"/>
            <w:jc w:val="both"/>
          </w:pPr>
        </w:pPrChange>
      </w:pPr>
      <w:del w:id="2942" w:author="Marie Christa Ermite Joseph Fevry" w:date="2018-06-07T14:15:00Z">
        <w:r w:rsidRPr="00C0646F" w:rsidDel="00562066">
          <w:rPr>
            <w:rFonts w:ascii="Calibri" w:hAnsi="Calibri" w:cs="Calibri"/>
            <w:spacing w:val="-3"/>
            <w:sz w:val="20"/>
            <w:szCs w:val="20"/>
            <w:lang w:val="fr-FR"/>
          </w:rPr>
          <w:tab/>
        </w:r>
        <w:r w:rsidR="00FF1EC7" w:rsidRPr="00C0646F" w:rsidDel="00562066">
          <w:rPr>
            <w:rFonts w:ascii="Calibri" w:hAnsi="Calibri" w:cs="Calibri"/>
            <w:spacing w:val="-3"/>
            <w:sz w:val="20"/>
            <w:szCs w:val="20"/>
            <w:lang w:val="fr-FR"/>
          </w:rPr>
          <w:delText>Rapport final</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delText>../../....</w:delText>
        </w:r>
      </w:del>
    </w:p>
    <w:p w14:paraId="26CE36F4" w14:textId="48271254" w:rsidR="00E42F83" w:rsidRPr="00C0646F" w:rsidDel="00562066" w:rsidRDefault="00E42F83">
      <w:pPr>
        <w:rPr>
          <w:del w:id="2943" w:author="Marie Christa Ermite Joseph Fevry" w:date="2018-06-07T14:15:00Z"/>
          <w:rFonts w:ascii="Calibri" w:hAnsi="Calibri" w:cs="Calibri"/>
          <w:spacing w:val="-3"/>
          <w:sz w:val="20"/>
          <w:szCs w:val="20"/>
          <w:lang w:val="fr-FR"/>
        </w:rPr>
        <w:pPrChange w:id="2944" w:author="Marie Christa Ermite Joseph Fevry" w:date="2018-10-18T15:44:00Z">
          <w:pPr>
            <w:tabs>
              <w:tab w:val="left" w:pos="-720"/>
              <w:tab w:val="left" w:pos="0"/>
            </w:tabs>
            <w:suppressAutoHyphens/>
            <w:ind w:left="720" w:hanging="720"/>
            <w:jc w:val="both"/>
          </w:pPr>
        </w:pPrChange>
      </w:pPr>
    </w:p>
    <w:p w14:paraId="501F0602" w14:textId="364AC2EE" w:rsidR="00E42F83" w:rsidRPr="00C0646F" w:rsidDel="00562066" w:rsidRDefault="00E42F83">
      <w:pPr>
        <w:rPr>
          <w:del w:id="2945" w:author="Marie Christa Ermite Joseph Fevry" w:date="2018-06-07T14:15:00Z"/>
          <w:rFonts w:ascii="Calibri" w:hAnsi="Calibri" w:cs="Calibri"/>
          <w:spacing w:val="-3"/>
          <w:sz w:val="20"/>
          <w:szCs w:val="20"/>
          <w:lang w:val="fr-FR"/>
        </w:rPr>
        <w:pPrChange w:id="2946" w:author="Marie Christa Ermite Joseph Fevry" w:date="2018-10-18T15:44:00Z">
          <w:pPr>
            <w:tabs>
              <w:tab w:val="left" w:pos="-720"/>
              <w:tab w:val="left" w:pos="0"/>
            </w:tabs>
            <w:suppressAutoHyphens/>
            <w:ind w:left="720" w:hanging="720"/>
            <w:jc w:val="both"/>
          </w:pPr>
        </w:pPrChange>
      </w:pPr>
      <w:del w:id="2947" w:author="Marie Christa Ermite Joseph Fevry" w:date="2018-06-07T14:15:00Z">
        <w:r w:rsidRPr="00C0646F" w:rsidDel="00562066">
          <w:rPr>
            <w:rFonts w:ascii="Calibri" w:hAnsi="Calibri" w:cs="Calibri"/>
            <w:spacing w:val="-3"/>
            <w:sz w:val="20"/>
            <w:szCs w:val="20"/>
            <w:lang w:val="fr-FR"/>
          </w:rPr>
          <w:delText>2.6</w:delText>
        </w:r>
        <w:r w:rsidRPr="00C0646F" w:rsidDel="00562066">
          <w:rPr>
            <w:rFonts w:ascii="Calibri" w:hAnsi="Calibri" w:cs="Calibri"/>
            <w:spacing w:val="-3"/>
            <w:sz w:val="20"/>
            <w:szCs w:val="20"/>
            <w:lang w:val="fr-FR"/>
          </w:rPr>
          <w:tab/>
        </w:r>
        <w:r w:rsidR="008325B7" w:rsidRPr="00C0646F" w:rsidDel="00562066">
          <w:rPr>
            <w:rFonts w:ascii="Calibri" w:hAnsi="Calibri" w:cs="Calibri"/>
            <w:spacing w:val="-3"/>
            <w:sz w:val="20"/>
            <w:szCs w:val="20"/>
            <w:lang w:val="fr-FR"/>
          </w:rPr>
          <w:delText>Tous les rapports devront être rédigés en anglais et devront décrire en détails les services fournis en application du Contrat au cours de la période couverte par chaque rapport. Tous les rapports devront être transmis par le Prestataire par ____________ [</w:delText>
        </w:r>
        <w:r w:rsidR="008325B7" w:rsidRPr="00C0646F" w:rsidDel="00562066">
          <w:rPr>
            <w:rFonts w:ascii="Calibri" w:hAnsi="Calibri" w:cs="Calibri"/>
            <w:b/>
            <w:spacing w:val="-3"/>
            <w:sz w:val="20"/>
            <w:szCs w:val="20"/>
            <w:lang w:val="fr-FR"/>
          </w:rPr>
          <w:delText>COURRIER, MESSAGER ET/OU FAX</w:delText>
        </w:r>
        <w:r w:rsidR="008325B7" w:rsidRPr="00C0646F" w:rsidDel="00562066">
          <w:rPr>
            <w:rFonts w:ascii="Calibri" w:hAnsi="Calibri" w:cs="Calibri"/>
            <w:spacing w:val="-3"/>
            <w:sz w:val="20"/>
            <w:szCs w:val="20"/>
            <w:lang w:val="fr-FR"/>
          </w:rPr>
          <w:delText xml:space="preserve">] </w:delText>
        </w:r>
        <w:r w:rsidR="00F51A04" w:rsidRPr="00C0646F" w:rsidDel="00562066">
          <w:rPr>
            <w:rFonts w:ascii="Calibri" w:hAnsi="Calibri" w:cs="Calibri"/>
            <w:spacing w:val="-3"/>
            <w:sz w:val="20"/>
            <w:szCs w:val="20"/>
            <w:lang w:val="fr-FR"/>
          </w:rPr>
          <w:delText>à l’adresse indiquée au 9.1 ci-dessous.</w:delText>
        </w:r>
      </w:del>
    </w:p>
    <w:p w14:paraId="51364C9F" w14:textId="6D24FC46" w:rsidR="00E42F83" w:rsidRPr="00C0646F" w:rsidDel="00562066" w:rsidRDefault="00E42F83">
      <w:pPr>
        <w:rPr>
          <w:del w:id="2948" w:author="Marie Christa Ermite Joseph Fevry" w:date="2018-06-07T14:15:00Z"/>
          <w:rFonts w:ascii="Calibri" w:hAnsi="Calibri" w:cs="Calibri"/>
          <w:spacing w:val="-3"/>
          <w:sz w:val="20"/>
          <w:szCs w:val="20"/>
          <w:lang w:val="fr-FR"/>
        </w:rPr>
        <w:pPrChange w:id="2949" w:author="Marie Christa Ermite Joseph Fevry" w:date="2018-10-18T15:44:00Z">
          <w:pPr>
            <w:tabs>
              <w:tab w:val="center" w:pos="4680"/>
            </w:tabs>
            <w:suppressAutoHyphens/>
            <w:jc w:val="both"/>
          </w:pPr>
        </w:pPrChange>
      </w:pPr>
    </w:p>
    <w:p w14:paraId="2B265E0F" w14:textId="02BC35E6" w:rsidR="00E42F83" w:rsidRPr="00C0646F" w:rsidDel="00562066" w:rsidRDefault="00E42F83">
      <w:pPr>
        <w:rPr>
          <w:del w:id="2950" w:author="Marie Christa Ermite Joseph Fevry" w:date="2018-06-07T14:15:00Z"/>
          <w:rFonts w:ascii="Calibri" w:hAnsi="Calibri" w:cs="Calibri"/>
          <w:spacing w:val="-3"/>
          <w:sz w:val="20"/>
          <w:szCs w:val="20"/>
          <w:lang w:val="fr-FR"/>
        </w:rPr>
        <w:pPrChange w:id="2951" w:author="Marie Christa Ermite Joseph Fevry" w:date="2018-10-18T15:44:00Z">
          <w:pPr>
            <w:tabs>
              <w:tab w:val="center" w:pos="4680"/>
            </w:tabs>
            <w:suppressAutoHyphens/>
            <w:ind w:left="720" w:hanging="720"/>
            <w:jc w:val="both"/>
          </w:pPr>
        </w:pPrChange>
      </w:pPr>
      <w:del w:id="2952" w:author="Marie Christa Ermite Joseph Fevry" w:date="2018-06-07T14:15:00Z">
        <w:r w:rsidRPr="00C0646F" w:rsidDel="00562066">
          <w:rPr>
            <w:rFonts w:ascii="Calibri" w:hAnsi="Calibri" w:cs="Calibri"/>
            <w:spacing w:val="-3"/>
            <w:sz w:val="20"/>
            <w:szCs w:val="20"/>
            <w:lang w:val="fr-FR"/>
          </w:rPr>
          <w:delText xml:space="preserve">2.7     </w:delText>
        </w:r>
        <w:r w:rsidRPr="00C0646F" w:rsidDel="00562066">
          <w:rPr>
            <w:rFonts w:ascii="Calibri" w:hAnsi="Calibri" w:cs="Calibri"/>
            <w:spacing w:val="-3"/>
            <w:sz w:val="20"/>
            <w:szCs w:val="20"/>
            <w:lang w:val="fr-FR"/>
          </w:rPr>
          <w:tab/>
        </w:r>
        <w:r w:rsidR="00C81403" w:rsidRPr="00C0646F" w:rsidDel="00562066">
          <w:rPr>
            <w:rFonts w:ascii="Calibri" w:hAnsi="Calibri" w:cs="Calibri"/>
            <w:spacing w:val="-3"/>
            <w:sz w:val="20"/>
            <w:szCs w:val="20"/>
            <w:lang w:val="fr-FR"/>
          </w:rPr>
          <w:delText xml:space="preserve">Les Prestataire </w:delText>
        </w:r>
        <w:r w:rsidR="00B75C7A" w:rsidRPr="00C0646F" w:rsidDel="00562066">
          <w:rPr>
            <w:rFonts w:ascii="Calibri" w:hAnsi="Calibri" w:cs="Calibri"/>
            <w:spacing w:val="-3"/>
            <w:sz w:val="20"/>
            <w:szCs w:val="20"/>
            <w:lang w:val="fr-FR"/>
          </w:rPr>
          <w:delText xml:space="preserve">déclare et </w:delText>
        </w:r>
        <w:r w:rsidR="00C81403" w:rsidRPr="00C0646F" w:rsidDel="00562066">
          <w:rPr>
            <w:rFonts w:ascii="Calibri" w:hAnsi="Calibri" w:cs="Calibri"/>
            <w:spacing w:val="-3"/>
            <w:sz w:val="20"/>
            <w:szCs w:val="20"/>
            <w:lang w:val="fr-FR"/>
          </w:rPr>
          <w:delText xml:space="preserve">garantit </w:delText>
        </w:r>
        <w:r w:rsidR="00B75C7A" w:rsidRPr="00C0646F" w:rsidDel="00562066">
          <w:rPr>
            <w:rFonts w:ascii="Calibri" w:hAnsi="Calibri" w:cs="Calibri"/>
            <w:spacing w:val="-3"/>
            <w:sz w:val="20"/>
            <w:szCs w:val="20"/>
            <w:lang w:val="fr-FR"/>
          </w:rPr>
          <w:delText>que les</w:delText>
        </w:r>
        <w:r w:rsidR="00C81403" w:rsidRPr="00C0646F" w:rsidDel="00562066">
          <w:rPr>
            <w:rFonts w:ascii="Calibri" w:hAnsi="Calibri" w:cs="Calibri"/>
            <w:spacing w:val="-3"/>
            <w:sz w:val="20"/>
            <w:szCs w:val="20"/>
            <w:lang w:val="fr-FR"/>
          </w:rPr>
          <w:delText xml:space="preserve"> informations ou données fournies au PNUD pour les besoins de la conclusion du présent Contrat</w:delText>
        </w:r>
        <w:r w:rsidR="00B75C7A" w:rsidRPr="00C0646F" w:rsidDel="00562066">
          <w:rPr>
            <w:rFonts w:ascii="Calibri" w:hAnsi="Calibri" w:cs="Calibri"/>
            <w:spacing w:val="-3"/>
            <w:sz w:val="20"/>
            <w:szCs w:val="20"/>
            <w:lang w:val="fr-FR"/>
          </w:rPr>
          <w:delText xml:space="preserve"> sont exactes</w:delText>
        </w:r>
        <w:r w:rsidR="00C81403" w:rsidRPr="00C0646F" w:rsidDel="00562066">
          <w:rPr>
            <w:rFonts w:ascii="Calibri" w:hAnsi="Calibri" w:cs="Calibri"/>
            <w:spacing w:val="-3"/>
            <w:sz w:val="20"/>
            <w:szCs w:val="20"/>
            <w:lang w:val="fr-FR"/>
          </w:rPr>
          <w:delText xml:space="preserve">, et </w:delText>
        </w:r>
        <w:r w:rsidR="00B75C7A" w:rsidRPr="00C0646F" w:rsidDel="00562066">
          <w:rPr>
            <w:rFonts w:ascii="Calibri" w:hAnsi="Calibri" w:cs="Calibri"/>
            <w:spacing w:val="-3"/>
            <w:sz w:val="20"/>
            <w:szCs w:val="20"/>
            <w:lang w:val="fr-FR"/>
          </w:rPr>
          <w:delText xml:space="preserve">que </w:delText>
        </w:r>
        <w:r w:rsidR="00C81403" w:rsidRPr="00C0646F" w:rsidDel="00562066">
          <w:rPr>
            <w:rFonts w:ascii="Calibri" w:hAnsi="Calibri" w:cs="Calibri"/>
            <w:spacing w:val="-3"/>
            <w:sz w:val="20"/>
            <w:szCs w:val="20"/>
            <w:lang w:val="fr-FR"/>
          </w:rPr>
          <w:delText xml:space="preserve">la qualité </w:delText>
        </w:r>
        <w:r w:rsidR="00B75C7A" w:rsidRPr="00C0646F" w:rsidDel="00562066">
          <w:rPr>
            <w:rFonts w:ascii="Calibri" w:hAnsi="Calibri" w:cs="Calibri"/>
            <w:spacing w:val="-3"/>
            <w:sz w:val="20"/>
            <w:szCs w:val="20"/>
            <w:lang w:val="fr-FR"/>
          </w:rPr>
          <w:delText xml:space="preserve">des produits livrables et rapports prévus par le présent Contrat est conforme aux normes </w:delText>
        </w:r>
        <w:r w:rsidR="00A53986" w:rsidRPr="00C0646F" w:rsidDel="00562066">
          <w:rPr>
            <w:rFonts w:ascii="Calibri" w:hAnsi="Calibri" w:cs="Calibri"/>
            <w:spacing w:val="-3"/>
            <w:sz w:val="20"/>
            <w:szCs w:val="20"/>
            <w:lang w:val="fr-FR"/>
          </w:rPr>
          <w:delText>industrielles et professionnelles les plus strictes.</w:delText>
        </w:r>
      </w:del>
    </w:p>
    <w:p w14:paraId="79F3274F" w14:textId="096C5927" w:rsidR="00E42F83" w:rsidRPr="00C0646F" w:rsidDel="00562066" w:rsidRDefault="00E42F83">
      <w:pPr>
        <w:rPr>
          <w:del w:id="2953" w:author="Marie Christa Ermite Joseph Fevry" w:date="2018-06-07T14:15:00Z"/>
          <w:rFonts w:ascii="Calibri" w:hAnsi="Calibri" w:cs="Calibri"/>
          <w:b/>
          <w:spacing w:val="-3"/>
          <w:sz w:val="20"/>
          <w:szCs w:val="20"/>
          <w:lang w:val="fr-FR"/>
        </w:rPr>
        <w:pPrChange w:id="2954" w:author="Marie Christa Ermite Joseph Fevry" w:date="2018-10-18T15:44:00Z">
          <w:pPr>
            <w:tabs>
              <w:tab w:val="center" w:pos="4680"/>
            </w:tabs>
            <w:suppressAutoHyphens/>
            <w:jc w:val="both"/>
          </w:pPr>
        </w:pPrChange>
      </w:pPr>
    </w:p>
    <w:p w14:paraId="0037F4F1" w14:textId="60A44376" w:rsidR="00E42F83" w:rsidRPr="00C0646F" w:rsidDel="00562066" w:rsidRDefault="00E42F83">
      <w:pPr>
        <w:rPr>
          <w:del w:id="2955" w:author="Marie Christa Ermite Joseph Fevry" w:date="2018-06-07T14:15:00Z"/>
          <w:rFonts w:ascii="Calibri" w:hAnsi="Calibri" w:cs="Calibri"/>
          <w:b/>
          <w:spacing w:val="-3"/>
          <w:sz w:val="20"/>
          <w:szCs w:val="20"/>
          <w:lang w:val="fr-FR"/>
        </w:rPr>
        <w:pPrChange w:id="2956" w:author="Marie Christa Ermite Joseph Fevry" w:date="2018-10-18T15:44:00Z">
          <w:pPr>
            <w:tabs>
              <w:tab w:val="center" w:pos="4680"/>
            </w:tabs>
            <w:suppressAutoHyphens/>
            <w:jc w:val="both"/>
          </w:pPr>
        </w:pPrChange>
      </w:pPr>
      <w:del w:id="2957" w:author="Marie Christa Ermite Joseph Fevry" w:date="2018-06-07T14:15:00Z">
        <w:r w:rsidRPr="00C0646F" w:rsidDel="00562066">
          <w:rPr>
            <w:rFonts w:ascii="Calibri" w:hAnsi="Calibri" w:cs="Calibri"/>
            <w:b/>
            <w:spacing w:val="-3"/>
            <w:sz w:val="20"/>
            <w:szCs w:val="20"/>
            <w:lang w:val="fr-FR"/>
          </w:rPr>
          <w:tab/>
          <w:delText>OPTION 1 (PRI</w:delText>
        </w:r>
        <w:r w:rsidR="00A53986" w:rsidRPr="00C0646F" w:rsidDel="00562066">
          <w:rPr>
            <w:rFonts w:ascii="Calibri" w:hAnsi="Calibri" w:cs="Calibri"/>
            <w:b/>
            <w:spacing w:val="-3"/>
            <w:sz w:val="20"/>
            <w:szCs w:val="20"/>
            <w:lang w:val="fr-FR"/>
          </w:rPr>
          <w:delText>X FORFAITAIRE</w:delText>
        </w:r>
        <w:r w:rsidRPr="00C0646F" w:rsidDel="00562066">
          <w:rPr>
            <w:rFonts w:ascii="Calibri" w:hAnsi="Calibri" w:cs="Calibri"/>
            <w:b/>
            <w:spacing w:val="-3"/>
            <w:sz w:val="20"/>
            <w:szCs w:val="20"/>
            <w:lang w:val="fr-FR"/>
          </w:rPr>
          <w:delText>)</w:delText>
        </w:r>
      </w:del>
    </w:p>
    <w:p w14:paraId="7DBC831C" w14:textId="18BCDD63" w:rsidR="00E42F83" w:rsidRPr="00C0646F" w:rsidDel="00562066" w:rsidRDefault="00E42F83">
      <w:pPr>
        <w:rPr>
          <w:del w:id="2958" w:author="Marie Christa Ermite Joseph Fevry" w:date="2018-06-07T14:15:00Z"/>
          <w:rFonts w:ascii="Calibri" w:hAnsi="Calibri" w:cs="Calibri"/>
          <w:spacing w:val="-3"/>
          <w:sz w:val="20"/>
          <w:szCs w:val="20"/>
          <w:lang w:val="fr-FR"/>
        </w:rPr>
        <w:pPrChange w:id="2959" w:author="Marie Christa Ermite Joseph Fevry" w:date="2018-10-18T15:44:00Z">
          <w:pPr>
            <w:tabs>
              <w:tab w:val="left" w:pos="-720"/>
            </w:tabs>
            <w:suppressAutoHyphens/>
            <w:jc w:val="both"/>
          </w:pPr>
        </w:pPrChange>
      </w:pPr>
    </w:p>
    <w:p w14:paraId="43FEC6E7" w14:textId="4C2EB007" w:rsidR="00E42F83" w:rsidRPr="00C0646F" w:rsidDel="00562066" w:rsidRDefault="00E42F83">
      <w:pPr>
        <w:rPr>
          <w:del w:id="2960" w:author="Marie Christa Ermite Joseph Fevry" w:date="2018-06-07T14:15:00Z"/>
          <w:rFonts w:ascii="Calibri" w:hAnsi="Calibri" w:cs="Calibri"/>
          <w:spacing w:val="-3"/>
          <w:sz w:val="20"/>
          <w:szCs w:val="20"/>
          <w:lang w:val="fr-FR"/>
        </w:rPr>
        <w:pPrChange w:id="2961" w:author="Marie Christa Ermite Joseph Fevry" w:date="2018-10-18T15:44:00Z">
          <w:pPr>
            <w:tabs>
              <w:tab w:val="left" w:pos="-720"/>
              <w:tab w:val="left" w:pos="0"/>
            </w:tabs>
            <w:suppressAutoHyphens/>
            <w:ind w:left="720" w:hanging="720"/>
            <w:jc w:val="both"/>
          </w:pPr>
        </w:pPrChange>
      </w:pPr>
      <w:del w:id="2962" w:author="Marie Christa Ermite Joseph Fevry" w:date="2018-06-07T14:15:00Z">
        <w:r w:rsidRPr="00C0646F" w:rsidDel="00562066">
          <w:rPr>
            <w:rFonts w:ascii="Calibri" w:hAnsi="Calibri" w:cs="Calibri"/>
            <w:spacing w:val="-3"/>
            <w:sz w:val="20"/>
            <w:szCs w:val="20"/>
            <w:lang w:val="fr-FR"/>
          </w:rPr>
          <w:delText>3.</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u w:val="single"/>
            <w:lang w:val="fr-FR"/>
          </w:rPr>
          <w:delText>Pri</w:delText>
        </w:r>
        <w:r w:rsidR="00A53986" w:rsidRPr="00C0646F" w:rsidDel="00562066">
          <w:rPr>
            <w:rFonts w:ascii="Calibri" w:hAnsi="Calibri" w:cs="Calibri"/>
            <w:spacing w:val="-3"/>
            <w:sz w:val="20"/>
            <w:szCs w:val="20"/>
            <w:u w:val="single"/>
            <w:lang w:val="fr-FR"/>
          </w:rPr>
          <w:delText>x et paiement</w:delText>
        </w:r>
      </w:del>
    </w:p>
    <w:p w14:paraId="20216C34" w14:textId="3623E179" w:rsidR="00E42F83" w:rsidRPr="00C0646F" w:rsidDel="00562066" w:rsidRDefault="00E42F83">
      <w:pPr>
        <w:rPr>
          <w:del w:id="2963" w:author="Marie Christa Ermite Joseph Fevry" w:date="2018-06-07T14:15:00Z"/>
          <w:rFonts w:ascii="Calibri" w:hAnsi="Calibri" w:cs="Calibri"/>
          <w:sz w:val="20"/>
          <w:szCs w:val="20"/>
          <w:lang w:val="fr-FR"/>
        </w:rPr>
        <w:pPrChange w:id="2964" w:author="Marie Christa Ermite Joseph Fevry" w:date="2018-10-18T15:44:00Z">
          <w:pPr>
            <w:tabs>
              <w:tab w:val="left" w:pos="-720"/>
            </w:tabs>
            <w:suppressAutoHyphens/>
            <w:jc w:val="both"/>
          </w:pPr>
        </w:pPrChange>
      </w:pPr>
    </w:p>
    <w:p w14:paraId="3D40CA07" w14:textId="2218FA11" w:rsidR="00E42F83" w:rsidRPr="00C0646F" w:rsidDel="00562066" w:rsidRDefault="00E42F83">
      <w:pPr>
        <w:rPr>
          <w:del w:id="2965" w:author="Marie Christa Ermite Joseph Fevry" w:date="2018-06-07T14:15:00Z"/>
          <w:rFonts w:ascii="Calibri" w:hAnsi="Calibri" w:cs="Calibri"/>
          <w:spacing w:val="-3"/>
          <w:sz w:val="20"/>
          <w:szCs w:val="20"/>
          <w:lang w:val="fr-FR"/>
        </w:rPr>
        <w:pPrChange w:id="2966" w:author="Marie Christa Ermite Joseph Fevry" w:date="2018-10-18T15:44:00Z">
          <w:pPr>
            <w:tabs>
              <w:tab w:val="left" w:pos="-720"/>
              <w:tab w:val="left" w:pos="0"/>
            </w:tabs>
            <w:suppressAutoHyphens/>
            <w:ind w:left="720" w:hanging="720"/>
            <w:jc w:val="both"/>
          </w:pPr>
        </w:pPrChange>
      </w:pPr>
      <w:del w:id="2967" w:author="Marie Christa Ermite Joseph Fevry" w:date="2018-06-07T14:15:00Z">
        <w:r w:rsidRPr="00C0646F" w:rsidDel="00562066">
          <w:rPr>
            <w:rFonts w:ascii="Calibri" w:hAnsi="Calibri" w:cs="Calibri"/>
            <w:spacing w:val="-3"/>
            <w:sz w:val="20"/>
            <w:szCs w:val="20"/>
            <w:lang w:val="fr-FR"/>
          </w:rPr>
          <w:delText>3.1</w:delText>
        </w:r>
        <w:r w:rsidRPr="00C0646F" w:rsidDel="00562066">
          <w:rPr>
            <w:rFonts w:ascii="Calibri" w:hAnsi="Calibri" w:cs="Calibri"/>
            <w:spacing w:val="-3"/>
            <w:sz w:val="20"/>
            <w:szCs w:val="20"/>
            <w:lang w:val="fr-FR"/>
          </w:rPr>
          <w:tab/>
        </w:r>
        <w:r w:rsidR="00A53986" w:rsidRPr="00C0646F" w:rsidDel="00562066">
          <w:rPr>
            <w:rFonts w:ascii="Calibri" w:hAnsi="Calibri" w:cs="Calibri"/>
            <w:spacing w:val="-3"/>
            <w:sz w:val="20"/>
            <w:szCs w:val="20"/>
            <w:lang w:val="fr-FR"/>
          </w:rPr>
          <w:delText>En contrepartie de la fourniture complète et satisfaisante des Services prévus par le présent Contrat, le PNUD payera au Prestataire un prix contractuel</w:delText>
        </w:r>
        <w:r w:rsidR="00120058" w:rsidRPr="00C0646F" w:rsidDel="00562066">
          <w:rPr>
            <w:rFonts w:ascii="Calibri" w:hAnsi="Calibri" w:cs="Calibri"/>
            <w:spacing w:val="-3"/>
            <w:sz w:val="20"/>
            <w:szCs w:val="20"/>
            <w:lang w:val="fr-FR"/>
          </w:rPr>
          <w:delText xml:space="preserve"> forfaitaire de _________ [</w:delText>
        </w:r>
        <w:r w:rsidR="00120058" w:rsidRPr="00C0646F" w:rsidDel="00562066">
          <w:rPr>
            <w:rFonts w:ascii="Calibri" w:hAnsi="Calibri" w:cs="Calibri"/>
            <w:b/>
            <w:spacing w:val="-3"/>
            <w:sz w:val="20"/>
            <w:szCs w:val="20"/>
            <w:lang w:val="fr-FR"/>
          </w:rPr>
          <w:delText>INSEREZ LA DEVISE ET LE MONTANT EN CHIFFRES ET EN LETTRES</w:delText>
        </w:r>
        <w:r w:rsidR="00120058" w:rsidRPr="00C0646F" w:rsidDel="00562066">
          <w:rPr>
            <w:rFonts w:ascii="Calibri" w:hAnsi="Calibri" w:cs="Calibri"/>
            <w:spacing w:val="-3"/>
            <w:sz w:val="20"/>
            <w:szCs w:val="20"/>
            <w:lang w:val="fr-FR"/>
          </w:rPr>
          <w:delText>].</w:delText>
        </w:r>
      </w:del>
    </w:p>
    <w:p w14:paraId="79933ECA" w14:textId="333E2223" w:rsidR="00E42F83" w:rsidRPr="00C0646F" w:rsidDel="00562066" w:rsidRDefault="00E42F83">
      <w:pPr>
        <w:rPr>
          <w:del w:id="2968" w:author="Marie Christa Ermite Joseph Fevry" w:date="2018-06-07T14:15:00Z"/>
          <w:rFonts w:ascii="Calibri" w:hAnsi="Calibri" w:cs="Calibri"/>
          <w:spacing w:val="-3"/>
          <w:sz w:val="20"/>
          <w:szCs w:val="20"/>
          <w:lang w:val="fr-FR"/>
        </w:rPr>
        <w:pPrChange w:id="2969" w:author="Marie Christa Ermite Joseph Fevry" w:date="2018-10-18T15:44:00Z">
          <w:pPr>
            <w:tabs>
              <w:tab w:val="left" w:pos="-720"/>
            </w:tabs>
            <w:suppressAutoHyphens/>
            <w:jc w:val="both"/>
          </w:pPr>
        </w:pPrChange>
      </w:pPr>
    </w:p>
    <w:p w14:paraId="20DCB9D4" w14:textId="51B6DE16" w:rsidR="00E42F83" w:rsidRPr="00C0646F" w:rsidDel="00562066" w:rsidRDefault="00E42F83">
      <w:pPr>
        <w:rPr>
          <w:del w:id="2970" w:author="Marie Christa Ermite Joseph Fevry" w:date="2018-06-07T14:15:00Z"/>
          <w:rFonts w:ascii="Calibri" w:hAnsi="Calibri" w:cs="Calibri"/>
          <w:spacing w:val="-3"/>
          <w:sz w:val="20"/>
          <w:szCs w:val="20"/>
          <w:lang w:val="fr-FR"/>
        </w:rPr>
        <w:pPrChange w:id="2971" w:author="Marie Christa Ermite Joseph Fevry" w:date="2018-10-18T15:44:00Z">
          <w:pPr>
            <w:tabs>
              <w:tab w:val="left" w:pos="-720"/>
              <w:tab w:val="left" w:pos="0"/>
            </w:tabs>
            <w:suppressAutoHyphens/>
            <w:ind w:left="720" w:hanging="720"/>
            <w:jc w:val="both"/>
          </w:pPr>
        </w:pPrChange>
      </w:pPr>
      <w:del w:id="2972" w:author="Marie Christa Ermite Joseph Fevry" w:date="2018-06-07T14:15:00Z">
        <w:r w:rsidRPr="00C0646F" w:rsidDel="00562066">
          <w:rPr>
            <w:rFonts w:ascii="Calibri" w:hAnsi="Calibri" w:cs="Calibri"/>
            <w:spacing w:val="-3"/>
            <w:sz w:val="20"/>
            <w:szCs w:val="20"/>
            <w:lang w:val="fr-FR"/>
          </w:rPr>
          <w:delText>3.2</w:delText>
        </w:r>
        <w:r w:rsidRPr="00C0646F" w:rsidDel="00562066">
          <w:rPr>
            <w:rFonts w:ascii="Calibri" w:hAnsi="Calibri" w:cs="Calibri"/>
            <w:spacing w:val="-3"/>
            <w:sz w:val="20"/>
            <w:szCs w:val="20"/>
            <w:lang w:val="fr-FR"/>
          </w:rPr>
          <w:tab/>
        </w:r>
        <w:r w:rsidR="00120058" w:rsidRPr="00C0646F" w:rsidDel="00562066">
          <w:rPr>
            <w:rFonts w:ascii="Calibri" w:hAnsi="Calibri" w:cs="Calibri"/>
            <w:spacing w:val="-3"/>
            <w:sz w:val="20"/>
            <w:szCs w:val="20"/>
            <w:lang w:val="fr-FR"/>
          </w:rPr>
          <w:delText>Le prix du présent Contrat ne pourra pas faire l’objet d’un ajustement ou d’une révision en raison des fluctuations du prix ou de la devise ou des coûts effectivement supportés par le Prestataire dans le cadre de l’exécution du Contrat.</w:delText>
        </w:r>
      </w:del>
    </w:p>
    <w:p w14:paraId="4ED1C9F7" w14:textId="6F72D9EA" w:rsidR="00E42F83" w:rsidRPr="00C0646F" w:rsidDel="00562066" w:rsidRDefault="00E42F83">
      <w:pPr>
        <w:rPr>
          <w:del w:id="2973" w:author="Marie Christa Ermite Joseph Fevry" w:date="2018-06-07T14:15:00Z"/>
          <w:rFonts w:ascii="Calibri" w:hAnsi="Calibri" w:cs="Calibri"/>
          <w:spacing w:val="-3"/>
          <w:sz w:val="20"/>
          <w:szCs w:val="20"/>
          <w:lang w:val="fr-FR"/>
        </w:rPr>
        <w:pPrChange w:id="2974" w:author="Marie Christa Ermite Joseph Fevry" w:date="2018-10-18T15:44:00Z">
          <w:pPr>
            <w:tabs>
              <w:tab w:val="left" w:pos="-720"/>
            </w:tabs>
            <w:suppressAutoHyphens/>
            <w:jc w:val="both"/>
          </w:pPr>
        </w:pPrChange>
      </w:pPr>
    </w:p>
    <w:p w14:paraId="613DDB4D" w14:textId="65CDCBD2" w:rsidR="00E42F83" w:rsidRPr="00C0646F" w:rsidDel="00562066" w:rsidRDefault="00E42F83">
      <w:pPr>
        <w:rPr>
          <w:del w:id="2975" w:author="Marie Christa Ermite Joseph Fevry" w:date="2018-06-07T14:15:00Z"/>
          <w:rFonts w:ascii="Calibri" w:hAnsi="Calibri" w:cs="Calibri"/>
          <w:spacing w:val="-3"/>
          <w:sz w:val="20"/>
          <w:szCs w:val="20"/>
          <w:lang w:val="fr-FR"/>
        </w:rPr>
        <w:pPrChange w:id="2976" w:author="Marie Christa Ermite Joseph Fevry" w:date="2018-10-18T15:44:00Z">
          <w:pPr>
            <w:tabs>
              <w:tab w:val="left" w:pos="-720"/>
              <w:tab w:val="left" w:pos="0"/>
            </w:tabs>
            <w:suppressAutoHyphens/>
            <w:ind w:left="720" w:hanging="720"/>
            <w:jc w:val="both"/>
          </w:pPr>
        </w:pPrChange>
      </w:pPr>
      <w:del w:id="2977" w:author="Marie Christa Ermite Joseph Fevry" w:date="2018-06-07T14:15:00Z">
        <w:r w:rsidRPr="00C0646F" w:rsidDel="00562066">
          <w:rPr>
            <w:rFonts w:ascii="Calibri" w:hAnsi="Calibri" w:cs="Calibri"/>
            <w:spacing w:val="-3"/>
            <w:sz w:val="20"/>
            <w:szCs w:val="20"/>
            <w:lang w:val="fr-FR"/>
          </w:rPr>
          <w:delText>3.3</w:delText>
        </w:r>
        <w:r w:rsidRPr="00C0646F" w:rsidDel="00562066">
          <w:rPr>
            <w:rFonts w:ascii="Calibri" w:hAnsi="Calibri" w:cs="Calibri"/>
            <w:spacing w:val="-3"/>
            <w:sz w:val="20"/>
            <w:szCs w:val="20"/>
            <w:lang w:val="fr-FR"/>
          </w:rPr>
          <w:tab/>
        </w:r>
        <w:r w:rsidR="00120058" w:rsidRPr="00C0646F" w:rsidDel="00562066">
          <w:rPr>
            <w:rFonts w:ascii="Calibri" w:hAnsi="Calibri" w:cs="Calibri"/>
            <w:spacing w:val="-3"/>
            <w:sz w:val="20"/>
            <w:szCs w:val="20"/>
            <w:lang w:val="fr-FR"/>
          </w:rPr>
          <w:delText xml:space="preserve">Les paiements remis par le PNUD au Prestataire ne seront pas considérés comme libérant </w:delText>
        </w:r>
        <w:r w:rsidR="006D4AD2" w:rsidRPr="00C0646F" w:rsidDel="00562066">
          <w:rPr>
            <w:rFonts w:ascii="Calibri" w:hAnsi="Calibri" w:cs="Calibri"/>
            <w:spacing w:val="-3"/>
            <w:sz w:val="20"/>
            <w:szCs w:val="20"/>
            <w:lang w:val="fr-FR"/>
          </w:rPr>
          <w:delText>c</w:delText>
        </w:r>
        <w:r w:rsidR="00120058" w:rsidRPr="00C0646F" w:rsidDel="00562066">
          <w:rPr>
            <w:rFonts w:ascii="Calibri" w:hAnsi="Calibri" w:cs="Calibri"/>
            <w:spacing w:val="-3"/>
            <w:sz w:val="20"/>
            <w:szCs w:val="20"/>
            <w:lang w:val="fr-FR"/>
          </w:rPr>
          <w:delText>e dernier de ses obligations aux termes du présent Contrat ou comme emportant acceptation par le PNUD de la fourniture des Services par le Prestataire.</w:delText>
        </w:r>
      </w:del>
    </w:p>
    <w:p w14:paraId="1D12F942" w14:textId="2311243D" w:rsidR="00E42F83" w:rsidRPr="00C0646F" w:rsidDel="00562066" w:rsidRDefault="00E42F83">
      <w:pPr>
        <w:rPr>
          <w:del w:id="2978" w:author="Marie Christa Ermite Joseph Fevry" w:date="2018-06-07T14:15:00Z"/>
          <w:rFonts w:ascii="Calibri" w:hAnsi="Calibri" w:cs="Calibri"/>
          <w:spacing w:val="-3"/>
          <w:sz w:val="20"/>
          <w:szCs w:val="20"/>
          <w:lang w:val="fr-FR"/>
        </w:rPr>
        <w:pPrChange w:id="2979" w:author="Marie Christa Ermite Joseph Fevry" w:date="2018-10-18T15:44:00Z">
          <w:pPr>
            <w:tabs>
              <w:tab w:val="left" w:pos="-720"/>
            </w:tabs>
            <w:suppressAutoHyphens/>
            <w:jc w:val="both"/>
          </w:pPr>
        </w:pPrChange>
      </w:pPr>
    </w:p>
    <w:p w14:paraId="7BF11C1C" w14:textId="05FE18BD" w:rsidR="00E42F83" w:rsidRPr="00C0646F" w:rsidDel="00562066" w:rsidRDefault="00E42F83">
      <w:pPr>
        <w:rPr>
          <w:del w:id="2980" w:author="Marie Christa Ermite Joseph Fevry" w:date="2018-06-07T14:15:00Z"/>
          <w:rFonts w:ascii="Calibri" w:hAnsi="Calibri" w:cs="Calibri"/>
          <w:spacing w:val="-3"/>
          <w:sz w:val="20"/>
          <w:szCs w:val="20"/>
          <w:u w:val="single"/>
          <w:lang w:val="fr-FR"/>
        </w:rPr>
        <w:pPrChange w:id="2981" w:author="Marie Christa Ermite Joseph Fevry" w:date="2018-10-18T15:44:00Z">
          <w:pPr>
            <w:tabs>
              <w:tab w:val="left" w:pos="-720"/>
              <w:tab w:val="left" w:pos="0"/>
            </w:tabs>
            <w:suppressAutoHyphens/>
            <w:ind w:left="720" w:hanging="720"/>
            <w:jc w:val="both"/>
          </w:pPr>
        </w:pPrChange>
      </w:pPr>
      <w:del w:id="2982" w:author="Marie Christa Ermite Joseph Fevry" w:date="2018-06-07T14:15:00Z">
        <w:r w:rsidRPr="00C0646F" w:rsidDel="00562066">
          <w:rPr>
            <w:rFonts w:ascii="Calibri" w:hAnsi="Calibri" w:cs="Calibri"/>
            <w:spacing w:val="-3"/>
            <w:sz w:val="20"/>
            <w:szCs w:val="20"/>
            <w:lang w:val="fr-FR"/>
          </w:rPr>
          <w:delText>3.4</w:delText>
        </w:r>
        <w:r w:rsidRPr="00C0646F" w:rsidDel="00562066">
          <w:rPr>
            <w:rFonts w:ascii="Calibri" w:hAnsi="Calibri" w:cs="Calibri"/>
            <w:spacing w:val="-3"/>
            <w:sz w:val="20"/>
            <w:szCs w:val="20"/>
            <w:lang w:val="fr-FR"/>
          </w:rPr>
          <w:tab/>
        </w:r>
        <w:r w:rsidR="00120058" w:rsidRPr="00C0646F" w:rsidDel="00562066">
          <w:rPr>
            <w:rFonts w:ascii="Calibri" w:hAnsi="Calibri" w:cs="Calibri"/>
            <w:spacing w:val="-3"/>
            <w:sz w:val="20"/>
            <w:szCs w:val="20"/>
            <w:lang w:val="fr-FR"/>
          </w:rPr>
          <w:delText xml:space="preserve">Le PNUD payera le Prestataire après acceptation par le PNUD des factures présentées par le Prestataire à l’adresse indiquée au 9.1 ci-dessous, lors de la réalisation des étapes correspondantes et </w:delText>
        </w:r>
        <w:r w:rsidR="00623EC4" w:rsidRPr="00C0646F" w:rsidDel="00562066">
          <w:rPr>
            <w:rFonts w:ascii="Calibri" w:hAnsi="Calibri" w:cs="Calibri"/>
            <w:spacing w:val="-3"/>
            <w:sz w:val="20"/>
            <w:szCs w:val="20"/>
            <w:lang w:val="fr-FR"/>
          </w:rPr>
          <w:delText>à hauteur des montants suivants :</w:delText>
        </w:r>
      </w:del>
    </w:p>
    <w:p w14:paraId="6BD054C8" w14:textId="0007B1B4" w:rsidR="00E42F83" w:rsidRPr="00C0646F" w:rsidDel="00562066" w:rsidRDefault="00E42F83">
      <w:pPr>
        <w:rPr>
          <w:del w:id="2983" w:author="Marie Christa Ermite Joseph Fevry" w:date="2018-06-07T14:15:00Z"/>
          <w:rFonts w:ascii="Calibri" w:hAnsi="Calibri" w:cs="Calibri"/>
          <w:spacing w:val="-3"/>
          <w:sz w:val="20"/>
          <w:szCs w:val="20"/>
          <w:lang w:val="fr-FR"/>
        </w:rPr>
        <w:pPrChange w:id="2984" w:author="Marie Christa Ermite Joseph Fevry" w:date="2018-10-18T15:44:00Z">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pPr>
        </w:pPrChange>
      </w:pPr>
    </w:p>
    <w:p w14:paraId="32516B2D" w14:textId="7EF86EF7" w:rsidR="00E42F83" w:rsidRPr="00C0646F" w:rsidDel="00562066" w:rsidRDefault="00E42F83">
      <w:pPr>
        <w:rPr>
          <w:del w:id="2985" w:author="Marie Christa Ermite Joseph Fevry" w:date="2018-06-07T14:15:00Z"/>
          <w:rFonts w:ascii="Calibri" w:hAnsi="Calibri" w:cs="Calibri"/>
          <w:spacing w:val="-3"/>
          <w:sz w:val="20"/>
          <w:szCs w:val="20"/>
          <w:lang w:val="fr-FR"/>
        </w:rPr>
        <w:pPrChange w:id="2986" w:author="Marie Christa Ermite Joseph Fevry" w:date="2018-10-18T15:44:00Z">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pPr>
        </w:pPrChange>
      </w:pPr>
      <w:del w:id="2987" w:author="Marie Christa Ermite Joseph Fevry" w:date="2018-06-07T14:15:00Z">
        <w:r w:rsidRPr="00C0646F" w:rsidDel="00562066">
          <w:rPr>
            <w:rFonts w:ascii="Calibri" w:hAnsi="Calibri" w:cs="Calibri"/>
            <w:spacing w:val="-3"/>
            <w:sz w:val="20"/>
            <w:szCs w:val="20"/>
            <w:lang w:val="fr-FR"/>
          </w:rPr>
          <w:tab/>
        </w:r>
        <w:r w:rsidR="000C2F92" w:rsidRPr="00C0646F" w:rsidDel="00562066">
          <w:rPr>
            <w:rFonts w:ascii="Calibri" w:hAnsi="Calibri" w:cs="Calibri"/>
            <w:spacing w:val="-3"/>
            <w:sz w:val="20"/>
            <w:szCs w:val="20"/>
            <w:u w:val="single"/>
            <w:lang w:val="fr-FR"/>
          </w:rPr>
          <w:delText>ETAPE</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000C2F92" w:rsidRPr="00C0646F" w:rsidDel="00562066">
          <w:rPr>
            <w:rFonts w:ascii="Calibri" w:hAnsi="Calibri" w:cs="Calibri"/>
            <w:spacing w:val="-3"/>
            <w:sz w:val="20"/>
            <w:szCs w:val="20"/>
            <w:u w:val="single"/>
            <w:lang w:val="fr-FR"/>
          </w:rPr>
          <w:delText>MONTANT</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000C2F92" w:rsidRPr="00C0646F" w:rsidDel="00562066">
          <w:rPr>
            <w:rFonts w:ascii="Calibri" w:hAnsi="Calibri" w:cs="Calibri"/>
            <w:spacing w:val="-3"/>
            <w:sz w:val="20"/>
            <w:szCs w:val="20"/>
            <w:u w:val="single"/>
            <w:lang w:val="fr-FR"/>
          </w:rPr>
          <w:delText>DATE-LIMITE</w:delText>
        </w:r>
      </w:del>
    </w:p>
    <w:p w14:paraId="78897430" w14:textId="1BC5F909" w:rsidR="00E42F83" w:rsidRPr="00C0646F" w:rsidDel="00562066" w:rsidRDefault="00E42F83">
      <w:pPr>
        <w:rPr>
          <w:del w:id="2988" w:author="Marie Christa Ermite Joseph Fevry" w:date="2018-06-07T14:15:00Z"/>
          <w:rFonts w:ascii="Calibri" w:hAnsi="Calibri" w:cs="Calibri"/>
          <w:spacing w:val="-3"/>
          <w:sz w:val="20"/>
          <w:szCs w:val="20"/>
          <w:lang w:val="fr-FR"/>
        </w:rPr>
        <w:pPrChange w:id="2989" w:author="Marie Christa Ermite Joseph Fevry" w:date="2018-10-18T15:44:00Z">
          <w:pPr>
            <w:tabs>
              <w:tab w:val="left" w:pos="-720"/>
            </w:tabs>
            <w:suppressAutoHyphens/>
            <w:jc w:val="both"/>
          </w:pPr>
        </w:pPrChange>
      </w:pPr>
    </w:p>
    <w:p w14:paraId="4C3B4348" w14:textId="46D225B5" w:rsidR="00E42F83" w:rsidRPr="00C0646F" w:rsidDel="00562066" w:rsidRDefault="00E42F83">
      <w:pPr>
        <w:rPr>
          <w:del w:id="2990" w:author="Marie Christa Ermite Joseph Fevry" w:date="2018-06-07T14:15:00Z"/>
          <w:rFonts w:ascii="Calibri" w:hAnsi="Calibri" w:cs="Calibri"/>
          <w:spacing w:val="-3"/>
          <w:sz w:val="20"/>
          <w:szCs w:val="20"/>
          <w:lang w:val="fr-FR"/>
        </w:rPr>
        <w:pPrChange w:id="2991" w:author="Marie Christa Ermite Joseph Fevry" w:date="2018-10-18T15:44:00Z">
          <w:pPr>
            <w:tabs>
              <w:tab w:val="left" w:pos="-720"/>
              <w:tab w:val="left" w:pos="0"/>
              <w:tab w:val="left" w:pos="720"/>
              <w:tab w:val="left" w:pos="1440"/>
              <w:tab w:val="left" w:pos="2160"/>
              <w:tab w:val="left" w:pos="2880"/>
              <w:tab w:val="left" w:pos="3600"/>
              <w:tab w:val="left" w:pos="4320"/>
            </w:tabs>
            <w:suppressAutoHyphens/>
            <w:ind w:left="5040" w:hanging="5040"/>
            <w:jc w:val="both"/>
          </w:pPr>
        </w:pPrChange>
      </w:pPr>
      <w:del w:id="2992" w:author="Marie Christa Ermite Joseph Fevry" w:date="2018-06-07T14:15:00Z">
        <w:r w:rsidRPr="00C0646F" w:rsidDel="00562066">
          <w:rPr>
            <w:rFonts w:ascii="Calibri" w:hAnsi="Calibri" w:cs="Calibri"/>
            <w:spacing w:val="-3"/>
            <w:sz w:val="20"/>
            <w:szCs w:val="20"/>
            <w:lang w:val="fr-FR"/>
          </w:rPr>
          <w:tab/>
          <w:delText>....</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delText>......</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delText>./../....</w:delText>
        </w:r>
      </w:del>
    </w:p>
    <w:p w14:paraId="18910616" w14:textId="06FD7CBB" w:rsidR="00E42F83" w:rsidRPr="00C0646F" w:rsidDel="00562066" w:rsidRDefault="00E42F83">
      <w:pPr>
        <w:rPr>
          <w:del w:id="2993" w:author="Marie Christa Ermite Joseph Fevry" w:date="2018-06-07T14:15:00Z"/>
          <w:rFonts w:ascii="Calibri" w:hAnsi="Calibri" w:cs="Calibri"/>
          <w:spacing w:val="-3"/>
          <w:sz w:val="20"/>
          <w:szCs w:val="20"/>
          <w:lang w:val="fr-FR"/>
        </w:rPr>
        <w:pPrChange w:id="2994" w:author="Marie Christa Ermite Joseph Fevry" w:date="2018-10-18T15:44:00Z">
          <w:pPr>
            <w:tabs>
              <w:tab w:val="left" w:pos="-720"/>
            </w:tabs>
            <w:suppressAutoHyphens/>
            <w:jc w:val="both"/>
          </w:pPr>
        </w:pPrChange>
      </w:pPr>
    </w:p>
    <w:p w14:paraId="0EA3472C" w14:textId="28778FC3" w:rsidR="00E42F83" w:rsidRPr="00C0646F" w:rsidDel="00562066" w:rsidRDefault="00E42F83">
      <w:pPr>
        <w:rPr>
          <w:del w:id="2995" w:author="Marie Christa Ermite Joseph Fevry" w:date="2018-06-07T14:15:00Z"/>
          <w:rFonts w:ascii="Calibri" w:hAnsi="Calibri" w:cs="Calibri"/>
          <w:spacing w:val="-3"/>
          <w:sz w:val="20"/>
          <w:szCs w:val="20"/>
          <w:lang w:val="fr-FR"/>
        </w:rPr>
        <w:pPrChange w:id="2996" w:author="Marie Christa Ermite Joseph Fevry" w:date="2018-10-18T15:44:00Z">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ind w:left="7200" w:hanging="7200"/>
            <w:jc w:val="both"/>
          </w:pPr>
        </w:pPrChange>
      </w:pPr>
      <w:del w:id="2997" w:author="Marie Christa Ermite Joseph Fevry" w:date="2018-06-07T14:15:00Z">
        <w:r w:rsidRPr="00C0646F" w:rsidDel="00562066">
          <w:rPr>
            <w:rFonts w:ascii="Calibri" w:hAnsi="Calibri" w:cs="Calibri"/>
            <w:spacing w:val="-3"/>
            <w:sz w:val="20"/>
            <w:szCs w:val="20"/>
            <w:lang w:val="fr-FR"/>
          </w:rPr>
          <w:tab/>
          <w:delText>.........</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delText>......</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delText>../../....</w:delText>
        </w:r>
      </w:del>
    </w:p>
    <w:p w14:paraId="28EE19E9" w14:textId="0DD2E1A4" w:rsidR="00E42F83" w:rsidRPr="00C0646F" w:rsidDel="00562066" w:rsidRDefault="00E42F83">
      <w:pPr>
        <w:rPr>
          <w:del w:id="2998" w:author="Marie Christa Ermite Joseph Fevry" w:date="2018-06-07T14:15:00Z"/>
          <w:rFonts w:ascii="Calibri" w:hAnsi="Calibri" w:cs="Calibri"/>
          <w:spacing w:val="-3"/>
          <w:sz w:val="20"/>
          <w:szCs w:val="20"/>
          <w:lang w:val="fr-FR"/>
        </w:rPr>
        <w:pPrChange w:id="2999" w:author="Marie Christa Ermite Joseph Fevry" w:date="2018-10-18T15:44:00Z">
          <w:pPr>
            <w:tabs>
              <w:tab w:val="left" w:pos="-720"/>
              <w:tab w:val="left" w:pos="0"/>
            </w:tabs>
            <w:suppressAutoHyphens/>
            <w:ind w:left="720" w:hanging="720"/>
            <w:jc w:val="both"/>
          </w:pPr>
        </w:pPrChange>
      </w:pPr>
    </w:p>
    <w:p w14:paraId="5164B897" w14:textId="1BC39678" w:rsidR="00E42F83" w:rsidRPr="00C0646F" w:rsidDel="00562066" w:rsidRDefault="00E42F83">
      <w:pPr>
        <w:rPr>
          <w:del w:id="3000" w:author="Marie Christa Ermite Joseph Fevry" w:date="2018-06-07T14:15:00Z"/>
          <w:rFonts w:ascii="Calibri" w:hAnsi="Calibri" w:cs="Calibri"/>
          <w:spacing w:val="-3"/>
          <w:sz w:val="20"/>
          <w:szCs w:val="20"/>
          <w:lang w:val="fr-FR"/>
        </w:rPr>
        <w:pPrChange w:id="3001" w:author="Marie Christa Ermite Joseph Fevry" w:date="2018-10-18T15:44:00Z">
          <w:pPr>
            <w:tabs>
              <w:tab w:val="left" w:pos="-720"/>
              <w:tab w:val="left" w:pos="0"/>
            </w:tabs>
            <w:suppressAutoHyphens/>
            <w:ind w:left="720" w:hanging="720"/>
            <w:jc w:val="both"/>
          </w:pPr>
        </w:pPrChange>
      </w:pPr>
      <w:del w:id="3002" w:author="Marie Christa Ermite Joseph Fevry" w:date="2018-06-07T14:15:00Z">
        <w:r w:rsidRPr="00C0646F" w:rsidDel="00562066">
          <w:rPr>
            <w:rFonts w:ascii="Calibri" w:hAnsi="Calibri" w:cs="Calibri"/>
            <w:spacing w:val="-3"/>
            <w:sz w:val="20"/>
            <w:szCs w:val="20"/>
            <w:lang w:val="fr-FR"/>
          </w:rPr>
          <w:tab/>
        </w:r>
        <w:r w:rsidR="000C2F92" w:rsidRPr="00C0646F" w:rsidDel="00562066">
          <w:rPr>
            <w:rFonts w:ascii="Calibri" w:hAnsi="Calibri" w:cs="Calibri"/>
            <w:spacing w:val="-3"/>
            <w:sz w:val="20"/>
            <w:szCs w:val="20"/>
            <w:lang w:val="fr-FR"/>
          </w:rPr>
          <w:delText>Les factures devront indiquer les étapes réalisées et le montant payable correspondant.</w:delText>
        </w:r>
      </w:del>
    </w:p>
    <w:p w14:paraId="200A547F" w14:textId="39704B57" w:rsidR="00E42F83" w:rsidRPr="00C0646F" w:rsidDel="00562066" w:rsidRDefault="00E42F83">
      <w:pPr>
        <w:rPr>
          <w:del w:id="3003" w:author="Marie Christa Ermite Joseph Fevry" w:date="2018-06-07T14:15:00Z"/>
          <w:rFonts w:ascii="Calibri" w:hAnsi="Calibri" w:cs="Calibri"/>
          <w:b/>
          <w:spacing w:val="-3"/>
          <w:sz w:val="20"/>
          <w:szCs w:val="20"/>
          <w:lang w:val="fr-FR"/>
        </w:rPr>
        <w:pPrChange w:id="3004" w:author="Marie Christa Ermite Joseph Fevry" w:date="2018-10-18T15:44:00Z">
          <w:pPr>
            <w:tabs>
              <w:tab w:val="center" w:pos="4680"/>
            </w:tabs>
            <w:suppressAutoHyphens/>
            <w:jc w:val="both"/>
          </w:pPr>
        </w:pPrChange>
      </w:pPr>
    </w:p>
    <w:p w14:paraId="4758453B" w14:textId="60EC7CDE" w:rsidR="00E42F83" w:rsidRPr="00C0646F" w:rsidDel="00562066" w:rsidRDefault="00E42F83">
      <w:pPr>
        <w:rPr>
          <w:del w:id="3005" w:author="Marie Christa Ermite Joseph Fevry" w:date="2018-06-07T14:15:00Z"/>
          <w:rFonts w:ascii="Calibri" w:hAnsi="Calibri" w:cs="Calibri"/>
          <w:b/>
          <w:spacing w:val="-3"/>
          <w:sz w:val="20"/>
          <w:szCs w:val="20"/>
          <w:lang w:val="fr-FR"/>
        </w:rPr>
        <w:pPrChange w:id="3006" w:author="Marie Christa Ermite Joseph Fevry" w:date="2018-10-18T15:44:00Z">
          <w:pPr>
            <w:tabs>
              <w:tab w:val="center" w:pos="4680"/>
            </w:tabs>
            <w:suppressAutoHyphens/>
            <w:jc w:val="both"/>
          </w:pPr>
        </w:pPrChange>
      </w:pPr>
      <w:del w:id="3007" w:author="Marie Christa Ermite Joseph Fevry" w:date="2018-06-07T14:15:00Z">
        <w:r w:rsidRPr="00C0646F" w:rsidDel="00562066">
          <w:rPr>
            <w:rFonts w:ascii="Calibri" w:hAnsi="Calibri" w:cs="Calibri"/>
            <w:b/>
            <w:spacing w:val="-3"/>
            <w:sz w:val="20"/>
            <w:szCs w:val="20"/>
            <w:lang w:val="fr-FR"/>
          </w:rPr>
          <w:tab/>
          <w:delText>OPTION 2 (</w:delText>
        </w:r>
        <w:r w:rsidR="009F548D" w:rsidRPr="00C0646F" w:rsidDel="00562066">
          <w:rPr>
            <w:rFonts w:ascii="Calibri" w:hAnsi="Calibri" w:cs="Calibri"/>
            <w:b/>
            <w:spacing w:val="-3"/>
            <w:sz w:val="20"/>
            <w:szCs w:val="20"/>
            <w:lang w:val="fr-FR"/>
          </w:rPr>
          <w:delText>COUTS</w:delText>
        </w:r>
        <w:r w:rsidR="000270F8" w:rsidRPr="00C0646F" w:rsidDel="00562066">
          <w:rPr>
            <w:rFonts w:ascii="Calibri" w:hAnsi="Calibri" w:cs="Calibri"/>
            <w:b/>
            <w:spacing w:val="-3"/>
            <w:sz w:val="20"/>
            <w:szCs w:val="20"/>
            <w:lang w:val="fr-FR"/>
          </w:rPr>
          <w:delText xml:space="preserve"> REMBOURSABLES</w:delText>
        </w:r>
        <w:r w:rsidRPr="00C0646F" w:rsidDel="00562066">
          <w:rPr>
            <w:rFonts w:ascii="Calibri" w:hAnsi="Calibri" w:cs="Calibri"/>
            <w:b/>
            <w:spacing w:val="-3"/>
            <w:sz w:val="20"/>
            <w:szCs w:val="20"/>
            <w:lang w:val="fr-FR"/>
          </w:rPr>
          <w:delText>)</w:delText>
        </w:r>
      </w:del>
    </w:p>
    <w:p w14:paraId="2064D203" w14:textId="6B7F4D8D" w:rsidR="00E42F83" w:rsidRPr="00C0646F" w:rsidDel="00562066" w:rsidRDefault="00E42F83">
      <w:pPr>
        <w:rPr>
          <w:del w:id="3008" w:author="Marie Christa Ermite Joseph Fevry" w:date="2018-06-07T14:15:00Z"/>
          <w:rFonts w:ascii="Calibri" w:hAnsi="Calibri" w:cs="Calibri"/>
          <w:spacing w:val="-3"/>
          <w:sz w:val="20"/>
          <w:szCs w:val="20"/>
          <w:lang w:val="fr-FR"/>
        </w:rPr>
        <w:pPrChange w:id="3009" w:author="Marie Christa Ermite Joseph Fevry" w:date="2018-10-18T15:44:00Z">
          <w:pPr>
            <w:tabs>
              <w:tab w:val="left" w:pos="-720"/>
            </w:tabs>
            <w:suppressAutoHyphens/>
            <w:jc w:val="both"/>
          </w:pPr>
        </w:pPrChange>
      </w:pPr>
    </w:p>
    <w:p w14:paraId="56D96DF1" w14:textId="4DF4D638" w:rsidR="00E42F83" w:rsidRPr="00C0646F" w:rsidDel="00562066" w:rsidRDefault="00E42F83">
      <w:pPr>
        <w:rPr>
          <w:del w:id="3010" w:author="Marie Christa Ermite Joseph Fevry" w:date="2018-06-07T14:15:00Z"/>
          <w:rFonts w:ascii="Calibri" w:hAnsi="Calibri" w:cs="Calibri"/>
          <w:spacing w:val="-3"/>
          <w:sz w:val="20"/>
          <w:szCs w:val="20"/>
          <w:lang w:val="fr-FR"/>
        </w:rPr>
        <w:pPrChange w:id="3011" w:author="Marie Christa Ermite Joseph Fevry" w:date="2018-10-18T15:44:00Z">
          <w:pPr>
            <w:tabs>
              <w:tab w:val="left" w:pos="-720"/>
              <w:tab w:val="left" w:pos="0"/>
            </w:tabs>
            <w:suppressAutoHyphens/>
            <w:ind w:left="720" w:hanging="720"/>
            <w:jc w:val="both"/>
          </w:pPr>
        </w:pPrChange>
      </w:pPr>
      <w:del w:id="3012" w:author="Marie Christa Ermite Joseph Fevry" w:date="2018-06-07T14:15:00Z">
        <w:r w:rsidRPr="00C0646F" w:rsidDel="00562066">
          <w:rPr>
            <w:rFonts w:ascii="Calibri" w:hAnsi="Calibri" w:cs="Calibri"/>
            <w:spacing w:val="-3"/>
            <w:sz w:val="20"/>
            <w:szCs w:val="20"/>
            <w:lang w:val="fr-FR"/>
          </w:rPr>
          <w:delText>3.</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u w:val="single"/>
            <w:lang w:val="fr-FR"/>
          </w:rPr>
          <w:delText>Pri</w:delText>
        </w:r>
        <w:r w:rsidR="0050776A" w:rsidRPr="00C0646F" w:rsidDel="00562066">
          <w:rPr>
            <w:rFonts w:ascii="Calibri" w:hAnsi="Calibri" w:cs="Calibri"/>
            <w:spacing w:val="-3"/>
            <w:sz w:val="20"/>
            <w:szCs w:val="20"/>
            <w:u w:val="single"/>
            <w:lang w:val="fr-FR"/>
          </w:rPr>
          <w:delText>x et paiement</w:delText>
        </w:r>
      </w:del>
    </w:p>
    <w:p w14:paraId="6E5BA0DF" w14:textId="44CB0759" w:rsidR="00E42F83" w:rsidRPr="00C0646F" w:rsidDel="00562066" w:rsidRDefault="00E42F83">
      <w:pPr>
        <w:rPr>
          <w:del w:id="3013" w:author="Marie Christa Ermite Joseph Fevry" w:date="2018-06-07T14:15:00Z"/>
          <w:rFonts w:ascii="Calibri" w:hAnsi="Calibri" w:cs="Calibri"/>
          <w:spacing w:val="-3"/>
          <w:sz w:val="20"/>
          <w:szCs w:val="20"/>
          <w:lang w:val="fr-FR"/>
        </w:rPr>
        <w:pPrChange w:id="3014" w:author="Marie Christa Ermite Joseph Fevry" w:date="2018-10-18T15:44:00Z">
          <w:pPr>
            <w:tabs>
              <w:tab w:val="left" w:pos="-720"/>
            </w:tabs>
            <w:suppressAutoHyphens/>
            <w:jc w:val="both"/>
          </w:pPr>
        </w:pPrChange>
      </w:pPr>
    </w:p>
    <w:p w14:paraId="4C37818C" w14:textId="5A5119BD" w:rsidR="00E42F83" w:rsidRPr="00C0646F" w:rsidDel="00562066" w:rsidRDefault="00E42F83">
      <w:pPr>
        <w:rPr>
          <w:del w:id="3015" w:author="Marie Christa Ermite Joseph Fevry" w:date="2018-06-07T14:15:00Z"/>
          <w:rFonts w:ascii="Calibri" w:hAnsi="Calibri" w:cs="Calibri"/>
          <w:spacing w:val="-3"/>
          <w:sz w:val="20"/>
          <w:szCs w:val="20"/>
          <w:lang w:val="fr-FR"/>
        </w:rPr>
        <w:pPrChange w:id="3016" w:author="Marie Christa Ermite Joseph Fevry" w:date="2018-10-18T15:44:00Z">
          <w:pPr>
            <w:tabs>
              <w:tab w:val="left" w:pos="-720"/>
              <w:tab w:val="left" w:pos="0"/>
            </w:tabs>
            <w:suppressAutoHyphens/>
            <w:ind w:left="720" w:hanging="720"/>
            <w:jc w:val="both"/>
          </w:pPr>
        </w:pPrChange>
      </w:pPr>
      <w:del w:id="3017" w:author="Marie Christa Ermite Joseph Fevry" w:date="2018-06-07T14:15:00Z">
        <w:r w:rsidRPr="00C0646F" w:rsidDel="00562066">
          <w:rPr>
            <w:rFonts w:ascii="Calibri" w:hAnsi="Calibri" w:cs="Calibri"/>
            <w:spacing w:val="-3"/>
            <w:sz w:val="20"/>
            <w:szCs w:val="20"/>
            <w:lang w:val="fr-FR"/>
          </w:rPr>
          <w:delText>3.1</w:delText>
        </w:r>
        <w:r w:rsidRPr="00C0646F" w:rsidDel="00562066">
          <w:rPr>
            <w:rFonts w:ascii="Calibri" w:hAnsi="Calibri" w:cs="Calibri"/>
            <w:spacing w:val="-3"/>
            <w:sz w:val="20"/>
            <w:szCs w:val="20"/>
            <w:lang w:val="fr-FR"/>
          </w:rPr>
          <w:tab/>
        </w:r>
        <w:r w:rsidR="00D22788" w:rsidRPr="00C0646F" w:rsidDel="00562066">
          <w:rPr>
            <w:rFonts w:ascii="Calibri" w:hAnsi="Calibri" w:cs="Calibri"/>
            <w:spacing w:val="-3"/>
            <w:sz w:val="20"/>
            <w:szCs w:val="20"/>
            <w:lang w:val="fr-FR"/>
          </w:rPr>
          <w:delText>En contrepartie de la fourniture complète et satisfaisante des Services prévus par le présent Contrat, le PNUD payera au Prestataire le prix maximum de _________ [</w:delText>
        </w:r>
        <w:r w:rsidR="00D22788" w:rsidRPr="00C0646F" w:rsidDel="00562066">
          <w:rPr>
            <w:rFonts w:ascii="Calibri" w:hAnsi="Calibri" w:cs="Calibri"/>
            <w:b/>
            <w:spacing w:val="-3"/>
            <w:sz w:val="20"/>
            <w:szCs w:val="20"/>
            <w:lang w:val="fr-FR"/>
          </w:rPr>
          <w:delText>INSEREZ LA DEVISE ET LE MONTANT EN CHIFFRES ET EN LETTRES</w:delText>
        </w:r>
        <w:r w:rsidR="00D22788" w:rsidRPr="00C0646F" w:rsidDel="00562066">
          <w:rPr>
            <w:rFonts w:ascii="Calibri" w:hAnsi="Calibri" w:cs="Calibri"/>
            <w:spacing w:val="-3"/>
            <w:sz w:val="20"/>
            <w:szCs w:val="20"/>
            <w:lang w:val="fr-FR"/>
          </w:rPr>
          <w:delText>].</w:delText>
        </w:r>
      </w:del>
    </w:p>
    <w:p w14:paraId="0871BF7D" w14:textId="74555401" w:rsidR="00E42F83" w:rsidRPr="00C0646F" w:rsidDel="00562066" w:rsidRDefault="00E42F83">
      <w:pPr>
        <w:rPr>
          <w:del w:id="3018" w:author="Marie Christa Ermite Joseph Fevry" w:date="2018-06-07T14:15:00Z"/>
          <w:rFonts w:ascii="Calibri" w:hAnsi="Calibri" w:cs="Calibri"/>
          <w:spacing w:val="-3"/>
          <w:sz w:val="20"/>
          <w:szCs w:val="20"/>
          <w:lang w:val="fr-FR"/>
        </w:rPr>
        <w:pPrChange w:id="3019" w:author="Marie Christa Ermite Joseph Fevry" w:date="2018-10-18T15:44:00Z">
          <w:pPr>
            <w:tabs>
              <w:tab w:val="left" w:pos="-720"/>
            </w:tabs>
            <w:suppressAutoHyphens/>
            <w:jc w:val="both"/>
          </w:pPr>
        </w:pPrChange>
      </w:pPr>
    </w:p>
    <w:p w14:paraId="0ECBD9E8" w14:textId="4FAF6EA7" w:rsidR="00E42F83" w:rsidRPr="00C0646F" w:rsidDel="00562066" w:rsidRDefault="00E42F83">
      <w:pPr>
        <w:rPr>
          <w:del w:id="3020" w:author="Marie Christa Ermite Joseph Fevry" w:date="2018-06-07T14:15:00Z"/>
          <w:rFonts w:ascii="Calibri" w:hAnsi="Calibri" w:cs="Calibri"/>
          <w:spacing w:val="-3"/>
          <w:sz w:val="20"/>
          <w:szCs w:val="20"/>
          <w:lang w:val="fr-FR"/>
        </w:rPr>
        <w:pPrChange w:id="3021" w:author="Marie Christa Ermite Joseph Fevry" w:date="2018-10-18T15:44:00Z">
          <w:pPr>
            <w:tabs>
              <w:tab w:val="left" w:pos="-720"/>
              <w:tab w:val="left" w:pos="0"/>
            </w:tabs>
            <w:suppressAutoHyphens/>
            <w:ind w:left="720" w:hanging="720"/>
            <w:jc w:val="both"/>
          </w:pPr>
        </w:pPrChange>
      </w:pPr>
      <w:del w:id="3022" w:author="Marie Christa Ermite Joseph Fevry" w:date="2018-06-07T14:15:00Z">
        <w:r w:rsidRPr="00C0646F" w:rsidDel="00562066">
          <w:rPr>
            <w:rFonts w:ascii="Calibri" w:hAnsi="Calibri" w:cs="Calibri"/>
            <w:spacing w:val="-3"/>
            <w:sz w:val="20"/>
            <w:szCs w:val="20"/>
            <w:lang w:val="fr-FR"/>
          </w:rPr>
          <w:delText>3.2</w:delText>
        </w:r>
        <w:r w:rsidRPr="00C0646F" w:rsidDel="00562066">
          <w:rPr>
            <w:rFonts w:ascii="Calibri" w:hAnsi="Calibri" w:cs="Calibri"/>
            <w:spacing w:val="-3"/>
            <w:sz w:val="20"/>
            <w:szCs w:val="20"/>
            <w:lang w:val="fr-FR"/>
          </w:rPr>
          <w:tab/>
        </w:r>
        <w:r w:rsidR="009F548D" w:rsidRPr="00C0646F" w:rsidDel="00562066">
          <w:rPr>
            <w:rFonts w:ascii="Calibri" w:hAnsi="Calibri" w:cs="Calibri"/>
            <w:spacing w:val="-3"/>
            <w:sz w:val="20"/>
            <w:szCs w:val="20"/>
            <w:lang w:val="fr-FR"/>
          </w:rPr>
          <w:delText>Le montant indiqué au 3.1 ci-dessus constitue le montant total maximum des frais remboursables aux termes du présent Contrat. La composition des coûts figurant à l’annexe _____ [</w:delText>
        </w:r>
        <w:r w:rsidR="009F548D" w:rsidRPr="00C0646F" w:rsidDel="00562066">
          <w:rPr>
            <w:rFonts w:ascii="Calibri" w:hAnsi="Calibri" w:cs="Calibri"/>
            <w:b/>
            <w:spacing w:val="-3"/>
            <w:sz w:val="20"/>
            <w:szCs w:val="20"/>
            <w:lang w:val="fr-FR"/>
          </w:rPr>
          <w:delText>INSEREZ LE NUMERO DE L’ANNEXE</w:delText>
        </w:r>
        <w:r w:rsidR="009F548D" w:rsidRPr="00C0646F" w:rsidDel="00562066">
          <w:rPr>
            <w:rFonts w:ascii="Calibri" w:hAnsi="Calibri" w:cs="Calibri"/>
            <w:spacing w:val="-3"/>
            <w:sz w:val="20"/>
            <w:szCs w:val="20"/>
            <w:lang w:val="fr-FR"/>
          </w:rPr>
          <w:delText xml:space="preserve">] contient les montants maximum par catégorie de coût qui sont remboursables aux termes du présent Contrat. Le Prestataire devra indiquer dans ses factures le montant des </w:delText>
        </w:r>
        <w:r w:rsidR="00577F8B" w:rsidRPr="00C0646F" w:rsidDel="00562066">
          <w:rPr>
            <w:rFonts w:ascii="Calibri" w:hAnsi="Calibri" w:cs="Calibri"/>
            <w:spacing w:val="-3"/>
            <w:sz w:val="20"/>
            <w:szCs w:val="20"/>
            <w:lang w:val="fr-FR"/>
          </w:rPr>
          <w:delText>coûts remboursables effecti</w:delText>
        </w:r>
        <w:r w:rsidR="00555FA5" w:rsidRPr="00C0646F" w:rsidDel="00562066">
          <w:rPr>
            <w:rFonts w:ascii="Calibri" w:hAnsi="Calibri" w:cs="Calibri"/>
            <w:spacing w:val="-3"/>
            <w:sz w:val="20"/>
            <w:szCs w:val="20"/>
            <w:lang w:val="fr-FR"/>
          </w:rPr>
          <w:delText>fs</w:delText>
        </w:r>
        <w:r w:rsidR="00577F8B" w:rsidRPr="00C0646F" w:rsidDel="00562066">
          <w:rPr>
            <w:rFonts w:ascii="Calibri" w:hAnsi="Calibri" w:cs="Calibri"/>
            <w:spacing w:val="-3"/>
            <w:sz w:val="20"/>
            <w:szCs w:val="20"/>
            <w:lang w:val="fr-FR"/>
          </w:rPr>
          <w:delText xml:space="preserve"> engagés dans le cadre de la fourniture des Services.</w:delText>
        </w:r>
      </w:del>
    </w:p>
    <w:p w14:paraId="3D73554D" w14:textId="1834CCC5" w:rsidR="00E42F83" w:rsidRPr="00C0646F" w:rsidDel="00562066" w:rsidRDefault="00E42F83">
      <w:pPr>
        <w:rPr>
          <w:del w:id="3023" w:author="Marie Christa Ermite Joseph Fevry" w:date="2018-06-07T14:15:00Z"/>
          <w:rFonts w:ascii="Calibri" w:hAnsi="Calibri" w:cs="Calibri"/>
          <w:spacing w:val="-3"/>
          <w:sz w:val="20"/>
          <w:szCs w:val="20"/>
          <w:lang w:val="fr-FR"/>
        </w:rPr>
        <w:pPrChange w:id="3024" w:author="Marie Christa Ermite Joseph Fevry" w:date="2018-10-18T15:44:00Z">
          <w:pPr>
            <w:tabs>
              <w:tab w:val="left" w:pos="-720"/>
            </w:tabs>
            <w:suppressAutoHyphens/>
            <w:jc w:val="both"/>
          </w:pPr>
        </w:pPrChange>
      </w:pPr>
    </w:p>
    <w:p w14:paraId="0C9C3169" w14:textId="458CF229" w:rsidR="00E42F83" w:rsidRPr="00C0646F" w:rsidDel="00562066" w:rsidRDefault="00E42F83">
      <w:pPr>
        <w:rPr>
          <w:del w:id="3025" w:author="Marie Christa Ermite Joseph Fevry" w:date="2018-06-07T14:15:00Z"/>
          <w:rFonts w:ascii="Calibri" w:hAnsi="Calibri" w:cs="Calibri"/>
          <w:spacing w:val="-3"/>
          <w:sz w:val="20"/>
          <w:szCs w:val="20"/>
          <w:lang w:val="fr-FR"/>
        </w:rPr>
        <w:pPrChange w:id="3026" w:author="Marie Christa Ermite Joseph Fevry" w:date="2018-10-18T15:44:00Z">
          <w:pPr>
            <w:tabs>
              <w:tab w:val="left" w:pos="-720"/>
              <w:tab w:val="left" w:pos="0"/>
            </w:tabs>
            <w:suppressAutoHyphens/>
            <w:ind w:left="720" w:hanging="720"/>
            <w:jc w:val="both"/>
          </w:pPr>
        </w:pPrChange>
      </w:pPr>
      <w:del w:id="3027" w:author="Marie Christa Ermite Joseph Fevry" w:date="2018-06-07T14:15:00Z">
        <w:r w:rsidRPr="00C0646F" w:rsidDel="00562066">
          <w:rPr>
            <w:rFonts w:ascii="Calibri" w:hAnsi="Calibri" w:cs="Calibri"/>
            <w:spacing w:val="-3"/>
            <w:sz w:val="20"/>
            <w:szCs w:val="20"/>
            <w:lang w:val="fr-FR"/>
          </w:rPr>
          <w:delText>3.3</w:delText>
        </w:r>
        <w:r w:rsidRPr="00C0646F" w:rsidDel="00562066">
          <w:rPr>
            <w:rFonts w:ascii="Calibri" w:hAnsi="Calibri" w:cs="Calibri"/>
            <w:spacing w:val="-3"/>
            <w:sz w:val="20"/>
            <w:szCs w:val="20"/>
            <w:lang w:val="fr-FR"/>
          </w:rPr>
          <w:tab/>
        </w:r>
        <w:r w:rsidR="00555FA5" w:rsidRPr="00C0646F" w:rsidDel="00562066">
          <w:rPr>
            <w:rFonts w:ascii="Calibri" w:hAnsi="Calibri" w:cs="Calibri"/>
            <w:spacing w:val="-3"/>
            <w:sz w:val="20"/>
            <w:szCs w:val="20"/>
            <w:lang w:val="fr-FR"/>
          </w:rPr>
          <w:delText xml:space="preserve">Le Prestataire ne pourra </w:delText>
        </w:r>
        <w:r w:rsidR="006D4AD2" w:rsidRPr="00C0646F" w:rsidDel="00562066">
          <w:rPr>
            <w:rFonts w:ascii="Calibri" w:hAnsi="Calibri" w:cs="Calibri"/>
            <w:spacing w:val="-3"/>
            <w:sz w:val="20"/>
            <w:szCs w:val="20"/>
            <w:lang w:val="fr-FR"/>
          </w:rPr>
          <w:delText xml:space="preserve">pas </w:delText>
        </w:r>
        <w:r w:rsidR="00555FA5" w:rsidRPr="00C0646F" w:rsidDel="00562066">
          <w:rPr>
            <w:rFonts w:ascii="Calibri" w:hAnsi="Calibri" w:cs="Calibri"/>
            <w:spacing w:val="-3"/>
            <w:sz w:val="20"/>
            <w:szCs w:val="20"/>
            <w:lang w:val="fr-FR"/>
          </w:rPr>
          <w:delText>effectuer des travaux, fournir des matériels, matériaux et fournitures, ou d’autres services susceptibles de générer des coûts supérieurs au montant indiqué au 3.1 ou à l’un quelconque des montants précisés dans la composition des coûts pour chaque catégorie de coût, sans le consentement préalable et écrit de _________ [</w:delText>
        </w:r>
        <w:r w:rsidR="00555FA5" w:rsidRPr="00C0646F" w:rsidDel="00562066">
          <w:rPr>
            <w:rFonts w:ascii="Calibri" w:hAnsi="Calibri" w:cs="Calibri"/>
            <w:b/>
            <w:spacing w:val="-3"/>
            <w:sz w:val="20"/>
            <w:szCs w:val="20"/>
            <w:lang w:val="fr-FR"/>
          </w:rPr>
          <w:delText>NOM et TITRE</w:delText>
        </w:r>
        <w:r w:rsidR="00555FA5" w:rsidRPr="00C0646F" w:rsidDel="00562066">
          <w:rPr>
            <w:rFonts w:ascii="Calibri" w:hAnsi="Calibri" w:cs="Calibri"/>
            <w:spacing w:val="-3"/>
            <w:sz w:val="20"/>
            <w:szCs w:val="20"/>
            <w:lang w:val="fr-FR"/>
          </w:rPr>
          <w:delText>] du PNUD.</w:delText>
        </w:r>
      </w:del>
    </w:p>
    <w:p w14:paraId="5F2032BA" w14:textId="4B32F9AB" w:rsidR="00E42F83" w:rsidRPr="00C0646F" w:rsidDel="00562066" w:rsidRDefault="00E42F83">
      <w:pPr>
        <w:rPr>
          <w:del w:id="3028" w:author="Marie Christa Ermite Joseph Fevry" w:date="2018-06-07T14:15:00Z"/>
          <w:rFonts w:ascii="Calibri" w:hAnsi="Calibri" w:cs="Calibri"/>
          <w:spacing w:val="-3"/>
          <w:sz w:val="20"/>
          <w:szCs w:val="20"/>
          <w:lang w:val="fr-FR"/>
        </w:rPr>
        <w:pPrChange w:id="3029" w:author="Marie Christa Ermite Joseph Fevry" w:date="2018-10-18T15:44:00Z">
          <w:pPr>
            <w:tabs>
              <w:tab w:val="left" w:pos="-720"/>
            </w:tabs>
            <w:suppressAutoHyphens/>
            <w:jc w:val="both"/>
          </w:pPr>
        </w:pPrChange>
      </w:pPr>
    </w:p>
    <w:p w14:paraId="71470280" w14:textId="22BCF5CD" w:rsidR="00E42F83" w:rsidRPr="00C0646F" w:rsidDel="00562066" w:rsidRDefault="00E42F83">
      <w:pPr>
        <w:rPr>
          <w:del w:id="3030" w:author="Marie Christa Ermite Joseph Fevry" w:date="2018-06-07T14:15:00Z"/>
          <w:rFonts w:ascii="Calibri" w:hAnsi="Calibri" w:cs="Calibri"/>
          <w:spacing w:val="-3"/>
          <w:sz w:val="20"/>
          <w:szCs w:val="20"/>
          <w:lang w:val="fr-FR"/>
        </w:rPr>
        <w:pPrChange w:id="3031" w:author="Marie Christa Ermite Joseph Fevry" w:date="2018-10-18T15:44:00Z">
          <w:pPr>
            <w:tabs>
              <w:tab w:val="left" w:pos="-720"/>
              <w:tab w:val="left" w:pos="0"/>
            </w:tabs>
            <w:suppressAutoHyphens/>
            <w:ind w:left="720" w:hanging="720"/>
            <w:jc w:val="both"/>
          </w:pPr>
        </w:pPrChange>
      </w:pPr>
      <w:del w:id="3032" w:author="Marie Christa Ermite Joseph Fevry" w:date="2018-06-07T14:15:00Z">
        <w:r w:rsidRPr="00C0646F" w:rsidDel="00562066">
          <w:rPr>
            <w:rFonts w:ascii="Calibri" w:hAnsi="Calibri" w:cs="Calibri"/>
            <w:spacing w:val="-3"/>
            <w:sz w:val="20"/>
            <w:szCs w:val="20"/>
            <w:lang w:val="fr-FR"/>
          </w:rPr>
          <w:delText>3.4</w:delText>
        </w:r>
        <w:r w:rsidRPr="00C0646F" w:rsidDel="00562066">
          <w:rPr>
            <w:rFonts w:ascii="Calibri" w:hAnsi="Calibri" w:cs="Calibri"/>
            <w:spacing w:val="-3"/>
            <w:sz w:val="20"/>
            <w:szCs w:val="20"/>
            <w:lang w:val="fr-FR"/>
          </w:rPr>
          <w:tab/>
        </w:r>
        <w:r w:rsidR="001A7B5A" w:rsidRPr="00C0646F" w:rsidDel="00562066">
          <w:rPr>
            <w:rFonts w:ascii="Calibri" w:hAnsi="Calibri" w:cs="Calibri"/>
            <w:spacing w:val="-3"/>
            <w:sz w:val="20"/>
            <w:szCs w:val="20"/>
            <w:lang w:val="fr-FR"/>
          </w:rPr>
          <w:delText xml:space="preserve">Les paiements remis par le PNUD au Prestataire ne seront pas considérés comme libérant </w:delText>
        </w:r>
        <w:r w:rsidR="006D4AD2" w:rsidRPr="00C0646F" w:rsidDel="00562066">
          <w:rPr>
            <w:rFonts w:ascii="Calibri" w:hAnsi="Calibri" w:cs="Calibri"/>
            <w:spacing w:val="-3"/>
            <w:sz w:val="20"/>
            <w:szCs w:val="20"/>
            <w:lang w:val="fr-FR"/>
          </w:rPr>
          <w:delText>c</w:delText>
        </w:r>
        <w:r w:rsidR="001A7B5A" w:rsidRPr="00C0646F" w:rsidDel="00562066">
          <w:rPr>
            <w:rFonts w:ascii="Calibri" w:hAnsi="Calibri" w:cs="Calibri"/>
            <w:spacing w:val="-3"/>
            <w:sz w:val="20"/>
            <w:szCs w:val="20"/>
            <w:lang w:val="fr-FR"/>
          </w:rPr>
          <w:delText xml:space="preserve">e dernier de ses obligations aux termes du présent Contrat ou comme emportant acceptation par le PNUD de la fourniture des Services par le Prestataire. </w:delText>
        </w:r>
      </w:del>
    </w:p>
    <w:p w14:paraId="4C37EF25" w14:textId="462E75CA" w:rsidR="00E42F83" w:rsidRPr="00C0646F" w:rsidDel="00562066" w:rsidRDefault="00E42F83">
      <w:pPr>
        <w:rPr>
          <w:del w:id="3033" w:author="Marie Christa Ermite Joseph Fevry" w:date="2018-06-07T14:15:00Z"/>
          <w:rFonts w:ascii="Calibri" w:hAnsi="Calibri" w:cs="Calibri"/>
          <w:spacing w:val="-3"/>
          <w:sz w:val="20"/>
          <w:szCs w:val="20"/>
          <w:lang w:val="fr-FR"/>
        </w:rPr>
        <w:pPrChange w:id="3034" w:author="Marie Christa Ermite Joseph Fevry" w:date="2018-10-18T15:44:00Z">
          <w:pPr>
            <w:tabs>
              <w:tab w:val="left" w:pos="-720"/>
            </w:tabs>
            <w:suppressAutoHyphens/>
            <w:jc w:val="both"/>
          </w:pPr>
        </w:pPrChange>
      </w:pPr>
    </w:p>
    <w:p w14:paraId="18DE4805" w14:textId="3BFCFE68" w:rsidR="00E42F83" w:rsidRPr="00C0646F" w:rsidDel="00562066" w:rsidRDefault="00E42F83">
      <w:pPr>
        <w:rPr>
          <w:del w:id="3035" w:author="Marie Christa Ermite Joseph Fevry" w:date="2018-06-07T14:15:00Z"/>
          <w:rFonts w:ascii="Calibri" w:hAnsi="Calibri" w:cs="Calibri"/>
          <w:spacing w:val="-3"/>
          <w:sz w:val="20"/>
          <w:szCs w:val="20"/>
          <w:lang w:val="fr-FR"/>
        </w:rPr>
        <w:pPrChange w:id="3036" w:author="Marie Christa Ermite Joseph Fevry" w:date="2018-10-18T15:44:00Z">
          <w:pPr>
            <w:tabs>
              <w:tab w:val="left" w:pos="-720"/>
              <w:tab w:val="left" w:pos="0"/>
            </w:tabs>
            <w:suppressAutoHyphens/>
            <w:ind w:left="720" w:hanging="720"/>
            <w:jc w:val="both"/>
          </w:pPr>
        </w:pPrChange>
      </w:pPr>
      <w:del w:id="3037" w:author="Marie Christa Ermite Joseph Fevry" w:date="2018-06-07T14:15:00Z">
        <w:r w:rsidRPr="00C0646F" w:rsidDel="00562066">
          <w:rPr>
            <w:rFonts w:ascii="Calibri" w:hAnsi="Calibri" w:cs="Calibri"/>
            <w:spacing w:val="-3"/>
            <w:sz w:val="20"/>
            <w:szCs w:val="20"/>
            <w:lang w:val="fr-FR"/>
          </w:rPr>
          <w:delText>3.5</w:delText>
        </w:r>
        <w:r w:rsidRPr="00C0646F" w:rsidDel="00562066">
          <w:rPr>
            <w:rFonts w:ascii="Calibri" w:hAnsi="Calibri" w:cs="Calibri"/>
            <w:spacing w:val="-3"/>
            <w:sz w:val="20"/>
            <w:szCs w:val="20"/>
            <w:lang w:val="fr-FR"/>
          </w:rPr>
          <w:tab/>
        </w:r>
        <w:r w:rsidR="001A7B5A" w:rsidRPr="00C0646F" w:rsidDel="00562066">
          <w:rPr>
            <w:rFonts w:ascii="Calibri" w:hAnsi="Calibri" w:cs="Calibri"/>
            <w:spacing w:val="-3"/>
            <w:sz w:val="20"/>
            <w:szCs w:val="20"/>
            <w:lang w:val="fr-FR"/>
          </w:rPr>
          <w:delText>Le Prestataire devra soumettre des factures au titre du travail accompli chaque _________ [</w:delText>
        </w:r>
        <w:r w:rsidR="001A7B5A" w:rsidRPr="00C0646F" w:rsidDel="00562066">
          <w:rPr>
            <w:rFonts w:ascii="Calibri" w:hAnsi="Calibri" w:cs="Calibri"/>
            <w:b/>
            <w:spacing w:val="-3"/>
            <w:sz w:val="20"/>
            <w:szCs w:val="20"/>
            <w:lang w:val="fr-FR"/>
          </w:rPr>
          <w:delText>INSEREZ LA PERIODE DE TEMPS OU LES ETAPES</w:delText>
        </w:r>
        <w:r w:rsidR="001A7B5A" w:rsidRPr="00C0646F" w:rsidDel="00562066">
          <w:rPr>
            <w:rFonts w:ascii="Calibri" w:hAnsi="Calibri" w:cs="Calibri"/>
            <w:spacing w:val="-3"/>
            <w:sz w:val="20"/>
            <w:szCs w:val="20"/>
            <w:lang w:val="fr-FR"/>
          </w:rPr>
          <w:delText>]</w:delText>
        </w:r>
      </w:del>
    </w:p>
    <w:p w14:paraId="227D98AC" w14:textId="73B8A6A2" w:rsidR="00E42F83" w:rsidRPr="00C0646F" w:rsidDel="00562066" w:rsidRDefault="00E42F83">
      <w:pPr>
        <w:rPr>
          <w:del w:id="3038" w:author="Marie Christa Ermite Joseph Fevry" w:date="2018-06-07T14:15:00Z"/>
          <w:rFonts w:ascii="Calibri" w:hAnsi="Calibri" w:cs="Calibri"/>
          <w:spacing w:val="-3"/>
          <w:sz w:val="20"/>
          <w:szCs w:val="20"/>
          <w:lang w:val="fr-FR"/>
        </w:rPr>
        <w:pPrChange w:id="3039" w:author="Marie Christa Ermite Joseph Fevry" w:date="2018-10-18T15:44:00Z">
          <w:pPr>
            <w:tabs>
              <w:tab w:val="left" w:pos="-720"/>
            </w:tabs>
            <w:suppressAutoHyphens/>
            <w:jc w:val="both"/>
          </w:pPr>
        </w:pPrChange>
      </w:pPr>
    </w:p>
    <w:p w14:paraId="4756C272" w14:textId="792116E4" w:rsidR="00E42F83" w:rsidRPr="00C0646F" w:rsidDel="00562066" w:rsidRDefault="00E42F83">
      <w:pPr>
        <w:rPr>
          <w:del w:id="3040" w:author="Marie Christa Ermite Joseph Fevry" w:date="2018-06-07T14:15:00Z"/>
          <w:rFonts w:ascii="Calibri" w:hAnsi="Calibri" w:cs="Calibri"/>
          <w:spacing w:val="-3"/>
          <w:sz w:val="20"/>
          <w:szCs w:val="20"/>
          <w:lang w:val="fr-FR"/>
        </w:rPr>
        <w:pPrChange w:id="3041" w:author="Marie Christa Ermite Joseph Fevry" w:date="2018-10-18T15:44:00Z">
          <w:pPr>
            <w:tabs>
              <w:tab w:val="center" w:pos="4680"/>
            </w:tabs>
            <w:suppressAutoHyphens/>
            <w:jc w:val="both"/>
          </w:pPr>
        </w:pPrChange>
      </w:pPr>
      <w:del w:id="3042" w:author="Marie Christa Ermite Joseph Fevry" w:date="2018-06-07T14:15:00Z">
        <w:r w:rsidRPr="00C0646F" w:rsidDel="00562066">
          <w:rPr>
            <w:rFonts w:ascii="Calibri" w:hAnsi="Calibri" w:cs="Calibri"/>
            <w:spacing w:val="-3"/>
            <w:sz w:val="20"/>
            <w:szCs w:val="20"/>
            <w:lang w:val="fr-FR"/>
          </w:rPr>
          <w:tab/>
        </w:r>
        <w:r w:rsidR="001A7B5A" w:rsidRPr="00C0646F" w:rsidDel="00562066">
          <w:rPr>
            <w:rFonts w:ascii="Calibri" w:hAnsi="Calibri" w:cs="Calibri"/>
            <w:spacing w:val="-3"/>
            <w:sz w:val="20"/>
            <w:szCs w:val="20"/>
            <w:lang w:val="fr-FR"/>
          </w:rPr>
          <w:delText>OU</w:delText>
        </w:r>
      </w:del>
    </w:p>
    <w:p w14:paraId="666E5F96" w14:textId="0578207E" w:rsidR="00E42F83" w:rsidRPr="00C0646F" w:rsidDel="00562066" w:rsidRDefault="00E42F83">
      <w:pPr>
        <w:rPr>
          <w:del w:id="3043" w:author="Marie Christa Ermite Joseph Fevry" w:date="2018-06-07T14:15:00Z"/>
          <w:rFonts w:ascii="Calibri" w:hAnsi="Calibri" w:cs="Calibri"/>
          <w:spacing w:val="-3"/>
          <w:sz w:val="20"/>
          <w:szCs w:val="20"/>
          <w:lang w:val="fr-FR"/>
        </w:rPr>
        <w:pPrChange w:id="3044" w:author="Marie Christa Ermite Joseph Fevry" w:date="2018-10-18T15:44:00Z">
          <w:pPr>
            <w:tabs>
              <w:tab w:val="left" w:pos="-720"/>
            </w:tabs>
            <w:suppressAutoHyphens/>
            <w:jc w:val="both"/>
          </w:pPr>
        </w:pPrChange>
      </w:pPr>
    </w:p>
    <w:p w14:paraId="3355E4F8" w14:textId="6A9CE9A7" w:rsidR="00E42F83" w:rsidRPr="00C0646F" w:rsidDel="00562066" w:rsidRDefault="00E42F83">
      <w:pPr>
        <w:rPr>
          <w:del w:id="3045" w:author="Marie Christa Ermite Joseph Fevry" w:date="2018-06-07T14:15:00Z"/>
          <w:rFonts w:ascii="Calibri" w:hAnsi="Calibri" w:cs="Calibri"/>
          <w:spacing w:val="-3"/>
          <w:sz w:val="20"/>
          <w:szCs w:val="20"/>
          <w:lang w:val="fr-FR"/>
        </w:rPr>
        <w:pPrChange w:id="3046" w:author="Marie Christa Ermite Joseph Fevry" w:date="2018-10-18T15:44:00Z">
          <w:pPr>
            <w:tabs>
              <w:tab w:val="left" w:pos="-720"/>
              <w:tab w:val="left" w:pos="0"/>
            </w:tabs>
            <w:suppressAutoHyphens/>
            <w:ind w:left="720" w:hanging="720"/>
            <w:jc w:val="both"/>
          </w:pPr>
        </w:pPrChange>
      </w:pPr>
      <w:del w:id="3047" w:author="Marie Christa Ermite Joseph Fevry" w:date="2018-06-07T14:15:00Z">
        <w:r w:rsidRPr="00C0646F" w:rsidDel="00562066">
          <w:rPr>
            <w:rFonts w:ascii="Calibri" w:hAnsi="Calibri" w:cs="Calibri"/>
            <w:spacing w:val="-3"/>
            <w:sz w:val="20"/>
            <w:szCs w:val="20"/>
            <w:lang w:val="fr-FR"/>
          </w:rPr>
          <w:delText>3.5.</w:delText>
        </w:r>
        <w:r w:rsidRPr="00C0646F" w:rsidDel="00562066">
          <w:rPr>
            <w:rFonts w:ascii="Calibri" w:hAnsi="Calibri" w:cs="Calibri"/>
            <w:spacing w:val="-3"/>
            <w:sz w:val="20"/>
            <w:szCs w:val="20"/>
            <w:lang w:val="fr-FR"/>
          </w:rPr>
          <w:tab/>
        </w:r>
        <w:r w:rsidR="0079110A" w:rsidRPr="00C0646F" w:rsidDel="00562066">
          <w:rPr>
            <w:rFonts w:ascii="Calibri" w:hAnsi="Calibri" w:cs="Calibri"/>
            <w:spacing w:val="-3"/>
            <w:sz w:val="20"/>
            <w:szCs w:val="20"/>
            <w:lang w:val="fr-FR"/>
          </w:rPr>
          <w:delText>Le Prestataire devra soumettre une facture de ____________ [</w:delText>
        </w:r>
        <w:r w:rsidR="0079110A" w:rsidRPr="00C0646F" w:rsidDel="00562066">
          <w:rPr>
            <w:rFonts w:ascii="Calibri" w:hAnsi="Calibri" w:cs="Calibri"/>
            <w:b/>
            <w:spacing w:val="-3"/>
            <w:sz w:val="20"/>
            <w:szCs w:val="20"/>
            <w:lang w:val="fr-FR"/>
          </w:rPr>
          <w:delText>INSEREZ LE MONTANT ET LA DEVISE DE L’AVANCE EN CHIFFRES ET EN LETTRES</w:delText>
        </w:r>
        <w:r w:rsidR="0079110A" w:rsidRPr="00C0646F" w:rsidDel="00562066">
          <w:rPr>
            <w:rFonts w:ascii="Calibri" w:hAnsi="Calibri" w:cs="Calibri"/>
            <w:spacing w:val="-3"/>
            <w:sz w:val="20"/>
            <w:szCs w:val="20"/>
            <w:lang w:val="fr-FR"/>
          </w:rPr>
          <w:delText>] lors de la signature du présent Contrat par chacune des parties, et des factures au titre du travail accompli chaque _____________ [</w:delText>
        </w:r>
        <w:r w:rsidR="0079110A" w:rsidRPr="00C0646F" w:rsidDel="00562066">
          <w:rPr>
            <w:rFonts w:ascii="Calibri" w:hAnsi="Calibri" w:cs="Calibri"/>
            <w:b/>
            <w:spacing w:val="-3"/>
            <w:sz w:val="20"/>
            <w:szCs w:val="20"/>
            <w:lang w:val="fr-FR"/>
          </w:rPr>
          <w:delText>INSEREZ LA PERIODE DE TEMPS OU LES ETAPES</w:delText>
        </w:r>
        <w:r w:rsidR="0079110A" w:rsidRPr="00C0646F" w:rsidDel="00562066">
          <w:rPr>
            <w:rFonts w:ascii="Calibri" w:hAnsi="Calibri" w:cs="Calibri"/>
            <w:spacing w:val="-3"/>
            <w:sz w:val="20"/>
            <w:szCs w:val="20"/>
            <w:lang w:val="fr-FR"/>
          </w:rPr>
          <w:delText>].</w:delText>
        </w:r>
      </w:del>
    </w:p>
    <w:p w14:paraId="013DD205" w14:textId="20BC9B03" w:rsidR="00E42F83" w:rsidRPr="00C0646F" w:rsidDel="00562066" w:rsidRDefault="00E42F83">
      <w:pPr>
        <w:rPr>
          <w:del w:id="3048" w:author="Marie Christa Ermite Joseph Fevry" w:date="2018-06-07T14:15:00Z"/>
          <w:rFonts w:ascii="Calibri" w:hAnsi="Calibri" w:cs="Calibri"/>
          <w:spacing w:val="-3"/>
          <w:sz w:val="20"/>
          <w:szCs w:val="20"/>
          <w:lang w:val="fr-FR"/>
        </w:rPr>
        <w:pPrChange w:id="3049" w:author="Marie Christa Ermite Joseph Fevry" w:date="2018-10-18T15:44:00Z">
          <w:pPr>
            <w:tabs>
              <w:tab w:val="left" w:pos="-720"/>
            </w:tabs>
            <w:suppressAutoHyphens/>
            <w:jc w:val="both"/>
          </w:pPr>
        </w:pPrChange>
      </w:pPr>
    </w:p>
    <w:p w14:paraId="3BAEA7B7" w14:textId="08F2E861" w:rsidR="00E42F83" w:rsidRPr="00C0646F" w:rsidDel="00562066" w:rsidRDefault="00E42F83">
      <w:pPr>
        <w:rPr>
          <w:del w:id="3050" w:author="Marie Christa Ermite Joseph Fevry" w:date="2018-06-07T14:15:00Z"/>
          <w:rFonts w:ascii="Calibri" w:hAnsi="Calibri" w:cs="Calibri"/>
          <w:spacing w:val="-3"/>
          <w:sz w:val="20"/>
          <w:szCs w:val="20"/>
          <w:lang w:val="fr-FR"/>
        </w:rPr>
        <w:pPrChange w:id="3051" w:author="Marie Christa Ermite Joseph Fevry" w:date="2018-10-18T15:44:00Z">
          <w:pPr>
            <w:tabs>
              <w:tab w:val="left" w:pos="-720"/>
            </w:tabs>
            <w:suppressAutoHyphens/>
            <w:ind w:left="720" w:hanging="720"/>
            <w:jc w:val="both"/>
          </w:pPr>
        </w:pPrChange>
      </w:pPr>
      <w:del w:id="3052" w:author="Marie Christa Ermite Joseph Fevry" w:date="2018-06-07T14:15:00Z">
        <w:r w:rsidRPr="00C0646F" w:rsidDel="00562066">
          <w:rPr>
            <w:rFonts w:ascii="Calibri" w:hAnsi="Calibri" w:cs="Calibri"/>
            <w:spacing w:val="-3"/>
            <w:sz w:val="20"/>
            <w:szCs w:val="20"/>
            <w:lang w:val="fr-FR"/>
          </w:rPr>
          <w:delText>3.6</w:delText>
        </w:r>
        <w:r w:rsidRPr="00C0646F" w:rsidDel="00562066">
          <w:rPr>
            <w:rFonts w:ascii="Calibri" w:hAnsi="Calibri" w:cs="Calibri"/>
            <w:spacing w:val="-3"/>
            <w:sz w:val="20"/>
            <w:szCs w:val="20"/>
            <w:lang w:val="fr-FR"/>
          </w:rPr>
          <w:tab/>
        </w:r>
        <w:r w:rsidR="006E4A26" w:rsidRPr="00C0646F" w:rsidDel="00562066">
          <w:rPr>
            <w:rFonts w:ascii="Calibri" w:hAnsi="Calibri" w:cs="Calibri"/>
            <w:spacing w:val="-3"/>
            <w:sz w:val="20"/>
            <w:szCs w:val="20"/>
            <w:lang w:val="fr-FR"/>
          </w:rPr>
          <w:delText xml:space="preserve">Les acomptes et paiements finaux seront versés par le PNUD au Prestataire après acceptation des factures soumises par ce dernier à l’adresse indiquée au 9.1 ci-dessous, avec tout document justificatif des coûts effectivement engagés qui est requis dans la composition des coûts ou qui pourra être demandé par le PNUD. </w:delText>
        </w:r>
        <w:r w:rsidR="00A700BC" w:rsidRPr="00C0646F" w:rsidDel="00562066">
          <w:rPr>
            <w:rFonts w:ascii="Calibri" w:hAnsi="Calibri" w:cs="Calibri"/>
            <w:spacing w:val="-3"/>
            <w:sz w:val="20"/>
            <w:szCs w:val="20"/>
            <w:lang w:val="fr-FR"/>
          </w:rPr>
          <w:delText>Lesdits paiements seront soumis à toute condition particulière de remboursement figurant dans la composition des coûts.</w:delText>
        </w:r>
      </w:del>
    </w:p>
    <w:p w14:paraId="3664DD2A" w14:textId="69C98829" w:rsidR="00E42F83" w:rsidRPr="00C0646F" w:rsidDel="00562066" w:rsidRDefault="00E42F83">
      <w:pPr>
        <w:rPr>
          <w:del w:id="3053" w:author="Marie Christa Ermite Joseph Fevry" w:date="2018-06-07T14:15:00Z"/>
          <w:rFonts w:ascii="Calibri" w:hAnsi="Calibri" w:cs="Calibri"/>
          <w:spacing w:val="-3"/>
          <w:sz w:val="20"/>
          <w:szCs w:val="20"/>
          <w:lang w:val="fr-FR"/>
        </w:rPr>
        <w:pPrChange w:id="3054" w:author="Marie Christa Ermite Joseph Fevry" w:date="2018-10-18T15:44:00Z">
          <w:pPr>
            <w:tabs>
              <w:tab w:val="left" w:pos="-720"/>
              <w:tab w:val="left" w:pos="0"/>
            </w:tabs>
            <w:suppressAutoHyphens/>
            <w:ind w:left="720" w:hanging="720"/>
            <w:jc w:val="both"/>
          </w:pPr>
        </w:pPrChange>
      </w:pPr>
    </w:p>
    <w:p w14:paraId="568576B6" w14:textId="65573493" w:rsidR="00E42F83" w:rsidRPr="00C0646F" w:rsidDel="00562066" w:rsidRDefault="00E42F83">
      <w:pPr>
        <w:rPr>
          <w:del w:id="3055" w:author="Marie Christa Ermite Joseph Fevry" w:date="2018-06-07T14:15:00Z"/>
          <w:rFonts w:ascii="Calibri" w:hAnsi="Calibri" w:cs="Calibri"/>
          <w:spacing w:val="-3"/>
          <w:sz w:val="20"/>
          <w:szCs w:val="20"/>
          <w:u w:val="single"/>
          <w:lang w:val="fr-FR"/>
        </w:rPr>
        <w:pPrChange w:id="3056" w:author="Marie Christa Ermite Joseph Fevry" w:date="2018-10-18T15:44:00Z">
          <w:pPr>
            <w:tabs>
              <w:tab w:val="left" w:pos="-720"/>
              <w:tab w:val="left" w:pos="0"/>
            </w:tabs>
            <w:suppressAutoHyphens/>
            <w:ind w:left="720" w:hanging="720"/>
            <w:jc w:val="both"/>
          </w:pPr>
        </w:pPrChange>
      </w:pPr>
      <w:del w:id="3057" w:author="Marie Christa Ermite Joseph Fevry" w:date="2018-06-07T14:15:00Z">
        <w:r w:rsidRPr="00C0646F" w:rsidDel="00562066">
          <w:rPr>
            <w:rFonts w:ascii="Calibri" w:hAnsi="Calibri" w:cs="Calibri"/>
            <w:spacing w:val="-3"/>
            <w:sz w:val="20"/>
            <w:szCs w:val="20"/>
            <w:lang w:val="fr-FR"/>
          </w:rPr>
          <w:delText>4.</w:delText>
        </w:r>
        <w:r w:rsidRPr="00C0646F" w:rsidDel="00562066">
          <w:rPr>
            <w:rFonts w:ascii="Calibri" w:hAnsi="Calibri" w:cs="Calibri"/>
            <w:spacing w:val="-3"/>
            <w:sz w:val="20"/>
            <w:szCs w:val="20"/>
            <w:lang w:val="fr-FR"/>
          </w:rPr>
          <w:tab/>
        </w:r>
        <w:r w:rsidR="00A700BC" w:rsidRPr="00C0646F" w:rsidDel="00562066">
          <w:rPr>
            <w:rFonts w:ascii="Calibri" w:hAnsi="Calibri" w:cs="Calibri"/>
            <w:spacing w:val="-3"/>
            <w:sz w:val="20"/>
            <w:szCs w:val="20"/>
            <w:u w:val="single"/>
            <w:lang w:val="fr-FR"/>
          </w:rPr>
          <w:delText>Conditions particulières</w:delText>
        </w:r>
      </w:del>
    </w:p>
    <w:p w14:paraId="592817E1" w14:textId="5D88DBF1" w:rsidR="00E42F83" w:rsidRPr="00C0646F" w:rsidDel="00562066" w:rsidRDefault="00E42F83">
      <w:pPr>
        <w:rPr>
          <w:del w:id="3058" w:author="Marie Christa Ermite Joseph Fevry" w:date="2018-06-07T14:15:00Z"/>
          <w:rFonts w:ascii="Calibri" w:hAnsi="Calibri" w:cs="Calibri"/>
          <w:spacing w:val="-3"/>
          <w:sz w:val="20"/>
          <w:szCs w:val="20"/>
          <w:lang w:val="fr-FR"/>
        </w:rPr>
        <w:pPrChange w:id="3059" w:author="Marie Christa Ermite Joseph Fevry" w:date="2018-10-18T15:44:00Z">
          <w:pPr>
            <w:tabs>
              <w:tab w:val="left" w:pos="-720"/>
              <w:tab w:val="left" w:pos="0"/>
            </w:tabs>
            <w:suppressAutoHyphens/>
            <w:ind w:left="720" w:hanging="720"/>
            <w:jc w:val="both"/>
          </w:pPr>
        </w:pPrChange>
      </w:pPr>
    </w:p>
    <w:p w14:paraId="722904ED" w14:textId="7378311E" w:rsidR="00E42F83" w:rsidRPr="00C0646F" w:rsidDel="00562066" w:rsidRDefault="00E42F83">
      <w:pPr>
        <w:rPr>
          <w:del w:id="3060" w:author="Marie Christa Ermite Joseph Fevry" w:date="2018-06-07T14:15:00Z"/>
          <w:rFonts w:ascii="Calibri" w:hAnsi="Calibri" w:cs="Calibri"/>
          <w:sz w:val="20"/>
          <w:szCs w:val="20"/>
          <w:lang w:val="fr-FR"/>
        </w:rPr>
        <w:pPrChange w:id="3061" w:author="Marie Christa Ermite Joseph Fevry" w:date="2018-10-18T15:44:00Z">
          <w:pPr>
            <w:ind w:left="720" w:hanging="720"/>
            <w:jc w:val="both"/>
          </w:pPr>
        </w:pPrChange>
      </w:pPr>
      <w:del w:id="3062" w:author="Marie Christa Ermite Joseph Fevry" w:date="2018-06-07T14:15:00Z">
        <w:r w:rsidRPr="00C0646F" w:rsidDel="00562066">
          <w:rPr>
            <w:rFonts w:ascii="Calibri" w:hAnsi="Calibri" w:cs="Calibri"/>
            <w:spacing w:val="-3"/>
            <w:sz w:val="20"/>
            <w:szCs w:val="20"/>
            <w:lang w:val="fr-FR"/>
          </w:rPr>
          <w:delText>4.1</w:delText>
        </w:r>
        <w:r w:rsidRPr="00C0646F" w:rsidDel="00562066">
          <w:rPr>
            <w:rFonts w:ascii="Calibri" w:hAnsi="Calibri" w:cs="Calibri"/>
            <w:spacing w:val="-3"/>
            <w:sz w:val="20"/>
            <w:szCs w:val="20"/>
            <w:lang w:val="fr-FR"/>
          </w:rPr>
          <w:tab/>
        </w:r>
        <w:r w:rsidR="0030791C" w:rsidRPr="00C0646F" w:rsidDel="00562066">
          <w:rPr>
            <w:rFonts w:ascii="Calibri" w:hAnsi="Calibri" w:cs="Calibri"/>
            <w:spacing w:val="-3"/>
            <w:sz w:val="20"/>
            <w:szCs w:val="20"/>
            <w:lang w:val="fr-FR"/>
          </w:rPr>
          <w:delText>La responsabilité</w:delText>
        </w:r>
        <w:r w:rsidR="0030791C" w:rsidRPr="00C0646F" w:rsidDel="00562066">
          <w:rPr>
            <w:rFonts w:ascii="Calibri" w:hAnsi="Calibri" w:cs="Calibri"/>
            <w:sz w:val="20"/>
            <w:szCs w:val="20"/>
            <w:lang w:val="fr-FR"/>
          </w:rPr>
          <w:delText xml:space="preserve"> de la sécurité du Prestataire, de son personnel et de ses biens, ainsi que de celle des biens du PNUD qui seront sous la garde du Prestataire, incombera à ce dernier.</w:delText>
        </w:r>
      </w:del>
    </w:p>
    <w:p w14:paraId="2AAEF168" w14:textId="6501480D" w:rsidR="00E42F83" w:rsidRPr="00C0646F" w:rsidDel="00562066" w:rsidRDefault="00E42F83">
      <w:pPr>
        <w:rPr>
          <w:del w:id="3063" w:author="Marie Christa Ermite Joseph Fevry" w:date="2018-06-07T14:15:00Z"/>
          <w:rFonts w:ascii="Calibri" w:hAnsi="Calibri" w:cs="Calibri"/>
          <w:spacing w:val="-3"/>
          <w:sz w:val="20"/>
          <w:szCs w:val="20"/>
          <w:lang w:val="fr-FR"/>
        </w:rPr>
        <w:pPrChange w:id="3064" w:author="Marie Christa Ermite Joseph Fevry" w:date="2018-10-18T15:44:00Z">
          <w:pPr>
            <w:tabs>
              <w:tab w:val="left" w:pos="-720"/>
              <w:tab w:val="left" w:pos="0"/>
            </w:tabs>
            <w:suppressAutoHyphens/>
            <w:ind w:left="720" w:hanging="720"/>
            <w:jc w:val="both"/>
          </w:pPr>
        </w:pPrChange>
      </w:pPr>
    </w:p>
    <w:p w14:paraId="146FFF9F" w14:textId="2A505FBD" w:rsidR="00E42F83" w:rsidRPr="00C0646F" w:rsidDel="00562066" w:rsidRDefault="00E42F83">
      <w:pPr>
        <w:rPr>
          <w:del w:id="3065" w:author="Marie Christa Ermite Joseph Fevry" w:date="2018-06-07T14:15:00Z"/>
          <w:rFonts w:ascii="Calibri" w:hAnsi="Calibri" w:cs="Calibri"/>
          <w:spacing w:val="-3"/>
          <w:sz w:val="20"/>
          <w:szCs w:val="20"/>
          <w:lang w:val="fr-FR"/>
        </w:rPr>
        <w:pPrChange w:id="3066" w:author="Marie Christa Ermite Joseph Fevry" w:date="2018-10-18T15:44:00Z">
          <w:pPr>
            <w:tabs>
              <w:tab w:val="left" w:pos="-720"/>
              <w:tab w:val="left" w:pos="0"/>
            </w:tabs>
            <w:suppressAutoHyphens/>
            <w:ind w:left="720" w:hanging="720"/>
            <w:jc w:val="both"/>
          </w:pPr>
        </w:pPrChange>
      </w:pPr>
      <w:del w:id="3067" w:author="Marie Christa Ermite Joseph Fevry" w:date="2018-06-07T14:15:00Z">
        <w:r w:rsidRPr="00C0646F" w:rsidDel="00562066">
          <w:rPr>
            <w:rFonts w:ascii="Calibri" w:hAnsi="Calibri" w:cs="Calibri"/>
            <w:spacing w:val="-3"/>
            <w:sz w:val="20"/>
            <w:szCs w:val="20"/>
            <w:lang w:val="fr-FR"/>
          </w:rPr>
          <w:delText>4.2</w:delText>
        </w:r>
        <w:r w:rsidRPr="00C0646F" w:rsidDel="00562066">
          <w:rPr>
            <w:rFonts w:ascii="Calibri" w:hAnsi="Calibri" w:cs="Calibri"/>
            <w:spacing w:val="-3"/>
            <w:sz w:val="20"/>
            <w:szCs w:val="20"/>
            <w:lang w:val="fr-FR"/>
          </w:rPr>
          <w:tab/>
        </w:r>
        <w:r w:rsidR="0030791C" w:rsidRPr="00C0646F" w:rsidDel="00562066">
          <w:rPr>
            <w:rFonts w:ascii="Calibri" w:hAnsi="Calibri" w:cs="Calibri"/>
            <w:spacing w:val="-3"/>
            <w:sz w:val="20"/>
            <w:szCs w:val="20"/>
            <w:lang w:val="fr-FR"/>
          </w:rPr>
          <w:delText xml:space="preserve">L’avance devant être versée lors de la signature du Contrat par chacune des parties est subordonnée à la réception et à l’acceptation par le PNUD d’une garantie bancaire de l’entier montant de l’avance, émise par une banque et sous une forme </w:delText>
        </w:r>
        <w:r w:rsidR="004F142F" w:rsidRPr="00C0646F" w:rsidDel="00562066">
          <w:rPr>
            <w:rFonts w:ascii="Calibri" w:hAnsi="Calibri" w:cs="Calibri"/>
            <w:spacing w:val="-3"/>
            <w:sz w:val="20"/>
            <w:szCs w:val="20"/>
            <w:lang w:val="fr-FR"/>
          </w:rPr>
          <w:delText>recueillant l’agrément du</w:delText>
        </w:r>
        <w:r w:rsidR="0030791C" w:rsidRPr="00C0646F" w:rsidDel="00562066">
          <w:rPr>
            <w:rFonts w:ascii="Calibri" w:hAnsi="Calibri" w:cs="Calibri"/>
            <w:spacing w:val="-3"/>
            <w:sz w:val="20"/>
            <w:szCs w:val="20"/>
            <w:lang w:val="fr-FR"/>
          </w:rPr>
          <w:delText xml:space="preserve"> PNUD.</w:delText>
        </w:r>
      </w:del>
    </w:p>
    <w:p w14:paraId="27AE2C43" w14:textId="68759F03" w:rsidR="00E42F83" w:rsidRPr="00C0646F" w:rsidDel="00562066" w:rsidRDefault="00E42F83">
      <w:pPr>
        <w:rPr>
          <w:del w:id="3068" w:author="Marie Christa Ermite Joseph Fevry" w:date="2018-06-07T14:15:00Z"/>
          <w:rFonts w:ascii="Calibri" w:hAnsi="Calibri" w:cs="Calibri"/>
          <w:spacing w:val="-3"/>
          <w:sz w:val="20"/>
          <w:szCs w:val="20"/>
          <w:lang w:val="fr-FR"/>
        </w:rPr>
        <w:pPrChange w:id="3069" w:author="Marie Christa Ermite Joseph Fevry" w:date="2018-10-18T15:44:00Z">
          <w:pPr>
            <w:tabs>
              <w:tab w:val="left" w:pos="-720"/>
            </w:tabs>
            <w:suppressAutoHyphens/>
            <w:jc w:val="both"/>
          </w:pPr>
        </w:pPrChange>
      </w:pPr>
    </w:p>
    <w:p w14:paraId="5FE4D457" w14:textId="7FCCA866" w:rsidR="00E42F83" w:rsidRPr="00C0646F" w:rsidDel="00562066" w:rsidRDefault="00E42F83">
      <w:pPr>
        <w:rPr>
          <w:del w:id="3070" w:author="Marie Christa Ermite Joseph Fevry" w:date="2018-06-07T14:15:00Z"/>
          <w:rFonts w:ascii="Calibri" w:hAnsi="Calibri" w:cs="Calibri"/>
          <w:spacing w:val="-3"/>
          <w:sz w:val="20"/>
          <w:szCs w:val="20"/>
          <w:lang w:val="fr-FR"/>
        </w:rPr>
        <w:pPrChange w:id="3071" w:author="Marie Christa Ermite Joseph Fevry" w:date="2018-10-18T15:44:00Z">
          <w:pPr>
            <w:tabs>
              <w:tab w:val="left" w:pos="-720"/>
              <w:tab w:val="left" w:pos="0"/>
            </w:tabs>
            <w:suppressAutoHyphens/>
            <w:ind w:left="720" w:hanging="720"/>
            <w:jc w:val="both"/>
          </w:pPr>
        </w:pPrChange>
      </w:pPr>
      <w:del w:id="3072" w:author="Marie Christa Ermite Joseph Fevry" w:date="2018-06-07T14:15:00Z">
        <w:r w:rsidRPr="00C0646F" w:rsidDel="00562066">
          <w:rPr>
            <w:rFonts w:ascii="Calibri" w:hAnsi="Calibri" w:cs="Calibri"/>
            <w:spacing w:val="-3"/>
            <w:sz w:val="20"/>
            <w:szCs w:val="20"/>
            <w:lang w:val="fr-FR"/>
          </w:rPr>
          <w:delText>4.3</w:delText>
        </w:r>
        <w:r w:rsidRPr="00C0646F" w:rsidDel="00562066">
          <w:rPr>
            <w:rFonts w:ascii="Calibri" w:hAnsi="Calibri" w:cs="Calibri"/>
            <w:spacing w:val="-3"/>
            <w:sz w:val="20"/>
            <w:szCs w:val="20"/>
            <w:lang w:val="fr-FR"/>
          </w:rPr>
          <w:tab/>
        </w:r>
        <w:r w:rsidR="0030791C" w:rsidRPr="00C0646F" w:rsidDel="00562066">
          <w:rPr>
            <w:rFonts w:ascii="Calibri" w:hAnsi="Calibri" w:cs="Calibri"/>
            <w:spacing w:val="-3"/>
            <w:sz w:val="20"/>
            <w:szCs w:val="20"/>
            <w:lang w:val="fr-FR"/>
          </w:rPr>
          <w:delText>Les montants des paiements mentionnés dans la section 3.6 ci-dessus</w:delText>
        </w:r>
        <w:r w:rsidR="00D9490E" w:rsidRPr="00C0646F" w:rsidDel="00562066">
          <w:rPr>
            <w:rFonts w:ascii="Calibri" w:hAnsi="Calibri" w:cs="Calibri"/>
            <w:spacing w:val="-3"/>
            <w:sz w:val="20"/>
            <w:szCs w:val="20"/>
            <w:lang w:val="fr-FR"/>
          </w:rPr>
          <w:delText xml:space="preserve"> seront soumis à une déduction de _________ [</w:delText>
        </w:r>
        <w:r w:rsidR="00D9490E" w:rsidRPr="00C0646F" w:rsidDel="00562066">
          <w:rPr>
            <w:rFonts w:ascii="Calibri" w:hAnsi="Calibri" w:cs="Calibri"/>
            <w:b/>
            <w:spacing w:val="-3"/>
            <w:sz w:val="20"/>
            <w:szCs w:val="20"/>
            <w:lang w:val="fr-FR"/>
          </w:rPr>
          <w:delText>INSEREZ LE POURCENTAGE QUE L’AVANCE REPRESENTE PAR RAPPORT AU PRIX TOTAL DU CONTRAT</w:delText>
        </w:r>
        <w:r w:rsidR="00D9490E" w:rsidRPr="00C0646F" w:rsidDel="00562066">
          <w:rPr>
            <w:rFonts w:ascii="Calibri" w:hAnsi="Calibri" w:cs="Calibri"/>
            <w:spacing w:val="-3"/>
            <w:sz w:val="20"/>
            <w:szCs w:val="20"/>
            <w:lang w:val="fr-FR"/>
          </w:rPr>
          <w:delText>] % (…. pour cent) du montant accepté en paiement jusqu’à ce que la somme des déductions ainsi effectuées soit égale au montant de l’avance.</w:delText>
        </w:r>
      </w:del>
    </w:p>
    <w:p w14:paraId="68B2EAD0" w14:textId="69654DA9" w:rsidR="00E42F83" w:rsidRPr="00C0646F" w:rsidDel="00562066" w:rsidRDefault="00E42F83">
      <w:pPr>
        <w:rPr>
          <w:del w:id="3073" w:author="Marie Christa Ermite Joseph Fevry" w:date="2018-06-07T14:15:00Z"/>
          <w:rFonts w:ascii="Calibri" w:hAnsi="Calibri" w:cs="Calibri"/>
          <w:spacing w:val="-3"/>
          <w:sz w:val="20"/>
          <w:szCs w:val="20"/>
          <w:lang w:val="fr-FR"/>
        </w:rPr>
        <w:pPrChange w:id="3074" w:author="Marie Christa Ermite Joseph Fevry" w:date="2018-10-18T15:44:00Z">
          <w:pPr>
            <w:tabs>
              <w:tab w:val="left" w:pos="-720"/>
            </w:tabs>
            <w:suppressAutoHyphens/>
            <w:jc w:val="both"/>
          </w:pPr>
        </w:pPrChange>
      </w:pPr>
    </w:p>
    <w:p w14:paraId="32E72C44" w14:textId="48460C2F" w:rsidR="00E42F83" w:rsidRPr="00C0646F" w:rsidDel="00562066" w:rsidRDefault="00E42F83">
      <w:pPr>
        <w:rPr>
          <w:del w:id="3075" w:author="Marie Christa Ermite Joseph Fevry" w:date="2018-06-07T14:15:00Z"/>
          <w:rFonts w:ascii="Calibri" w:hAnsi="Calibri" w:cs="Calibri"/>
          <w:spacing w:val="-3"/>
          <w:sz w:val="20"/>
          <w:szCs w:val="20"/>
          <w:lang w:val="fr-FR"/>
        </w:rPr>
        <w:pPrChange w:id="3076" w:author="Marie Christa Ermite Joseph Fevry" w:date="2018-10-18T15:44:00Z">
          <w:pPr>
            <w:tabs>
              <w:tab w:val="left" w:pos="-720"/>
              <w:tab w:val="left" w:pos="0"/>
            </w:tabs>
            <w:suppressAutoHyphens/>
            <w:ind w:left="720" w:hanging="720"/>
            <w:jc w:val="both"/>
          </w:pPr>
        </w:pPrChange>
      </w:pPr>
      <w:del w:id="3077" w:author="Marie Christa Ermite Joseph Fevry" w:date="2018-06-07T14:15:00Z">
        <w:r w:rsidRPr="00C0646F" w:rsidDel="00562066">
          <w:rPr>
            <w:rFonts w:ascii="Calibri" w:hAnsi="Calibri" w:cs="Calibri"/>
            <w:spacing w:val="-3"/>
            <w:sz w:val="20"/>
            <w:szCs w:val="20"/>
            <w:lang w:val="fr-FR"/>
          </w:rPr>
          <w:delText>4.4</w:delText>
        </w:r>
        <w:r w:rsidRPr="00C0646F" w:rsidDel="00562066">
          <w:rPr>
            <w:rFonts w:ascii="Calibri" w:hAnsi="Calibri" w:cs="Calibri"/>
            <w:spacing w:val="-3"/>
            <w:sz w:val="20"/>
            <w:szCs w:val="20"/>
            <w:lang w:val="fr-FR"/>
          </w:rPr>
          <w:tab/>
        </w:r>
        <w:r w:rsidR="005E1836" w:rsidRPr="00C0646F" w:rsidDel="00562066">
          <w:rPr>
            <w:rFonts w:ascii="Calibri" w:hAnsi="Calibri" w:cs="Calibri"/>
            <w:spacing w:val="-3"/>
            <w:sz w:val="20"/>
            <w:szCs w:val="20"/>
            <w:lang w:val="fr-FR"/>
          </w:rPr>
          <w:delText xml:space="preserve">En raison de </w:delText>
        </w:r>
        <w:r w:rsidRPr="00C0646F" w:rsidDel="00562066">
          <w:rPr>
            <w:rFonts w:ascii="Calibri" w:hAnsi="Calibri" w:cs="Calibri"/>
            <w:spacing w:val="-3"/>
            <w:sz w:val="20"/>
            <w:szCs w:val="20"/>
            <w:lang w:val="fr-FR"/>
          </w:rPr>
          <w:delText xml:space="preserve">[..........................], </w:delText>
        </w:r>
        <w:r w:rsidR="005E1836" w:rsidRPr="00C0646F" w:rsidDel="00562066">
          <w:rPr>
            <w:rFonts w:ascii="Calibri" w:hAnsi="Calibri" w:cs="Calibri"/>
            <w:spacing w:val="-3"/>
            <w:sz w:val="20"/>
            <w:szCs w:val="20"/>
            <w:lang w:val="fr-FR"/>
          </w:rPr>
          <w:delText>les a</w:delText>
        </w:r>
        <w:r w:rsidRPr="00C0646F" w:rsidDel="00562066">
          <w:rPr>
            <w:rFonts w:ascii="Calibri" w:hAnsi="Calibri" w:cs="Calibri"/>
            <w:spacing w:val="-3"/>
            <w:sz w:val="20"/>
            <w:szCs w:val="20"/>
            <w:lang w:val="fr-FR"/>
          </w:rPr>
          <w:delText xml:space="preserve">rticle(s) [.........] </w:delText>
        </w:r>
        <w:r w:rsidR="005E1836" w:rsidRPr="00C0646F" w:rsidDel="00562066">
          <w:rPr>
            <w:rFonts w:ascii="Calibri" w:hAnsi="Calibri" w:cs="Calibri"/>
            <w:spacing w:val="-3"/>
            <w:sz w:val="20"/>
            <w:szCs w:val="20"/>
            <w:lang w:val="fr-FR"/>
          </w:rPr>
          <w:delText>des conditions générales figurant dans l’annexe I seront modifiées comme suit/supprimées.</w:delText>
        </w:r>
      </w:del>
    </w:p>
    <w:p w14:paraId="699A0C76" w14:textId="424E4BC7" w:rsidR="00E42F83" w:rsidRPr="00C0646F" w:rsidDel="00562066" w:rsidRDefault="00E42F83">
      <w:pPr>
        <w:rPr>
          <w:del w:id="3078" w:author="Marie Christa Ermite Joseph Fevry" w:date="2018-06-07T14:15:00Z"/>
          <w:rFonts w:ascii="Calibri" w:hAnsi="Calibri" w:cs="Calibri"/>
          <w:spacing w:val="-3"/>
          <w:sz w:val="20"/>
          <w:szCs w:val="20"/>
          <w:lang w:val="fr-FR"/>
        </w:rPr>
        <w:pPrChange w:id="3079" w:author="Marie Christa Ermite Joseph Fevry" w:date="2018-10-18T15:44:00Z">
          <w:pPr>
            <w:tabs>
              <w:tab w:val="left" w:pos="-720"/>
            </w:tabs>
            <w:suppressAutoHyphens/>
            <w:jc w:val="both"/>
          </w:pPr>
        </w:pPrChange>
      </w:pPr>
    </w:p>
    <w:p w14:paraId="55DCE9F3" w14:textId="01AF703F" w:rsidR="00E42F83" w:rsidRPr="00C0646F" w:rsidDel="00562066" w:rsidRDefault="00E42F83">
      <w:pPr>
        <w:rPr>
          <w:del w:id="3080" w:author="Marie Christa Ermite Joseph Fevry" w:date="2018-06-07T14:15:00Z"/>
          <w:rFonts w:ascii="Calibri" w:hAnsi="Calibri" w:cs="Calibri"/>
          <w:spacing w:val="-3"/>
          <w:sz w:val="20"/>
          <w:szCs w:val="20"/>
          <w:lang w:val="fr-FR"/>
        </w:rPr>
        <w:pPrChange w:id="3081" w:author="Marie Christa Ermite Joseph Fevry" w:date="2018-10-18T15:44:00Z">
          <w:pPr>
            <w:tabs>
              <w:tab w:val="left" w:pos="-720"/>
              <w:tab w:val="left" w:pos="0"/>
            </w:tabs>
            <w:suppressAutoHyphens/>
            <w:ind w:left="720" w:hanging="720"/>
            <w:jc w:val="both"/>
          </w:pPr>
        </w:pPrChange>
      </w:pPr>
      <w:del w:id="3082" w:author="Marie Christa Ermite Joseph Fevry" w:date="2018-06-07T14:15:00Z">
        <w:r w:rsidRPr="00C0646F" w:rsidDel="00562066">
          <w:rPr>
            <w:rFonts w:ascii="Calibri" w:hAnsi="Calibri" w:cs="Calibri"/>
            <w:spacing w:val="-3"/>
            <w:sz w:val="20"/>
            <w:szCs w:val="20"/>
            <w:lang w:val="fr-FR"/>
          </w:rPr>
          <w:delText>5.</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u w:val="single"/>
            <w:lang w:val="fr-FR"/>
          </w:rPr>
          <w:delText>S</w:delText>
        </w:r>
        <w:r w:rsidR="005E1836" w:rsidRPr="00C0646F" w:rsidDel="00562066">
          <w:rPr>
            <w:rFonts w:ascii="Calibri" w:hAnsi="Calibri" w:cs="Calibri"/>
            <w:spacing w:val="-3"/>
            <w:sz w:val="20"/>
            <w:szCs w:val="20"/>
            <w:u w:val="single"/>
            <w:lang w:val="fr-FR"/>
          </w:rPr>
          <w:delText>oumission des factures</w:delText>
        </w:r>
      </w:del>
    </w:p>
    <w:p w14:paraId="1707FC60" w14:textId="4271CB12" w:rsidR="00E42F83" w:rsidRPr="00C0646F" w:rsidDel="00562066" w:rsidRDefault="00E42F83">
      <w:pPr>
        <w:rPr>
          <w:del w:id="3083" w:author="Marie Christa Ermite Joseph Fevry" w:date="2018-06-07T14:15:00Z"/>
          <w:rFonts w:ascii="Calibri" w:hAnsi="Calibri" w:cs="Calibri"/>
          <w:spacing w:val="-3"/>
          <w:sz w:val="20"/>
          <w:szCs w:val="20"/>
          <w:lang w:val="fr-FR"/>
        </w:rPr>
        <w:pPrChange w:id="3084" w:author="Marie Christa Ermite Joseph Fevry" w:date="2018-10-18T15:44:00Z">
          <w:pPr>
            <w:tabs>
              <w:tab w:val="left" w:pos="-720"/>
            </w:tabs>
            <w:suppressAutoHyphens/>
            <w:jc w:val="both"/>
          </w:pPr>
        </w:pPrChange>
      </w:pPr>
    </w:p>
    <w:p w14:paraId="2869B456" w14:textId="6AA28874" w:rsidR="00E42F83" w:rsidRPr="00C0646F" w:rsidDel="00562066" w:rsidRDefault="00E42F83">
      <w:pPr>
        <w:rPr>
          <w:del w:id="3085" w:author="Marie Christa Ermite Joseph Fevry" w:date="2018-06-07T14:15:00Z"/>
          <w:rFonts w:ascii="Calibri" w:hAnsi="Calibri" w:cs="Calibri"/>
          <w:spacing w:val="-3"/>
          <w:sz w:val="20"/>
          <w:szCs w:val="20"/>
          <w:lang w:val="fr-FR"/>
        </w:rPr>
        <w:pPrChange w:id="3086" w:author="Marie Christa Ermite Joseph Fevry" w:date="2018-10-18T15:44:00Z">
          <w:pPr>
            <w:tabs>
              <w:tab w:val="left" w:pos="-720"/>
              <w:tab w:val="left" w:pos="0"/>
            </w:tabs>
            <w:suppressAutoHyphens/>
            <w:ind w:left="720" w:hanging="720"/>
            <w:jc w:val="both"/>
          </w:pPr>
        </w:pPrChange>
      </w:pPr>
      <w:del w:id="3087" w:author="Marie Christa Ermite Joseph Fevry" w:date="2018-06-07T14:15:00Z">
        <w:r w:rsidRPr="00C0646F" w:rsidDel="00562066">
          <w:rPr>
            <w:rFonts w:ascii="Calibri" w:hAnsi="Calibri" w:cs="Calibri"/>
            <w:spacing w:val="-3"/>
            <w:sz w:val="20"/>
            <w:szCs w:val="20"/>
            <w:lang w:val="fr-FR"/>
          </w:rPr>
          <w:delText>5.1</w:delText>
        </w:r>
        <w:r w:rsidRPr="00C0646F" w:rsidDel="00562066">
          <w:rPr>
            <w:rFonts w:ascii="Calibri" w:hAnsi="Calibri" w:cs="Calibri"/>
            <w:spacing w:val="-3"/>
            <w:sz w:val="20"/>
            <w:szCs w:val="20"/>
            <w:lang w:val="fr-FR"/>
          </w:rPr>
          <w:tab/>
        </w:r>
        <w:r w:rsidR="001F29E5" w:rsidRPr="00C0646F" w:rsidDel="00562066">
          <w:rPr>
            <w:rFonts w:ascii="Calibri" w:hAnsi="Calibri" w:cs="Calibri"/>
            <w:spacing w:val="-3"/>
            <w:sz w:val="20"/>
            <w:szCs w:val="20"/>
            <w:lang w:val="fr-FR"/>
          </w:rPr>
          <w:delText xml:space="preserve">Une facture originale devra être adressée par courrier par le Prestataire </w:delText>
        </w:r>
        <w:r w:rsidR="00B01375" w:rsidRPr="00C0646F" w:rsidDel="00562066">
          <w:rPr>
            <w:rFonts w:ascii="Calibri" w:hAnsi="Calibri" w:cs="Calibri"/>
            <w:spacing w:val="-3"/>
            <w:sz w:val="20"/>
            <w:szCs w:val="20"/>
            <w:lang w:val="fr-FR"/>
          </w:rPr>
          <w:delText>au titre de</w:delText>
        </w:r>
        <w:r w:rsidR="001F29E5" w:rsidRPr="00C0646F" w:rsidDel="00562066">
          <w:rPr>
            <w:rFonts w:ascii="Calibri" w:hAnsi="Calibri" w:cs="Calibri"/>
            <w:spacing w:val="-3"/>
            <w:sz w:val="20"/>
            <w:szCs w:val="20"/>
            <w:lang w:val="fr-FR"/>
          </w:rPr>
          <w:delText xml:space="preserve"> chaque paiement prévu par le Contrat à l’adresse suivante :</w:delText>
        </w:r>
      </w:del>
    </w:p>
    <w:p w14:paraId="7A380953" w14:textId="2707EB67" w:rsidR="00E42F83" w:rsidRPr="00C0646F" w:rsidDel="00562066" w:rsidRDefault="00E42F83">
      <w:pPr>
        <w:rPr>
          <w:del w:id="3088" w:author="Marie Christa Ermite Joseph Fevry" w:date="2018-06-07T14:15:00Z"/>
          <w:rFonts w:ascii="Calibri" w:hAnsi="Calibri" w:cs="Calibri"/>
          <w:spacing w:val="-3"/>
          <w:sz w:val="20"/>
          <w:szCs w:val="20"/>
          <w:lang w:val="fr-FR"/>
        </w:rPr>
        <w:pPrChange w:id="3089" w:author="Marie Christa Ermite Joseph Fevry" w:date="2018-10-18T15:44:00Z">
          <w:pPr>
            <w:tabs>
              <w:tab w:val="left" w:pos="-720"/>
              <w:tab w:val="left" w:pos="0"/>
            </w:tabs>
            <w:suppressAutoHyphens/>
            <w:ind w:left="720" w:hanging="720"/>
            <w:jc w:val="both"/>
          </w:pPr>
        </w:pPrChange>
      </w:pPr>
      <w:del w:id="3090" w:author="Marie Christa Ermite Joseph Fevry" w:date="2018-06-07T14:15:00Z">
        <w:r w:rsidRPr="00C0646F" w:rsidDel="00562066">
          <w:rPr>
            <w:rFonts w:ascii="Calibri" w:hAnsi="Calibri" w:cs="Calibri"/>
            <w:spacing w:val="-3"/>
            <w:sz w:val="20"/>
            <w:szCs w:val="20"/>
            <w:lang w:val="fr-FR"/>
          </w:rPr>
          <w:tab/>
          <w:delText>.................……………………………………………………………………………………………………………….</w:delText>
        </w:r>
      </w:del>
    </w:p>
    <w:p w14:paraId="52CABD4C" w14:textId="75DE92AD" w:rsidR="00E42F83" w:rsidRPr="00C0646F" w:rsidDel="00562066" w:rsidRDefault="00E42F83">
      <w:pPr>
        <w:rPr>
          <w:del w:id="3091" w:author="Marie Christa Ermite Joseph Fevry" w:date="2018-06-07T14:15:00Z"/>
          <w:rFonts w:ascii="Calibri" w:hAnsi="Calibri" w:cs="Calibri"/>
          <w:spacing w:val="-3"/>
          <w:sz w:val="20"/>
          <w:szCs w:val="20"/>
          <w:lang w:val="fr-FR"/>
        </w:rPr>
        <w:pPrChange w:id="3092" w:author="Marie Christa Ermite Joseph Fevry" w:date="2018-10-18T15:44:00Z">
          <w:pPr>
            <w:tabs>
              <w:tab w:val="left" w:pos="-720"/>
            </w:tabs>
            <w:suppressAutoHyphens/>
            <w:jc w:val="both"/>
          </w:pPr>
        </w:pPrChange>
      </w:pPr>
    </w:p>
    <w:p w14:paraId="46CCE819" w14:textId="278B9A50" w:rsidR="00E42F83" w:rsidRPr="00C0646F" w:rsidDel="00562066" w:rsidRDefault="00E42F83">
      <w:pPr>
        <w:rPr>
          <w:del w:id="3093" w:author="Marie Christa Ermite Joseph Fevry" w:date="2018-06-07T14:15:00Z"/>
          <w:rFonts w:ascii="Calibri" w:hAnsi="Calibri" w:cs="Calibri"/>
          <w:spacing w:val="-3"/>
          <w:sz w:val="20"/>
          <w:szCs w:val="20"/>
          <w:lang w:val="fr-FR"/>
        </w:rPr>
        <w:pPrChange w:id="3094" w:author="Marie Christa Ermite Joseph Fevry" w:date="2018-10-18T15:44:00Z">
          <w:pPr>
            <w:tabs>
              <w:tab w:val="left" w:pos="-720"/>
              <w:tab w:val="left" w:pos="0"/>
            </w:tabs>
            <w:suppressAutoHyphens/>
            <w:ind w:left="720" w:hanging="720"/>
            <w:jc w:val="both"/>
          </w:pPr>
        </w:pPrChange>
      </w:pPr>
      <w:del w:id="3095" w:author="Marie Christa Ermite Joseph Fevry" w:date="2018-06-07T14:15:00Z">
        <w:r w:rsidRPr="00C0646F" w:rsidDel="00562066">
          <w:rPr>
            <w:rFonts w:ascii="Calibri" w:hAnsi="Calibri" w:cs="Calibri"/>
            <w:spacing w:val="-3"/>
            <w:sz w:val="20"/>
            <w:szCs w:val="20"/>
            <w:lang w:val="fr-FR"/>
          </w:rPr>
          <w:delText>5.2</w:delText>
        </w:r>
        <w:r w:rsidRPr="00C0646F" w:rsidDel="00562066">
          <w:rPr>
            <w:rFonts w:ascii="Calibri" w:hAnsi="Calibri" w:cs="Calibri"/>
            <w:spacing w:val="-3"/>
            <w:sz w:val="20"/>
            <w:szCs w:val="20"/>
            <w:lang w:val="fr-FR"/>
          </w:rPr>
          <w:tab/>
        </w:r>
        <w:r w:rsidR="008427A6" w:rsidRPr="00C0646F" w:rsidDel="00562066">
          <w:rPr>
            <w:rFonts w:ascii="Calibri" w:hAnsi="Calibri" w:cs="Calibri"/>
            <w:spacing w:val="-3"/>
            <w:sz w:val="20"/>
            <w:szCs w:val="20"/>
            <w:lang w:val="fr-FR"/>
          </w:rPr>
          <w:delText>Les factures adressées par fax ne seront pas acceptées par le PNUD.</w:delText>
        </w:r>
      </w:del>
    </w:p>
    <w:p w14:paraId="3DF0D89B" w14:textId="31ABA3F7" w:rsidR="00E42F83" w:rsidRPr="00C0646F" w:rsidDel="00562066" w:rsidRDefault="00E42F83">
      <w:pPr>
        <w:rPr>
          <w:del w:id="3096" w:author="Marie Christa Ermite Joseph Fevry" w:date="2018-06-07T14:15:00Z"/>
          <w:rFonts w:ascii="Calibri" w:hAnsi="Calibri" w:cs="Calibri"/>
          <w:spacing w:val="-3"/>
          <w:sz w:val="20"/>
          <w:szCs w:val="20"/>
          <w:lang w:val="fr-FR"/>
        </w:rPr>
        <w:pPrChange w:id="3097" w:author="Marie Christa Ermite Joseph Fevry" w:date="2018-10-18T15:44:00Z">
          <w:pPr>
            <w:tabs>
              <w:tab w:val="left" w:pos="-720"/>
              <w:tab w:val="left" w:pos="0"/>
            </w:tabs>
            <w:suppressAutoHyphens/>
            <w:ind w:left="720" w:hanging="720"/>
            <w:jc w:val="both"/>
          </w:pPr>
        </w:pPrChange>
      </w:pPr>
    </w:p>
    <w:p w14:paraId="5BB27DC3" w14:textId="40098360" w:rsidR="00E42F83" w:rsidRPr="00C0646F" w:rsidDel="00562066" w:rsidRDefault="00E42F83">
      <w:pPr>
        <w:rPr>
          <w:del w:id="3098" w:author="Marie Christa Ermite Joseph Fevry" w:date="2018-06-07T14:15:00Z"/>
          <w:rFonts w:ascii="Calibri" w:hAnsi="Calibri" w:cs="Calibri"/>
          <w:spacing w:val="-3"/>
          <w:sz w:val="20"/>
          <w:szCs w:val="20"/>
          <w:lang w:val="fr-FR"/>
        </w:rPr>
        <w:pPrChange w:id="3099" w:author="Marie Christa Ermite Joseph Fevry" w:date="2018-10-18T15:44:00Z">
          <w:pPr>
            <w:tabs>
              <w:tab w:val="left" w:pos="-720"/>
              <w:tab w:val="left" w:pos="0"/>
            </w:tabs>
            <w:suppressAutoHyphens/>
            <w:ind w:left="720" w:hanging="720"/>
            <w:jc w:val="both"/>
          </w:pPr>
        </w:pPrChange>
      </w:pPr>
      <w:del w:id="3100" w:author="Marie Christa Ermite Joseph Fevry" w:date="2018-06-07T14:15:00Z">
        <w:r w:rsidRPr="00C0646F" w:rsidDel="00562066">
          <w:rPr>
            <w:rFonts w:ascii="Calibri" w:hAnsi="Calibri" w:cs="Calibri"/>
            <w:spacing w:val="-3"/>
            <w:sz w:val="20"/>
            <w:szCs w:val="20"/>
            <w:lang w:val="fr-FR"/>
          </w:rPr>
          <w:delText>6.</w:delText>
        </w:r>
        <w:r w:rsidRPr="00C0646F" w:rsidDel="00562066">
          <w:rPr>
            <w:rFonts w:ascii="Calibri" w:hAnsi="Calibri" w:cs="Calibri"/>
            <w:spacing w:val="-3"/>
            <w:sz w:val="20"/>
            <w:szCs w:val="20"/>
            <w:lang w:val="fr-FR"/>
          </w:rPr>
          <w:tab/>
        </w:r>
        <w:r w:rsidR="008427A6" w:rsidRPr="00C0646F" w:rsidDel="00562066">
          <w:rPr>
            <w:rFonts w:ascii="Calibri" w:hAnsi="Calibri" w:cs="Calibri"/>
            <w:spacing w:val="-3"/>
            <w:sz w:val="20"/>
            <w:szCs w:val="20"/>
            <w:u w:val="single"/>
            <w:lang w:val="fr-FR"/>
          </w:rPr>
          <w:delText>Délai et modalités de paiement</w:delText>
        </w:r>
      </w:del>
    </w:p>
    <w:p w14:paraId="698F784E" w14:textId="4801BDFC" w:rsidR="00E42F83" w:rsidRPr="00C0646F" w:rsidDel="00562066" w:rsidRDefault="00E42F83">
      <w:pPr>
        <w:rPr>
          <w:del w:id="3101" w:author="Marie Christa Ermite Joseph Fevry" w:date="2018-06-07T14:15:00Z"/>
          <w:rFonts w:ascii="Calibri" w:hAnsi="Calibri" w:cs="Calibri"/>
          <w:spacing w:val="-3"/>
          <w:sz w:val="20"/>
          <w:szCs w:val="20"/>
          <w:lang w:val="fr-FR"/>
        </w:rPr>
        <w:pPrChange w:id="3102" w:author="Marie Christa Ermite Joseph Fevry" w:date="2018-10-18T15:44:00Z">
          <w:pPr>
            <w:tabs>
              <w:tab w:val="left" w:pos="-720"/>
            </w:tabs>
            <w:suppressAutoHyphens/>
            <w:jc w:val="both"/>
          </w:pPr>
        </w:pPrChange>
      </w:pPr>
    </w:p>
    <w:p w14:paraId="400739B4" w14:textId="38118E8F" w:rsidR="00E42F83" w:rsidRPr="00C0646F" w:rsidDel="00562066" w:rsidRDefault="00E42F83">
      <w:pPr>
        <w:rPr>
          <w:del w:id="3103" w:author="Marie Christa Ermite Joseph Fevry" w:date="2018-06-07T14:15:00Z"/>
          <w:rFonts w:ascii="Calibri" w:hAnsi="Calibri" w:cs="Calibri"/>
          <w:spacing w:val="-3"/>
          <w:sz w:val="20"/>
          <w:szCs w:val="20"/>
          <w:lang w:val="fr-FR"/>
        </w:rPr>
        <w:pPrChange w:id="3104" w:author="Marie Christa Ermite Joseph Fevry" w:date="2018-10-18T15:44:00Z">
          <w:pPr>
            <w:tabs>
              <w:tab w:val="left" w:pos="-720"/>
              <w:tab w:val="left" w:pos="0"/>
            </w:tabs>
            <w:suppressAutoHyphens/>
            <w:ind w:left="720" w:hanging="720"/>
            <w:jc w:val="both"/>
          </w:pPr>
        </w:pPrChange>
      </w:pPr>
      <w:del w:id="3105" w:author="Marie Christa Ermite Joseph Fevry" w:date="2018-06-07T14:15:00Z">
        <w:r w:rsidRPr="00C0646F" w:rsidDel="00562066">
          <w:rPr>
            <w:rFonts w:ascii="Calibri" w:hAnsi="Calibri" w:cs="Calibri"/>
            <w:spacing w:val="-3"/>
            <w:sz w:val="20"/>
            <w:szCs w:val="20"/>
            <w:lang w:val="fr-FR"/>
          </w:rPr>
          <w:delText>6.1</w:delText>
        </w:r>
        <w:r w:rsidRPr="00C0646F" w:rsidDel="00562066">
          <w:rPr>
            <w:rFonts w:ascii="Calibri" w:hAnsi="Calibri" w:cs="Calibri"/>
            <w:spacing w:val="-3"/>
            <w:sz w:val="20"/>
            <w:szCs w:val="20"/>
            <w:lang w:val="fr-FR"/>
          </w:rPr>
          <w:tab/>
        </w:r>
        <w:r w:rsidR="008427A6" w:rsidRPr="00C0646F" w:rsidDel="00562066">
          <w:rPr>
            <w:rFonts w:ascii="Calibri" w:hAnsi="Calibri" w:cs="Calibri"/>
            <w:spacing w:val="-3"/>
            <w:sz w:val="20"/>
            <w:szCs w:val="20"/>
            <w:lang w:val="fr-FR"/>
          </w:rPr>
          <w:delText xml:space="preserve">Les factures seront payées sous trente (30) jours à compter de la date de leur acceptation par le PNUD. Le PNUD fera tout son possible pour accepter une facture ou informer le Prestataire </w:delText>
        </w:r>
        <w:r w:rsidR="0089472C" w:rsidRPr="00C0646F" w:rsidDel="00562066">
          <w:rPr>
            <w:rFonts w:ascii="Calibri" w:hAnsi="Calibri" w:cs="Calibri"/>
            <w:spacing w:val="-3"/>
            <w:sz w:val="20"/>
            <w:szCs w:val="20"/>
            <w:lang w:val="fr-FR"/>
          </w:rPr>
          <w:delText>de sa non-acceptation dans un délai raisonnable à compter de sa réception.</w:delText>
        </w:r>
      </w:del>
    </w:p>
    <w:p w14:paraId="703D8169" w14:textId="1496CF54" w:rsidR="00E42F83" w:rsidRPr="00C0646F" w:rsidDel="00562066" w:rsidRDefault="00E42F83">
      <w:pPr>
        <w:rPr>
          <w:del w:id="3106" w:author="Marie Christa Ermite Joseph Fevry" w:date="2018-06-07T14:15:00Z"/>
          <w:rFonts w:ascii="Calibri" w:hAnsi="Calibri" w:cs="Calibri"/>
          <w:spacing w:val="-3"/>
          <w:sz w:val="20"/>
          <w:szCs w:val="20"/>
          <w:lang w:val="fr-FR"/>
        </w:rPr>
        <w:pPrChange w:id="3107" w:author="Marie Christa Ermite Joseph Fevry" w:date="2018-10-18T15:44:00Z">
          <w:pPr>
            <w:tabs>
              <w:tab w:val="left" w:pos="-720"/>
            </w:tabs>
            <w:suppressAutoHyphens/>
            <w:jc w:val="both"/>
          </w:pPr>
        </w:pPrChange>
      </w:pPr>
    </w:p>
    <w:p w14:paraId="029A7CE1" w14:textId="635AE969" w:rsidR="00E42F83" w:rsidRPr="00C0646F" w:rsidDel="00562066" w:rsidRDefault="00E42F83">
      <w:pPr>
        <w:rPr>
          <w:del w:id="3108" w:author="Marie Christa Ermite Joseph Fevry" w:date="2018-06-07T14:15:00Z"/>
          <w:rFonts w:ascii="Calibri" w:hAnsi="Calibri" w:cs="Calibri"/>
          <w:spacing w:val="-3"/>
          <w:sz w:val="20"/>
          <w:szCs w:val="20"/>
          <w:lang w:val="fr-FR"/>
        </w:rPr>
        <w:pPrChange w:id="3109" w:author="Marie Christa Ermite Joseph Fevry" w:date="2018-10-18T15:44:00Z">
          <w:pPr>
            <w:tabs>
              <w:tab w:val="left" w:pos="-720"/>
              <w:tab w:val="left" w:pos="0"/>
            </w:tabs>
            <w:suppressAutoHyphens/>
            <w:ind w:left="720" w:hanging="720"/>
            <w:jc w:val="both"/>
          </w:pPr>
        </w:pPrChange>
      </w:pPr>
      <w:del w:id="3110" w:author="Marie Christa Ermite Joseph Fevry" w:date="2018-06-07T14:15:00Z">
        <w:r w:rsidRPr="00C0646F" w:rsidDel="00562066">
          <w:rPr>
            <w:rFonts w:ascii="Calibri" w:hAnsi="Calibri" w:cs="Calibri"/>
            <w:spacing w:val="-3"/>
            <w:sz w:val="20"/>
            <w:szCs w:val="20"/>
            <w:lang w:val="fr-FR"/>
          </w:rPr>
          <w:delText>6.2</w:delText>
        </w:r>
        <w:r w:rsidRPr="00C0646F" w:rsidDel="00562066">
          <w:rPr>
            <w:rFonts w:ascii="Calibri" w:hAnsi="Calibri" w:cs="Calibri"/>
            <w:spacing w:val="-3"/>
            <w:sz w:val="20"/>
            <w:szCs w:val="20"/>
            <w:lang w:val="fr-FR"/>
          </w:rPr>
          <w:tab/>
        </w:r>
        <w:r w:rsidR="00CF6870" w:rsidRPr="00C0646F" w:rsidDel="00562066">
          <w:rPr>
            <w:rFonts w:ascii="Calibri" w:hAnsi="Calibri" w:cs="Calibri"/>
            <w:spacing w:val="-3"/>
            <w:sz w:val="20"/>
            <w:szCs w:val="20"/>
            <w:lang w:val="fr-FR"/>
          </w:rPr>
          <w:delText>Tous les paiements seront effectués par le PNUD sur le compte en banque suivant du Prestataire :</w:delText>
        </w:r>
      </w:del>
    </w:p>
    <w:p w14:paraId="7BB56E38" w14:textId="31B94866" w:rsidR="00E42F83" w:rsidRPr="00C0646F" w:rsidDel="00562066" w:rsidRDefault="00E42F83">
      <w:pPr>
        <w:rPr>
          <w:del w:id="3111" w:author="Marie Christa Ermite Joseph Fevry" w:date="2018-06-07T14:15:00Z"/>
          <w:rFonts w:ascii="Calibri" w:hAnsi="Calibri" w:cs="Calibri"/>
          <w:b/>
          <w:spacing w:val="-3"/>
          <w:sz w:val="20"/>
          <w:szCs w:val="20"/>
          <w:lang w:val="fr-FR"/>
        </w:rPr>
        <w:pPrChange w:id="3112" w:author="Marie Christa Ermite Joseph Fevry" w:date="2018-10-18T15:44:00Z">
          <w:pPr>
            <w:tabs>
              <w:tab w:val="left" w:pos="-720"/>
              <w:tab w:val="left" w:pos="0"/>
            </w:tabs>
            <w:suppressAutoHyphens/>
            <w:ind w:left="720" w:hanging="720"/>
            <w:jc w:val="both"/>
          </w:pPr>
        </w:pPrChange>
      </w:pPr>
    </w:p>
    <w:p w14:paraId="7A525A2C" w14:textId="5F3F717B" w:rsidR="00E42F83" w:rsidRPr="00C0646F" w:rsidDel="00562066" w:rsidRDefault="00E42F83">
      <w:pPr>
        <w:rPr>
          <w:del w:id="3113" w:author="Marie Christa Ermite Joseph Fevry" w:date="2018-06-07T14:15:00Z"/>
          <w:rFonts w:ascii="Calibri" w:hAnsi="Calibri" w:cs="Calibri"/>
          <w:b/>
          <w:spacing w:val="-3"/>
          <w:sz w:val="20"/>
          <w:szCs w:val="20"/>
          <w:lang w:val="fr-FR"/>
        </w:rPr>
        <w:pPrChange w:id="3114" w:author="Marie Christa Ermite Joseph Fevry" w:date="2018-10-18T15:44:00Z">
          <w:pPr>
            <w:tabs>
              <w:tab w:val="left" w:pos="-720"/>
              <w:tab w:val="left" w:pos="0"/>
            </w:tabs>
            <w:suppressAutoHyphens/>
            <w:ind w:left="720" w:hanging="720"/>
            <w:jc w:val="both"/>
          </w:pPr>
        </w:pPrChange>
      </w:pPr>
      <w:del w:id="3115" w:author="Marie Christa Ermite Joseph Fevry" w:date="2018-06-07T14:15:00Z">
        <w:r w:rsidRPr="00C0646F" w:rsidDel="00562066">
          <w:rPr>
            <w:rFonts w:ascii="Calibri" w:hAnsi="Calibri" w:cs="Calibri"/>
            <w:b/>
            <w:spacing w:val="-3"/>
            <w:sz w:val="20"/>
            <w:szCs w:val="20"/>
            <w:lang w:val="fr-FR"/>
          </w:rPr>
          <w:tab/>
          <w:delText>______________________ [N</w:delText>
        </w:r>
        <w:r w:rsidR="00675F0E" w:rsidRPr="00C0646F" w:rsidDel="00562066">
          <w:rPr>
            <w:rFonts w:ascii="Calibri" w:hAnsi="Calibri" w:cs="Calibri"/>
            <w:b/>
            <w:spacing w:val="-3"/>
            <w:sz w:val="20"/>
            <w:szCs w:val="20"/>
            <w:lang w:val="fr-FR"/>
          </w:rPr>
          <w:delText>OM DE LA BANQUE</w:delText>
        </w:r>
        <w:r w:rsidRPr="00C0646F" w:rsidDel="00562066">
          <w:rPr>
            <w:rFonts w:ascii="Calibri" w:hAnsi="Calibri" w:cs="Calibri"/>
            <w:b/>
            <w:spacing w:val="-3"/>
            <w:sz w:val="20"/>
            <w:szCs w:val="20"/>
            <w:lang w:val="fr-FR"/>
          </w:rPr>
          <w:delText>]</w:delText>
        </w:r>
      </w:del>
    </w:p>
    <w:p w14:paraId="445A3641" w14:textId="1FF1688F" w:rsidR="00E42F83" w:rsidRPr="00C0646F" w:rsidDel="00562066" w:rsidRDefault="00E42F83">
      <w:pPr>
        <w:rPr>
          <w:del w:id="3116" w:author="Marie Christa Ermite Joseph Fevry" w:date="2018-06-07T14:15:00Z"/>
          <w:rFonts w:ascii="Calibri" w:hAnsi="Calibri" w:cs="Calibri"/>
          <w:b/>
          <w:spacing w:val="-3"/>
          <w:sz w:val="20"/>
          <w:szCs w:val="20"/>
          <w:lang w:val="fr-FR"/>
        </w:rPr>
        <w:pPrChange w:id="3117" w:author="Marie Christa Ermite Joseph Fevry" w:date="2018-10-18T15:44:00Z">
          <w:pPr>
            <w:tabs>
              <w:tab w:val="left" w:pos="-720"/>
              <w:tab w:val="left" w:pos="0"/>
            </w:tabs>
            <w:suppressAutoHyphens/>
            <w:ind w:left="720" w:hanging="720"/>
            <w:jc w:val="both"/>
          </w:pPr>
        </w:pPrChange>
      </w:pPr>
    </w:p>
    <w:p w14:paraId="53E04796" w14:textId="6519BAF8" w:rsidR="00E42F83" w:rsidRPr="00C0646F" w:rsidDel="00562066" w:rsidRDefault="00E42F83">
      <w:pPr>
        <w:rPr>
          <w:del w:id="3118" w:author="Marie Christa Ermite Joseph Fevry" w:date="2018-06-07T14:15:00Z"/>
          <w:rFonts w:ascii="Calibri" w:hAnsi="Calibri" w:cs="Calibri"/>
          <w:b/>
          <w:spacing w:val="-3"/>
          <w:sz w:val="20"/>
          <w:szCs w:val="20"/>
          <w:lang w:val="fr-FR"/>
        </w:rPr>
        <w:pPrChange w:id="3119" w:author="Marie Christa Ermite Joseph Fevry" w:date="2018-10-18T15:44:00Z">
          <w:pPr>
            <w:tabs>
              <w:tab w:val="left" w:pos="-720"/>
              <w:tab w:val="left" w:pos="0"/>
            </w:tabs>
            <w:suppressAutoHyphens/>
            <w:ind w:left="720" w:hanging="720"/>
            <w:jc w:val="both"/>
          </w:pPr>
        </w:pPrChange>
      </w:pPr>
      <w:del w:id="3120" w:author="Marie Christa Ermite Joseph Fevry" w:date="2018-06-07T14:15:00Z">
        <w:r w:rsidRPr="00C0646F" w:rsidDel="00562066">
          <w:rPr>
            <w:rFonts w:ascii="Calibri" w:hAnsi="Calibri" w:cs="Calibri"/>
            <w:b/>
            <w:spacing w:val="-3"/>
            <w:sz w:val="20"/>
            <w:szCs w:val="20"/>
            <w:lang w:val="fr-FR"/>
          </w:rPr>
          <w:tab/>
          <w:delText>______________________ [</w:delText>
        </w:r>
        <w:r w:rsidR="00675F0E" w:rsidRPr="00C0646F" w:rsidDel="00562066">
          <w:rPr>
            <w:rFonts w:ascii="Calibri" w:hAnsi="Calibri" w:cs="Calibri"/>
            <w:b/>
            <w:spacing w:val="-3"/>
            <w:sz w:val="20"/>
            <w:szCs w:val="20"/>
            <w:lang w:val="fr-FR"/>
          </w:rPr>
          <w:delText>NUMERO DE COMPTE</w:delText>
        </w:r>
        <w:r w:rsidRPr="00C0646F" w:rsidDel="00562066">
          <w:rPr>
            <w:rFonts w:ascii="Calibri" w:hAnsi="Calibri" w:cs="Calibri"/>
            <w:b/>
            <w:spacing w:val="-3"/>
            <w:sz w:val="20"/>
            <w:szCs w:val="20"/>
            <w:lang w:val="fr-FR"/>
          </w:rPr>
          <w:delText>]</w:delText>
        </w:r>
      </w:del>
    </w:p>
    <w:p w14:paraId="5E271584" w14:textId="2726AC0A" w:rsidR="00E42F83" w:rsidRPr="00C0646F" w:rsidDel="00562066" w:rsidRDefault="00E42F83">
      <w:pPr>
        <w:rPr>
          <w:del w:id="3121" w:author="Marie Christa Ermite Joseph Fevry" w:date="2018-06-07T14:15:00Z"/>
          <w:rFonts w:ascii="Calibri" w:hAnsi="Calibri" w:cs="Calibri"/>
          <w:b/>
          <w:spacing w:val="-3"/>
          <w:sz w:val="20"/>
          <w:szCs w:val="20"/>
          <w:lang w:val="fr-FR"/>
        </w:rPr>
        <w:pPrChange w:id="3122" w:author="Marie Christa Ermite Joseph Fevry" w:date="2018-10-18T15:44:00Z">
          <w:pPr>
            <w:tabs>
              <w:tab w:val="left" w:pos="-720"/>
              <w:tab w:val="left" w:pos="0"/>
            </w:tabs>
            <w:suppressAutoHyphens/>
            <w:ind w:left="720" w:hanging="720"/>
            <w:jc w:val="both"/>
          </w:pPr>
        </w:pPrChange>
      </w:pPr>
    </w:p>
    <w:p w14:paraId="1C71427F" w14:textId="5DE00DAC" w:rsidR="00E42F83" w:rsidRPr="00C0646F" w:rsidDel="00562066" w:rsidRDefault="00E42F83">
      <w:pPr>
        <w:rPr>
          <w:del w:id="3123" w:author="Marie Christa Ermite Joseph Fevry" w:date="2018-06-07T14:15:00Z"/>
          <w:rFonts w:ascii="Calibri" w:hAnsi="Calibri" w:cs="Calibri"/>
          <w:b/>
          <w:spacing w:val="-3"/>
          <w:sz w:val="20"/>
          <w:szCs w:val="20"/>
          <w:lang w:val="fr-FR"/>
        </w:rPr>
        <w:pPrChange w:id="3124" w:author="Marie Christa Ermite Joseph Fevry" w:date="2018-10-18T15:44:00Z">
          <w:pPr>
            <w:tabs>
              <w:tab w:val="left" w:pos="-720"/>
              <w:tab w:val="left" w:pos="0"/>
            </w:tabs>
            <w:suppressAutoHyphens/>
            <w:ind w:left="720" w:hanging="720"/>
            <w:jc w:val="both"/>
          </w:pPr>
        </w:pPrChange>
      </w:pPr>
      <w:del w:id="3125" w:author="Marie Christa Ermite Joseph Fevry" w:date="2018-06-07T14:15:00Z">
        <w:r w:rsidRPr="00C0646F" w:rsidDel="00562066">
          <w:rPr>
            <w:rFonts w:ascii="Calibri" w:hAnsi="Calibri" w:cs="Calibri"/>
            <w:b/>
            <w:spacing w:val="-3"/>
            <w:sz w:val="20"/>
            <w:szCs w:val="20"/>
            <w:lang w:val="fr-FR"/>
          </w:rPr>
          <w:tab/>
          <w:delText>______________________ [</w:delText>
        </w:r>
        <w:r w:rsidR="00675F0E" w:rsidRPr="00C0646F" w:rsidDel="00562066">
          <w:rPr>
            <w:rFonts w:ascii="Calibri" w:hAnsi="Calibri" w:cs="Calibri"/>
            <w:b/>
            <w:spacing w:val="-3"/>
            <w:sz w:val="20"/>
            <w:szCs w:val="20"/>
            <w:lang w:val="fr-FR"/>
          </w:rPr>
          <w:delText>ADRESSE DE LA BANQUE</w:delText>
        </w:r>
        <w:r w:rsidRPr="00C0646F" w:rsidDel="00562066">
          <w:rPr>
            <w:rFonts w:ascii="Calibri" w:hAnsi="Calibri" w:cs="Calibri"/>
            <w:b/>
            <w:spacing w:val="-3"/>
            <w:sz w:val="20"/>
            <w:szCs w:val="20"/>
            <w:lang w:val="fr-FR"/>
          </w:rPr>
          <w:delText>]</w:delText>
        </w:r>
      </w:del>
    </w:p>
    <w:p w14:paraId="4010B7F0" w14:textId="777960AA" w:rsidR="00E42F83" w:rsidRPr="00C0646F" w:rsidDel="00562066" w:rsidRDefault="00E42F83">
      <w:pPr>
        <w:rPr>
          <w:del w:id="3126" w:author="Marie Christa Ermite Joseph Fevry" w:date="2018-06-07T14:15:00Z"/>
          <w:rFonts w:ascii="Calibri" w:hAnsi="Calibri" w:cs="Calibri"/>
          <w:spacing w:val="-3"/>
          <w:sz w:val="20"/>
          <w:szCs w:val="20"/>
          <w:lang w:val="fr-FR"/>
        </w:rPr>
        <w:pPrChange w:id="3127" w:author="Marie Christa Ermite Joseph Fevry" w:date="2018-10-18T15:44:00Z">
          <w:pPr>
            <w:tabs>
              <w:tab w:val="left" w:pos="-720"/>
            </w:tabs>
            <w:suppressAutoHyphens/>
            <w:jc w:val="both"/>
          </w:pPr>
        </w:pPrChange>
      </w:pPr>
    </w:p>
    <w:p w14:paraId="5C6D35B2" w14:textId="067E4A27" w:rsidR="00E42F83" w:rsidRPr="00C0646F" w:rsidDel="00562066" w:rsidRDefault="00E42F83">
      <w:pPr>
        <w:rPr>
          <w:del w:id="3128" w:author="Marie Christa Ermite Joseph Fevry" w:date="2018-06-07T14:15:00Z"/>
          <w:rFonts w:ascii="Calibri" w:hAnsi="Calibri" w:cs="Calibri"/>
          <w:spacing w:val="-3"/>
          <w:sz w:val="20"/>
          <w:szCs w:val="20"/>
          <w:lang w:val="fr-FR"/>
        </w:rPr>
        <w:pPrChange w:id="3129" w:author="Marie Christa Ermite Joseph Fevry" w:date="2018-10-18T15:44:00Z">
          <w:pPr>
            <w:tabs>
              <w:tab w:val="left" w:pos="-720"/>
            </w:tabs>
            <w:suppressAutoHyphens/>
            <w:jc w:val="both"/>
          </w:pPr>
        </w:pPrChange>
      </w:pPr>
    </w:p>
    <w:p w14:paraId="64B1E0C1" w14:textId="16DC37AE" w:rsidR="00E42F83" w:rsidRPr="00C0646F" w:rsidDel="00562066" w:rsidRDefault="00E42F83">
      <w:pPr>
        <w:rPr>
          <w:del w:id="3130" w:author="Marie Christa Ermite Joseph Fevry" w:date="2018-06-07T14:15:00Z"/>
          <w:rFonts w:ascii="Calibri" w:hAnsi="Calibri" w:cs="Calibri"/>
          <w:spacing w:val="-3"/>
          <w:sz w:val="20"/>
          <w:szCs w:val="20"/>
          <w:lang w:val="fr-FR"/>
        </w:rPr>
        <w:pPrChange w:id="3131" w:author="Marie Christa Ermite Joseph Fevry" w:date="2018-10-18T15:44:00Z">
          <w:pPr>
            <w:tabs>
              <w:tab w:val="left" w:pos="-720"/>
            </w:tabs>
            <w:suppressAutoHyphens/>
            <w:jc w:val="both"/>
          </w:pPr>
        </w:pPrChange>
      </w:pPr>
      <w:del w:id="3132" w:author="Marie Christa Ermite Joseph Fevry" w:date="2018-06-07T14:15:00Z">
        <w:r w:rsidRPr="00C0646F" w:rsidDel="00562066">
          <w:rPr>
            <w:rFonts w:ascii="Calibri" w:hAnsi="Calibri" w:cs="Calibri"/>
            <w:spacing w:val="-3"/>
            <w:sz w:val="20"/>
            <w:szCs w:val="20"/>
            <w:lang w:val="fr-FR"/>
          </w:rPr>
          <w:delText>7.</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u w:val="single"/>
            <w:lang w:val="fr-FR"/>
          </w:rPr>
          <w:delText>Entr</w:delText>
        </w:r>
        <w:r w:rsidR="00CE06FB" w:rsidRPr="00C0646F" w:rsidDel="00562066">
          <w:rPr>
            <w:rFonts w:ascii="Calibri" w:hAnsi="Calibri" w:cs="Calibri"/>
            <w:spacing w:val="-3"/>
            <w:sz w:val="20"/>
            <w:szCs w:val="20"/>
            <w:u w:val="single"/>
            <w:lang w:val="fr-FR"/>
          </w:rPr>
          <w:delText>ée en vigueur. Délais.</w:delText>
        </w:r>
      </w:del>
    </w:p>
    <w:p w14:paraId="170825F5" w14:textId="1950C07E" w:rsidR="00E42F83" w:rsidRPr="00C0646F" w:rsidDel="00562066" w:rsidRDefault="00E42F83">
      <w:pPr>
        <w:rPr>
          <w:del w:id="3133" w:author="Marie Christa Ermite Joseph Fevry" w:date="2018-06-07T14:15:00Z"/>
          <w:rFonts w:ascii="Calibri" w:hAnsi="Calibri" w:cs="Calibri"/>
          <w:spacing w:val="-3"/>
          <w:sz w:val="20"/>
          <w:szCs w:val="20"/>
          <w:lang w:val="fr-FR"/>
        </w:rPr>
        <w:pPrChange w:id="3134" w:author="Marie Christa Ermite Joseph Fevry" w:date="2018-10-18T15:44:00Z">
          <w:pPr>
            <w:tabs>
              <w:tab w:val="left" w:pos="-720"/>
            </w:tabs>
            <w:suppressAutoHyphens/>
            <w:jc w:val="both"/>
          </w:pPr>
        </w:pPrChange>
      </w:pPr>
    </w:p>
    <w:p w14:paraId="2EA4D350" w14:textId="1B5D80CC" w:rsidR="00E42F83" w:rsidRPr="00C0646F" w:rsidDel="00562066" w:rsidRDefault="00E42F83">
      <w:pPr>
        <w:rPr>
          <w:del w:id="3135" w:author="Marie Christa Ermite Joseph Fevry" w:date="2018-06-07T14:15:00Z"/>
          <w:rFonts w:ascii="Calibri" w:hAnsi="Calibri" w:cs="Calibri"/>
          <w:spacing w:val="-3"/>
          <w:sz w:val="20"/>
          <w:szCs w:val="20"/>
          <w:lang w:val="fr-FR"/>
        </w:rPr>
        <w:pPrChange w:id="3136" w:author="Marie Christa Ermite Joseph Fevry" w:date="2018-10-18T15:44:00Z">
          <w:pPr>
            <w:tabs>
              <w:tab w:val="left" w:pos="-720"/>
              <w:tab w:val="left" w:pos="0"/>
            </w:tabs>
            <w:suppressAutoHyphens/>
            <w:ind w:left="720" w:hanging="720"/>
            <w:jc w:val="both"/>
          </w:pPr>
        </w:pPrChange>
      </w:pPr>
      <w:del w:id="3137" w:author="Marie Christa Ermite Joseph Fevry" w:date="2018-06-07T14:15:00Z">
        <w:r w:rsidRPr="00C0646F" w:rsidDel="00562066">
          <w:rPr>
            <w:rFonts w:ascii="Calibri" w:hAnsi="Calibri" w:cs="Calibri"/>
            <w:spacing w:val="-3"/>
            <w:sz w:val="20"/>
            <w:szCs w:val="20"/>
            <w:lang w:val="fr-FR"/>
          </w:rPr>
          <w:delText>7.1</w:delText>
        </w:r>
        <w:r w:rsidRPr="00C0646F" w:rsidDel="00562066">
          <w:rPr>
            <w:rFonts w:ascii="Calibri" w:hAnsi="Calibri" w:cs="Calibri"/>
            <w:spacing w:val="-3"/>
            <w:sz w:val="20"/>
            <w:szCs w:val="20"/>
            <w:lang w:val="fr-FR"/>
          </w:rPr>
          <w:tab/>
        </w:r>
        <w:r w:rsidR="00D255CE" w:rsidRPr="00C0646F" w:rsidDel="00562066">
          <w:rPr>
            <w:rFonts w:ascii="Calibri" w:hAnsi="Calibri" w:cs="Calibri"/>
            <w:spacing w:val="-3"/>
            <w:sz w:val="20"/>
            <w:szCs w:val="20"/>
            <w:lang w:val="fr-FR"/>
          </w:rPr>
          <w:delText>Le Contrat entrera en vigueur dès sa signature par chacune des parties.</w:delText>
        </w:r>
      </w:del>
    </w:p>
    <w:p w14:paraId="044B7D75" w14:textId="6D22C97B" w:rsidR="00E42F83" w:rsidRPr="00C0646F" w:rsidDel="00562066" w:rsidRDefault="00E42F83">
      <w:pPr>
        <w:rPr>
          <w:del w:id="3138" w:author="Marie Christa Ermite Joseph Fevry" w:date="2018-06-07T14:15:00Z"/>
          <w:rFonts w:ascii="Calibri" w:hAnsi="Calibri" w:cs="Calibri"/>
          <w:spacing w:val="-3"/>
          <w:sz w:val="20"/>
          <w:szCs w:val="20"/>
          <w:lang w:val="fr-FR"/>
        </w:rPr>
        <w:pPrChange w:id="3139" w:author="Marie Christa Ermite Joseph Fevry" w:date="2018-10-18T15:44:00Z">
          <w:pPr>
            <w:tabs>
              <w:tab w:val="left" w:pos="-720"/>
            </w:tabs>
            <w:suppressAutoHyphens/>
            <w:jc w:val="both"/>
          </w:pPr>
        </w:pPrChange>
      </w:pPr>
    </w:p>
    <w:p w14:paraId="5F18995D" w14:textId="159C4814" w:rsidR="00E42F83" w:rsidRPr="00C0646F" w:rsidDel="00562066" w:rsidRDefault="00E42F83">
      <w:pPr>
        <w:rPr>
          <w:del w:id="3140" w:author="Marie Christa Ermite Joseph Fevry" w:date="2018-06-07T14:15:00Z"/>
          <w:rFonts w:ascii="Calibri" w:hAnsi="Calibri" w:cs="Calibri"/>
          <w:spacing w:val="-3"/>
          <w:sz w:val="20"/>
          <w:szCs w:val="20"/>
          <w:lang w:val="fr-FR"/>
        </w:rPr>
        <w:pPrChange w:id="3141" w:author="Marie Christa Ermite Joseph Fevry" w:date="2018-10-18T15:44:00Z">
          <w:pPr>
            <w:tabs>
              <w:tab w:val="left" w:pos="-720"/>
              <w:tab w:val="left" w:pos="0"/>
            </w:tabs>
            <w:suppressAutoHyphens/>
            <w:ind w:left="720" w:hanging="720"/>
            <w:jc w:val="both"/>
          </w:pPr>
        </w:pPrChange>
      </w:pPr>
      <w:del w:id="3142" w:author="Marie Christa Ermite Joseph Fevry" w:date="2018-06-07T14:15:00Z">
        <w:r w:rsidRPr="00C0646F" w:rsidDel="00562066">
          <w:rPr>
            <w:rFonts w:ascii="Calibri" w:hAnsi="Calibri" w:cs="Calibri"/>
            <w:spacing w:val="-3"/>
            <w:sz w:val="20"/>
            <w:szCs w:val="20"/>
            <w:lang w:val="fr-FR"/>
          </w:rPr>
          <w:delText>7.2</w:delText>
        </w:r>
        <w:r w:rsidRPr="00C0646F" w:rsidDel="00562066">
          <w:rPr>
            <w:rFonts w:ascii="Calibri" w:hAnsi="Calibri" w:cs="Calibri"/>
            <w:spacing w:val="-3"/>
            <w:sz w:val="20"/>
            <w:szCs w:val="20"/>
            <w:lang w:val="fr-FR"/>
          </w:rPr>
          <w:tab/>
        </w:r>
        <w:r w:rsidR="00D255CE" w:rsidRPr="00C0646F" w:rsidDel="00562066">
          <w:rPr>
            <w:rFonts w:ascii="Calibri" w:hAnsi="Calibri" w:cs="Calibri"/>
            <w:spacing w:val="-3"/>
            <w:sz w:val="20"/>
            <w:szCs w:val="20"/>
            <w:lang w:val="fr-FR"/>
          </w:rPr>
          <w:delText>Le Prestataire devra entamer la fourniture des Services au plus tard le _____ [</w:delText>
        </w:r>
        <w:r w:rsidR="00D255CE" w:rsidRPr="00C0646F" w:rsidDel="00562066">
          <w:rPr>
            <w:rFonts w:ascii="Calibri" w:hAnsi="Calibri" w:cs="Calibri"/>
            <w:b/>
            <w:spacing w:val="-3"/>
            <w:sz w:val="20"/>
            <w:szCs w:val="20"/>
            <w:lang w:val="fr-FR"/>
          </w:rPr>
          <w:delText>INSEREZ LA DATE</w:delText>
        </w:r>
        <w:r w:rsidR="00D255CE" w:rsidRPr="00C0646F" w:rsidDel="00562066">
          <w:rPr>
            <w:rFonts w:ascii="Calibri" w:hAnsi="Calibri" w:cs="Calibri"/>
            <w:spacing w:val="-3"/>
            <w:sz w:val="20"/>
            <w:szCs w:val="20"/>
            <w:lang w:val="fr-FR"/>
          </w:rPr>
          <w:delText>] et les achever sous _________ [</w:delText>
        </w:r>
        <w:r w:rsidR="00D255CE" w:rsidRPr="00C0646F" w:rsidDel="00562066">
          <w:rPr>
            <w:rFonts w:ascii="Calibri" w:hAnsi="Calibri" w:cs="Calibri"/>
            <w:b/>
            <w:spacing w:val="-3"/>
            <w:sz w:val="20"/>
            <w:szCs w:val="20"/>
            <w:lang w:val="fr-FR"/>
          </w:rPr>
          <w:delText>INSEREZ LE NOMBRE DE JOURS OU MOIS</w:delText>
        </w:r>
        <w:r w:rsidR="00D255CE" w:rsidRPr="00C0646F" w:rsidDel="00562066">
          <w:rPr>
            <w:rFonts w:ascii="Calibri" w:hAnsi="Calibri" w:cs="Calibri"/>
            <w:spacing w:val="-3"/>
            <w:sz w:val="20"/>
            <w:szCs w:val="20"/>
            <w:lang w:val="fr-FR"/>
          </w:rPr>
          <w:delText>] à compter de ladite date.</w:delText>
        </w:r>
      </w:del>
    </w:p>
    <w:p w14:paraId="4DC076E7" w14:textId="2785E7B5" w:rsidR="00E42F83" w:rsidRPr="00C0646F" w:rsidDel="00562066" w:rsidRDefault="00E42F83">
      <w:pPr>
        <w:rPr>
          <w:del w:id="3143" w:author="Marie Christa Ermite Joseph Fevry" w:date="2018-06-07T14:15:00Z"/>
          <w:rFonts w:ascii="Calibri" w:hAnsi="Calibri" w:cs="Calibri"/>
          <w:spacing w:val="-3"/>
          <w:sz w:val="20"/>
          <w:szCs w:val="20"/>
          <w:lang w:val="fr-FR"/>
        </w:rPr>
        <w:pPrChange w:id="3144" w:author="Marie Christa Ermite Joseph Fevry" w:date="2018-10-18T15:44:00Z">
          <w:pPr>
            <w:tabs>
              <w:tab w:val="left" w:pos="-720"/>
            </w:tabs>
            <w:suppressAutoHyphens/>
            <w:jc w:val="both"/>
          </w:pPr>
        </w:pPrChange>
      </w:pPr>
    </w:p>
    <w:p w14:paraId="6B9E47E5" w14:textId="1BDB2464" w:rsidR="00E42F83" w:rsidRPr="00C0646F" w:rsidDel="00562066" w:rsidRDefault="00E42F83">
      <w:pPr>
        <w:rPr>
          <w:del w:id="3145" w:author="Marie Christa Ermite Joseph Fevry" w:date="2018-06-07T14:15:00Z"/>
          <w:rFonts w:ascii="Calibri" w:hAnsi="Calibri" w:cs="Calibri"/>
          <w:spacing w:val="-3"/>
          <w:sz w:val="20"/>
          <w:szCs w:val="20"/>
          <w:lang w:val="fr-FR"/>
        </w:rPr>
        <w:pPrChange w:id="3146" w:author="Marie Christa Ermite Joseph Fevry" w:date="2018-10-18T15:44:00Z">
          <w:pPr>
            <w:tabs>
              <w:tab w:val="left" w:pos="-720"/>
              <w:tab w:val="left" w:pos="0"/>
            </w:tabs>
            <w:suppressAutoHyphens/>
            <w:ind w:left="720" w:hanging="720"/>
            <w:jc w:val="both"/>
          </w:pPr>
        </w:pPrChange>
      </w:pPr>
      <w:del w:id="3147" w:author="Marie Christa Ermite Joseph Fevry" w:date="2018-06-07T14:15:00Z">
        <w:r w:rsidRPr="00C0646F" w:rsidDel="00562066">
          <w:rPr>
            <w:rFonts w:ascii="Calibri" w:hAnsi="Calibri" w:cs="Calibri"/>
            <w:spacing w:val="-3"/>
            <w:sz w:val="20"/>
            <w:szCs w:val="20"/>
            <w:lang w:val="fr-FR"/>
          </w:rPr>
          <w:delText>7.3</w:delText>
        </w:r>
        <w:r w:rsidR="00D255CE" w:rsidRPr="00C0646F" w:rsidDel="00562066">
          <w:rPr>
            <w:rFonts w:ascii="Calibri" w:hAnsi="Calibri" w:cs="Calibri"/>
            <w:spacing w:val="-3"/>
            <w:sz w:val="20"/>
            <w:szCs w:val="20"/>
            <w:lang w:val="fr-FR"/>
          </w:rPr>
          <w:tab/>
          <w:delText>Tous les délais prévus au présent Contrat seront considérés comme constituant une condition essentielle de la fourniture des Services.</w:delText>
        </w:r>
      </w:del>
    </w:p>
    <w:p w14:paraId="3238FD13" w14:textId="410FE0A7" w:rsidR="00E42F83" w:rsidRPr="00C0646F" w:rsidDel="00562066" w:rsidRDefault="00E42F83">
      <w:pPr>
        <w:rPr>
          <w:del w:id="3148" w:author="Marie Christa Ermite Joseph Fevry" w:date="2018-06-07T14:15:00Z"/>
          <w:rFonts w:ascii="Calibri" w:hAnsi="Calibri" w:cs="Calibri"/>
          <w:spacing w:val="-3"/>
          <w:sz w:val="20"/>
          <w:szCs w:val="20"/>
          <w:lang w:val="fr-FR"/>
        </w:rPr>
        <w:pPrChange w:id="3149" w:author="Marie Christa Ermite Joseph Fevry" w:date="2018-10-18T15:44:00Z">
          <w:pPr>
            <w:tabs>
              <w:tab w:val="left" w:pos="-720"/>
            </w:tabs>
            <w:suppressAutoHyphens/>
            <w:jc w:val="both"/>
          </w:pPr>
        </w:pPrChange>
      </w:pPr>
    </w:p>
    <w:p w14:paraId="4F51967F" w14:textId="6D039CB0" w:rsidR="00E42F83" w:rsidRPr="00C0646F" w:rsidDel="00562066" w:rsidRDefault="00E42F83">
      <w:pPr>
        <w:rPr>
          <w:del w:id="3150" w:author="Marie Christa Ermite Joseph Fevry" w:date="2018-06-07T14:15:00Z"/>
          <w:rFonts w:ascii="Calibri" w:hAnsi="Calibri" w:cs="Calibri"/>
          <w:spacing w:val="-3"/>
          <w:sz w:val="20"/>
          <w:szCs w:val="20"/>
          <w:lang w:val="fr-FR"/>
        </w:rPr>
        <w:pPrChange w:id="3151" w:author="Marie Christa Ermite Joseph Fevry" w:date="2018-10-18T15:44:00Z">
          <w:pPr>
            <w:tabs>
              <w:tab w:val="left" w:pos="-720"/>
              <w:tab w:val="left" w:pos="0"/>
            </w:tabs>
            <w:suppressAutoHyphens/>
            <w:ind w:left="720" w:hanging="720"/>
            <w:jc w:val="both"/>
          </w:pPr>
        </w:pPrChange>
      </w:pPr>
      <w:del w:id="3152" w:author="Marie Christa Ermite Joseph Fevry" w:date="2018-06-07T14:15:00Z">
        <w:r w:rsidRPr="00C0646F" w:rsidDel="00562066">
          <w:rPr>
            <w:rFonts w:ascii="Calibri" w:hAnsi="Calibri" w:cs="Calibri"/>
            <w:spacing w:val="-3"/>
            <w:sz w:val="20"/>
            <w:szCs w:val="20"/>
            <w:lang w:val="fr-FR"/>
          </w:rPr>
          <w:delText>8.</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u w:val="single"/>
            <w:lang w:val="fr-FR"/>
          </w:rPr>
          <w:delText>Modifications</w:delText>
        </w:r>
      </w:del>
    </w:p>
    <w:p w14:paraId="080762C0" w14:textId="3E9EF0F1" w:rsidR="00E42F83" w:rsidRPr="00C0646F" w:rsidDel="00562066" w:rsidRDefault="00E42F83">
      <w:pPr>
        <w:rPr>
          <w:del w:id="3153" w:author="Marie Christa Ermite Joseph Fevry" w:date="2018-06-07T14:15:00Z"/>
          <w:rFonts w:ascii="Calibri" w:hAnsi="Calibri" w:cs="Calibri"/>
          <w:spacing w:val="-3"/>
          <w:sz w:val="20"/>
          <w:szCs w:val="20"/>
          <w:lang w:val="fr-FR"/>
        </w:rPr>
        <w:pPrChange w:id="3154" w:author="Marie Christa Ermite Joseph Fevry" w:date="2018-10-18T15:44:00Z">
          <w:pPr>
            <w:tabs>
              <w:tab w:val="left" w:pos="-720"/>
            </w:tabs>
            <w:suppressAutoHyphens/>
            <w:jc w:val="both"/>
          </w:pPr>
        </w:pPrChange>
      </w:pPr>
    </w:p>
    <w:p w14:paraId="1E6426B6" w14:textId="05C2C404" w:rsidR="00E42F83" w:rsidRPr="00C0646F" w:rsidDel="00562066" w:rsidRDefault="00D255CE">
      <w:pPr>
        <w:rPr>
          <w:del w:id="3155" w:author="Marie Christa Ermite Joseph Fevry" w:date="2018-06-07T14:15:00Z"/>
          <w:rFonts w:ascii="Calibri" w:hAnsi="Calibri" w:cs="Calibri"/>
          <w:spacing w:val="-3"/>
          <w:sz w:val="20"/>
          <w:szCs w:val="20"/>
          <w:lang w:val="fr-FR"/>
        </w:rPr>
        <w:pPrChange w:id="3156" w:author="Marie Christa Ermite Joseph Fevry" w:date="2018-10-18T15:44:00Z">
          <w:pPr>
            <w:widowControl/>
            <w:numPr>
              <w:ilvl w:val="1"/>
              <w:numId w:val="4"/>
            </w:numPr>
            <w:tabs>
              <w:tab w:val="left" w:pos="-720"/>
              <w:tab w:val="left" w:pos="0"/>
              <w:tab w:val="num" w:pos="360"/>
            </w:tabs>
            <w:suppressAutoHyphens/>
            <w:overflowPunct/>
            <w:adjustRightInd/>
            <w:ind w:left="720" w:hanging="720"/>
            <w:jc w:val="both"/>
          </w:pPr>
        </w:pPrChange>
      </w:pPr>
      <w:del w:id="3157" w:author="Marie Christa Ermite Joseph Fevry" w:date="2018-06-07T14:15:00Z">
        <w:r w:rsidRPr="00C0646F" w:rsidDel="00562066">
          <w:rPr>
            <w:rFonts w:ascii="Calibri" w:hAnsi="Calibri" w:cs="Calibri"/>
            <w:spacing w:val="-3"/>
            <w:sz w:val="20"/>
            <w:szCs w:val="20"/>
            <w:lang w:val="fr-FR"/>
          </w:rPr>
          <w:delText xml:space="preserve">Toute modification du présent Contrat nécessitera un avenant écrit entre les parties, dûment signé par le représentant du Prestataire </w:delText>
        </w:r>
        <w:r w:rsidR="00564A46" w:rsidRPr="00C0646F" w:rsidDel="00562066">
          <w:rPr>
            <w:rFonts w:ascii="Calibri" w:hAnsi="Calibri" w:cs="Calibri"/>
            <w:spacing w:val="-3"/>
            <w:sz w:val="20"/>
            <w:szCs w:val="20"/>
            <w:lang w:val="fr-FR"/>
          </w:rPr>
          <w:delText xml:space="preserve">habilité à cette fin </w:delText>
        </w:r>
        <w:r w:rsidRPr="00C0646F" w:rsidDel="00562066">
          <w:rPr>
            <w:rFonts w:ascii="Calibri" w:hAnsi="Calibri" w:cs="Calibri"/>
            <w:spacing w:val="-3"/>
            <w:sz w:val="20"/>
            <w:szCs w:val="20"/>
            <w:lang w:val="fr-FR"/>
          </w:rPr>
          <w:delText>et ________ [</w:delText>
        </w:r>
        <w:r w:rsidRPr="00C0646F" w:rsidDel="00562066">
          <w:rPr>
            <w:rFonts w:ascii="Calibri" w:hAnsi="Calibri" w:cs="Calibri"/>
            <w:b/>
            <w:spacing w:val="-3"/>
            <w:sz w:val="20"/>
            <w:szCs w:val="20"/>
            <w:lang w:val="fr-FR"/>
          </w:rPr>
          <w:delText>NOM et TITRE</w:delText>
        </w:r>
        <w:r w:rsidRPr="00C0646F" w:rsidDel="00562066">
          <w:rPr>
            <w:rFonts w:ascii="Calibri" w:hAnsi="Calibri" w:cs="Calibri"/>
            <w:spacing w:val="-3"/>
            <w:sz w:val="20"/>
            <w:szCs w:val="20"/>
            <w:lang w:val="fr-FR"/>
          </w:rPr>
          <w:delText>] du PNUD.</w:delText>
        </w:r>
      </w:del>
    </w:p>
    <w:p w14:paraId="032DC81F" w14:textId="1BE67445" w:rsidR="00E42F83" w:rsidRPr="00C0646F" w:rsidDel="00562066" w:rsidRDefault="00E42F83">
      <w:pPr>
        <w:rPr>
          <w:del w:id="3158" w:author="Marie Christa Ermite Joseph Fevry" w:date="2018-06-07T14:15:00Z"/>
          <w:rFonts w:ascii="Calibri" w:hAnsi="Calibri" w:cs="Calibri"/>
          <w:sz w:val="20"/>
          <w:szCs w:val="20"/>
          <w:lang w:val="fr-FR"/>
        </w:rPr>
      </w:pPr>
    </w:p>
    <w:p w14:paraId="0E6302FD" w14:textId="65D94933" w:rsidR="00E42F83" w:rsidRPr="00C0646F" w:rsidDel="00562066" w:rsidRDefault="00E42F83">
      <w:pPr>
        <w:rPr>
          <w:del w:id="3159" w:author="Marie Christa Ermite Joseph Fevry" w:date="2018-06-07T14:15:00Z"/>
          <w:rFonts w:ascii="Calibri" w:hAnsi="Calibri" w:cs="Calibri"/>
          <w:spacing w:val="-3"/>
          <w:sz w:val="20"/>
          <w:szCs w:val="20"/>
          <w:lang w:val="fr-FR"/>
        </w:rPr>
        <w:pPrChange w:id="3160" w:author="Marie Christa Ermite Joseph Fevry" w:date="2018-10-18T15:44:00Z">
          <w:pPr>
            <w:tabs>
              <w:tab w:val="left" w:pos="-720"/>
            </w:tabs>
            <w:suppressAutoHyphens/>
            <w:jc w:val="both"/>
          </w:pPr>
        </w:pPrChange>
      </w:pPr>
      <w:del w:id="3161" w:author="Marie Christa Ermite Joseph Fevry" w:date="2018-06-07T14:15:00Z">
        <w:r w:rsidRPr="00C0646F" w:rsidDel="00562066">
          <w:rPr>
            <w:rFonts w:ascii="Calibri" w:hAnsi="Calibri" w:cs="Calibri"/>
            <w:spacing w:val="-3"/>
            <w:sz w:val="20"/>
            <w:szCs w:val="20"/>
            <w:lang w:val="fr-FR"/>
          </w:rPr>
          <w:delText>9.</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u w:val="single"/>
            <w:lang w:val="fr-FR"/>
          </w:rPr>
          <w:delText>Notifications</w:delText>
        </w:r>
      </w:del>
    </w:p>
    <w:p w14:paraId="07766075" w14:textId="5BDA071D" w:rsidR="00E42F83" w:rsidRPr="00C0646F" w:rsidDel="00562066" w:rsidRDefault="00E42F83">
      <w:pPr>
        <w:rPr>
          <w:del w:id="3162" w:author="Marie Christa Ermite Joseph Fevry" w:date="2018-06-07T14:15:00Z"/>
          <w:rFonts w:ascii="Calibri" w:hAnsi="Calibri" w:cs="Calibri"/>
          <w:spacing w:val="-3"/>
          <w:sz w:val="20"/>
          <w:szCs w:val="20"/>
          <w:lang w:val="fr-FR"/>
        </w:rPr>
        <w:pPrChange w:id="3163" w:author="Marie Christa Ermite Joseph Fevry" w:date="2018-10-18T15:44:00Z">
          <w:pPr>
            <w:tabs>
              <w:tab w:val="left" w:pos="-720"/>
            </w:tabs>
            <w:suppressAutoHyphens/>
            <w:jc w:val="both"/>
          </w:pPr>
        </w:pPrChange>
      </w:pPr>
    </w:p>
    <w:p w14:paraId="635F29FD" w14:textId="4C872C5A" w:rsidR="00E42F83" w:rsidRPr="00C0646F" w:rsidDel="00562066" w:rsidRDefault="00E42F83">
      <w:pPr>
        <w:rPr>
          <w:del w:id="3164" w:author="Marie Christa Ermite Joseph Fevry" w:date="2018-06-07T14:15:00Z"/>
          <w:rFonts w:ascii="Calibri" w:hAnsi="Calibri" w:cs="Calibri"/>
          <w:spacing w:val="-3"/>
          <w:sz w:val="20"/>
          <w:szCs w:val="20"/>
          <w:lang w:val="fr-FR"/>
        </w:rPr>
        <w:pPrChange w:id="3165" w:author="Marie Christa Ermite Joseph Fevry" w:date="2018-10-18T15:44:00Z">
          <w:pPr>
            <w:tabs>
              <w:tab w:val="left" w:pos="-720"/>
              <w:tab w:val="left" w:pos="0"/>
            </w:tabs>
            <w:suppressAutoHyphens/>
            <w:ind w:left="720" w:hanging="720"/>
            <w:jc w:val="both"/>
          </w:pPr>
        </w:pPrChange>
      </w:pPr>
      <w:del w:id="3166" w:author="Marie Christa Ermite Joseph Fevry" w:date="2018-06-07T14:15:00Z">
        <w:r w:rsidRPr="00C0646F" w:rsidDel="00562066">
          <w:rPr>
            <w:rFonts w:ascii="Calibri" w:hAnsi="Calibri" w:cs="Calibri"/>
            <w:spacing w:val="-3"/>
            <w:sz w:val="20"/>
            <w:szCs w:val="20"/>
            <w:lang w:val="fr-FR"/>
          </w:rPr>
          <w:tab/>
        </w:r>
        <w:r w:rsidR="004C66C5" w:rsidRPr="00C0646F" w:rsidDel="00562066">
          <w:rPr>
            <w:rFonts w:ascii="Calibri" w:hAnsi="Calibri" w:cs="Calibri"/>
            <w:spacing w:val="-3"/>
            <w:sz w:val="20"/>
            <w:szCs w:val="20"/>
            <w:lang w:val="fr-FR"/>
          </w:rPr>
          <w:delText xml:space="preserve">Pour les besoins des notifications prévues par le Contrat, </w:delText>
        </w:r>
        <w:r w:rsidR="00700A54" w:rsidRPr="00C0646F" w:rsidDel="00562066">
          <w:rPr>
            <w:rFonts w:ascii="Calibri" w:hAnsi="Calibri" w:cs="Calibri"/>
            <w:spacing w:val="-3"/>
            <w:sz w:val="20"/>
            <w:szCs w:val="20"/>
            <w:lang w:val="fr-FR"/>
          </w:rPr>
          <w:delText>les adresses du PNUD et du Prestataire sont les suivantes :</w:delText>
        </w:r>
      </w:del>
    </w:p>
    <w:p w14:paraId="54DAC5AC" w14:textId="78BD4425" w:rsidR="00E42F83" w:rsidRPr="00C0646F" w:rsidDel="00562066" w:rsidRDefault="00E42F83">
      <w:pPr>
        <w:rPr>
          <w:del w:id="3167" w:author="Marie Christa Ermite Joseph Fevry" w:date="2018-06-07T14:15:00Z"/>
          <w:rFonts w:ascii="Calibri" w:hAnsi="Calibri" w:cs="Calibri"/>
          <w:spacing w:val="-3"/>
          <w:sz w:val="20"/>
          <w:szCs w:val="20"/>
          <w:lang w:val="fr-FR"/>
        </w:rPr>
        <w:pPrChange w:id="3168" w:author="Marie Christa Ermite Joseph Fevry" w:date="2018-10-18T15:44:00Z">
          <w:pPr>
            <w:tabs>
              <w:tab w:val="left" w:pos="-720"/>
            </w:tabs>
            <w:suppressAutoHyphens/>
            <w:jc w:val="both"/>
          </w:pPr>
        </w:pPrChange>
      </w:pPr>
    </w:p>
    <w:p w14:paraId="67DE2D80" w14:textId="74D11494" w:rsidR="00E42F83" w:rsidRPr="00C0646F" w:rsidDel="00562066" w:rsidRDefault="00700A54">
      <w:pPr>
        <w:rPr>
          <w:del w:id="3169" w:author="Marie Christa Ermite Joseph Fevry" w:date="2018-06-07T14:15:00Z"/>
          <w:rFonts w:ascii="Calibri" w:hAnsi="Calibri" w:cs="Calibri"/>
          <w:b/>
          <w:spacing w:val="-3"/>
          <w:sz w:val="20"/>
          <w:szCs w:val="20"/>
          <w:u w:val="single"/>
          <w:lang w:val="fr-FR"/>
        </w:rPr>
        <w:pPrChange w:id="3170" w:author="Marie Christa Ermite Joseph Fevry" w:date="2018-10-18T15:44:00Z">
          <w:pPr>
            <w:tabs>
              <w:tab w:val="left" w:pos="-720"/>
            </w:tabs>
            <w:suppressAutoHyphens/>
            <w:jc w:val="center"/>
          </w:pPr>
        </w:pPrChange>
      </w:pPr>
      <w:del w:id="3171" w:author="Marie Christa Ermite Joseph Fevry" w:date="2018-06-07T14:15:00Z">
        <w:r w:rsidRPr="00C0646F" w:rsidDel="00562066">
          <w:rPr>
            <w:rFonts w:ascii="Calibri" w:hAnsi="Calibri" w:cs="Calibri"/>
            <w:b/>
            <w:spacing w:val="-3"/>
            <w:sz w:val="20"/>
            <w:szCs w:val="20"/>
            <w:u w:val="single"/>
            <w:lang w:val="fr-FR"/>
          </w:rPr>
          <w:delText>Pour le PNUD :</w:delText>
        </w:r>
      </w:del>
    </w:p>
    <w:p w14:paraId="5184756B" w14:textId="140F7917" w:rsidR="00E42F83" w:rsidRPr="00C0646F" w:rsidDel="00562066" w:rsidRDefault="00E42F83">
      <w:pPr>
        <w:rPr>
          <w:del w:id="3172" w:author="Marie Christa Ermite Joseph Fevry" w:date="2018-06-07T14:15:00Z"/>
          <w:rFonts w:ascii="Calibri" w:hAnsi="Calibri" w:cs="Calibri"/>
          <w:b/>
          <w:spacing w:val="-3"/>
          <w:sz w:val="20"/>
          <w:szCs w:val="20"/>
          <w:lang w:val="fr-FR"/>
        </w:rPr>
        <w:pPrChange w:id="3173" w:author="Marie Christa Ermite Joseph Fevry" w:date="2018-10-18T15:44:00Z">
          <w:pPr>
            <w:tabs>
              <w:tab w:val="left" w:pos="-720"/>
            </w:tabs>
            <w:suppressAutoHyphens/>
            <w:jc w:val="center"/>
          </w:pPr>
        </w:pPrChange>
      </w:pPr>
    </w:p>
    <w:p w14:paraId="6199759E" w14:textId="70CACC7C" w:rsidR="00E42F83" w:rsidRPr="00C0646F" w:rsidDel="00562066" w:rsidRDefault="00E42F83">
      <w:pPr>
        <w:rPr>
          <w:del w:id="3174" w:author="Marie Christa Ermite Joseph Fevry" w:date="2018-06-07T14:15:00Z"/>
          <w:rFonts w:ascii="Calibri" w:hAnsi="Calibri" w:cs="Calibri"/>
          <w:spacing w:val="-3"/>
          <w:sz w:val="20"/>
          <w:szCs w:val="20"/>
          <w:lang w:val="fr-FR"/>
        </w:rPr>
        <w:pPrChange w:id="3175" w:author="Marie Christa Ermite Joseph Fevry" w:date="2018-10-18T15:44:00Z">
          <w:pPr>
            <w:tabs>
              <w:tab w:val="left" w:pos="-720"/>
            </w:tabs>
            <w:suppressAutoHyphens/>
            <w:jc w:val="center"/>
          </w:pPr>
        </w:pPrChange>
      </w:pPr>
      <w:del w:id="3176" w:author="Marie Christa Ermite Joseph Fevry" w:date="2018-06-07T14:15:00Z">
        <w:r w:rsidRPr="00C0646F" w:rsidDel="00562066">
          <w:rPr>
            <w:rFonts w:ascii="Calibri" w:hAnsi="Calibri" w:cs="Calibri"/>
            <w:spacing w:val="-3"/>
            <w:sz w:val="20"/>
            <w:szCs w:val="20"/>
            <w:lang w:val="fr-FR"/>
          </w:rPr>
          <w:delText>N</w:delText>
        </w:r>
        <w:r w:rsidR="00700A54" w:rsidRPr="00C0646F" w:rsidDel="00562066">
          <w:rPr>
            <w:rFonts w:ascii="Calibri" w:hAnsi="Calibri" w:cs="Calibri"/>
            <w:spacing w:val="-3"/>
            <w:sz w:val="20"/>
            <w:szCs w:val="20"/>
            <w:lang w:val="fr-FR"/>
          </w:rPr>
          <w:delText>om</w:delText>
        </w:r>
      </w:del>
    </w:p>
    <w:p w14:paraId="57420FE1" w14:textId="211F1A73" w:rsidR="00E42F83" w:rsidRPr="00C0646F" w:rsidDel="00562066" w:rsidRDefault="00700A54">
      <w:pPr>
        <w:rPr>
          <w:del w:id="3177" w:author="Marie Christa Ermite Joseph Fevry" w:date="2018-06-07T14:15:00Z"/>
          <w:rFonts w:ascii="Calibri" w:hAnsi="Calibri" w:cs="Calibri"/>
          <w:spacing w:val="-3"/>
          <w:sz w:val="20"/>
          <w:szCs w:val="20"/>
          <w:lang w:val="fr-FR"/>
        </w:rPr>
        <w:pPrChange w:id="3178" w:author="Marie Christa Ermite Joseph Fevry" w:date="2018-10-18T15:44:00Z">
          <w:pPr>
            <w:tabs>
              <w:tab w:val="left" w:pos="-720"/>
            </w:tabs>
            <w:suppressAutoHyphens/>
            <w:jc w:val="center"/>
          </w:pPr>
        </w:pPrChange>
      </w:pPr>
      <w:del w:id="3179" w:author="Marie Christa Ermite Joseph Fevry" w:date="2018-06-07T14:15:00Z">
        <w:r w:rsidRPr="00C0646F" w:rsidDel="00562066">
          <w:rPr>
            <w:rFonts w:ascii="Calibri" w:hAnsi="Calibri" w:cs="Calibri"/>
            <w:spacing w:val="-3"/>
            <w:sz w:val="20"/>
            <w:szCs w:val="20"/>
            <w:lang w:val="fr-FR"/>
          </w:rPr>
          <w:delText>Fonctions</w:delText>
        </w:r>
      </w:del>
    </w:p>
    <w:p w14:paraId="1C6810A5" w14:textId="5BBB5208" w:rsidR="00E42F83" w:rsidRPr="00C0646F" w:rsidDel="00562066" w:rsidRDefault="00E42F83">
      <w:pPr>
        <w:rPr>
          <w:del w:id="3180" w:author="Marie Christa Ermite Joseph Fevry" w:date="2018-06-07T14:15:00Z"/>
          <w:rFonts w:ascii="Calibri" w:hAnsi="Calibri" w:cs="Calibri"/>
          <w:spacing w:val="-3"/>
          <w:sz w:val="20"/>
          <w:szCs w:val="20"/>
          <w:lang w:val="fr-FR"/>
        </w:rPr>
        <w:pPrChange w:id="3181" w:author="Marie Christa Ermite Joseph Fevry" w:date="2018-10-18T15:44:00Z">
          <w:pPr>
            <w:tabs>
              <w:tab w:val="left" w:pos="-720"/>
            </w:tabs>
            <w:suppressAutoHyphens/>
            <w:jc w:val="center"/>
          </w:pPr>
        </w:pPrChange>
      </w:pPr>
      <w:del w:id="3182" w:author="Marie Christa Ermite Joseph Fevry" w:date="2018-06-07T14:15:00Z">
        <w:r w:rsidRPr="00C0646F" w:rsidDel="00562066">
          <w:rPr>
            <w:rFonts w:ascii="Calibri" w:hAnsi="Calibri" w:cs="Calibri"/>
            <w:spacing w:val="-3"/>
            <w:sz w:val="20"/>
            <w:szCs w:val="20"/>
            <w:lang w:val="fr-FR"/>
          </w:rPr>
          <w:delText>Adress</w:delText>
        </w:r>
        <w:r w:rsidR="00700A54" w:rsidRPr="00C0646F" w:rsidDel="00562066">
          <w:rPr>
            <w:rFonts w:ascii="Calibri" w:hAnsi="Calibri" w:cs="Calibri"/>
            <w:spacing w:val="-3"/>
            <w:sz w:val="20"/>
            <w:szCs w:val="20"/>
            <w:lang w:val="fr-FR"/>
          </w:rPr>
          <w:delText>e</w:delText>
        </w:r>
      </w:del>
    </w:p>
    <w:p w14:paraId="5F533E9D" w14:textId="072D1218" w:rsidR="00E42F83" w:rsidRPr="00C0646F" w:rsidDel="00562066" w:rsidRDefault="00700A54">
      <w:pPr>
        <w:rPr>
          <w:del w:id="3183" w:author="Marie Christa Ermite Joseph Fevry" w:date="2018-06-07T14:15:00Z"/>
          <w:rFonts w:ascii="Calibri" w:hAnsi="Calibri" w:cs="Calibri"/>
          <w:spacing w:val="-3"/>
          <w:sz w:val="20"/>
          <w:szCs w:val="20"/>
          <w:lang w:val="fr-FR"/>
        </w:rPr>
        <w:pPrChange w:id="3184" w:author="Marie Christa Ermite Joseph Fevry" w:date="2018-10-18T15:44:00Z">
          <w:pPr>
            <w:tabs>
              <w:tab w:val="left" w:pos="-720"/>
            </w:tabs>
            <w:suppressAutoHyphens/>
            <w:jc w:val="center"/>
          </w:pPr>
        </w:pPrChange>
      </w:pPr>
      <w:del w:id="3185" w:author="Marie Christa Ermite Joseph Fevry" w:date="2018-06-07T14:15:00Z">
        <w:r w:rsidRPr="00C0646F" w:rsidDel="00562066">
          <w:rPr>
            <w:rFonts w:ascii="Calibri" w:hAnsi="Calibri" w:cs="Calibri"/>
            <w:spacing w:val="-3"/>
            <w:sz w:val="20"/>
            <w:szCs w:val="20"/>
            <w:lang w:val="fr-FR"/>
          </w:rPr>
          <w:delText>N° de tél.</w:delText>
        </w:r>
      </w:del>
    </w:p>
    <w:p w14:paraId="1796017A" w14:textId="3187D2C0" w:rsidR="00E42F83" w:rsidRPr="00C0646F" w:rsidDel="00562066" w:rsidRDefault="00700A54">
      <w:pPr>
        <w:rPr>
          <w:del w:id="3186" w:author="Marie Christa Ermite Joseph Fevry" w:date="2018-06-07T14:15:00Z"/>
          <w:rFonts w:ascii="Calibri" w:hAnsi="Calibri" w:cs="Calibri"/>
          <w:spacing w:val="-3"/>
          <w:sz w:val="20"/>
          <w:szCs w:val="20"/>
          <w:lang w:val="fr-FR"/>
        </w:rPr>
        <w:pPrChange w:id="3187" w:author="Marie Christa Ermite Joseph Fevry" w:date="2018-10-18T15:44:00Z">
          <w:pPr>
            <w:tabs>
              <w:tab w:val="left" w:pos="-720"/>
            </w:tabs>
            <w:suppressAutoHyphens/>
            <w:jc w:val="center"/>
          </w:pPr>
        </w:pPrChange>
      </w:pPr>
      <w:del w:id="3188" w:author="Marie Christa Ermite Joseph Fevry" w:date="2018-06-07T14:15:00Z">
        <w:r w:rsidRPr="00C0646F" w:rsidDel="00562066">
          <w:rPr>
            <w:rFonts w:ascii="Calibri" w:hAnsi="Calibri" w:cs="Calibri"/>
            <w:spacing w:val="-3"/>
            <w:sz w:val="20"/>
            <w:szCs w:val="20"/>
            <w:lang w:val="fr-FR"/>
          </w:rPr>
          <w:delText>N° de fax</w:delText>
        </w:r>
      </w:del>
    </w:p>
    <w:p w14:paraId="70C36322" w14:textId="7EF192DE" w:rsidR="00E42F83" w:rsidRPr="00C0646F" w:rsidDel="00562066" w:rsidRDefault="00700A54">
      <w:pPr>
        <w:rPr>
          <w:del w:id="3189" w:author="Marie Christa Ermite Joseph Fevry" w:date="2018-06-07T14:15:00Z"/>
          <w:rFonts w:ascii="Calibri" w:hAnsi="Calibri" w:cs="Calibri"/>
          <w:spacing w:val="-3"/>
          <w:sz w:val="20"/>
          <w:szCs w:val="20"/>
          <w:lang w:val="fr-FR"/>
        </w:rPr>
        <w:pPrChange w:id="3190" w:author="Marie Christa Ermite Joseph Fevry" w:date="2018-10-18T15:44:00Z">
          <w:pPr>
            <w:tabs>
              <w:tab w:val="left" w:pos="-720"/>
            </w:tabs>
            <w:suppressAutoHyphens/>
            <w:jc w:val="center"/>
          </w:pPr>
        </w:pPrChange>
      </w:pPr>
      <w:del w:id="3191" w:author="Marie Christa Ermite Joseph Fevry" w:date="2018-06-07T14:15:00Z">
        <w:r w:rsidRPr="00C0646F" w:rsidDel="00562066">
          <w:rPr>
            <w:rFonts w:ascii="Calibri" w:hAnsi="Calibri" w:cs="Calibri"/>
            <w:spacing w:val="-3"/>
            <w:sz w:val="20"/>
            <w:szCs w:val="20"/>
            <w:lang w:val="fr-FR"/>
          </w:rPr>
          <w:delText>Adresse électronique :</w:delText>
        </w:r>
      </w:del>
    </w:p>
    <w:p w14:paraId="12BF09F0" w14:textId="4C3C0AEC" w:rsidR="00E42F83" w:rsidRPr="00C0646F" w:rsidDel="00562066" w:rsidRDefault="00E42F83">
      <w:pPr>
        <w:rPr>
          <w:del w:id="3192" w:author="Marie Christa Ermite Joseph Fevry" w:date="2018-06-07T14:15:00Z"/>
          <w:rFonts w:ascii="Calibri" w:hAnsi="Calibri" w:cs="Calibri"/>
          <w:spacing w:val="-3"/>
          <w:sz w:val="20"/>
          <w:szCs w:val="20"/>
          <w:lang w:val="fr-FR"/>
        </w:rPr>
        <w:pPrChange w:id="3193" w:author="Marie Christa Ermite Joseph Fevry" w:date="2018-10-18T15:44:00Z">
          <w:pPr>
            <w:tabs>
              <w:tab w:val="left" w:pos="-720"/>
            </w:tabs>
            <w:suppressAutoHyphens/>
            <w:jc w:val="both"/>
          </w:pPr>
        </w:pPrChange>
      </w:pPr>
      <w:del w:id="3194" w:author="Marie Christa Ermite Joseph Fevry" w:date="2018-06-07T14:15:00Z">
        <w:r w:rsidRPr="00C0646F" w:rsidDel="00562066">
          <w:rPr>
            <w:rFonts w:ascii="Calibri" w:hAnsi="Calibri" w:cs="Calibri"/>
            <w:b/>
            <w:spacing w:val="-3"/>
            <w:sz w:val="20"/>
            <w:szCs w:val="20"/>
            <w:lang w:val="fr-FR"/>
          </w:rPr>
          <w:delText xml:space="preserve"> </w:delText>
        </w:r>
      </w:del>
    </w:p>
    <w:p w14:paraId="45ECF5F5" w14:textId="4B44EC52" w:rsidR="00E42F83" w:rsidRPr="00C0646F" w:rsidDel="00562066" w:rsidRDefault="00986650">
      <w:pPr>
        <w:rPr>
          <w:del w:id="3195" w:author="Marie Christa Ermite Joseph Fevry" w:date="2018-06-07T14:15:00Z"/>
          <w:rFonts w:ascii="Calibri" w:hAnsi="Calibri" w:cs="Calibri"/>
          <w:b/>
          <w:spacing w:val="-3"/>
          <w:sz w:val="20"/>
          <w:szCs w:val="20"/>
          <w:u w:val="single"/>
          <w:lang w:val="fr-FR"/>
        </w:rPr>
        <w:pPrChange w:id="3196" w:author="Marie Christa Ermite Joseph Fevry" w:date="2018-10-18T15:44:00Z">
          <w:pPr>
            <w:tabs>
              <w:tab w:val="left" w:pos="-720"/>
            </w:tabs>
            <w:suppressAutoHyphens/>
            <w:jc w:val="center"/>
          </w:pPr>
        </w:pPrChange>
      </w:pPr>
      <w:del w:id="3197" w:author="Marie Christa Ermite Joseph Fevry" w:date="2018-06-07T14:15:00Z">
        <w:r w:rsidRPr="00C0646F" w:rsidDel="00562066">
          <w:rPr>
            <w:rFonts w:ascii="Calibri" w:hAnsi="Calibri" w:cs="Calibri"/>
            <w:b/>
            <w:spacing w:val="-3"/>
            <w:sz w:val="20"/>
            <w:szCs w:val="20"/>
            <w:u w:val="single"/>
            <w:lang w:val="fr-FR"/>
          </w:rPr>
          <w:delText>Pour le Prestataire :</w:delText>
        </w:r>
      </w:del>
    </w:p>
    <w:p w14:paraId="2EA49391" w14:textId="2E2ADDC2" w:rsidR="00E42F83" w:rsidRPr="00C0646F" w:rsidDel="00562066" w:rsidRDefault="00E42F83">
      <w:pPr>
        <w:rPr>
          <w:del w:id="3198" w:author="Marie Christa Ermite Joseph Fevry" w:date="2018-06-07T14:15:00Z"/>
          <w:rFonts w:ascii="Calibri" w:hAnsi="Calibri" w:cs="Calibri"/>
          <w:spacing w:val="-3"/>
          <w:sz w:val="20"/>
          <w:szCs w:val="20"/>
          <w:lang w:val="fr-FR"/>
        </w:rPr>
        <w:pPrChange w:id="3199" w:author="Marie Christa Ermite Joseph Fevry" w:date="2018-10-18T15:44:00Z">
          <w:pPr>
            <w:tabs>
              <w:tab w:val="left" w:pos="-720"/>
            </w:tabs>
            <w:suppressAutoHyphens/>
            <w:jc w:val="both"/>
          </w:pPr>
        </w:pPrChange>
      </w:pPr>
    </w:p>
    <w:p w14:paraId="7ABDFA2A" w14:textId="75D6A804" w:rsidR="00A82C84" w:rsidRPr="00C0646F" w:rsidDel="00562066" w:rsidRDefault="00A82C84">
      <w:pPr>
        <w:rPr>
          <w:del w:id="3200" w:author="Marie Christa Ermite Joseph Fevry" w:date="2018-06-07T14:15:00Z"/>
          <w:rFonts w:ascii="Calibri" w:hAnsi="Calibri" w:cs="Calibri"/>
          <w:spacing w:val="-3"/>
          <w:sz w:val="20"/>
          <w:szCs w:val="20"/>
          <w:lang w:val="fr-FR"/>
        </w:rPr>
        <w:pPrChange w:id="3201" w:author="Marie Christa Ermite Joseph Fevry" w:date="2018-10-18T15:44:00Z">
          <w:pPr>
            <w:tabs>
              <w:tab w:val="left" w:pos="-720"/>
            </w:tabs>
            <w:suppressAutoHyphens/>
            <w:jc w:val="center"/>
          </w:pPr>
        </w:pPrChange>
      </w:pPr>
      <w:del w:id="3202" w:author="Marie Christa Ermite Joseph Fevry" w:date="2018-06-07T14:15:00Z">
        <w:r w:rsidRPr="00C0646F" w:rsidDel="00562066">
          <w:rPr>
            <w:rFonts w:ascii="Calibri" w:hAnsi="Calibri" w:cs="Calibri"/>
            <w:spacing w:val="-3"/>
            <w:sz w:val="20"/>
            <w:szCs w:val="20"/>
            <w:lang w:val="fr-FR"/>
          </w:rPr>
          <w:delText>Nom</w:delText>
        </w:r>
      </w:del>
    </w:p>
    <w:p w14:paraId="65330AF3" w14:textId="48399FFD" w:rsidR="00A82C84" w:rsidRPr="00C0646F" w:rsidDel="00562066" w:rsidRDefault="00A82C84">
      <w:pPr>
        <w:rPr>
          <w:del w:id="3203" w:author="Marie Christa Ermite Joseph Fevry" w:date="2018-06-07T14:15:00Z"/>
          <w:rFonts w:ascii="Calibri" w:hAnsi="Calibri" w:cs="Calibri"/>
          <w:spacing w:val="-3"/>
          <w:sz w:val="20"/>
          <w:szCs w:val="20"/>
          <w:lang w:val="fr-FR"/>
        </w:rPr>
        <w:pPrChange w:id="3204" w:author="Marie Christa Ermite Joseph Fevry" w:date="2018-10-18T15:44:00Z">
          <w:pPr>
            <w:tabs>
              <w:tab w:val="left" w:pos="-720"/>
            </w:tabs>
            <w:suppressAutoHyphens/>
            <w:jc w:val="center"/>
          </w:pPr>
        </w:pPrChange>
      </w:pPr>
      <w:del w:id="3205" w:author="Marie Christa Ermite Joseph Fevry" w:date="2018-06-07T14:15:00Z">
        <w:r w:rsidRPr="00C0646F" w:rsidDel="00562066">
          <w:rPr>
            <w:rFonts w:ascii="Calibri" w:hAnsi="Calibri" w:cs="Calibri"/>
            <w:spacing w:val="-3"/>
            <w:sz w:val="20"/>
            <w:szCs w:val="20"/>
            <w:lang w:val="fr-FR"/>
          </w:rPr>
          <w:delText>Fonctions</w:delText>
        </w:r>
      </w:del>
    </w:p>
    <w:p w14:paraId="7238097B" w14:textId="679A54FF" w:rsidR="00A82C84" w:rsidRPr="00C0646F" w:rsidDel="00562066" w:rsidRDefault="00A82C84">
      <w:pPr>
        <w:rPr>
          <w:del w:id="3206" w:author="Marie Christa Ermite Joseph Fevry" w:date="2018-06-07T14:15:00Z"/>
          <w:rFonts w:ascii="Calibri" w:hAnsi="Calibri" w:cs="Calibri"/>
          <w:spacing w:val="-3"/>
          <w:sz w:val="20"/>
          <w:szCs w:val="20"/>
          <w:lang w:val="fr-FR"/>
        </w:rPr>
        <w:pPrChange w:id="3207" w:author="Marie Christa Ermite Joseph Fevry" w:date="2018-10-18T15:44:00Z">
          <w:pPr>
            <w:tabs>
              <w:tab w:val="left" w:pos="-720"/>
            </w:tabs>
            <w:suppressAutoHyphens/>
            <w:jc w:val="center"/>
          </w:pPr>
        </w:pPrChange>
      </w:pPr>
      <w:del w:id="3208" w:author="Marie Christa Ermite Joseph Fevry" w:date="2018-06-07T14:15:00Z">
        <w:r w:rsidRPr="00C0646F" w:rsidDel="00562066">
          <w:rPr>
            <w:rFonts w:ascii="Calibri" w:hAnsi="Calibri" w:cs="Calibri"/>
            <w:spacing w:val="-3"/>
            <w:sz w:val="20"/>
            <w:szCs w:val="20"/>
            <w:lang w:val="fr-FR"/>
          </w:rPr>
          <w:delText>Adresse</w:delText>
        </w:r>
      </w:del>
    </w:p>
    <w:p w14:paraId="6AD0A187" w14:textId="0738A71B" w:rsidR="00A82C84" w:rsidRPr="00C0646F" w:rsidDel="00562066" w:rsidRDefault="00A82C84">
      <w:pPr>
        <w:rPr>
          <w:del w:id="3209" w:author="Marie Christa Ermite Joseph Fevry" w:date="2018-06-07T14:15:00Z"/>
          <w:rFonts w:ascii="Calibri" w:hAnsi="Calibri" w:cs="Calibri"/>
          <w:spacing w:val="-3"/>
          <w:sz w:val="20"/>
          <w:szCs w:val="20"/>
          <w:lang w:val="fr-FR"/>
        </w:rPr>
        <w:pPrChange w:id="3210" w:author="Marie Christa Ermite Joseph Fevry" w:date="2018-10-18T15:44:00Z">
          <w:pPr>
            <w:tabs>
              <w:tab w:val="left" w:pos="-720"/>
            </w:tabs>
            <w:suppressAutoHyphens/>
            <w:jc w:val="center"/>
          </w:pPr>
        </w:pPrChange>
      </w:pPr>
      <w:del w:id="3211" w:author="Marie Christa Ermite Joseph Fevry" w:date="2018-06-07T14:15:00Z">
        <w:r w:rsidRPr="00C0646F" w:rsidDel="00562066">
          <w:rPr>
            <w:rFonts w:ascii="Calibri" w:hAnsi="Calibri" w:cs="Calibri"/>
            <w:spacing w:val="-3"/>
            <w:sz w:val="20"/>
            <w:szCs w:val="20"/>
            <w:lang w:val="fr-FR"/>
          </w:rPr>
          <w:delText>N° de tél.</w:delText>
        </w:r>
      </w:del>
    </w:p>
    <w:p w14:paraId="60D19CF8" w14:textId="0427E5E0" w:rsidR="00A82C84" w:rsidRPr="00C0646F" w:rsidDel="00562066" w:rsidRDefault="00A82C84">
      <w:pPr>
        <w:rPr>
          <w:del w:id="3212" w:author="Marie Christa Ermite Joseph Fevry" w:date="2018-06-07T14:15:00Z"/>
          <w:rFonts w:ascii="Calibri" w:hAnsi="Calibri" w:cs="Calibri"/>
          <w:spacing w:val="-3"/>
          <w:sz w:val="20"/>
          <w:szCs w:val="20"/>
          <w:lang w:val="fr-FR"/>
        </w:rPr>
        <w:pPrChange w:id="3213" w:author="Marie Christa Ermite Joseph Fevry" w:date="2018-10-18T15:44:00Z">
          <w:pPr>
            <w:tabs>
              <w:tab w:val="left" w:pos="-720"/>
            </w:tabs>
            <w:suppressAutoHyphens/>
            <w:jc w:val="center"/>
          </w:pPr>
        </w:pPrChange>
      </w:pPr>
      <w:del w:id="3214" w:author="Marie Christa Ermite Joseph Fevry" w:date="2018-06-07T14:15:00Z">
        <w:r w:rsidRPr="00C0646F" w:rsidDel="00562066">
          <w:rPr>
            <w:rFonts w:ascii="Calibri" w:hAnsi="Calibri" w:cs="Calibri"/>
            <w:spacing w:val="-3"/>
            <w:sz w:val="20"/>
            <w:szCs w:val="20"/>
            <w:lang w:val="fr-FR"/>
          </w:rPr>
          <w:delText>N° de fax</w:delText>
        </w:r>
      </w:del>
    </w:p>
    <w:p w14:paraId="647FC9B5" w14:textId="6DAE4463" w:rsidR="00A82C84" w:rsidRPr="00C0646F" w:rsidDel="00562066" w:rsidRDefault="00A82C84">
      <w:pPr>
        <w:rPr>
          <w:del w:id="3215" w:author="Marie Christa Ermite Joseph Fevry" w:date="2018-06-07T14:15:00Z"/>
          <w:rFonts w:ascii="Calibri" w:hAnsi="Calibri" w:cs="Calibri"/>
          <w:spacing w:val="-3"/>
          <w:sz w:val="20"/>
          <w:szCs w:val="20"/>
          <w:lang w:val="fr-FR"/>
        </w:rPr>
        <w:pPrChange w:id="3216" w:author="Marie Christa Ermite Joseph Fevry" w:date="2018-10-18T15:44:00Z">
          <w:pPr>
            <w:tabs>
              <w:tab w:val="left" w:pos="-720"/>
            </w:tabs>
            <w:suppressAutoHyphens/>
            <w:jc w:val="center"/>
          </w:pPr>
        </w:pPrChange>
      </w:pPr>
      <w:del w:id="3217" w:author="Marie Christa Ermite Joseph Fevry" w:date="2018-06-07T14:15:00Z">
        <w:r w:rsidRPr="00C0646F" w:rsidDel="00562066">
          <w:rPr>
            <w:rFonts w:ascii="Calibri" w:hAnsi="Calibri" w:cs="Calibri"/>
            <w:spacing w:val="-3"/>
            <w:sz w:val="20"/>
            <w:szCs w:val="20"/>
            <w:lang w:val="fr-FR"/>
          </w:rPr>
          <w:delText>Adresse électronique :</w:delText>
        </w:r>
      </w:del>
    </w:p>
    <w:p w14:paraId="156A0903" w14:textId="5182837F" w:rsidR="00E42F83" w:rsidRPr="00C0646F" w:rsidDel="00562066" w:rsidRDefault="00E42F83">
      <w:pPr>
        <w:rPr>
          <w:del w:id="3218" w:author="Marie Christa Ermite Joseph Fevry" w:date="2018-06-07T14:15:00Z"/>
          <w:rFonts w:ascii="Calibri" w:hAnsi="Calibri" w:cs="Calibri"/>
          <w:spacing w:val="-3"/>
          <w:sz w:val="20"/>
          <w:szCs w:val="20"/>
          <w:lang w:val="fr-FR"/>
        </w:rPr>
        <w:pPrChange w:id="3219" w:author="Marie Christa Ermite Joseph Fevry" w:date="2018-10-18T15:44:00Z">
          <w:pPr>
            <w:tabs>
              <w:tab w:val="left" w:pos="-720"/>
            </w:tabs>
            <w:suppressAutoHyphens/>
            <w:jc w:val="both"/>
          </w:pPr>
        </w:pPrChange>
      </w:pPr>
    </w:p>
    <w:p w14:paraId="1FE86CEB" w14:textId="16FB90F5" w:rsidR="00E42F83" w:rsidRPr="00C0646F" w:rsidDel="00562066" w:rsidRDefault="00E42F83">
      <w:pPr>
        <w:rPr>
          <w:del w:id="3220" w:author="Marie Christa Ermite Joseph Fevry" w:date="2018-06-07T14:15:00Z"/>
          <w:rFonts w:ascii="Calibri" w:hAnsi="Calibri" w:cs="Calibri"/>
          <w:spacing w:val="-3"/>
          <w:sz w:val="20"/>
          <w:szCs w:val="20"/>
          <w:lang w:val="fr-FR"/>
        </w:rPr>
        <w:pPrChange w:id="3221" w:author="Marie Christa Ermite Joseph Fevry" w:date="2018-10-18T15:44:00Z">
          <w:pPr>
            <w:tabs>
              <w:tab w:val="left" w:pos="-720"/>
            </w:tabs>
            <w:suppressAutoHyphens/>
            <w:jc w:val="both"/>
          </w:pPr>
        </w:pPrChange>
      </w:pPr>
    </w:p>
    <w:p w14:paraId="32A72905" w14:textId="669BDEE0" w:rsidR="00E42F83" w:rsidRPr="00C0646F" w:rsidDel="00562066" w:rsidRDefault="00B669EB">
      <w:pPr>
        <w:rPr>
          <w:del w:id="3222" w:author="Marie Christa Ermite Joseph Fevry" w:date="2018-06-07T14:15:00Z"/>
          <w:rFonts w:ascii="Calibri" w:hAnsi="Calibri" w:cs="Calibri"/>
          <w:spacing w:val="-3"/>
          <w:sz w:val="20"/>
          <w:szCs w:val="20"/>
          <w:lang w:val="fr-FR"/>
        </w:rPr>
        <w:pPrChange w:id="3223" w:author="Marie Christa Ermite Joseph Fevry" w:date="2018-10-18T15:44:00Z">
          <w:pPr>
            <w:tabs>
              <w:tab w:val="left" w:pos="-720"/>
            </w:tabs>
            <w:suppressAutoHyphens/>
            <w:jc w:val="both"/>
          </w:pPr>
        </w:pPrChange>
      </w:pPr>
      <w:del w:id="3224" w:author="Marie Christa Ermite Joseph Fevry" w:date="2018-06-07T14:15:00Z">
        <w:r w:rsidRPr="00C0646F" w:rsidDel="00562066">
          <w:rPr>
            <w:rFonts w:ascii="Calibri" w:hAnsi="Calibri" w:cs="Calibri"/>
            <w:spacing w:val="-3"/>
            <w:sz w:val="20"/>
            <w:szCs w:val="20"/>
            <w:lang w:val="fr-FR"/>
          </w:rPr>
          <w:delText>Si les conditions qui précèdent recueillent votre agrément, telles qu’elles figurent dans la présente lettre et dans les Documents Contractuels, veuillez parapher chaque page de la présente lettre et de ses annexes et retourner à ce bureau une copie originale du présent Contrat, dûment signée et datée.</w:delText>
        </w:r>
      </w:del>
    </w:p>
    <w:p w14:paraId="51DD80C1" w14:textId="04C22E84" w:rsidR="00E42F83" w:rsidRPr="00C0646F" w:rsidDel="00562066" w:rsidRDefault="00E42F83">
      <w:pPr>
        <w:rPr>
          <w:del w:id="3225" w:author="Marie Christa Ermite Joseph Fevry" w:date="2018-06-07T14:15:00Z"/>
          <w:rFonts w:ascii="Calibri" w:hAnsi="Calibri" w:cs="Calibri"/>
          <w:spacing w:val="-3"/>
          <w:sz w:val="20"/>
          <w:szCs w:val="20"/>
          <w:lang w:val="fr-FR"/>
        </w:rPr>
        <w:pPrChange w:id="3226" w:author="Marie Christa Ermite Joseph Fevry" w:date="2018-10-18T15:44:00Z">
          <w:pPr>
            <w:tabs>
              <w:tab w:val="left" w:pos="-720"/>
            </w:tabs>
            <w:suppressAutoHyphens/>
            <w:jc w:val="both"/>
          </w:pPr>
        </w:pPrChange>
      </w:pPr>
    </w:p>
    <w:p w14:paraId="39A14115" w14:textId="287F2A16" w:rsidR="00E42F83" w:rsidRPr="00C0646F" w:rsidDel="00562066" w:rsidRDefault="00E42F83">
      <w:pPr>
        <w:rPr>
          <w:del w:id="3227" w:author="Marie Christa Ermite Joseph Fevry" w:date="2018-06-07T14:15:00Z"/>
          <w:rFonts w:ascii="Calibri" w:hAnsi="Calibri" w:cs="Calibri"/>
          <w:spacing w:val="-3"/>
          <w:sz w:val="20"/>
          <w:szCs w:val="20"/>
          <w:lang w:val="fr-FR"/>
        </w:rPr>
        <w:pPrChange w:id="3228" w:author="Marie Christa Ermite Joseph Fevry" w:date="2018-10-18T15:44:00Z">
          <w:pPr>
            <w:tabs>
              <w:tab w:val="left" w:pos="-720"/>
            </w:tabs>
            <w:suppressAutoHyphens/>
            <w:jc w:val="both"/>
          </w:pPr>
        </w:pPrChange>
      </w:pPr>
    </w:p>
    <w:p w14:paraId="7A4A9BB7" w14:textId="21BA6EE1" w:rsidR="00E42F83" w:rsidRPr="00C0646F" w:rsidDel="00562066" w:rsidRDefault="00E42F83">
      <w:pPr>
        <w:rPr>
          <w:del w:id="3229" w:author="Marie Christa Ermite Joseph Fevry" w:date="2018-06-07T14:15:00Z"/>
          <w:rFonts w:ascii="Calibri" w:hAnsi="Calibri" w:cs="Calibri"/>
          <w:spacing w:val="-3"/>
          <w:sz w:val="20"/>
          <w:szCs w:val="20"/>
          <w:lang w:val="fr-FR"/>
        </w:rPr>
        <w:pPrChange w:id="3230" w:author="Marie Christa Ermite Joseph Fevry" w:date="2018-10-18T15:44:00Z">
          <w:pPr>
            <w:tabs>
              <w:tab w:val="left" w:pos="-720"/>
            </w:tabs>
            <w:suppressAutoHyphens/>
            <w:jc w:val="both"/>
          </w:pPr>
        </w:pPrChange>
      </w:pPr>
      <w:del w:id="3231" w:author="Marie Christa Ermite Joseph Fevry" w:date="2018-06-07T14:15:00Z">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00B669EB" w:rsidRPr="00C0646F" w:rsidDel="00562066">
          <w:rPr>
            <w:rFonts w:ascii="Calibri" w:hAnsi="Calibri" w:cs="Calibri"/>
            <w:spacing w:val="-3"/>
            <w:sz w:val="20"/>
            <w:szCs w:val="20"/>
            <w:lang w:val="fr-FR"/>
          </w:rPr>
          <w:delText>Cordialement,</w:delText>
        </w:r>
      </w:del>
    </w:p>
    <w:p w14:paraId="1B44BA90" w14:textId="083C7958" w:rsidR="00E42F83" w:rsidRPr="00C0646F" w:rsidDel="00562066" w:rsidRDefault="00E42F83">
      <w:pPr>
        <w:rPr>
          <w:del w:id="3232" w:author="Marie Christa Ermite Joseph Fevry" w:date="2018-06-07T14:15:00Z"/>
          <w:rFonts w:ascii="Calibri" w:hAnsi="Calibri" w:cs="Calibri"/>
          <w:spacing w:val="-3"/>
          <w:sz w:val="20"/>
          <w:szCs w:val="20"/>
          <w:lang w:val="fr-FR"/>
        </w:rPr>
        <w:pPrChange w:id="3233" w:author="Marie Christa Ermite Joseph Fevry" w:date="2018-10-18T15:44:00Z">
          <w:pPr>
            <w:tabs>
              <w:tab w:val="left" w:pos="-720"/>
            </w:tabs>
            <w:suppressAutoHyphens/>
            <w:jc w:val="both"/>
          </w:pPr>
        </w:pPrChange>
      </w:pPr>
    </w:p>
    <w:p w14:paraId="36B5DC30" w14:textId="1307E303" w:rsidR="00E42F83" w:rsidRPr="00C0646F" w:rsidDel="00562066" w:rsidRDefault="00E42F83">
      <w:pPr>
        <w:rPr>
          <w:del w:id="3234" w:author="Marie Christa Ermite Joseph Fevry" w:date="2018-06-07T14:15:00Z"/>
          <w:rFonts w:ascii="Calibri" w:hAnsi="Calibri" w:cs="Calibri"/>
          <w:spacing w:val="-3"/>
          <w:sz w:val="20"/>
          <w:szCs w:val="20"/>
          <w:lang w:val="fr-FR"/>
        </w:rPr>
        <w:pPrChange w:id="3235" w:author="Marie Christa Ermite Joseph Fevry" w:date="2018-10-18T15:44:00Z">
          <w:pPr>
            <w:tabs>
              <w:tab w:val="left" w:pos="-720"/>
            </w:tabs>
            <w:suppressAutoHyphens/>
            <w:jc w:val="both"/>
          </w:pPr>
        </w:pPrChange>
      </w:pPr>
    </w:p>
    <w:p w14:paraId="79CCE7EA" w14:textId="7D1BA13A" w:rsidR="00E42F83" w:rsidRPr="00C0646F" w:rsidDel="00562066" w:rsidRDefault="00E42F83">
      <w:pPr>
        <w:rPr>
          <w:del w:id="3236" w:author="Marie Christa Ermite Joseph Fevry" w:date="2018-06-07T14:15:00Z"/>
          <w:rFonts w:ascii="Calibri" w:hAnsi="Calibri" w:cs="Calibri"/>
          <w:spacing w:val="-3"/>
          <w:sz w:val="20"/>
          <w:szCs w:val="20"/>
          <w:lang w:val="fr-FR"/>
        </w:rPr>
        <w:pPrChange w:id="3237" w:author="Marie Christa Ermite Joseph Fevry" w:date="2018-10-18T15:44:00Z">
          <w:pPr>
            <w:tabs>
              <w:tab w:val="left" w:pos="-720"/>
            </w:tabs>
            <w:suppressAutoHyphens/>
            <w:jc w:val="both"/>
          </w:pPr>
        </w:pPrChange>
      </w:pPr>
      <w:del w:id="3238" w:author="Marie Christa Ermite Joseph Fevry" w:date="2018-06-07T14:15:00Z">
        <w:r w:rsidRPr="00C0646F" w:rsidDel="00562066">
          <w:rPr>
            <w:rFonts w:ascii="Calibri" w:hAnsi="Calibri" w:cs="Calibri"/>
            <w:b/>
            <w:color w:val="FF0000"/>
            <w:spacing w:val="-3"/>
            <w:sz w:val="20"/>
            <w:szCs w:val="20"/>
            <w:lang w:val="fr-FR"/>
          </w:rPr>
          <w:tab/>
        </w:r>
        <w:r w:rsidRPr="00C0646F" w:rsidDel="00562066">
          <w:rPr>
            <w:rFonts w:ascii="Calibri" w:hAnsi="Calibri" w:cs="Calibri"/>
            <w:b/>
            <w:color w:val="FF0000"/>
            <w:spacing w:val="-3"/>
            <w:sz w:val="20"/>
            <w:szCs w:val="20"/>
            <w:lang w:val="fr-FR"/>
          </w:rPr>
          <w:tab/>
        </w:r>
        <w:r w:rsidRPr="00C0646F" w:rsidDel="00562066">
          <w:rPr>
            <w:rFonts w:ascii="Calibri" w:hAnsi="Calibri" w:cs="Calibri"/>
            <w:b/>
            <w:color w:val="FF0000"/>
            <w:spacing w:val="-3"/>
            <w:sz w:val="20"/>
            <w:szCs w:val="20"/>
            <w:lang w:val="fr-FR"/>
          </w:rPr>
          <w:tab/>
        </w:r>
        <w:r w:rsidRPr="00C0646F" w:rsidDel="00562066">
          <w:rPr>
            <w:rFonts w:ascii="Calibri" w:hAnsi="Calibri" w:cs="Calibri"/>
            <w:b/>
            <w:color w:val="FF0000"/>
            <w:spacing w:val="-3"/>
            <w:sz w:val="20"/>
            <w:szCs w:val="20"/>
            <w:lang w:val="fr-FR"/>
          </w:rPr>
          <w:tab/>
        </w:r>
        <w:r w:rsidRPr="00C0646F" w:rsidDel="00562066">
          <w:rPr>
            <w:rFonts w:ascii="Calibri" w:hAnsi="Calibri" w:cs="Calibri"/>
            <w:b/>
            <w:color w:val="FF0000"/>
            <w:spacing w:val="-3"/>
            <w:sz w:val="20"/>
            <w:szCs w:val="20"/>
            <w:lang w:val="fr-FR"/>
          </w:rPr>
          <w:tab/>
        </w:r>
        <w:r w:rsidRPr="00C0646F" w:rsidDel="00562066">
          <w:rPr>
            <w:rFonts w:ascii="Calibri" w:hAnsi="Calibri" w:cs="Calibri"/>
            <w:b/>
            <w:color w:val="FF0000"/>
            <w:spacing w:val="-3"/>
            <w:sz w:val="20"/>
            <w:szCs w:val="20"/>
            <w:lang w:val="fr-FR"/>
          </w:rPr>
          <w:tab/>
        </w:r>
        <w:r w:rsidRPr="00C0646F" w:rsidDel="00562066">
          <w:rPr>
            <w:rFonts w:ascii="Calibri" w:hAnsi="Calibri" w:cs="Calibri"/>
            <w:b/>
            <w:spacing w:val="-3"/>
            <w:sz w:val="20"/>
            <w:szCs w:val="20"/>
            <w:lang w:val="fr-FR"/>
          </w:rPr>
          <w:delText>[INS</w:delText>
        </w:r>
        <w:r w:rsidR="00B669EB" w:rsidRPr="00C0646F" w:rsidDel="00562066">
          <w:rPr>
            <w:rFonts w:ascii="Calibri" w:hAnsi="Calibri" w:cs="Calibri"/>
            <w:b/>
            <w:spacing w:val="-3"/>
            <w:sz w:val="20"/>
            <w:szCs w:val="20"/>
            <w:lang w:val="fr-FR"/>
          </w:rPr>
          <w:delText>EREZ LE NOM ET LES FONCTIONS</w:delText>
        </w:r>
        <w:r w:rsidRPr="00C0646F" w:rsidDel="00562066">
          <w:rPr>
            <w:rFonts w:ascii="Calibri" w:hAnsi="Calibri" w:cs="Calibri"/>
            <w:b/>
            <w:spacing w:val="-3"/>
            <w:sz w:val="20"/>
            <w:szCs w:val="20"/>
            <w:lang w:val="fr-FR"/>
          </w:rPr>
          <w:delText>]</w:delText>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del>
    </w:p>
    <w:p w14:paraId="44E9EAFA" w14:textId="6BAD0FA7" w:rsidR="00E42F83" w:rsidRPr="00C0646F" w:rsidDel="00562066" w:rsidRDefault="00E42F83">
      <w:pPr>
        <w:rPr>
          <w:del w:id="3239" w:author="Marie Christa Ermite Joseph Fevry" w:date="2018-06-07T14:15:00Z"/>
          <w:rFonts w:ascii="Calibri" w:hAnsi="Calibri" w:cs="Calibri"/>
          <w:sz w:val="20"/>
          <w:szCs w:val="20"/>
          <w:lang w:val="fr-FR"/>
        </w:rPr>
        <w:pPrChange w:id="3240" w:author="Marie Christa Ermite Joseph Fevry" w:date="2018-10-18T15:44:00Z">
          <w:pPr>
            <w:tabs>
              <w:tab w:val="left" w:pos="-720"/>
            </w:tabs>
            <w:suppressAutoHyphens/>
            <w:jc w:val="both"/>
          </w:pPr>
        </w:pPrChange>
      </w:pPr>
      <w:del w:id="3241" w:author="Marie Christa Ermite Joseph Fevry" w:date="2018-06-07T14:15:00Z">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r w:rsidRPr="00C0646F" w:rsidDel="00562066">
          <w:rPr>
            <w:rFonts w:ascii="Calibri" w:hAnsi="Calibri" w:cs="Calibri"/>
            <w:spacing w:val="-3"/>
            <w:sz w:val="20"/>
            <w:szCs w:val="20"/>
            <w:lang w:val="fr-FR"/>
          </w:rPr>
          <w:tab/>
        </w:r>
      </w:del>
    </w:p>
    <w:p w14:paraId="5CE8531C" w14:textId="1EEA0C07" w:rsidR="00E42F83" w:rsidRPr="00C0646F" w:rsidDel="00562066" w:rsidRDefault="00B669EB">
      <w:pPr>
        <w:rPr>
          <w:del w:id="3242" w:author="Marie Christa Ermite Joseph Fevry" w:date="2018-06-07T14:15:00Z"/>
          <w:rFonts w:ascii="Calibri" w:hAnsi="Calibri" w:cs="Calibri"/>
          <w:spacing w:val="-3"/>
          <w:sz w:val="20"/>
          <w:szCs w:val="20"/>
          <w:lang w:val="fr-FR"/>
        </w:rPr>
        <w:pPrChange w:id="3243" w:author="Marie Christa Ermite Joseph Fevry" w:date="2018-10-18T15:44:00Z">
          <w:pPr>
            <w:tabs>
              <w:tab w:val="left" w:pos="-720"/>
            </w:tabs>
            <w:suppressAutoHyphens/>
            <w:ind w:left="450"/>
            <w:jc w:val="both"/>
          </w:pPr>
        </w:pPrChange>
      </w:pPr>
      <w:del w:id="3244" w:author="Marie Christa Ermite Joseph Fevry" w:date="2018-06-07T14:15:00Z">
        <w:r w:rsidRPr="00C0646F" w:rsidDel="00562066">
          <w:rPr>
            <w:rFonts w:ascii="Calibri" w:hAnsi="Calibri" w:cs="Calibri"/>
            <w:spacing w:val="-3"/>
            <w:sz w:val="20"/>
            <w:szCs w:val="20"/>
            <w:lang w:val="fr-FR"/>
          </w:rPr>
          <w:delText>Pour</w:delText>
        </w:r>
        <w:r w:rsidR="00E42F83" w:rsidRPr="00C0646F" w:rsidDel="00562066">
          <w:rPr>
            <w:rFonts w:ascii="Calibri" w:hAnsi="Calibri" w:cs="Calibri"/>
            <w:spacing w:val="-3"/>
            <w:sz w:val="20"/>
            <w:szCs w:val="20"/>
            <w:lang w:val="fr-FR"/>
          </w:rPr>
          <w:delText xml:space="preserve"> </w:delText>
        </w:r>
        <w:r w:rsidR="00E42F83" w:rsidRPr="00C0646F" w:rsidDel="00562066">
          <w:rPr>
            <w:rFonts w:ascii="Calibri" w:hAnsi="Calibri" w:cs="Calibri"/>
            <w:b/>
            <w:spacing w:val="-3"/>
            <w:sz w:val="20"/>
            <w:szCs w:val="20"/>
            <w:lang w:val="fr-FR"/>
          </w:rPr>
          <w:delText>[INSER</w:delText>
        </w:r>
        <w:r w:rsidRPr="00C0646F" w:rsidDel="00562066">
          <w:rPr>
            <w:rFonts w:ascii="Calibri" w:hAnsi="Calibri" w:cs="Calibri"/>
            <w:b/>
            <w:spacing w:val="-3"/>
            <w:sz w:val="20"/>
            <w:szCs w:val="20"/>
            <w:lang w:val="fr-FR"/>
          </w:rPr>
          <w:delText>EZ LE NOM DE LA SOCIETE</w:delText>
        </w:r>
        <w:r w:rsidR="00E42F83" w:rsidRPr="00C0646F" w:rsidDel="00562066">
          <w:rPr>
            <w:rFonts w:ascii="Calibri" w:hAnsi="Calibri" w:cs="Calibri"/>
            <w:b/>
            <w:spacing w:val="-3"/>
            <w:sz w:val="20"/>
            <w:szCs w:val="20"/>
            <w:lang w:val="fr-FR"/>
          </w:rPr>
          <w:delText>/ORGANI</w:delText>
        </w:r>
        <w:r w:rsidRPr="00C0646F" w:rsidDel="00562066">
          <w:rPr>
            <w:rFonts w:ascii="Calibri" w:hAnsi="Calibri" w:cs="Calibri"/>
            <w:b/>
            <w:spacing w:val="-3"/>
            <w:sz w:val="20"/>
            <w:szCs w:val="20"/>
            <w:lang w:val="fr-FR"/>
          </w:rPr>
          <w:delText>S</w:delText>
        </w:r>
        <w:r w:rsidR="00E42F83" w:rsidRPr="00C0646F" w:rsidDel="00562066">
          <w:rPr>
            <w:rFonts w:ascii="Calibri" w:hAnsi="Calibri" w:cs="Calibri"/>
            <w:b/>
            <w:spacing w:val="-3"/>
            <w:sz w:val="20"/>
            <w:szCs w:val="20"/>
            <w:lang w:val="fr-FR"/>
          </w:rPr>
          <w:delText>ATION]</w:delText>
        </w:r>
      </w:del>
    </w:p>
    <w:p w14:paraId="57C92E4A" w14:textId="13DC2444" w:rsidR="00E42F83" w:rsidRPr="00C0646F" w:rsidDel="00562066" w:rsidRDefault="00E42F83">
      <w:pPr>
        <w:rPr>
          <w:del w:id="3245" w:author="Marie Christa Ermite Joseph Fevry" w:date="2018-06-07T14:15:00Z"/>
          <w:rFonts w:ascii="Calibri" w:hAnsi="Calibri" w:cs="Calibri"/>
          <w:spacing w:val="-3"/>
          <w:sz w:val="20"/>
          <w:szCs w:val="20"/>
          <w:u w:val="single"/>
          <w:lang w:val="fr-FR"/>
        </w:rPr>
        <w:pPrChange w:id="3246" w:author="Marie Christa Ermite Joseph Fevry" w:date="2018-10-18T15:44:00Z">
          <w:pPr>
            <w:tabs>
              <w:tab w:val="left" w:pos="-720"/>
            </w:tabs>
            <w:suppressAutoHyphens/>
            <w:ind w:left="450"/>
            <w:jc w:val="both"/>
          </w:pPr>
        </w:pPrChange>
      </w:pPr>
    </w:p>
    <w:p w14:paraId="5C01B3E8" w14:textId="5152BDC6" w:rsidR="00E42F83" w:rsidRPr="00C0646F" w:rsidDel="00562066" w:rsidRDefault="00B669EB">
      <w:pPr>
        <w:rPr>
          <w:del w:id="3247" w:author="Marie Christa Ermite Joseph Fevry" w:date="2018-06-07T14:15:00Z"/>
          <w:rFonts w:ascii="Calibri" w:hAnsi="Calibri" w:cs="Calibri"/>
          <w:spacing w:val="-3"/>
          <w:sz w:val="20"/>
          <w:szCs w:val="20"/>
          <w:lang w:val="fr-FR"/>
        </w:rPr>
        <w:pPrChange w:id="3248" w:author="Marie Christa Ermite Joseph Fevry" w:date="2018-10-18T15:44:00Z">
          <w:pPr>
            <w:tabs>
              <w:tab w:val="left" w:pos="-720"/>
            </w:tabs>
            <w:suppressAutoHyphens/>
            <w:ind w:left="450"/>
            <w:jc w:val="both"/>
          </w:pPr>
        </w:pPrChange>
      </w:pPr>
      <w:del w:id="3249" w:author="Marie Christa Ermite Joseph Fevry" w:date="2018-06-07T14:15:00Z">
        <w:r w:rsidRPr="00C0646F" w:rsidDel="00562066">
          <w:rPr>
            <w:rFonts w:ascii="Calibri" w:hAnsi="Calibri" w:cs="Calibri"/>
            <w:spacing w:val="-3"/>
            <w:sz w:val="20"/>
            <w:szCs w:val="20"/>
            <w:u w:val="single"/>
            <w:lang w:val="fr-FR"/>
          </w:rPr>
          <w:delText>Lu et accepté :</w:delText>
        </w:r>
      </w:del>
    </w:p>
    <w:p w14:paraId="485FC21E" w14:textId="6E472613" w:rsidR="00E42F83" w:rsidRPr="00C0646F" w:rsidDel="00562066" w:rsidRDefault="00E42F83">
      <w:pPr>
        <w:rPr>
          <w:del w:id="3250" w:author="Marie Christa Ermite Joseph Fevry" w:date="2018-06-07T14:15:00Z"/>
          <w:rFonts w:ascii="Calibri" w:hAnsi="Calibri" w:cs="Calibri"/>
          <w:spacing w:val="-3"/>
          <w:sz w:val="20"/>
          <w:szCs w:val="20"/>
          <w:lang w:val="fr-FR"/>
        </w:rPr>
        <w:pPrChange w:id="3251" w:author="Marie Christa Ermite Joseph Fevry" w:date="2018-10-18T15:44:00Z">
          <w:pPr>
            <w:tabs>
              <w:tab w:val="left" w:pos="-720"/>
            </w:tabs>
            <w:suppressAutoHyphens/>
            <w:ind w:left="450"/>
            <w:jc w:val="both"/>
          </w:pPr>
        </w:pPrChange>
      </w:pPr>
    </w:p>
    <w:p w14:paraId="1CA6D5E3" w14:textId="3F52BB62" w:rsidR="00E42F83" w:rsidRPr="00C0646F" w:rsidDel="00562066" w:rsidRDefault="00E42F83">
      <w:pPr>
        <w:rPr>
          <w:del w:id="3252" w:author="Marie Christa Ermite Joseph Fevry" w:date="2018-06-07T14:15:00Z"/>
          <w:rFonts w:ascii="Calibri" w:hAnsi="Calibri" w:cs="Calibri"/>
          <w:spacing w:val="-3"/>
          <w:sz w:val="20"/>
          <w:szCs w:val="20"/>
          <w:lang w:val="fr-FR"/>
        </w:rPr>
        <w:pPrChange w:id="3253" w:author="Marie Christa Ermite Joseph Fevry" w:date="2018-10-18T15:44:00Z">
          <w:pPr>
            <w:tabs>
              <w:tab w:val="left" w:pos="-720"/>
            </w:tabs>
            <w:suppressAutoHyphens/>
            <w:ind w:left="450"/>
            <w:jc w:val="both"/>
          </w:pPr>
        </w:pPrChange>
      </w:pPr>
      <w:del w:id="3254" w:author="Marie Christa Ermite Joseph Fevry" w:date="2018-06-07T14:15:00Z">
        <w:r w:rsidRPr="00C0646F" w:rsidDel="00562066">
          <w:rPr>
            <w:rFonts w:ascii="Calibri" w:hAnsi="Calibri" w:cs="Calibri"/>
            <w:spacing w:val="-3"/>
            <w:sz w:val="20"/>
            <w:szCs w:val="20"/>
            <w:lang w:val="fr-FR"/>
          </w:rPr>
          <w:delText>Signature ____________________________</w:delText>
        </w:r>
      </w:del>
    </w:p>
    <w:p w14:paraId="476828E6" w14:textId="56FA464E" w:rsidR="00E42F83" w:rsidRPr="00C0646F" w:rsidDel="00562066" w:rsidRDefault="00E42F83">
      <w:pPr>
        <w:rPr>
          <w:del w:id="3255" w:author="Marie Christa Ermite Joseph Fevry" w:date="2018-06-07T14:15:00Z"/>
          <w:rFonts w:ascii="Calibri" w:hAnsi="Calibri" w:cs="Calibri"/>
          <w:spacing w:val="-3"/>
          <w:sz w:val="20"/>
          <w:szCs w:val="20"/>
          <w:lang w:val="fr-FR"/>
        </w:rPr>
        <w:pPrChange w:id="3256" w:author="Marie Christa Ermite Joseph Fevry" w:date="2018-10-18T15:44:00Z">
          <w:pPr>
            <w:tabs>
              <w:tab w:val="left" w:pos="-720"/>
            </w:tabs>
            <w:suppressAutoHyphens/>
            <w:ind w:left="450"/>
            <w:jc w:val="both"/>
          </w:pPr>
        </w:pPrChange>
      </w:pPr>
      <w:del w:id="3257" w:author="Marie Christa Ermite Joseph Fevry" w:date="2018-06-07T14:15:00Z">
        <w:r w:rsidRPr="00C0646F" w:rsidDel="00562066">
          <w:rPr>
            <w:rFonts w:ascii="Calibri" w:hAnsi="Calibri" w:cs="Calibri"/>
            <w:spacing w:val="-3"/>
            <w:sz w:val="20"/>
            <w:szCs w:val="20"/>
            <w:lang w:val="fr-FR"/>
          </w:rPr>
          <w:delText>N</w:delText>
        </w:r>
        <w:r w:rsidR="00AA05E3" w:rsidRPr="00C0646F" w:rsidDel="00562066">
          <w:rPr>
            <w:rFonts w:ascii="Calibri" w:hAnsi="Calibri" w:cs="Calibri"/>
            <w:spacing w:val="-3"/>
            <w:sz w:val="20"/>
            <w:szCs w:val="20"/>
            <w:lang w:val="fr-FR"/>
          </w:rPr>
          <w:delText>om :</w:delText>
        </w:r>
        <w:r w:rsidRPr="00C0646F" w:rsidDel="00562066">
          <w:rPr>
            <w:rFonts w:ascii="Calibri" w:hAnsi="Calibri" w:cs="Calibri"/>
            <w:spacing w:val="-3"/>
            <w:sz w:val="20"/>
            <w:szCs w:val="20"/>
            <w:lang w:val="fr-FR"/>
          </w:rPr>
          <w:tab/>
          <w:delText>__________________________</w:delText>
        </w:r>
      </w:del>
    </w:p>
    <w:p w14:paraId="01F5EBAE" w14:textId="2EA7EF86" w:rsidR="00E42F83" w:rsidRPr="00C0646F" w:rsidDel="00562066" w:rsidRDefault="00E42F83">
      <w:pPr>
        <w:rPr>
          <w:del w:id="3258" w:author="Marie Christa Ermite Joseph Fevry" w:date="2018-06-07T14:15:00Z"/>
          <w:rFonts w:ascii="Calibri" w:hAnsi="Calibri" w:cs="Calibri"/>
          <w:spacing w:val="-3"/>
          <w:sz w:val="20"/>
          <w:szCs w:val="20"/>
          <w:lang w:val="fr-FR"/>
        </w:rPr>
        <w:pPrChange w:id="3259" w:author="Marie Christa Ermite Joseph Fevry" w:date="2018-10-18T15:44:00Z">
          <w:pPr>
            <w:tabs>
              <w:tab w:val="left" w:pos="-720"/>
            </w:tabs>
            <w:suppressAutoHyphens/>
            <w:ind w:left="450"/>
            <w:jc w:val="both"/>
          </w:pPr>
        </w:pPrChange>
      </w:pPr>
      <w:del w:id="3260" w:author="Marie Christa Ermite Joseph Fevry" w:date="2018-06-07T14:15:00Z">
        <w:r w:rsidRPr="00C0646F" w:rsidDel="00562066">
          <w:rPr>
            <w:rFonts w:ascii="Calibri" w:hAnsi="Calibri" w:cs="Calibri"/>
            <w:spacing w:val="-3"/>
            <w:sz w:val="20"/>
            <w:szCs w:val="20"/>
            <w:lang w:val="fr-FR"/>
          </w:rPr>
          <w:delText>Tit</w:delText>
        </w:r>
        <w:r w:rsidR="00AA05E3" w:rsidRPr="00C0646F" w:rsidDel="00562066">
          <w:rPr>
            <w:rFonts w:ascii="Calibri" w:hAnsi="Calibri" w:cs="Calibri"/>
            <w:spacing w:val="-3"/>
            <w:sz w:val="20"/>
            <w:szCs w:val="20"/>
            <w:lang w:val="fr-FR"/>
          </w:rPr>
          <w:delText>re :</w:delText>
        </w:r>
        <w:r w:rsidRPr="00C0646F" w:rsidDel="00562066">
          <w:rPr>
            <w:rFonts w:ascii="Calibri" w:hAnsi="Calibri" w:cs="Calibri"/>
            <w:spacing w:val="-3"/>
            <w:sz w:val="20"/>
            <w:szCs w:val="20"/>
            <w:lang w:val="fr-FR"/>
          </w:rPr>
          <w:delText xml:space="preserve">       ____________________________</w:delText>
        </w:r>
      </w:del>
    </w:p>
    <w:p w14:paraId="525F29CF" w14:textId="0B7B6DD1" w:rsidR="00E42F83" w:rsidRPr="00C0646F" w:rsidDel="00562066" w:rsidRDefault="00E42F83">
      <w:pPr>
        <w:rPr>
          <w:del w:id="3261" w:author="Marie Christa Ermite Joseph Fevry" w:date="2018-06-07T14:15:00Z"/>
          <w:rFonts w:ascii="Calibri" w:hAnsi="Calibri" w:cs="Calibri"/>
          <w:spacing w:val="-3"/>
          <w:sz w:val="20"/>
          <w:szCs w:val="20"/>
          <w:lang w:val="fr-FR"/>
        </w:rPr>
        <w:pPrChange w:id="3262" w:author="Marie Christa Ermite Joseph Fevry" w:date="2018-10-18T15:44:00Z">
          <w:pPr>
            <w:tabs>
              <w:tab w:val="left" w:pos="-720"/>
            </w:tabs>
            <w:suppressAutoHyphens/>
            <w:ind w:left="450"/>
            <w:jc w:val="both"/>
          </w:pPr>
        </w:pPrChange>
      </w:pPr>
      <w:del w:id="3263" w:author="Marie Christa Ermite Joseph Fevry" w:date="2018-06-07T14:15:00Z">
        <w:r w:rsidRPr="00C0646F" w:rsidDel="00562066">
          <w:rPr>
            <w:rFonts w:ascii="Calibri" w:hAnsi="Calibri" w:cs="Calibri"/>
            <w:spacing w:val="-3"/>
            <w:sz w:val="20"/>
            <w:szCs w:val="20"/>
            <w:lang w:val="fr-FR"/>
          </w:rPr>
          <w:delText>Date</w:delText>
        </w:r>
        <w:r w:rsidR="00AA05E3" w:rsidRPr="00C0646F" w:rsidDel="00562066">
          <w:rPr>
            <w:rFonts w:ascii="Calibri" w:hAnsi="Calibri" w:cs="Calibri"/>
            <w:spacing w:val="-3"/>
            <w:sz w:val="20"/>
            <w:szCs w:val="20"/>
            <w:lang w:val="fr-FR"/>
          </w:rPr>
          <w:delText> :</w:delText>
        </w:r>
        <w:r w:rsidRPr="00C0646F" w:rsidDel="00562066">
          <w:rPr>
            <w:rFonts w:ascii="Calibri" w:hAnsi="Calibri" w:cs="Calibri"/>
            <w:spacing w:val="-3"/>
            <w:sz w:val="20"/>
            <w:szCs w:val="20"/>
            <w:lang w:val="fr-FR"/>
          </w:rPr>
          <w:delText xml:space="preserve">       _____________________________</w:delText>
        </w:r>
      </w:del>
    </w:p>
    <w:p w14:paraId="27D3BB80" w14:textId="1930B196" w:rsidR="00E42F83" w:rsidRPr="00C0646F" w:rsidDel="00562066" w:rsidRDefault="00E42F83">
      <w:pPr>
        <w:rPr>
          <w:del w:id="3264" w:author="Marie Christa Ermite Joseph Fevry" w:date="2018-06-07T14:15:00Z"/>
          <w:rFonts w:ascii="Calibri" w:hAnsi="Calibri" w:cs="Calibri"/>
          <w:spacing w:val="-3"/>
          <w:sz w:val="20"/>
          <w:szCs w:val="20"/>
          <w:lang w:val="fr-FR"/>
        </w:rPr>
        <w:pPrChange w:id="3265" w:author="Marie Christa Ermite Joseph Fevry" w:date="2018-10-18T15:44:00Z">
          <w:pPr>
            <w:tabs>
              <w:tab w:val="left" w:pos="-720"/>
            </w:tabs>
            <w:suppressAutoHyphens/>
            <w:jc w:val="both"/>
          </w:pPr>
        </w:pPrChange>
      </w:pPr>
    </w:p>
    <w:p w14:paraId="00CCEB0E" w14:textId="7C1985FB" w:rsidR="00E42F83" w:rsidRPr="00C0646F" w:rsidDel="00562066" w:rsidRDefault="00E42F83">
      <w:pPr>
        <w:rPr>
          <w:del w:id="3266" w:author="Marie Christa Ermite Joseph Fevry" w:date="2018-06-07T14:15:00Z"/>
          <w:rFonts w:ascii="Calibri" w:hAnsi="Calibri" w:cs="Calibri"/>
          <w:spacing w:val="-3"/>
          <w:sz w:val="20"/>
          <w:szCs w:val="20"/>
          <w:lang w:val="fr-FR"/>
        </w:rPr>
        <w:pPrChange w:id="3267" w:author="Marie Christa Ermite Joseph Fevry" w:date="2018-10-18T15:44:00Z">
          <w:pPr>
            <w:tabs>
              <w:tab w:val="left" w:pos="-720"/>
            </w:tabs>
            <w:suppressAutoHyphens/>
            <w:jc w:val="both"/>
          </w:pPr>
        </w:pPrChange>
      </w:pPr>
    </w:p>
    <w:p w14:paraId="50622B7C" w14:textId="7A35DAC0" w:rsidR="00E42F83" w:rsidDel="00562066" w:rsidRDefault="00E42F83">
      <w:pPr>
        <w:rPr>
          <w:del w:id="3268" w:author="Marie Christa Ermite Joseph Fevry" w:date="2018-06-07T14:15:00Z"/>
          <w:rFonts w:ascii="Calibri" w:hAnsi="Calibri" w:cs="Calibri"/>
          <w:b/>
          <w:spacing w:val="-3"/>
          <w:sz w:val="20"/>
          <w:szCs w:val="20"/>
          <w:lang w:val="fr-FR"/>
        </w:rPr>
        <w:pPrChange w:id="3269" w:author="Marie Christa Ermite Joseph Fevry" w:date="2018-10-18T15:44:00Z">
          <w:pPr>
            <w:widowControl/>
            <w:overflowPunct/>
            <w:adjustRightInd/>
          </w:pPr>
        </w:pPrChange>
      </w:pPr>
    </w:p>
    <w:p w14:paraId="612B251D" w14:textId="7F15FF97" w:rsidR="00B20CA2" w:rsidDel="00562066" w:rsidRDefault="00B20CA2">
      <w:pPr>
        <w:rPr>
          <w:del w:id="3270" w:author="Marie Christa Ermite Joseph Fevry" w:date="2018-06-07T14:15:00Z"/>
          <w:rFonts w:ascii="Calibri" w:hAnsi="Calibri" w:cs="Calibri"/>
          <w:b/>
          <w:spacing w:val="-3"/>
          <w:sz w:val="20"/>
          <w:szCs w:val="20"/>
          <w:lang w:val="fr-FR"/>
        </w:rPr>
        <w:pPrChange w:id="3271" w:author="Marie Christa Ermite Joseph Fevry" w:date="2018-10-18T15:44:00Z">
          <w:pPr>
            <w:widowControl/>
            <w:overflowPunct/>
            <w:adjustRightInd/>
          </w:pPr>
        </w:pPrChange>
      </w:pPr>
    </w:p>
    <w:p w14:paraId="4F3BB282" w14:textId="09FB5033" w:rsidR="00B20CA2" w:rsidDel="00562066" w:rsidRDefault="00B20CA2">
      <w:pPr>
        <w:rPr>
          <w:del w:id="3272" w:author="Marie Christa Ermite Joseph Fevry" w:date="2018-06-07T14:15:00Z"/>
          <w:rFonts w:ascii="Calibri" w:hAnsi="Calibri" w:cs="Calibri"/>
          <w:b/>
          <w:spacing w:val="-3"/>
          <w:sz w:val="20"/>
          <w:szCs w:val="20"/>
          <w:lang w:val="fr-FR"/>
        </w:rPr>
        <w:pPrChange w:id="3273" w:author="Marie Christa Ermite Joseph Fevry" w:date="2018-10-18T15:44:00Z">
          <w:pPr>
            <w:widowControl/>
            <w:overflowPunct/>
            <w:adjustRightInd/>
          </w:pPr>
        </w:pPrChange>
      </w:pPr>
    </w:p>
    <w:p w14:paraId="403C116C" w14:textId="09407040" w:rsidR="00B20CA2" w:rsidDel="00562066" w:rsidRDefault="00B20CA2">
      <w:pPr>
        <w:rPr>
          <w:del w:id="3274" w:author="Marie Christa Ermite Joseph Fevry" w:date="2018-06-07T14:15:00Z"/>
          <w:rFonts w:ascii="Calibri" w:hAnsi="Calibri" w:cs="Calibri"/>
          <w:b/>
          <w:spacing w:val="-3"/>
          <w:sz w:val="20"/>
          <w:szCs w:val="20"/>
          <w:lang w:val="fr-FR"/>
        </w:rPr>
        <w:pPrChange w:id="3275" w:author="Marie Christa Ermite Joseph Fevry" w:date="2018-10-18T15:44:00Z">
          <w:pPr>
            <w:widowControl/>
            <w:overflowPunct/>
            <w:adjustRightInd/>
          </w:pPr>
        </w:pPrChange>
      </w:pPr>
    </w:p>
    <w:p w14:paraId="5B754129" w14:textId="081EF1D0" w:rsidR="00B20CA2" w:rsidDel="00562066" w:rsidRDefault="00B20CA2">
      <w:pPr>
        <w:rPr>
          <w:del w:id="3276" w:author="Marie Christa Ermite Joseph Fevry" w:date="2018-06-07T14:15:00Z"/>
          <w:rFonts w:ascii="Calibri" w:hAnsi="Calibri" w:cs="Calibri"/>
          <w:b/>
          <w:spacing w:val="-3"/>
          <w:sz w:val="20"/>
          <w:szCs w:val="20"/>
          <w:lang w:val="fr-FR"/>
        </w:rPr>
        <w:pPrChange w:id="3277" w:author="Marie Christa Ermite Joseph Fevry" w:date="2018-10-18T15:44:00Z">
          <w:pPr>
            <w:widowControl/>
            <w:overflowPunct/>
            <w:adjustRightInd/>
          </w:pPr>
        </w:pPrChange>
      </w:pPr>
    </w:p>
    <w:p w14:paraId="3C51B56F" w14:textId="262F72A2" w:rsidR="00B20CA2" w:rsidDel="00562066" w:rsidRDefault="00B20CA2">
      <w:pPr>
        <w:rPr>
          <w:del w:id="3278" w:author="Marie Christa Ermite Joseph Fevry" w:date="2018-06-07T14:15:00Z"/>
          <w:rFonts w:ascii="Calibri" w:hAnsi="Calibri" w:cs="Calibri"/>
          <w:b/>
          <w:spacing w:val="-3"/>
          <w:sz w:val="20"/>
          <w:szCs w:val="20"/>
          <w:lang w:val="fr-FR"/>
        </w:rPr>
        <w:pPrChange w:id="3279" w:author="Marie Christa Ermite Joseph Fevry" w:date="2018-10-18T15:44:00Z">
          <w:pPr>
            <w:widowControl/>
            <w:overflowPunct/>
            <w:adjustRightInd/>
          </w:pPr>
        </w:pPrChange>
      </w:pPr>
    </w:p>
    <w:p w14:paraId="25AA409D" w14:textId="097E291B" w:rsidR="00B20CA2" w:rsidDel="00562066" w:rsidRDefault="00B20CA2">
      <w:pPr>
        <w:rPr>
          <w:del w:id="3280" w:author="Marie Christa Ermite Joseph Fevry" w:date="2018-06-07T14:15:00Z"/>
          <w:rFonts w:ascii="Calibri" w:hAnsi="Calibri" w:cs="Calibri"/>
          <w:b/>
          <w:spacing w:val="-3"/>
          <w:sz w:val="20"/>
          <w:szCs w:val="20"/>
          <w:lang w:val="fr-FR"/>
        </w:rPr>
        <w:pPrChange w:id="3281" w:author="Marie Christa Ermite Joseph Fevry" w:date="2018-10-18T15:44:00Z">
          <w:pPr>
            <w:widowControl/>
            <w:overflowPunct/>
            <w:adjustRightInd/>
          </w:pPr>
        </w:pPrChange>
      </w:pPr>
      <w:del w:id="3282" w:author="Marie Christa Ermite Joseph Fevry" w:date="2018-06-07T14:15:00Z">
        <w:r w:rsidDel="00562066">
          <w:rPr>
            <w:rFonts w:ascii="Calibri" w:hAnsi="Calibri" w:cs="Calibri"/>
            <w:b/>
            <w:spacing w:val="-3"/>
            <w:sz w:val="20"/>
            <w:szCs w:val="20"/>
            <w:lang w:val="fr-FR"/>
          </w:rPr>
          <w:delText>.</w:delText>
        </w:r>
      </w:del>
    </w:p>
    <w:p w14:paraId="0F7D7FFC" w14:textId="47FBB9A4" w:rsidR="00B20CA2" w:rsidDel="00562066" w:rsidRDefault="00B20CA2">
      <w:pPr>
        <w:rPr>
          <w:del w:id="3283" w:author="Marie Christa Ermite Joseph Fevry" w:date="2018-06-07T14:15:00Z"/>
          <w:rFonts w:ascii="Calibri" w:hAnsi="Calibri" w:cs="Calibri"/>
          <w:b/>
          <w:spacing w:val="-3"/>
          <w:sz w:val="20"/>
          <w:szCs w:val="20"/>
          <w:lang w:val="fr-FR"/>
        </w:rPr>
        <w:pPrChange w:id="3284" w:author="Marie Christa Ermite Joseph Fevry" w:date="2018-10-18T15:44:00Z">
          <w:pPr>
            <w:widowControl/>
            <w:overflowPunct/>
            <w:adjustRightInd/>
          </w:pPr>
        </w:pPrChange>
      </w:pPr>
    </w:p>
    <w:p w14:paraId="5CA39BD2" w14:textId="1F0D9156" w:rsidR="00B20CA2" w:rsidDel="00562066" w:rsidRDefault="00B20CA2">
      <w:pPr>
        <w:rPr>
          <w:del w:id="3285" w:author="Marie Christa Ermite Joseph Fevry" w:date="2018-06-07T14:15:00Z"/>
          <w:rFonts w:ascii="Calibri" w:hAnsi="Calibri" w:cs="Calibri"/>
          <w:b/>
          <w:spacing w:val="-3"/>
          <w:sz w:val="20"/>
          <w:szCs w:val="20"/>
          <w:lang w:val="fr-FR"/>
        </w:rPr>
        <w:pPrChange w:id="3286" w:author="Marie Christa Ermite Joseph Fevry" w:date="2018-10-18T15:44:00Z">
          <w:pPr>
            <w:widowControl/>
            <w:overflowPunct/>
            <w:adjustRightInd/>
          </w:pPr>
        </w:pPrChange>
      </w:pPr>
    </w:p>
    <w:p w14:paraId="0B9DA6C0" w14:textId="668D5207" w:rsidR="00B20CA2" w:rsidDel="00562066" w:rsidRDefault="00B20CA2">
      <w:pPr>
        <w:rPr>
          <w:del w:id="3287" w:author="Marie Christa Ermite Joseph Fevry" w:date="2018-06-07T14:15:00Z"/>
          <w:rFonts w:ascii="Calibri" w:hAnsi="Calibri" w:cs="Calibri"/>
          <w:b/>
          <w:spacing w:val="-3"/>
          <w:sz w:val="20"/>
          <w:szCs w:val="20"/>
          <w:lang w:val="fr-FR"/>
        </w:rPr>
        <w:pPrChange w:id="3288" w:author="Marie Christa Ermite Joseph Fevry" w:date="2018-10-18T15:44:00Z">
          <w:pPr>
            <w:widowControl/>
            <w:overflowPunct/>
            <w:adjustRightInd/>
          </w:pPr>
        </w:pPrChange>
      </w:pPr>
    </w:p>
    <w:p w14:paraId="3A12D6F6" w14:textId="5690C2D0" w:rsidR="00B20CA2" w:rsidDel="00562066" w:rsidRDefault="00B20CA2">
      <w:pPr>
        <w:rPr>
          <w:del w:id="3289" w:author="Marie Christa Ermite Joseph Fevry" w:date="2018-06-07T14:15:00Z"/>
          <w:rFonts w:ascii="Calibri" w:hAnsi="Calibri" w:cs="Calibri"/>
          <w:b/>
          <w:spacing w:val="-3"/>
          <w:sz w:val="20"/>
          <w:szCs w:val="20"/>
          <w:lang w:val="fr-FR"/>
        </w:rPr>
        <w:pPrChange w:id="3290" w:author="Marie Christa Ermite Joseph Fevry" w:date="2018-10-18T15:44:00Z">
          <w:pPr>
            <w:widowControl/>
            <w:overflowPunct/>
            <w:adjustRightInd/>
          </w:pPr>
        </w:pPrChange>
      </w:pPr>
    </w:p>
    <w:p w14:paraId="7FCD7295" w14:textId="0A8E9176" w:rsidR="00B20CA2" w:rsidDel="00562066" w:rsidRDefault="00B20CA2">
      <w:pPr>
        <w:rPr>
          <w:del w:id="3291" w:author="Marie Christa Ermite Joseph Fevry" w:date="2018-06-07T14:15:00Z"/>
          <w:rFonts w:ascii="Calibri" w:hAnsi="Calibri" w:cs="Calibri"/>
          <w:b/>
          <w:spacing w:val="-3"/>
          <w:sz w:val="20"/>
          <w:szCs w:val="20"/>
          <w:lang w:val="fr-FR"/>
        </w:rPr>
        <w:pPrChange w:id="3292" w:author="Marie Christa Ermite Joseph Fevry" w:date="2018-10-18T15:44:00Z">
          <w:pPr>
            <w:widowControl/>
            <w:overflowPunct/>
            <w:adjustRightInd/>
          </w:pPr>
        </w:pPrChange>
      </w:pPr>
    </w:p>
    <w:p w14:paraId="07B1A875" w14:textId="1A6F24ED" w:rsidR="00B20CA2" w:rsidDel="00562066" w:rsidRDefault="00B20CA2">
      <w:pPr>
        <w:rPr>
          <w:del w:id="3293" w:author="Marie Christa Ermite Joseph Fevry" w:date="2018-06-07T14:15:00Z"/>
          <w:rFonts w:ascii="Calibri" w:hAnsi="Calibri" w:cs="Calibri"/>
          <w:b/>
          <w:spacing w:val="-3"/>
          <w:sz w:val="20"/>
          <w:szCs w:val="20"/>
          <w:lang w:val="fr-FR"/>
        </w:rPr>
        <w:pPrChange w:id="3294" w:author="Marie Christa Ermite Joseph Fevry" w:date="2018-10-18T15:44:00Z">
          <w:pPr>
            <w:widowControl/>
            <w:overflowPunct/>
            <w:adjustRightInd/>
          </w:pPr>
        </w:pPrChange>
      </w:pPr>
    </w:p>
    <w:p w14:paraId="45983A64" w14:textId="34E84F65" w:rsidR="00B20CA2" w:rsidDel="00562066" w:rsidRDefault="00B20CA2">
      <w:pPr>
        <w:rPr>
          <w:del w:id="3295" w:author="Marie Christa Ermite Joseph Fevry" w:date="2018-06-07T14:15:00Z"/>
          <w:rFonts w:ascii="Calibri" w:hAnsi="Calibri" w:cs="Calibri"/>
          <w:b/>
          <w:spacing w:val="-3"/>
          <w:sz w:val="20"/>
          <w:szCs w:val="20"/>
          <w:lang w:val="fr-FR"/>
        </w:rPr>
        <w:pPrChange w:id="3296" w:author="Marie Christa Ermite Joseph Fevry" w:date="2018-10-18T15:44:00Z">
          <w:pPr>
            <w:widowControl/>
            <w:overflowPunct/>
            <w:adjustRightInd/>
          </w:pPr>
        </w:pPrChange>
      </w:pPr>
    </w:p>
    <w:p w14:paraId="7C04D668" w14:textId="4F3AB17A" w:rsidR="00B20CA2" w:rsidDel="00562066" w:rsidRDefault="00B20CA2">
      <w:pPr>
        <w:rPr>
          <w:del w:id="3297" w:author="Marie Christa Ermite Joseph Fevry" w:date="2018-06-07T14:15:00Z"/>
          <w:rFonts w:ascii="Calibri" w:hAnsi="Calibri" w:cs="Calibri"/>
          <w:b/>
          <w:spacing w:val="-3"/>
          <w:sz w:val="20"/>
          <w:szCs w:val="20"/>
          <w:lang w:val="fr-FR"/>
        </w:rPr>
        <w:pPrChange w:id="3298" w:author="Marie Christa Ermite Joseph Fevry" w:date="2018-10-18T15:44:00Z">
          <w:pPr>
            <w:widowControl/>
            <w:overflowPunct/>
            <w:adjustRightInd/>
          </w:pPr>
        </w:pPrChange>
      </w:pPr>
    </w:p>
    <w:p w14:paraId="60A249F1" w14:textId="19B782B8" w:rsidR="00B20CA2" w:rsidDel="00562066" w:rsidRDefault="00B20CA2">
      <w:pPr>
        <w:rPr>
          <w:del w:id="3299" w:author="Marie Christa Ermite Joseph Fevry" w:date="2018-06-07T14:15:00Z"/>
          <w:rFonts w:ascii="Calibri" w:hAnsi="Calibri" w:cs="Calibri"/>
          <w:b/>
          <w:spacing w:val="-3"/>
          <w:sz w:val="20"/>
          <w:szCs w:val="20"/>
          <w:lang w:val="fr-FR"/>
        </w:rPr>
        <w:pPrChange w:id="3300" w:author="Marie Christa Ermite Joseph Fevry" w:date="2018-10-18T15:44:00Z">
          <w:pPr>
            <w:widowControl/>
            <w:overflowPunct/>
            <w:adjustRightInd/>
          </w:pPr>
        </w:pPrChange>
      </w:pPr>
    </w:p>
    <w:p w14:paraId="4CFB8D9F" w14:textId="301E87D0" w:rsidR="00B20CA2" w:rsidDel="00562066" w:rsidRDefault="00B20CA2">
      <w:pPr>
        <w:rPr>
          <w:del w:id="3301" w:author="Marie Christa Ermite Joseph Fevry" w:date="2018-06-07T14:15:00Z"/>
          <w:rFonts w:ascii="Calibri" w:hAnsi="Calibri" w:cs="Calibri"/>
          <w:b/>
          <w:spacing w:val="-3"/>
          <w:sz w:val="20"/>
          <w:szCs w:val="20"/>
          <w:lang w:val="fr-FR"/>
        </w:rPr>
        <w:pPrChange w:id="3302" w:author="Marie Christa Ermite Joseph Fevry" w:date="2018-10-18T15:44:00Z">
          <w:pPr>
            <w:widowControl/>
            <w:overflowPunct/>
            <w:adjustRightInd/>
          </w:pPr>
        </w:pPrChange>
      </w:pPr>
    </w:p>
    <w:p w14:paraId="6974FC41" w14:textId="77777777" w:rsidR="00B20CA2" w:rsidRPr="00C0646F" w:rsidDel="00562066" w:rsidRDefault="00B20CA2">
      <w:pPr>
        <w:rPr>
          <w:del w:id="3303" w:author="Marie Christa Ermite Joseph Fevry" w:date="2018-06-07T14:15:00Z"/>
          <w:rFonts w:ascii="Calibri" w:hAnsi="Calibri" w:cs="Calibri"/>
          <w:b/>
          <w:spacing w:val="-3"/>
          <w:sz w:val="20"/>
          <w:szCs w:val="20"/>
          <w:lang w:val="fr-FR"/>
        </w:rPr>
        <w:pPrChange w:id="3304" w:author="Marie Christa Ermite Joseph Fevry" w:date="2018-10-18T15:44:00Z">
          <w:pPr>
            <w:widowControl/>
            <w:overflowPunct/>
            <w:adjustRightInd/>
          </w:pPr>
        </w:pPrChange>
      </w:pPr>
    </w:p>
    <w:p w14:paraId="47FE2E3E" w14:textId="77777777" w:rsidR="00E42F83" w:rsidRPr="00C0646F" w:rsidDel="00562066" w:rsidRDefault="00E42F83">
      <w:pPr>
        <w:rPr>
          <w:del w:id="3305" w:author="Marie Christa Ermite Joseph Fevry" w:date="2018-06-07T14:15:00Z"/>
          <w:rFonts w:ascii="Calibri" w:hAnsi="Calibri" w:cs="Calibri"/>
          <w:b/>
          <w:lang w:val="fr-FR"/>
        </w:rPr>
        <w:pPrChange w:id="3306" w:author="Marie Christa Ermite Joseph Fevry" w:date="2018-10-18T15:44:00Z">
          <w:pPr>
            <w:jc w:val="center"/>
          </w:pPr>
        </w:pPrChange>
      </w:pPr>
    </w:p>
    <w:p w14:paraId="7D40D830" w14:textId="437C3B13" w:rsidR="00E42F83" w:rsidRPr="00C0646F" w:rsidDel="00B706E2" w:rsidRDefault="00E42F83">
      <w:pPr>
        <w:rPr>
          <w:del w:id="3307" w:author="Marie Christa Ermite Joseph Fevry" w:date="2018-06-07T15:22:00Z"/>
          <w:rFonts w:ascii="Calibri" w:hAnsi="Calibri" w:cs="Calibri"/>
          <w:b/>
          <w:lang w:val="fr-FR"/>
        </w:rPr>
        <w:pPrChange w:id="3308" w:author="Marie Christa Ermite Joseph Fevry" w:date="2018-10-18T15:44:00Z">
          <w:pPr>
            <w:jc w:val="center"/>
          </w:pPr>
        </w:pPrChange>
      </w:pPr>
      <w:del w:id="3309" w:author="Marie Christa Ermite Joseph Fevry" w:date="2018-06-07T14:15:00Z">
        <w:r w:rsidRPr="00C0646F" w:rsidDel="00562066">
          <w:rPr>
            <w:rFonts w:ascii="Calibri" w:hAnsi="Calibri" w:cs="Calibri"/>
            <w:b/>
            <w:lang w:val="fr-FR"/>
          </w:rPr>
          <w:tab/>
        </w:r>
        <w:r w:rsidRPr="00C0646F" w:rsidDel="00562066">
          <w:rPr>
            <w:rFonts w:ascii="Calibri" w:hAnsi="Calibri" w:cs="Calibri"/>
            <w:b/>
            <w:lang w:val="fr-FR"/>
          </w:rPr>
          <w:tab/>
        </w:r>
      </w:del>
      <w:del w:id="3310" w:author="Marie Christa Ermite Joseph Fevry" w:date="2018-06-07T15:22:00Z">
        <w:r w:rsidRPr="00C0646F" w:rsidDel="00B706E2">
          <w:rPr>
            <w:rFonts w:ascii="Calibri" w:hAnsi="Calibri" w:cs="Calibri"/>
            <w:b/>
            <w:lang w:val="fr-FR"/>
          </w:rPr>
          <w:tab/>
        </w:r>
        <w:r w:rsidRPr="00C0646F" w:rsidDel="00B706E2">
          <w:rPr>
            <w:rFonts w:ascii="Calibri" w:hAnsi="Calibri" w:cs="Calibri"/>
            <w:b/>
            <w:lang w:val="fr-FR"/>
          </w:rPr>
          <w:tab/>
        </w:r>
        <w:r w:rsidRPr="00C0646F" w:rsidDel="00B706E2">
          <w:rPr>
            <w:rFonts w:ascii="Calibri" w:hAnsi="Calibri" w:cs="Calibri"/>
            <w:b/>
            <w:lang w:val="fr-FR"/>
          </w:rPr>
          <w:tab/>
        </w:r>
        <w:r w:rsidRPr="00C0646F" w:rsidDel="00B706E2">
          <w:rPr>
            <w:rFonts w:ascii="Calibri" w:hAnsi="Calibri" w:cs="Calibri"/>
            <w:b/>
            <w:lang w:val="fr-FR"/>
          </w:rPr>
          <w:tab/>
        </w:r>
        <w:r w:rsidRPr="00C0646F" w:rsidDel="00B706E2">
          <w:rPr>
            <w:rFonts w:ascii="Calibri" w:hAnsi="Calibri" w:cs="Calibri"/>
            <w:b/>
            <w:lang w:val="fr-FR"/>
          </w:rPr>
          <w:tab/>
        </w:r>
        <w:r w:rsidRPr="00C0646F" w:rsidDel="00B706E2">
          <w:rPr>
            <w:rFonts w:ascii="Calibri" w:hAnsi="Calibri" w:cs="Calibri"/>
            <w:b/>
            <w:lang w:val="fr-FR"/>
          </w:rPr>
          <w:tab/>
        </w:r>
        <w:r w:rsidRPr="00C0646F" w:rsidDel="00B706E2">
          <w:rPr>
            <w:rFonts w:ascii="Calibri" w:hAnsi="Calibri" w:cs="Calibri"/>
            <w:b/>
            <w:lang w:val="fr-FR"/>
          </w:rPr>
          <w:tab/>
        </w:r>
        <w:r w:rsidRPr="00C0646F" w:rsidDel="00B706E2">
          <w:rPr>
            <w:rFonts w:ascii="Calibri" w:hAnsi="Calibri" w:cs="Calibri"/>
            <w:b/>
            <w:lang w:val="fr-FR"/>
          </w:rPr>
          <w:tab/>
        </w:r>
        <w:r w:rsidR="00132BD7" w:rsidDel="00B706E2">
          <w:rPr>
            <w:rFonts w:ascii="Calibri" w:hAnsi="Calibri" w:cs="Calibri"/>
            <w:b/>
            <w:noProof/>
          </w:rPr>
          <w:drawing>
            <wp:inline distT="0" distB="0" distL="0" distR="0" wp14:anchorId="3C983D2E" wp14:editId="376FE083">
              <wp:extent cx="504825" cy="1028700"/>
              <wp:effectExtent l="0" t="0" r="9525" b="0"/>
              <wp:docPr id="3"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1028700"/>
                      </a:xfrm>
                      <a:prstGeom prst="rect">
                        <a:avLst/>
                      </a:prstGeom>
                      <a:noFill/>
                      <a:ln>
                        <a:noFill/>
                      </a:ln>
                    </pic:spPr>
                  </pic:pic>
                </a:graphicData>
              </a:graphic>
            </wp:inline>
          </w:drawing>
        </w:r>
      </w:del>
    </w:p>
    <w:p w14:paraId="3BB29735" w14:textId="0FF311A3" w:rsidR="00E42F83" w:rsidRPr="00C0646F" w:rsidDel="00B706E2" w:rsidRDefault="00E42F83">
      <w:pPr>
        <w:rPr>
          <w:del w:id="3311" w:author="Marie Christa Ermite Joseph Fevry" w:date="2018-06-07T15:22:00Z"/>
          <w:rFonts w:ascii="Calibri" w:hAnsi="Calibri" w:cs="Calibri"/>
          <w:b/>
          <w:sz w:val="22"/>
          <w:szCs w:val="22"/>
          <w:lang w:val="fr-FR"/>
        </w:rPr>
        <w:pPrChange w:id="3312" w:author="Marie Christa Ermite Joseph Fevry" w:date="2018-10-18T15:44:00Z">
          <w:pPr>
            <w:jc w:val="center"/>
          </w:pPr>
        </w:pPrChange>
      </w:pPr>
    </w:p>
    <w:p w14:paraId="4D5FAA23" w14:textId="7AF8437F" w:rsidR="00E42F83" w:rsidRPr="00C0646F" w:rsidDel="00B706E2" w:rsidRDefault="00E42F83">
      <w:pPr>
        <w:rPr>
          <w:del w:id="3313" w:author="Marie Christa Ermite Joseph Fevry" w:date="2018-06-07T15:22:00Z"/>
          <w:rFonts w:ascii="Calibri" w:hAnsi="Calibri" w:cs="Calibri"/>
          <w:b/>
          <w:sz w:val="22"/>
          <w:szCs w:val="22"/>
          <w:lang w:val="fr-FR"/>
        </w:rPr>
        <w:pPrChange w:id="3314" w:author="Marie Christa Ermite Joseph Fevry" w:date="2018-10-18T15:44:00Z">
          <w:pPr>
            <w:jc w:val="center"/>
          </w:pPr>
        </w:pPrChange>
      </w:pPr>
    </w:p>
    <w:p w14:paraId="6A0EF168" w14:textId="21426290" w:rsidR="00E42F83" w:rsidRPr="00C0646F" w:rsidDel="00B706E2" w:rsidRDefault="00E42F83">
      <w:pPr>
        <w:rPr>
          <w:del w:id="3315" w:author="Marie Christa Ermite Joseph Fevry" w:date="2018-06-07T15:22:00Z"/>
          <w:rFonts w:ascii="Calibri" w:hAnsi="Calibri" w:cs="Calibri"/>
          <w:b/>
          <w:sz w:val="22"/>
          <w:szCs w:val="22"/>
          <w:lang w:val="fr-FR"/>
        </w:rPr>
        <w:pPrChange w:id="3316" w:author="Marie Christa Ermite Joseph Fevry" w:date="2018-10-18T15:44:00Z">
          <w:pPr>
            <w:jc w:val="center"/>
          </w:pPr>
        </w:pPrChange>
      </w:pPr>
    </w:p>
    <w:p w14:paraId="5A5003D0" w14:textId="4E172C39" w:rsidR="00E42F83" w:rsidRPr="00C0646F" w:rsidDel="00B706E2" w:rsidRDefault="00C47353">
      <w:pPr>
        <w:rPr>
          <w:del w:id="3317" w:author="Marie Christa Ermite Joseph Fevry" w:date="2018-06-07T15:22:00Z"/>
          <w:rFonts w:ascii="Calibri" w:hAnsi="Calibri" w:cs="Calibri"/>
          <w:b/>
          <w:sz w:val="22"/>
          <w:szCs w:val="22"/>
          <w:lang w:val="fr-FR"/>
        </w:rPr>
        <w:pPrChange w:id="3318" w:author="Marie Christa Ermite Joseph Fevry" w:date="2018-10-18T15:44:00Z">
          <w:pPr>
            <w:jc w:val="center"/>
          </w:pPr>
        </w:pPrChange>
      </w:pPr>
      <w:del w:id="3319" w:author="Marie Christa Ermite Joseph Fevry" w:date="2018-06-07T15:22:00Z">
        <w:r w:rsidRPr="00C0646F" w:rsidDel="00B706E2">
          <w:rPr>
            <w:rFonts w:ascii="Calibri" w:hAnsi="Calibri" w:cs="Calibri"/>
            <w:b/>
            <w:sz w:val="22"/>
            <w:szCs w:val="22"/>
            <w:lang w:val="fr-FR"/>
          </w:rPr>
          <w:delText>CONDITIONS GENERALES APPLICABLES AU CONTRAT DE SERVICES DU PNUD</w:delText>
        </w:r>
      </w:del>
    </w:p>
    <w:p w14:paraId="4AAF2505" w14:textId="6A085CCC" w:rsidR="00E42F83" w:rsidRPr="00C0646F" w:rsidDel="00B706E2" w:rsidRDefault="00E42F83">
      <w:pPr>
        <w:rPr>
          <w:del w:id="3320" w:author="Marie Christa Ermite Joseph Fevry" w:date="2018-06-07T15:22:00Z"/>
          <w:rFonts w:ascii="Calibri" w:hAnsi="Calibri" w:cs="Calibri"/>
          <w:b/>
          <w:sz w:val="22"/>
          <w:szCs w:val="22"/>
          <w:lang w:val="fr-FR"/>
        </w:rPr>
        <w:pPrChange w:id="3321" w:author="Marie Christa Ermite Joseph Fevry" w:date="2018-10-18T15:44:00Z">
          <w:pPr>
            <w:jc w:val="center"/>
          </w:pPr>
        </w:pPrChange>
      </w:pPr>
    </w:p>
    <w:p w14:paraId="3C2BFE38" w14:textId="00630844" w:rsidR="002A02EA" w:rsidRPr="00930CEE" w:rsidDel="00B706E2" w:rsidRDefault="002A02EA">
      <w:pPr>
        <w:rPr>
          <w:del w:id="3322" w:author="Marie Christa Ermite Joseph Fevry" w:date="2018-06-07T15:22:00Z"/>
          <w:rFonts w:ascii="Calibri" w:hAnsi="Calibri" w:cs="Calibri"/>
          <w:sz w:val="22"/>
          <w:szCs w:val="22"/>
          <w:lang w:val="fr-FR"/>
        </w:rPr>
        <w:pPrChange w:id="3323" w:author="Marie Christa Ermite Joseph Fevry" w:date="2018-10-18T15:44:00Z">
          <w:pPr>
            <w:jc w:val="both"/>
          </w:pPr>
        </w:pPrChange>
      </w:pPr>
      <w:del w:id="3324" w:author="Marie Christa Ermite Joseph Fevry" w:date="2018-06-07T15:22:00Z">
        <w:r w:rsidRPr="00930CEE" w:rsidDel="00B706E2">
          <w:rPr>
            <w:rFonts w:ascii="Calibri" w:hAnsi="Calibri" w:cs="Calibri"/>
            <w:b/>
            <w:sz w:val="22"/>
            <w:szCs w:val="22"/>
            <w:lang w:val="fr-FR"/>
          </w:rPr>
          <w:delText>1.0</w:delText>
        </w:r>
        <w:r w:rsidRPr="00930CEE" w:rsidDel="00B706E2">
          <w:rPr>
            <w:rFonts w:ascii="Calibri" w:hAnsi="Calibri" w:cs="Calibri"/>
            <w:b/>
            <w:sz w:val="22"/>
            <w:szCs w:val="22"/>
            <w:lang w:val="fr-FR"/>
          </w:rPr>
          <w:tab/>
          <w:delText>STATUT JURIDIQUE :</w:delText>
        </w:r>
        <w:r w:rsidRPr="00930CEE" w:rsidDel="00B706E2">
          <w:rPr>
            <w:rFonts w:ascii="Calibri" w:hAnsi="Calibri" w:cs="Calibri"/>
            <w:sz w:val="22"/>
            <w:szCs w:val="22"/>
            <w:lang w:val="fr-FR"/>
          </w:rPr>
          <w:delText xml:space="preserve"> </w:delText>
        </w:r>
      </w:del>
    </w:p>
    <w:p w14:paraId="7EC4762B" w14:textId="7240D432" w:rsidR="002A02EA" w:rsidRPr="00930CEE" w:rsidDel="00B706E2" w:rsidRDefault="002A02EA">
      <w:pPr>
        <w:rPr>
          <w:del w:id="3325" w:author="Marie Christa Ermite Joseph Fevry" w:date="2018-06-07T15:22:00Z"/>
          <w:rFonts w:ascii="Calibri" w:hAnsi="Calibri" w:cs="Calibri"/>
          <w:sz w:val="22"/>
          <w:szCs w:val="22"/>
          <w:lang w:val="fr-FR"/>
        </w:rPr>
        <w:pPrChange w:id="3326" w:author="Marie Christa Ermite Joseph Fevry" w:date="2018-10-18T15:44:00Z">
          <w:pPr>
            <w:jc w:val="both"/>
          </w:pPr>
        </w:pPrChange>
      </w:pPr>
    </w:p>
    <w:p w14:paraId="51F648EE" w14:textId="4E715BA2" w:rsidR="00D114F4" w:rsidRPr="00C0646F" w:rsidDel="00B706E2" w:rsidRDefault="002A02EA">
      <w:pPr>
        <w:rPr>
          <w:del w:id="3327" w:author="Marie Christa Ermite Joseph Fevry" w:date="2018-06-07T15:22:00Z"/>
          <w:rFonts w:ascii="Calibri" w:hAnsi="Calibri" w:cs="Calibri"/>
          <w:sz w:val="22"/>
          <w:szCs w:val="22"/>
          <w:lang w:val="fr-FR"/>
        </w:rPr>
        <w:pPrChange w:id="3328" w:author="Marie Christa Ermite Joseph Fevry" w:date="2018-10-18T15:44:00Z">
          <w:pPr>
            <w:jc w:val="both"/>
          </w:pPr>
        </w:pPrChange>
      </w:pPr>
      <w:del w:id="3329" w:author="Marie Christa Ermite Joseph Fevry" w:date="2018-06-07T15:22:00Z">
        <w:r w:rsidRPr="00930CEE" w:rsidDel="00B706E2">
          <w:rPr>
            <w:rFonts w:ascii="Calibri" w:hAnsi="Calibri" w:cs="Calibri"/>
            <w:sz w:val="22"/>
            <w:szCs w:val="22"/>
            <w:lang w:val="fr-FR"/>
          </w:rPr>
          <w:delText>Le prestataire sera considéré comme ayant le statut juridique d’un prestataire indépendant vis-à-vis du Programme des Nations Unies pour le développement (PNUD). Le personnel et les sous-traitants du prestataire ne seront considérés à aucun titre comme étant les employés ou agents du PNUD ou de l’Organisation des Nations Unies.</w:delText>
        </w:r>
        <w:r w:rsidR="00D114F4" w:rsidRPr="00C0646F" w:rsidDel="00B706E2">
          <w:rPr>
            <w:rFonts w:ascii="Calibri" w:hAnsi="Calibri" w:cs="Calibri"/>
            <w:sz w:val="22"/>
            <w:szCs w:val="22"/>
            <w:lang w:val="fr-FR"/>
          </w:rPr>
          <w:delText xml:space="preserve"> </w:delText>
        </w:r>
      </w:del>
    </w:p>
    <w:p w14:paraId="7058AF4B" w14:textId="6DD531B6" w:rsidR="002A02EA" w:rsidRPr="00930CEE" w:rsidDel="00B706E2" w:rsidRDefault="002A02EA">
      <w:pPr>
        <w:rPr>
          <w:del w:id="3330" w:author="Marie Christa Ermite Joseph Fevry" w:date="2018-06-07T15:22:00Z"/>
          <w:rFonts w:ascii="Calibri" w:hAnsi="Calibri" w:cs="Calibri"/>
          <w:sz w:val="22"/>
          <w:szCs w:val="22"/>
          <w:lang w:val="fr-FR"/>
        </w:rPr>
        <w:pPrChange w:id="3331" w:author="Marie Christa Ermite Joseph Fevry" w:date="2018-10-18T15:44:00Z">
          <w:pPr>
            <w:ind w:left="720"/>
            <w:jc w:val="both"/>
          </w:pPr>
        </w:pPrChange>
      </w:pPr>
    </w:p>
    <w:p w14:paraId="1549D279" w14:textId="21E8D6F9" w:rsidR="002A02EA" w:rsidRPr="00930CEE" w:rsidDel="00B706E2" w:rsidRDefault="002A02EA">
      <w:pPr>
        <w:rPr>
          <w:del w:id="3332" w:author="Marie Christa Ermite Joseph Fevry" w:date="2018-06-07T15:22:00Z"/>
          <w:rFonts w:ascii="Calibri" w:hAnsi="Calibri" w:cs="Calibri"/>
          <w:sz w:val="22"/>
          <w:szCs w:val="22"/>
          <w:lang w:val="fr-FR"/>
        </w:rPr>
        <w:pPrChange w:id="3333" w:author="Marie Christa Ermite Joseph Fevry" w:date="2018-10-18T15:44:00Z">
          <w:pPr>
            <w:jc w:val="both"/>
          </w:pPr>
        </w:pPrChange>
      </w:pPr>
      <w:del w:id="3334" w:author="Marie Christa Ermite Joseph Fevry" w:date="2018-06-07T15:22:00Z">
        <w:r w:rsidRPr="00930CEE" w:rsidDel="00B706E2">
          <w:rPr>
            <w:rFonts w:ascii="Calibri" w:hAnsi="Calibri" w:cs="Calibri"/>
            <w:b/>
            <w:sz w:val="22"/>
            <w:szCs w:val="22"/>
            <w:lang w:val="fr-FR"/>
          </w:rPr>
          <w:delText>2.0</w:delText>
        </w:r>
        <w:r w:rsidRPr="00930CEE" w:rsidDel="00B706E2">
          <w:rPr>
            <w:rFonts w:ascii="Calibri" w:hAnsi="Calibri" w:cs="Calibri"/>
            <w:b/>
            <w:sz w:val="22"/>
            <w:szCs w:val="22"/>
            <w:lang w:val="fr-FR"/>
          </w:rPr>
          <w:tab/>
          <w:delText>SOURCE DES INSTRUCTIONS </w:delText>
        </w:r>
        <w:r w:rsidRPr="00930CEE" w:rsidDel="00B706E2">
          <w:rPr>
            <w:rFonts w:ascii="Calibri" w:hAnsi="Calibri" w:cs="Calibri"/>
            <w:sz w:val="22"/>
            <w:szCs w:val="22"/>
            <w:lang w:val="fr-FR"/>
          </w:rPr>
          <w:delText>:</w:delText>
        </w:r>
      </w:del>
    </w:p>
    <w:p w14:paraId="4C1C3A1B" w14:textId="7C8BC766" w:rsidR="002A02EA" w:rsidRPr="00930CEE" w:rsidDel="00B706E2" w:rsidRDefault="002A02EA">
      <w:pPr>
        <w:rPr>
          <w:del w:id="3335" w:author="Marie Christa Ermite Joseph Fevry" w:date="2018-06-07T15:22:00Z"/>
          <w:rFonts w:ascii="Calibri" w:hAnsi="Calibri" w:cs="Calibri"/>
          <w:sz w:val="22"/>
          <w:szCs w:val="22"/>
          <w:lang w:val="fr-FR"/>
        </w:rPr>
        <w:pPrChange w:id="3336" w:author="Marie Christa Ermite Joseph Fevry" w:date="2018-10-18T15:44:00Z">
          <w:pPr>
            <w:jc w:val="both"/>
          </w:pPr>
        </w:pPrChange>
      </w:pPr>
    </w:p>
    <w:p w14:paraId="71EE08F4" w14:textId="712D7BF0" w:rsidR="00D114F4" w:rsidRPr="00C0646F" w:rsidDel="00B706E2" w:rsidRDefault="002A02EA">
      <w:pPr>
        <w:rPr>
          <w:del w:id="3337" w:author="Marie Christa Ermite Joseph Fevry" w:date="2018-06-07T15:22:00Z"/>
          <w:rFonts w:ascii="Calibri" w:hAnsi="Calibri" w:cs="Calibri"/>
          <w:sz w:val="22"/>
          <w:szCs w:val="22"/>
          <w:lang w:val="fr-FR"/>
        </w:rPr>
        <w:pPrChange w:id="3338" w:author="Marie Christa Ermite Joseph Fevry" w:date="2018-10-18T15:44:00Z">
          <w:pPr>
            <w:jc w:val="both"/>
          </w:pPr>
        </w:pPrChange>
      </w:pPr>
      <w:del w:id="3339" w:author="Marie Christa Ermite Joseph Fevry" w:date="2018-06-07T15:22:00Z">
        <w:r w:rsidRPr="00930CEE" w:rsidDel="00B706E2">
          <w:rPr>
            <w:rFonts w:ascii="Calibri" w:hAnsi="Calibri" w:cs="Calibri"/>
            <w:sz w:val="22"/>
            <w:szCs w:val="22"/>
            <w:lang w:val="fr-FR"/>
          </w:rPr>
          <w:delText>Le prestataire ne pourra demander à une autorité externe au PNUD ou accepter de celle-ci aucune instruction au titre de la fourniture de ses services en application du présent contrat. Le prestataire devra s’abstenir de tout acte susceptible d’avoir des conséquences préjudiciables pour le PNUD ou l’Organisation des Nations Unies et devra s’acquitter de ses obligations en tenant pleinement compte des intérêts du PNUD.</w:delText>
        </w:r>
        <w:r w:rsidR="00D114F4" w:rsidRPr="00C0646F" w:rsidDel="00B706E2">
          <w:rPr>
            <w:rFonts w:ascii="Calibri" w:hAnsi="Calibri" w:cs="Calibri"/>
            <w:sz w:val="22"/>
            <w:szCs w:val="22"/>
            <w:lang w:val="fr-FR"/>
          </w:rPr>
          <w:delText xml:space="preserve"> </w:delText>
        </w:r>
      </w:del>
    </w:p>
    <w:p w14:paraId="53DA6F1A" w14:textId="78F89FA5" w:rsidR="002A02EA" w:rsidRPr="00930CEE" w:rsidDel="00B706E2" w:rsidRDefault="002A02EA">
      <w:pPr>
        <w:rPr>
          <w:del w:id="3340" w:author="Marie Christa Ermite Joseph Fevry" w:date="2018-06-07T15:22:00Z"/>
          <w:rFonts w:ascii="Calibri" w:hAnsi="Calibri" w:cs="Calibri"/>
          <w:sz w:val="22"/>
          <w:szCs w:val="22"/>
          <w:lang w:val="fr-FR"/>
        </w:rPr>
        <w:pPrChange w:id="3341" w:author="Marie Christa Ermite Joseph Fevry" w:date="2018-10-18T15:44:00Z">
          <w:pPr>
            <w:ind w:left="720"/>
            <w:jc w:val="both"/>
          </w:pPr>
        </w:pPrChange>
      </w:pPr>
    </w:p>
    <w:p w14:paraId="7DE51906" w14:textId="0EE7B325" w:rsidR="002A02EA" w:rsidRPr="00930CEE" w:rsidDel="00B706E2" w:rsidRDefault="002A02EA">
      <w:pPr>
        <w:rPr>
          <w:del w:id="3342" w:author="Marie Christa Ermite Joseph Fevry" w:date="2018-06-07T15:22:00Z"/>
          <w:rFonts w:ascii="Calibri" w:hAnsi="Calibri" w:cs="Calibri"/>
          <w:sz w:val="22"/>
          <w:szCs w:val="22"/>
          <w:lang w:val="fr-FR"/>
        </w:rPr>
        <w:pPrChange w:id="3343" w:author="Marie Christa Ermite Joseph Fevry" w:date="2018-10-18T15:44:00Z">
          <w:pPr>
            <w:jc w:val="both"/>
          </w:pPr>
        </w:pPrChange>
      </w:pPr>
      <w:del w:id="3344" w:author="Marie Christa Ermite Joseph Fevry" w:date="2018-06-07T15:22:00Z">
        <w:r w:rsidRPr="00930CEE" w:rsidDel="00B706E2">
          <w:rPr>
            <w:rFonts w:ascii="Calibri" w:hAnsi="Calibri" w:cs="Calibri"/>
            <w:b/>
            <w:sz w:val="22"/>
            <w:szCs w:val="22"/>
            <w:lang w:val="fr-FR"/>
          </w:rPr>
          <w:delText>3.0</w:delText>
        </w:r>
        <w:r w:rsidRPr="00930CEE" w:rsidDel="00B706E2">
          <w:rPr>
            <w:rFonts w:ascii="Calibri" w:hAnsi="Calibri" w:cs="Calibri"/>
            <w:b/>
            <w:sz w:val="22"/>
            <w:szCs w:val="22"/>
            <w:lang w:val="fr-FR"/>
          </w:rPr>
          <w:tab/>
          <w:delText>RESPONSABILITE DU PRESTATAIRE AU TITRE DE SES EMPLOYES :</w:delText>
        </w:r>
      </w:del>
    </w:p>
    <w:p w14:paraId="58FE008D" w14:textId="69D04517" w:rsidR="002A02EA" w:rsidRPr="00930CEE" w:rsidDel="00B706E2" w:rsidRDefault="002A02EA">
      <w:pPr>
        <w:rPr>
          <w:del w:id="3345" w:author="Marie Christa Ermite Joseph Fevry" w:date="2018-06-07T15:22:00Z"/>
          <w:rFonts w:ascii="Calibri" w:hAnsi="Calibri" w:cs="Calibri"/>
          <w:sz w:val="22"/>
          <w:szCs w:val="22"/>
          <w:lang w:val="fr-FR"/>
        </w:rPr>
        <w:pPrChange w:id="3346" w:author="Marie Christa Ermite Joseph Fevry" w:date="2018-10-18T15:44:00Z">
          <w:pPr>
            <w:jc w:val="both"/>
          </w:pPr>
        </w:pPrChange>
      </w:pPr>
    </w:p>
    <w:p w14:paraId="2368075A" w14:textId="1E47BF1D" w:rsidR="00D114F4" w:rsidRPr="00C0646F" w:rsidDel="00B706E2" w:rsidRDefault="002A02EA">
      <w:pPr>
        <w:rPr>
          <w:del w:id="3347" w:author="Marie Christa Ermite Joseph Fevry" w:date="2018-06-07T15:22:00Z"/>
          <w:rFonts w:ascii="Calibri" w:hAnsi="Calibri" w:cs="Calibri"/>
          <w:sz w:val="22"/>
          <w:szCs w:val="22"/>
          <w:lang w:val="fr-FR"/>
        </w:rPr>
        <w:pPrChange w:id="3348" w:author="Marie Christa Ermite Joseph Fevry" w:date="2018-10-18T15:44:00Z">
          <w:pPr>
            <w:jc w:val="both"/>
          </w:pPr>
        </w:pPrChange>
      </w:pPr>
      <w:del w:id="3349" w:author="Marie Christa Ermite Joseph Fevry" w:date="2018-06-07T15:22:00Z">
        <w:r w:rsidRPr="00930CEE" w:rsidDel="00B706E2">
          <w:rPr>
            <w:rFonts w:ascii="Calibri" w:hAnsi="Calibri" w:cs="Calibri"/>
            <w:sz w:val="22"/>
            <w:szCs w:val="22"/>
            <w:lang w:val="fr-FR"/>
          </w:rPr>
          <w:delText>Le prestataire sera responsable des compétences professionnelles et techniques de ses employés et devra choisir, pour les besoins des prestations à fournir en application du présent contrat, des personnes fiables qui devront travailler avec efficacité dans le cadre de l’exécution du présent contrat, respecter les coutumes locales et se conformer à des normes morales et éthiques strictes.</w:delText>
        </w:r>
        <w:r w:rsidR="00D114F4" w:rsidRPr="00C0646F" w:rsidDel="00B706E2">
          <w:rPr>
            <w:rFonts w:ascii="Calibri" w:hAnsi="Calibri" w:cs="Calibri"/>
            <w:sz w:val="22"/>
            <w:szCs w:val="22"/>
            <w:lang w:val="fr-FR"/>
          </w:rPr>
          <w:delText xml:space="preserve"> </w:delText>
        </w:r>
      </w:del>
    </w:p>
    <w:p w14:paraId="68EED146" w14:textId="417B6F3C" w:rsidR="002A02EA" w:rsidRPr="00930CEE" w:rsidDel="00B706E2" w:rsidRDefault="002A02EA">
      <w:pPr>
        <w:rPr>
          <w:del w:id="3350" w:author="Marie Christa Ermite Joseph Fevry" w:date="2018-06-07T15:22:00Z"/>
          <w:rFonts w:ascii="Calibri" w:hAnsi="Calibri" w:cs="Calibri"/>
          <w:sz w:val="22"/>
          <w:szCs w:val="22"/>
          <w:lang w:val="fr-FR"/>
        </w:rPr>
        <w:pPrChange w:id="3351" w:author="Marie Christa Ermite Joseph Fevry" w:date="2018-10-18T15:44:00Z">
          <w:pPr>
            <w:ind w:left="720"/>
            <w:jc w:val="both"/>
          </w:pPr>
        </w:pPrChange>
      </w:pPr>
    </w:p>
    <w:p w14:paraId="2CDF5282" w14:textId="0DC42AE8" w:rsidR="002A02EA" w:rsidRPr="00930CEE" w:rsidDel="00B706E2" w:rsidRDefault="002A02EA">
      <w:pPr>
        <w:rPr>
          <w:del w:id="3352" w:author="Marie Christa Ermite Joseph Fevry" w:date="2018-06-07T15:22:00Z"/>
          <w:rFonts w:ascii="Calibri" w:hAnsi="Calibri" w:cs="Calibri"/>
          <w:sz w:val="22"/>
          <w:szCs w:val="22"/>
          <w:lang w:val="fr-FR"/>
        </w:rPr>
        <w:pPrChange w:id="3353" w:author="Marie Christa Ermite Joseph Fevry" w:date="2018-10-18T15:44:00Z">
          <w:pPr>
            <w:jc w:val="both"/>
          </w:pPr>
        </w:pPrChange>
      </w:pPr>
      <w:del w:id="3354" w:author="Marie Christa Ermite Joseph Fevry" w:date="2018-06-07T15:22:00Z">
        <w:r w:rsidRPr="00930CEE" w:rsidDel="00B706E2">
          <w:rPr>
            <w:rFonts w:ascii="Calibri" w:hAnsi="Calibri" w:cs="Calibri"/>
            <w:b/>
            <w:sz w:val="22"/>
            <w:szCs w:val="22"/>
            <w:lang w:val="fr-FR"/>
          </w:rPr>
          <w:delText>4.0</w:delText>
        </w:r>
        <w:r w:rsidRPr="00930CEE" w:rsidDel="00B706E2">
          <w:rPr>
            <w:rFonts w:ascii="Calibri" w:hAnsi="Calibri" w:cs="Calibri"/>
            <w:b/>
            <w:sz w:val="22"/>
            <w:szCs w:val="22"/>
            <w:lang w:val="fr-FR"/>
          </w:rPr>
          <w:tab/>
          <w:delText>CESSION :</w:delText>
        </w:r>
        <w:r w:rsidRPr="00930CEE" w:rsidDel="00B706E2">
          <w:rPr>
            <w:rFonts w:ascii="Calibri" w:hAnsi="Calibri" w:cs="Calibri"/>
            <w:sz w:val="22"/>
            <w:szCs w:val="22"/>
            <w:lang w:val="fr-FR"/>
          </w:rPr>
          <w:delText xml:space="preserve"> </w:delText>
        </w:r>
      </w:del>
    </w:p>
    <w:p w14:paraId="0E6D042B" w14:textId="39AEAF45" w:rsidR="002A02EA" w:rsidRPr="00930CEE" w:rsidDel="00B706E2" w:rsidRDefault="002A02EA">
      <w:pPr>
        <w:rPr>
          <w:del w:id="3355" w:author="Marie Christa Ermite Joseph Fevry" w:date="2018-06-07T15:22:00Z"/>
          <w:rFonts w:ascii="Calibri" w:hAnsi="Calibri" w:cs="Calibri"/>
          <w:sz w:val="22"/>
          <w:szCs w:val="22"/>
          <w:lang w:val="fr-FR"/>
        </w:rPr>
        <w:pPrChange w:id="3356" w:author="Marie Christa Ermite Joseph Fevry" w:date="2018-10-18T15:44:00Z">
          <w:pPr>
            <w:jc w:val="both"/>
          </w:pPr>
        </w:pPrChange>
      </w:pPr>
    </w:p>
    <w:p w14:paraId="0745AF48" w14:textId="5CE09013" w:rsidR="00D114F4" w:rsidRPr="00C0646F" w:rsidDel="00B706E2" w:rsidRDefault="002A02EA">
      <w:pPr>
        <w:rPr>
          <w:del w:id="3357" w:author="Marie Christa Ermite Joseph Fevry" w:date="2018-06-07T15:22:00Z"/>
          <w:rFonts w:ascii="Calibri" w:hAnsi="Calibri" w:cs="Calibri"/>
          <w:sz w:val="22"/>
          <w:szCs w:val="22"/>
          <w:lang w:val="fr-FR"/>
        </w:rPr>
        <w:pPrChange w:id="3358" w:author="Marie Christa Ermite Joseph Fevry" w:date="2018-10-18T15:44:00Z">
          <w:pPr>
            <w:jc w:val="both"/>
          </w:pPr>
        </w:pPrChange>
      </w:pPr>
      <w:del w:id="3359" w:author="Marie Christa Ermite Joseph Fevry" w:date="2018-06-07T15:22:00Z">
        <w:r w:rsidRPr="00C0646F" w:rsidDel="00B706E2">
          <w:rPr>
            <w:rFonts w:ascii="Calibri" w:hAnsi="Calibri" w:cs="Calibri"/>
            <w:sz w:val="22"/>
            <w:szCs w:val="22"/>
            <w:lang w:val="fr-FR"/>
          </w:rPr>
          <w:delText>Le prestataire devra s’abstenir de céder, de transférer, de nantir ou d’aliéner de toute autre manière le présent contrat, ou toute partie de celui-ci, ou ses droits, créances ou obligations aux termes du présent contrat, à moins d’avoir obtenu le consentement préalable et écrit du PNUD.</w:delText>
        </w:r>
        <w:r w:rsidR="00D114F4" w:rsidRPr="00C0646F" w:rsidDel="00B706E2">
          <w:rPr>
            <w:rFonts w:ascii="Calibri" w:hAnsi="Calibri" w:cs="Calibri"/>
            <w:sz w:val="22"/>
            <w:szCs w:val="22"/>
            <w:lang w:val="fr-FR"/>
          </w:rPr>
          <w:delText xml:space="preserve"> </w:delText>
        </w:r>
      </w:del>
    </w:p>
    <w:p w14:paraId="1761FF7A" w14:textId="2E041C4B" w:rsidR="002A02EA" w:rsidRPr="00930CEE" w:rsidDel="00B706E2" w:rsidRDefault="002A02EA">
      <w:pPr>
        <w:rPr>
          <w:del w:id="3360" w:author="Marie Christa Ermite Joseph Fevry" w:date="2018-06-07T15:22:00Z"/>
          <w:rFonts w:ascii="Calibri" w:hAnsi="Calibri" w:cs="Calibri"/>
          <w:sz w:val="22"/>
          <w:szCs w:val="22"/>
          <w:lang w:val="fr-FR"/>
        </w:rPr>
        <w:pPrChange w:id="3361" w:author="Marie Christa Ermite Joseph Fevry" w:date="2018-10-18T15:44:00Z">
          <w:pPr>
            <w:pStyle w:val="BodyTextIndent"/>
            <w:spacing w:after="0"/>
            <w:ind w:left="708"/>
            <w:jc w:val="both"/>
          </w:pPr>
        </w:pPrChange>
      </w:pPr>
    </w:p>
    <w:p w14:paraId="2592A624" w14:textId="6EBE3898" w:rsidR="002A02EA" w:rsidRPr="00930CEE" w:rsidDel="00B706E2" w:rsidRDefault="002A02EA">
      <w:pPr>
        <w:rPr>
          <w:del w:id="3362" w:author="Marie Christa Ermite Joseph Fevry" w:date="2018-06-07T15:22:00Z"/>
          <w:rFonts w:ascii="Calibri" w:hAnsi="Calibri" w:cs="Calibri"/>
          <w:b/>
          <w:sz w:val="22"/>
          <w:szCs w:val="22"/>
          <w:lang w:val="fr-FR"/>
        </w:rPr>
        <w:pPrChange w:id="3363" w:author="Marie Christa Ermite Joseph Fevry" w:date="2018-10-18T15:44:00Z">
          <w:pPr>
            <w:jc w:val="both"/>
          </w:pPr>
        </w:pPrChange>
      </w:pPr>
      <w:del w:id="3364" w:author="Marie Christa Ermite Joseph Fevry" w:date="2018-06-07T15:22:00Z">
        <w:r w:rsidRPr="00930CEE" w:rsidDel="00B706E2">
          <w:rPr>
            <w:rFonts w:ascii="Calibri" w:hAnsi="Calibri" w:cs="Calibri"/>
            <w:b/>
            <w:sz w:val="22"/>
            <w:szCs w:val="22"/>
            <w:lang w:val="fr-FR"/>
          </w:rPr>
          <w:delText>5.0</w:delText>
        </w:r>
        <w:r w:rsidRPr="00930CEE" w:rsidDel="00B706E2">
          <w:rPr>
            <w:rFonts w:ascii="Calibri" w:hAnsi="Calibri" w:cs="Calibri"/>
            <w:b/>
            <w:sz w:val="22"/>
            <w:szCs w:val="22"/>
            <w:lang w:val="fr-FR"/>
          </w:rPr>
          <w:tab/>
          <w:delText>SOUS-TRAITANCE :</w:delText>
        </w:r>
      </w:del>
    </w:p>
    <w:p w14:paraId="05FC7D1C" w14:textId="128E06C6" w:rsidR="002A02EA" w:rsidRPr="00930CEE" w:rsidDel="00B706E2" w:rsidRDefault="002A02EA">
      <w:pPr>
        <w:rPr>
          <w:del w:id="3365" w:author="Marie Christa Ermite Joseph Fevry" w:date="2018-06-07T15:22:00Z"/>
          <w:rFonts w:ascii="Calibri" w:hAnsi="Calibri" w:cs="Calibri"/>
          <w:b/>
          <w:sz w:val="22"/>
          <w:szCs w:val="22"/>
          <w:lang w:val="fr-FR"/>
        </w:rPr>
        <w:pPrChange w:id="3366" w:author="Marie Christa Ermite Joseph Fevry" w:date="2018-10-18T15:44:00Z">
          <w:pPr>
            <w:jc w:val="both"/>
          </w:pPr>
        </w:pPrChange>
      </w:pPr>
    </w:p>
    <w:p w14:paraId="42586055" w14:textId="3A6A019E" w:rsidR="00D114F4" w:rsidRPr="00C0646F" w:rsidDel="00B706E2" w:rsidRDefault="002A02EA">
      <w:pPr>
        <w:rPr>
          <w:del w:id="3367" w:author="Marie Christa Ermite Joseph Fevry" w:date="2018-06-07T15:22:00Z"/>
          <w:rFonts w:ascii="Calibri" w:hAnsi="Calibri" w:cs="Calibri"/>
          <w:sz w:val="22"/>
          <w:szCs w:val="22"/>
          <w:lang w:val="fr-FR"/>
        </w:rPr>
        <w:pPrChange w:id="3368" w:author="Marie Christa Ermite Joseph Fevry" w:date="2018-10-18T15:44:00Z">
          <w:pPr>
            <w:jc w:val="both"/>
          </w:pPr>
        </w:pPrChange>
      </w:pPr>
      <w:del w:id="3369" w:author="Marie Christa Ermite Joseph Fevry" w:date="2018-06-07T15:22:00Z">
        <w:r w:rsidRPr="00930CEE" w:rsidDel="00B706E2">
          <w:rPr>
            <w:rFonts w:ascii="Calibri" w:hAnsi="Calibri" w:cs="Calibri"/>
            <w:sz w:val="22"/>
            <w:szCs w:val="22"/>
            <w:lang w:val="fr-FR"/>
          </w:rPr>
          <w:delText>Si le prestataire a besoin des services de sous-traitants, il devra obtenir l’approbation et l’autorisation préalable du PNUD pour l’ensemble des sous-traitants. L’approbation d’un sous-traitant par le PNUD ne libérera le prestataire d’aucune de ses obligations aux termes du présent contrat. Les conditions de tout contrat de sous-traitance seront soumises aux dispositions du présent contrat et devront y être conformes.</w:delText>
        </w:r>
        <w:r w:rsidR="00D114F4" w:rsidRPr="00C0646F" w:rsidDel="00B706E2">
          <w:rPr>
            <w:rFonts w:ascii="Calibri" w:hAnsi="Calibri" w:cs="Calibri"/>
            <w:sz w:val="22"/>
            <w:szCs w:val="22"/>
            <w:lang w:val="fr-FR"/>
          </w:rPr>
          <w:delText xml:space="preserve"> </w:delText>
        </w:r>
      </w:del>
    </w:p>
    <w:p w14:paraId="53746974" w14:textId="0FCCE24B" w:rsidR="002A02EA" w:rsidRPr="00930CEE" w:rsidDel="00B706E2" w:rsidRDefault="002A02EA">
      <w:pPr>
        <w:rPr>
          <w:del w:id="3370" w:author="Marie Christa Ermite Joseph Fevry" w:date="2018-06-07T15:22:00Z"/>
          <w:rFonts w:ascii="Calibri" w:hAnsi="Calibri" w:cs="Calibri"/>
          <w:sz w:val="22"/>
          <w:szCs w:val="22"/>
          <w:lang w:val="fr-FR"/>
        </w:rPr>
        <w:pPrChange w:id="3371" w:author="Marie Christa Ermite Joseph Fevry" w:date="2018-10-18T15:44:00Z">
          <w:pPr>
            <w:ind w:left="720"/>
            <w:jc w:val="both"/>
          </w:pPr>
        </w:pPrChange>
      </w:pPr>
    </w:p>
    <w:p w14:paraId="33FE7968" w14:textId="42120D32" w:rsidR="002A02EA" w:rsidRPr="00C0646F" w:rsidDel="00B706E2" w:rsidRDefault="002A02EA">
      <w:pPr>
        <w:rPr>
          <w:del w:id="3372" w:author="Marie Christa Ermite Joseph Fevry" w:date="2018-06-07T15:22:00Z"/>
          <w:rFonts w:ascii="Calibri" w:hAnsi="Calibri" w:cs="Calibri"/>
          <w:b/>
          <w:sz w:val="22"/>
          <w:szCs w:val="22"/>
          <w:lang w:val="fr-FR"/>
        </w:rPr>
        <w:pPrChange w:id="3373" w:author="Marie Christa Ermite Joseph Fevry" w:date="2018-10-18T15:44:00Z">
          <w:pPr>
            <w:jc w:val="both"/>
          </w:pPr>
        </w:pPrChange>
      </w:pPr>
      <w:del w:id="3374" w:author="Marie Christa Ermite Joseph Fevry" w:date="2018-06-07T15:22:00Z">
        <w:r w:rsidRPr="00C0646F" w:rsidDel="00B706E2">
          <w:rPr>
            <w:rFonts w:ascii="Calibri" w:hAnsi="Calibri" w:cs="Calibri"/>
            <w:b/>
            <w:sz w:val="22"/>
            <w:szCs w:val="22"/>
            <w:lang w:val="fr-FR"/>
          </w:rPr>
          <w:delText>6.0</w:delText>
        </w:r>
        <w:r w:rsidRPr="00C0646F" w:rsidDel="00B706E2">
          <w:rPr>
            <w:rFonts w:ascii="Calibri" w:hAnsi="Calibri" w:cs="Calibri"/>
            <w:b/>
            <w:sz w:val="22"/>
            <w:szCs w:val="22"/>
            <w:lang w:val="fr-FR"/>
          </w:rPr>
          <w:tab/>
          <w:delText>INTERDICTION DE FOURNIR DES AVANTAGES AUX FONCTIONNAIRES</w:delText>
        </w:r>
      </w:del>
    </w:p>
    <w:p w14:paraId="448464B2" w14:textId="4991089C" w:rsidR="002A02EA" w:rsidRPr="00C0646F" w:rsidDel="00B706E2" w:rsidRDefault="002A02EA">
      <w:pPr>
        <w:rPr>
          <w:del w:id="3375" w:author="Marie Christa Ermite Joseph Fevry" w:date="2018-06-07T15:22:00Z"/>
          <w:rFonts w:ascii="Calibri" w:hAnsi="Calibri" w:cs="Calibri"/>
          <w:sz w:val="22"/>
          <w:szCs w:val="22"/>
          <w:lang w:val="fr-FR"/>
        </w:rPr>
        <w:pPrChange w:id="3376" w:author="Marie Christa Ermite Joseph Fevry" w:date="2018-10-18T15:44:00Z">
          <w:pPr>
            <w:jc w:val="both"/>
          </w:pPr>
        </w:pPrChange>
      </w:pPr>
    </w:p>
    <w:p w14:paraId="2617D94E" w14:textId="5FDC5E2F" w:rsidR="00D114F4" w:rsidRPr="00C0646F" w:rsidDel="00B706E2" w:rsidRDefault="002A02EA">
      <w:pPr>
        <w:rPr>
          <w:del w:id="3377" w:author="Marie Christa Ermite Joseph Fevry" w:date="2018-06-07T15:22:00Z"/>
          <w:rFonts w:ascii="Calibri" w:hAnsi="Calibri" w:cs="Calibri"/>
          <w:sz w:val="22"/>
          <w:szCs w:val="22"/>
          <w:lang w:val="fr-FR"/>
        </w:rPr>
        <w:pPrChange w:id="3378" w:author="Marie Christa Ermite Joseph Fevry" w:date="2018-10-18T15:44:00Z">
          <w:pPr>
            <w:jc w:val="both"/>
          </w:pPr>
        </w:pPrChange>
      </w:pPr>
      <w:del w:id="3379" w:author="Marie Christa Ermite Joseph Fevry" w:date="2018-06-07T15:22:00Z">
        <w:r w:rsidRPr="00C0646F" w:rsidDel="00B706E2">
          <w:rPr>
            <w:rFonts w:ascii="Calibri" w:hAnsi="Calibri" w:cs="Calibri"/>
            <w:sz w:val="22"/>
            <w:szCs w:val="22"/>
            <w:lang w:val="fr-FR"/>
          </w:rPr>
          <w:delText>Le prestataire garantit qu’il n’a fourni ou qu’il ne proposera à aucun fonctionnaire du PNUD ou de l’Organisation des Nations Unies un quelconque avantage direct ou indirect résultant du présent contrat ou de son attribution. Le prestataire convient que toute violation de la présente disposition constituera la violation d’une condition essentielle du présent contrat.</w:delText>
        </w:r>
        <w:r w:rsidR="00D114F4" w:rsidRPr="00C0646F" w:rsidDel="00B706E2">
          <w:rPr>
            <w:rFonts w:ascii="Calibri" w:hAnsi="Calibri" w:cs="Calibri"/>
            <w:sz w:val="22"/>
            <w:szCs w:val="22"/>
            <w:lang w:val="fr-FR"/>
          </w:rPr>
          <w:delText xml:space="preserve"> </w:delText>
        </w:r>
      </w:del>
    </w:p>
    <w:p w14:paraId="7BF85A9A" w14:textId="24162969" w:rsidR="002A02EA" w:rsidRPr="00930CEE" w:rsidDel="00B706E2" w:rsidRDefault="002A02EA">
      <w:pPr>
        <w:rPr>
          <w:del w:id="3380" w:author="Marie Christa Ermite Joseph Fevry" w:date="2018-06-07T15:22:00Z"/>
          <w:rFonts w:ascii="Calibri" w:hAnsi="Calibri" w:cs="Calibri"/>
          <w:sz w:val="22"/>
          <w:szCs w:val="22"/>
          <w:lang w:val="fr-FR"/>
        </w:rPr>
        <w:pPrChange w:id="3381" w:author="Marie Christa Ermite Joseph Fevry" w:date="2018-10-18T15:44:00Z">
          <w:pPr>
            <w:ind w:left="720"/>
            <w:jc w:val="both"/>
          </w:pPr>
        </w:pPrChange>
      </w:pPr>
    </w:p>
    <w:p w14:paraId="01B8BAEA" w14:textId="79BA3A19" w:rsidR="002A02EA" w:rsidRPr="00930CEE" w:rsidDel="00B706E2" w:rsidRDefault="002A02EA">
      <w:pPr>
        <w:rPr>
          <w:del w:id="3382" w:author="Marie Christa Ermite Joseph Fevry" w:date="2018-06-07T15:22:00Z"/>
          <w:rFonts w:ascii="Calibri" w:hAnsi="Calibri" w:cs="Calibri"/>
          <w:sz w:val="22"/>
          <w:szCs w:val="22"/>
          <w:lang w:val="fr-FR"/>
        </w:rPr>
        <w:pPrChange w:id="3383" w:author="Marie Christa Ermite Joseph Fevry" w:date="2018-10-18T15:44:00Z">
          <w:pPr>
            <w:jc w:val="both"/>
          </w:pPr>
        </w:pPrChange>
      </w:pPr>
      <w:del w:id="3384" w:author="Marie Christa Ermite Joseph Fevry" w:date="2018-06-07T15:22:00Z">
        <w:r w:rsidRPr="00930CEE" w:rsidDel="00B706E2">
          <w:rPr>
            <w:rFonts w:ascii="Calibri" w:hAnsi="Calibri" w:cs="Calibri"/>
            <w:b/>
            <w:sz w:val="22"/>
            <w:szCs w:val="22"/>
            <w:lang w:val="fr-FR"/>
          </w:rPr>
          <w:delText>7.0</w:delText>
        </w:r>
        <w:r w:rsidRPr="00930CEE" w:rsidDel="00B706E2">
          <w:rPr>
            <w:rFonts w:ascii="Calibri" w:hAnsi="Calibri" w:cs="Calibri"/>
            <w:b/>
            <w:sz w:val="22"/>
            <w:szCs w:val="22"/>
            <w:lang w:val="fr-FR"/>
          </w:rPr>
          <w:tab/>
          <w:delText>INDEMNISATION :</w:delText>
        </w:r>
        <w:r w:rsidRPr="00930CEE" w:rsidDel="00B706E2">
          <w:rPr>
            <w:rFonts w:ascii="Calibri" w:hAnsi="Calibri" w:cs="Calibri"/>
            <w:sz w:val="22"/>
            <w:szCs w:val="22"/>
            <w:lang w:val="fr-FR"/>
          </w:rPr>
          <w:delText xml:space="preserve"> </w:delText>
        </w:r>
      </w:del>
    </w:p>
    <w:p w14:paraId="26E744F4" w14:textId="7853C4B2" w:rsidR="002A02EA" w:rsidRPr="00930CEE" w:rsidDel="00B706E2" w:rsidRDefault="002A02EA">
      <w:pPr>
        <w:rPr>
          <w:del w:id="3385" w:author="Marie Christa Ermite Joseph Fevry" w:date="2018-06-07T15:22:00Z"/>
          <w:rFonts w:ascii="Calibri" w:hAnsi="Calibri" w:cs="Calibri"/>
          <w:sz w:val="22"/>
          <w:szCs w:val="22"/>
          <w:lang w:val="fr-FR"/>
        </w:rPr>
        <w:pPrChange w:id="3386" w:author="Marie Christa Ermite Joseph Fevry" w:date="2018-10-18T15:44:00Z">
          <w:pPr>
            <w:jc w:val="both"/>
          </w:pPr>
        </w:pPrChange>
      </w:pPr>
    </w:p>
    <w:p w14:paraId="114D02FD" w14:textId="03E8084C" w:rsidR="00D114F4" w:rsidRPr="00C0646F" w:rsidDel="00B706E2" w:rsidRDefault="002A02EA">
      <w:pPr>
        <w:rPr>
          <w:del w:id="3387" w:author="Marie Christa Ermite Joseph Fevry" w:date="2018-06-07T15:22:00Z"/>
          <w:rFonts w:ascii="Calibri" w:hAnsi="Calibri" w:cs="Calibri"/>
          <w:sz w:val="22"/>
          <w:szCs w:val="22"/>
          <w:lang w:val="fr-FR"/>
        </w:rPr>
        <w:pPrChange w:id="3388" w:author="Marie Christa Ermite Joseph Fevry" w:date="2018-10-18T15:44:00Z">
          <w:pPr>
            <w:jc w:val="both"/>
          </w:pPr>
        </w:pPrChange>
      </w:pPr>
      <w:del w:id="3389" w:author="Marie Christa Ermite Joseph Fevry" w:date="2018-06-07T15:22:00Z">
        <w:r w:rsidRPr="00930CEE" w:rsidDel="00B706E2">
          <w:rPr>
            <w:rFonts w:ascii="Calibri" w:hAnsi="Calibri" w:cs="Calibri"/>
            <w:sz w:val="22"/>
            <w:szCs w:val="22"/>
            <w:lang w:val="fr-FR"/>
          </w:rPr>
          <w:delText>Le prestataire devra garantir, couvrir et défendre, à ses propres frais, le PNUD, ses fonctionnaires, agents, préposés et employés contre l’ensemble des actions, réclamations, demandes et responsabilités de toute nature, y compris leurs coûts et frais, résultant d’actes ou d’omissions du prestataire ou de ses employés, dirigeants, agents ou sous-traitants, dans le cadre de l’exécution du présent contrat. La présente disposition s’étendra, notamment, aux réclamations et responsabilités en matière d’accidents du travail, de responsabilité du fait des produits ou de responsabilité résultant de l’utilisation d’inventions ou de dispositifs brevetés, de documents protégés par le droit d’auteur ou d’autres éléments de propriété intellectuelle par le prestataire, ses employés, dirigeants, agents, préposés ou sous-traitants. Les obligations prévues par le présent article ne s’éteindront pas lors de la résiliation du présent contrat.</w:delText>
        </w:r>
        <w:r w:rsidR="00D114F4" w:rsidRPr="00C0646F" w:rsidDel="00B706E2">
          <w:rPr>
            <w:rFonts w:ascii="Calibri" w:hAnsi="Calibri" w:cs="Calibri"/>
            <w:sz w:val="22"/>
            <w:szCs w:val="22"/>
            <w:lang w:val="fr-FR"/>
          </w:rPr>
          <w:delText xml:space="preserve"> </w:delText>
        </w:r>
      </w:del>
    </w:p>
    <w:p w14:paraId="52784CD2" w14:textId="7792FF28" w:rsidR="002A02EA" w:rsidRPr="00930CEE" w:rsidDel="00B706E2" w:rsidRDefault="002A02EA">
      <w:pPr>
        <w:rPr>
          <w:del w:id="3390" w:author="Marie Christa Ermite Joseph Fevry" w:date="2018-06-07T15:22:00Z"/>
          <w:rFonts w:ascii="Calibri" w:hAnsi="Calibri" w:cs="Calibri"/>
          <w:sz w:val="22"/>
          <w:szCs w:val="22"/>
          <w:lang w:val="fr-FR"/>
        </w:rPr>
        <w:pPrChange w:id="3391" w:author="Marie Christa Ermite Joseph Fevry" w:date="2018-10-18T15:44:00Z">
          <w:pPr>
            <w:ind w:left="720"/>
            <w:jc w:val="both"/>
          </w:pPr>
        </w:pPrChange>
      </w:pPr>
    </w:p>
    <w:p w14:paraId="6C27F4DF" w14:textId="5D53A089" w:rsidR="002A02EA" w:rsidRPr="00930CEE" w:rsidDel="00B706E2" w:rsidRDefault="002A02EA">
      <w:pPr>
        <w:rPr>
          <w:del w:id="3392" w:author="Marie Christa Ermite Joseph Fevry" w:date="2018-06-07T15:22:00Z"/>
          <w:rFonts w:ascii="Calibri" w:hAnsi="Calibri" w:cs="Calibri"/>
          <w:b/>
          <w:sz w:val="22"/>
          <w:szCs w:val="22"/>
          <w:lang w:val="fr-FR"/>
        </w:rPr>
        <w:pPrChange w:id="3393" w:author="Marie Christa Ermite Joseph Fevry" w:date="2018-10-18T15:44:00Z">
          <w:pPr>
            <w:jc w:val="both"/>
          </w:pPr>
        </w:pPrChange>
      </w:pPr>
      <w:del w:id="3394" w:author="Marie Christa Ermite Joseph Fevry" w:date="2018-06-07T15:22:00Z">
        <w:r w:rsidRPr="00930CEE" w:rsidDel="00B706E2">
          <w:rPr>
            <w:rFonts w:ascii="Calibri" w:hAnsi="Calibri" w:cs="Calibri"/>
            <w:b/>
            <w:sz w:val="22"/>
            <w:szCs w:val="22"/>
            <w:lang w:val="fr-FR"/>
          </w:rPr>
          <w:delText>8.0</w:delText>
        </w:r>
        <w:r w:rsidRPr="00930CEE" w:rsidDel="00B706E2">
          <w:rPr>
            <w:rFonts w:ascii="Calibri" w:hAnsi="Calibri" w:cs="Calibri"/>
            <w:b/>
            <w:sz w:val="22"/>
            <w:szCs w:val="22"/>
            <w:lang w:val="fr-FR"/>
          </w:rPr>
          <w:tab/>
          <w:delText>ASSURANCE ET RESPONSABILITES VIS-A-VIS DES TIERS :</w:delText>
        </w:r>
      </w:del>
    </w:p>
    <w:p w14:paraId="53E9EE05" w14:textId="6C427D1C" w:rsidR="002A02EA" w:rsidRPr="00930CEE" w:rsidDel="00B706E2" w:rsidRDefault="002A02EA">
      <w:pPr>
        <w:rPr>
          <w:del w:id="3395" w:author="Marie Christa Ermite Joseph Fevry" w:date="2018-06-07T15:22:00Z"/>
          <w:rFonts w:ascii="Calibri" w:hAnsi="Calibri" w:cs="Calibri"/>
          <w:b/>
          <w:sz w:val="22"/>
          <w:szCs w:val="22"/>
          <w:lang w:val="fr-FR"/>
        </w:rPr>
        <w:pPrChange w:id="3396" w:author="Marie Christa Ermite Joseph Fevry" w:date="2018-10-18T15:44:00Z">
          <w:pPr>
            <w:jc w:val="both"/>
          </w:pPr>
        </w:pPrChange>
      </w:pPr>
    </w:p>
    <w:p w14:paraId="505D1BF1" w14:textId="46729739" w:rsidR="00D114F4" w:rsidRPr="00C0646F" w:rsidDel="00B706E2" w:rsidRDefault="002A02EA">
      <w:pPr>
        <w:rPr>
          <w:del w:id="3397" w:author="Marie Christa Ermite Joseph Fevry" w:date="2018-06-07T15:22:00Z"/>
          <w:rFonts w:ascii="Calibri" w:hAnsi="Calibri" w:cs="Calibri"/>
          <w:sz w:val="22"/>
          <w:szCs w:val="22"/>
          <w:lang w:val="fr-FR"/>
        </w:rPr>
        <w:pPrChange w:id="3398" w:author="Marie Christa Ermite Joseph Fevry" w:date="2018-10-18T15:44:00Z">
          <w:pPr>
            <w:jc w:val="both"/>
          </w:pPr>
        </w:pPrChange>
      </w:pPr>
      <w:del w:id="3399" w:author="Marie Christa Ermite Joseph Fevry" w:date="2018-06-07T15:22:00Z">
        <w:r w:rsidRPr="00930CEE" w:rsidDel="00B706E2">
          <w:rPr>
            <w:rFonts w:ascii="Calibri" w:hAnsi="Calibri" w:cs="Calibri"/>
            <w:b/>
            <w:sz w:val="22"/>
            <w:szCs w:val="22"/>
            <w:lang w:val="fr-FR"/>
          </w:rPr>
          <w:delText>8.1</w:delText>
        </w:r>
        <w:r w:rsidRPr="00930CEE" w:rsidDel="00B706E2">
          <w:rPr>
            <w:rFonts w:ascii="Calibri" w:hAnsi="Calibri" w:cs="Calibri"/>
            <w:sz w:val="22"/>
            <w:szCs w:val="22"/>
            <w:lang w:val="fr-FR"/>
          </w:rPr>
          <w:tab/>
          <w:delText>Le prestataire devra souscrire et conserver une assurance tous risques au titre de ses biens et de tout matériel utilisé pour les besoins de l’exécution du présent Contrat.</w:delText>
        </w:r>
        <w:r w:rsidR="00D114F4" w:rsidRPr="00C0646F" w:rsidDel="00B706E2">
          <w:rPr>
            <w:rFonts w:ascii="Calibri" w:hAnsi="Calibri" w:cs="Calibri"/>
            <w:sz w:val="22"/>
            <w:szCs w:val="22"/>
            <w:lang w:val="fr-FR"/>
          </w:rPr>
          <w:delText xml:space="preserve"> </w:delText>
        </w:r>
      </w:del>
    </w:p>
    <w:p w14:paraId="1F05DC7F" w14:textId="35203CB3" w:rsidR="002A02EA" w:rsidRPr="00930CEE" w:rsidDel="00B706E2" w:rsidRDefault="002A02EA">
      <w:pPr>
        <w:rPr>
          <w:del w:id="3400" w:author="Marie Christa Ermite Joseph Fevry" w:date="2018-06-07T15:22:00Z"/>
          <w:rFonts w:ascii="Calibri" w:hAnsi="Calibri" w:cs="Calibri"/>
          <w:sz w:val="22"/>
          <w:szCs w:val="22"/>
          <w:lang w:val="fr-FR"/>
        </w:rPr>
        <w:pPrChange w:id="3401" w:author="Marie Christa Ermite Joseph Fevry" w:date="2018-10-18T15:44:00Z">
          <w:pPr>
            <w:ind w:left="630" w:hanging="630"/>
            <w:jc w:val="both"/>
          </w:pPr>
        </w:pPrChange>
      </w:pPr>
    </w:p>
    <w:p w14:paraId="3EE8B5D9" w14:textId="38DBAB2C" w:rsidR="00D114F4" w:rsidRPr="00C0646F" w:rsidDel="00B706E2" w:rsidRDefault="002A02EA">
      <w:pPr>
        <w:rPr>
          <w:del w:id="3402" w:author="Marie Christa Ermite Joseph Fevry" w:date="2018-06-07T15:22:00Z"/>
          <w:rFonts w:ascii="Calibri" w:hAnsi="Calibri" w:cs="Calibri"/>
          <w:sz w:val="22"/>
          <w:szCs w:val="22"/>
          <w:lang w:val="fr-FR"/>
        </w:rPr>
        <w:pPrChange w:id="3403" w:author="Marie Christa Ermite Joseph Fevry" w:date="2018-10-18T15:44:00Z">
          <w:pPr>
            <w:jc w:val="both"/>
          </w:pPr>
        </w:pPrChange>
      </w:pPr>
      <w:del w:id="3404" w:author="Marie Christa Ermite Joseph Fevry" w:date="2018-06-07T15:22:00Z">
        <w:r w:rsidRPr="00930CEE" w:rsidDel="00B706E2">
          <w:rPr>
            <w:rFonts w:ascii="Calibri" w:hAnsi="Calibri" w:cs="Calibri"/>
            <w:b/>
            <w:sz w:val="22"/>
            <w:szCs w:val="22"/>
            <w:lang w:val="fr-FR"/>
          </w:rPr>
          <w:delText>8.2</w:delText>
        </w:r>
        <w:r w:rsidRPr="00930CEE" w:rsidDel="00B706E2">
          <w:rPr>
            <w:rFonts w:ascii="Calibri" w:hAnsi="Calibri" w:cs="Calibri"/>
            <w:sz w:val="22"/>
            <w:szCs w:val="22"/>
            <w:lang w:val="fr-FR"/>
          </w:rPr>
          <w:tab/>
          <w:delText>Le prestataire devra souscrire et conserver toute assurance appropriée au titre des accidents du travail, ou son équivalent, relativement à ses employés, afin de couvrir les demandes d’indemnisation liées à des blessures corporelles ou à des décès dans le cadre du présent contrat.</w:delText>
        </w:r>
        <w:r w:rsidR="00D114F4" w:rsidRPr="00C0646F" w:rsidDel="00B706E2">
          <w:rPr>
            <w:rFonts w:ascii="Calibri" w:hAnsi="Calibri" w:cs="Calibri"/>
            <w:sz w:val="22"/>
            <w:szCs w:val="22"/>
            <w:lang w:val="fr-FR"/>
          </w:rPr>
          <w:delText xml:space="preserve"> </w:delText>
        </w:r>
      </w:del>
    </w:p>
    <w:p w14:paraId="00952B24" w14:textId="5E42770C" w:rsidR="002A02EA" w:rsidRPr="00930CEE" w:rsidDel="00B706E2" w:rsidRDefault="002A02EA">
      <w:pPr>
        <w:rPr>
          <w:del w:id="3405" w:author="Marie Christa Ermite Joseph Fevry" w:date="2018-06-07T15:22:00Z"/>
          <w:rFonts w:ascii="Calibri" w:hAnsi="Calibri" w:cs="Calibri"/>
          <w:sz w:val="22"/>
          <w:szCs w:val="22"/>
          <w:lang w:val="fr-FR"/>
        </w:rPr>
        <w:pPrChange w:id="3406" w:author="Marie Christa Ermite Joseph Fevry" w:date="2018-10-18T15:44:00Z">
          <w:pPr>
            <w:ind w:left="630" w:hanging="630"/>
            <w:jc w:val="both"/>
          </w:pPr>
        </w:pPrChange>
      </w:pPr>
    </w:p>
    <w:p w14:paraId="75A4A75E" w14:textId="3C571488" w:rsidR="00D114F4" w:rsidRPr="00C0646F" w:rsidDel="00B706E2" w:rsidRDefault="002A02EA">
      <w:pPr>
        <w:rPr>
          <w:del w:id="3407" w:author="Marie Christa Ermite Joseph Fevry" w:date="2018-06-07T15:22:00Z"/>
          <w:rFonts w:ascii="Calibri" w:hAnsi="Calibri" w:cs="Calibri"/>
          <w:sz w:val="22"/>
          <w:szCs w:val="22"/>
          <w:lang w:val="fr-FR"/>
        </w:rPr>
        <w:pPrChange w:id="3408" w:author="Marie Christa Ermite Joseph Fevry" w:date="2018-10-18T15:44:00Z">
          <w:pPr>
            <w:jc w:val="both"/>
          </w:pPr>
        </w:pPrChange>
      </w:pPr>
      <w:del w:id="3409" w:author="Marie Christa Ermite Joseph Fevry" w:date="2018-06-07T15:22:00Z">
        <w:r w:rsidRPr="00930CEE" w:rsidDel="00B706E2">
          <w:rPr>
            <w:rFonts w:ascii="Calibri" w:hAnsi="Calibri" w:cs="Calibri"/>
            <w:b/>
            <w:sz w:val="22"/>
            <w:szCs w:val="22"/>
            <w:lang w:val="fr-FR"/>
          </w:rPr>
          <w:delText>8.3</w:delText>
        </w:r>
        <w:r w:rsidRPr="00930CEE" w:rsidDel="00B706E2">
          <w:rPr>
            <w:rFonts w:ascii="Calibri" w:hAnsi="Calibri" w:cs="Calibri"/>
            <w:sz w:val="22"/>
            <w:szCs w:val="22"/>
            <w:lang w:val="fr-FR"/>
          </w:rPr>
          <w:tab/>
          <w:delText>Le prestataire devra également souscrire et conserver une assurance responsabilité civile d’un montant adéquat pour couvrir les demandes d’indemnisation des tiers liées à des décès ou blessures corporelles, ou à la perte ou l’endommagement de biens, résultant de la fourniture de services en application du présent contrat ou de l’utilisation de véhicules, navires, aéronefs ou autres matériels détenus ou loués par le prestataire ou ses agents, préposés, employés ou sous-traitants fournissant des prestations ou services au titre du présent Contrat.</w:delText>
        </w:r>
        <w:r w:rsidR="00D114F4" w:rsidRPr="00C0646F" w:rsidDel="00B706E2">
          <w:rPr>
            <w:rFonts w:ascii="Calibri" w:hAnsi="Calibri" w:cs="Calibri"/>
            <w:sz w:val="22"/>
            <w:szCs w:val="22"/>
            <w:lang w:val="fr-FR"/>
          </w:rPr>
          <w:delText xml:space="preserve"> </w:delText>
        </w:r>
      </w:del>
    </w:p>
    <w:p w14:paraId="48B5B031" w14:textId="73BB7EB8" w:rsidR="002A02EA" w:rsidRPr="00930CEE" w:rsidDel="00B706E2" w:rsidRDefault="002A02EA">
      <w:pPr>
        <w:rPr>
          <w:del w:id="3410" w:author="Marie Christa Ermite Joseph Fevry" w:date="2018-06-07T15:22:00Z"/>
          <w:rFonts w:ascii="Calibri" w:hAnsi="Calibri" w:cs="Calibri"/>
          <w:b/>
          <w:sz w:val="22"/>
          <w:szCs w:val="22"/>
          <w:lang w:val="fr-FR"/>
        </w:rPr>
        <w:pPrChange w:id="3411" w:author="Marie Christa Ermite Joseph Fevry" w:date="2018-10-18T15:44:00Z">
          <w:pPr>
            <w:ind w:left="630" w:hanging="630"/>
            <w:jc w:val="both"/>
          </w:pPr>
        </w:pPrChange>
      </w:pPr>
    </w:p>
    <w:p w14:paraId="7D353485" w14:textId="52199E5B" w:rsidR="00D114F4" w:rsidRPr="00C0646F" w:rsidDel="00B706E2" w:rsidRDefault="002A02EA">
      <w:pPr>
        <w:rPr>
          <w:del w:id="3412" w:author="Marie Christa Ermite Joseph Fevry" w:date="2018-06-07T15:22:00Z"/>
          <w:rFonts w:ascii="Calibri" w:hAnsi="Calibri" w:cs="Calibri"/>
          <w:sz w:val="22"/>
          <w:szCs w:val="22"/>
          <w:lang w:val="fr-FR"/>
        </w:rPr>
        <w:pPrChange w:id="3413" w:author="Marie Christa Ermite Joseph Fevry" w:date="2018-10-18T15:44:00Z">
          <w:pPr>
            <w:jc w:val="both"/>
          </w:pPr>
        </w:pPrChange>
      </w:pPr>
      <w:del w:id="3414" w:author="Marie Christa Ermite Joseph Fevry" w:date="2018-06-07T15:22:00Z">
        <w:r w:rsidRPr="00930CEE" w:rsidDel="00B706E2">
          <w:rPr>
            <w:rFonts w:ascii="Calibri" w:hAnsi="Calibri" w:cs="Calibri"/>
            <w:b/>
            <w:sz w:val="22"/>
            <w:szCs w:val="22"/>
            <w:lang w:val="fr-FR"/>
          </w:rPr>
          <w:delText>8.4</w:delText>
        </w:r>
        <w:r w:rsidRPr="00930CEE" w:rsidDel="00B706E2">
          <w:rPr>
            <w:rFonts w:ascii="Calibri" w:hAnsi="Calibri" w:cs="Calibri"/>
            <w:sz w:val="22"/>
            <w:szCs w:val="22"/>
            <w:lang w:val="fr-FR"/>
          </w:rPr>
          <w:tab/>
          <w:delText>Sous réserve de l’assurance contre les accidents du travail, les polices d’assurance prévues par le présent article devront :</w:delText>
        </w:r>
        <w:r w:rsidR="00D114F4" w:rsidRPr="00C0646F" w:rsidDel="00B706E2">
          <w:rPr>
            <w:rFonts w:ascii="Calibri" w:hAnsi="Calibri" w:cs="Calibri"/>
            <w:sz w:val="22"/>
            <w:szCs w:val="22"/>
            <w:lang w:val="fr-FR"/>
          </w:rPr>
          <w:delText xml:space="preserve"> </w:delText>
        </w:r>
      </w:del>
    </w:p>
    <w:p w14:paraId="7D2CC1A8" w14:textId="3BDCF04F" w:rsidR="002A02EA" w:rsidRPr="00930CEE" w:rsidDel="00B706E2" w:rsidRDefault="002A02EA">
      <w:pPr>
        <w:rPr>
          <w:del w:id="3415" w:author="Marie Christa Ermite Joseph Fevry" w:date="2018-06-07T15:22:00Z"/>
          <w:rFonts w:ascii="Calibri" w:hAnsi="Calibri" w:cs="Calibri"/>
          <w:sz w:val="22"/>
          <w:szCs w:val="22"/>
          <w:lang w:val="fr-FR"/>
        </w:rPr>
        <w:pPrChange w:id="3416" w:author="Marie Christa Ermite Joseph Fevry" w:date="2018-10-18T15:44:00Z">
          <w:pPr>
            <w:ind w:left="630" w:hanging="630"/>
            <w:jc w:val="both"/>
          </w:pPr>
        </w:pPrChange>
      </w:pPr>
    </w:p>
    <w:p w14:paraId="390E473D" w14:textId="3D4FB430" w:rsidR="002A02EA" w:rsidRPr="00930CEE" w:rsidDel="00B706E2" w:rsidRDefault="002A02EA">
      <w:pPr>
        <w:rPr>
          <w:del w:id="3417" w:author="Marie Christa Ermite Joseph Fevry" w:date="2018-06-07T15:22:00Z"/>
          <w:rFonts w:ascii="Calibri" w:hAnsi="Calibri" w:cs="Calibri"/>
          <w:sz w:val="22"/>
          <w:szCs w:val="22"/>
          <w:lang w:val="fr-FR"/>
        </w:rPr>
        <w:pPrChange w:id="3418" w:author="Marie Christa Ermite Joseph Fevry" w:date="2018-10-18T15:44:00Z">
          <w:pPr>
            <w:ind w:left="540" w:hanging="540"/>
            <w:jc w:val="both"/>
          </w:pPr>
        </w:pPrChange>
      </w:pPr>
      <w:del w:id="3419" w:author="Marie Christa Ermite Joseph Fevry" w:date="2018-06-07T15:22:00Z">
        <w:r w:rsidRPr="00930CEE" w:rsidDel="00B706E2">
          <w:rPr>
            <w:rFonts w:ascii="Calibri" w:hAnsi="Calibri" w:cs="Calibri"/>
            <w:b/>
            <w:sz w:val="22"/>
            <w:szCs w:val="22"/>
            <w:lang w:val="fr-FR"/>
          </w:rPr>
          <w:delText>8.4.1</w:delText>
        </w:r>
        <w:r w:rsidRPr="00930CEE" w:rsidDel="00B706E2">
          <w:rPr>
            <w:rFonts w:ascii="Calibri" w:hAnsi="Calibri" w:cs="Calibri"/>
            <w:sz w:val="22"/>
            <w:szCs w:val="22"/>
            <w:lang w:val="fr-FR"/>
          </w:rPr>
          <w:tab/>
        </w:r>
        <w:r w:rsidR="00615072" w:rsidRPr="00930CEE" w:rsidDel="00B706E2">
          <w:rPr>
            <w:rFonts w:ascii="Calibri" w:hAnsi="Calibri" w:cs="Calibri"/>
            <w:sz w:val="22"/>
            <w:szCs w:val="22"/>
            <w:lang w:val="fr-FR"/>
          </w:rPr>
          <w:tab/>
        </w:r>
        <w:r w:rsidRPr="00930CEE" w:rsidDel="00B706E2">
          <w:rPr>
            <w:rFonts w:ascii="Calibri" w:hAnsi="Calibri" w:cs="Calibri"/>
            <w:sz w:val="22"/>
            <w:szCs w:val="22"/>
            <w:lang w:val="fr-FR"/>
          </w:rPr>
          <w:delText xml:space="preserve">nommer le PNUD en qualité d’assuré supplémentaire ; </w:delText>
        </w:r>
      </w:del>
    </w:p>
    <w:p w14:paraId="73CFB6B7" w14:textId="35C06C5B" w:rsidR="00615072" w:rsidRPr="00930CEE" w:rsidDel="00B706E2" w:rsidRDefault="00615072">
      <w:pPr>
        <w:rPr>
          <w:del w:id="3420" w:author="Marie Christa Ermite Joseph Fevry" w:date="2018-06-07T15:22:00Z"/>
          <w:rFonts w:ascii="Calibri" w:hAnsi="Calibri" w:cs="Calibri"/>
          <w:sz w:val="22"/>
          <w:szCs w:val="22"/>
          <w:lang w:val="fr-FR"/>
        </w:rPr>
        <w:pPrChange w:id="3421" w:author="Marie Christa Ermite Joseph Fevry" w:date="2018-10-18T15:44:00Z">
          <w:pPr>
            <w:ind w:left="540" w:hanging="540"/>
            <w:jc w:val="both"/>
          </w:pPr>
        </w:pPrChange>
      </w:pPr>
    </w:p>
    <w:p w14:paraId="02A1763B" w14:textId="44C3A814" w:rsidR="00D114F4" w:rsidRPr="00C0646F" w:rsidDel="00B706E2" w:rsidRDefault="002A02EA">
      <w:pPr>
        <w:rPr>
          <w:del w:id="3422" w:author="Marie Christa Ermite Joseph Fevry" w:date="2018-06-07T15:22:00Z"/>
          <w:rFonts w:ascii="Calibri" w:hAnsi="Calibri" w:cs="Calibri"/>
          <w:sz w:val="22"/>
          <w:szCs w:val="22"/>
          <w:lang w:val="fr-FR"/>
        </w:rPr>
        <w:pPrChange w:id="3423" w:author="Marie Christa Ermite Joseph Fevry" w:date="2018-10-18T15:44:00Z">
          <w:pPr>
            <w:jc w:val="both"/>
          </w:pPr>
        </w:pPrChange>
      </w:pPr>
      <w:del w:id="3424" w:author="Marie Christa Ermite Joseph Fevry" w:date="2018-06-07T15:22:00Z">
        <w:r w:rsidRPr="00930CEE" w:rsidDel="00B706E2">
          <w:rPr>
            <w:rFonts w:ascii="Calibri" w:hAnsi="Calibri" w:cs="Calibri"/>
            <w:b/>
            <w:sz w:val="22"/>
            <w:szCs w:val="22"/>
            <w:lang w:val="fr-FR"/>
          </w:rPr>
          <w:delText>8.4.2</w:delText>
        </w:r>
        <w:r w:rsidRPr="00930CEE" w:rsidDel="00B706E2">
          <w:rPr>
            <w:rFonts w:ascii="Calibri" w:hAnsi="Calibri" w:cs="Calibri"/>
            <w:sz w:val="22"/>
            <w:szCs w:val="22"/>
            <w:lang w:val="fr-FR"/>
          </w:rPr>
          <w:tab/>
          <w:delText>inclure une renonciation à subrogation de l’assureur dans les droits du prestataire contre le PNUD ;</w:delText>
        </w:r>
        <w:r w:rsidR="00D114F4" w:rsidRPr="00C0646F" w:rsidDel="00B706E2">
          <w:rPr>
            <w:rFonts w:ascii="Calibri" w:hAnsi="Calibri" w:cs="Calibri"/>
            <w:sz w:val="22"/>
            <w:szCs w:val="22"/>
            <w:lang w:val="fr-FR"/>
          </w:rPr>
          <w:delText xml:space="preserve"> </w:delText>
        </w:r>
      </w:del>
    </w:p>
    <w:p w14:paraId="074170B5" w14:textId="2113E946" w:rsidR="00615072" w:rsidRPr="00C0646F" w:rsidDel="00B706E2" w:rsidRDefault="00615072">
      <w:pPr>
        <w:rPr>
          <w:del w:id="3425" w:author="Marie Christa Ermite Joseph Fevry" w:date="2018-06-07T15:22:00Z"/>
          <w:rFonts w:ascii="Calibri" w:hAnsi="Calibri" w:cs="Calibri"/>
          <w:sz w:val="22"/>
          <w:szCs w:val="22"/>
          <w:lang w:val="fr-FR"/>
        </w:rPr>
        <w:pPrChange w:id="3426" w:author="Marie Christa Ermite Joseph Fevry" w:date="2018-10-18T15:44:00Z">
          <w:pPr>
            <w:jc w:val="both"/>
          </w:pPr>
        </w:pPrChange>
      </w:pPr>
    </w:p>
    <w:p w14:paraId="748D76DE" w14:textId="44F7ABCE" w:rsidR="00615072" w:rsidRPr="00C0646F" w:rsidDel="00B706E2" w:rsidRDefault="002A02EA">
      <w:pPr>
        <w:rPr>
          <w:del w:id="3427" w:author="Marie Christa Ermite Joseph Fevry" w:date="2018-06-07T15:22:00Z"/>
          <w:rFonts w:ascii="Calibri" w:hAnsi="Calibri" w:cs="Calibri"/>
          <w:sz w:val="22"/>
          <w:szCs w:val="22"/>
          <w:lang w:val="fr-FR"/>
        </w:rPr>
        <w:pPrChange w:id="3428" w:author="Marie Christa Ermite Joseph Fevry" w:date="2018-10-18T15:44:00Z">
          <w:pPr>
            <w:jc w:val="both"/>
          </w:pPr>
        </w:pPrChange>
      </w:pPr>
      <w:del w:id="3429" w:author="Marie Christa Ermite Joseph Fevry" w:date="2018-06-07T15:22:00Z">
        <w:r w:rsidRPr="00930CEE" w:rsidDel="00B706E2">
          <w:rPr>
            <w:rFonts w:ascii="Calibri" w:hAnsi="Calibri" w:cs="Calibri"/>
            <w:b/>
            <w:sz w:val="22"/>
            <w:szCs w:val="22"/>
            <w:lang w:val="fr-FR"/>
          </w:rPr>
          <w:delText>8.4.3</w:delText>
        </w:r>
        <w:r w:rsidRPr="00930CEE" w:rsidDel="00B706E2">
          <w:rPr>
            <w:rFonts w:ascii="Calibri" w:hAnsi="Calibri" w:cs="Calibri"/>
            <w:sz w:val="22"/>
            <w:szCs w:val="22"/>
            <w:lang w:val="fr-FR"/>
          </w:rPr>
          <w:tab/>
          <w:delText>prévoir que le PNUD recevra une notification écrite des assureurs trente (30) jours avant toute résiliation ou modification des assurances.</w:delText>
        </w:r>
        <w:r w:rsidR="00D114F4" w:rsidRPr="00C0646F" w:rsidDel="00B706E2">
          <w:rPr>
            <w:rFonts w:ascii="Calibri" w:hAnsi="Calibri" w:cs="Calibri"/>
            <w:sz w:val="22"/>
            <w:szCs w:val="22"/>
            <w:lang w:val="fr-FR"/>
          </w:rPr>
          <w:delText xml:space="preserve"> </w:delText>
        </w:r>
      </w:del>
    </w:p>
    <w:p w14:paraId="72160C6F" w14:textId="6C86C4B7" w:rsidR="00615072" w:rsidRPr="00C0646F" w:rsidDel="00B706E2" w:rsidRDefault="00615072">
      <w:pPr>
        <w:rPr>
          <w:del w:id="3430" w:author="Marie Christa Ermite Joseph Fevry" w:date="2018-06-07T15:22:00Z"/>
          <w:rFonts w:ascii="Calibri" w:hAnsi="Calibri" w:cs="Calibri"/>
          <w:sz w:val="22"/>
          <w:szCs w:val="22"/>
          <w:lang w:val="fr-FR"/>
        </w:rPr>
        <w:pPrChange w:id="3431" w:author="Marie Christa Ermite Joseph Fevry" w:date="2018-10-18T15:44:00Z">
          <w:pPr>
            <w:jc w:val="both"/>
          </w:pPr>
        </w:pPrChange>
      </w:pPr>
    </w:p>
    <w:p w14:paraId="52E801AC" w14:textId="60A28F78" w:rsidR="00615072" w:rsidRPr="00C0646F" w:rsidDel="00B706E2" w:rsidRDefault="002A02EA">
      <w:pPr>
        <w:rPr>
          <w:del w:id="3432" w:author="Marie Christa Ermite Joseph Fevry" w:date="2018-06-07T15:22:00Z"/>
          <w:rFonts w:ascii="Calibri" w:hAnsi="Calibri" w:cs="Calibri"/>
          <w:sz w:val="22"/>
          <w:szCs w:val="22"/>
          <w:lang w:val="fr-FR"/>
        </w:rPr>
        <w:pPrChange w:id="3433" w:author="Marie Christa Ermite Joseph Fevry" w:date="2018-10-18T15:44:00Z">
          <w:pPr>
            <w:jc w:val="both"/>
          </w:pPr>
        </w:pPrChange>
      </w:pPr>
      <w:del w:id="3434" w:author="Marie Christa Ermite Joseph Fevry" w:date="2018-06-07T15:22:00Z">
        <w:r w:rsidRPr="00930CEE" w:rsidDel="00B706E2">
          <w:rPr>
            <w:rFonts w:ascii="Calibri" w:hAnsi="Calibri" w:cs="Calibri"/>
            <w:b/>
            <w:sz w:val="22"/>
            <w:szCs w:val="22"/>
            <w:lang w:val="fr-FR"/>
          </w:rPr>
          <w:delText>8.5</w:delText>
        </w:r>
        <w:r w:rsidRPr="00930CEE" w:rsidDel="00B706E2">
          <w:rPr>
            <w:rFonts w:ascii="Calibri" w:hAnsi="Calibri" w:cs="Calibri"/>
            <w:sz w:val="22"/>
            <w:szCs w:val="22"/>
            <w:lang w:val="fr-FR"/>
          </w:rPr>
          <w:tab/>
          <w:delText>Le prestataire devra, en cas de demande en ce sens, fournir au PNUD une preuve satisfaisante des assurances requises aux termes du présent article.</w:delText>
        </w:r>
        <w:r w:rsidR="00D114F4" w:rsidRPr="00C0646F" w:rsidDel="00B706E2">
          <w:rPr>
            <w:rFonts w:ascii="Calibri" w:hAnsi="Calibri" w:cs="Calibri"/>
            <w:sz w:val="22"/>
            <w:szCs w:val="22"/>
            <w:lang w:val="fr-FR"/>
          </w:rPr>
          <w:delText xml:space="preserve"> </w:delText>
        </w:r>
      </w:del>
    </w:p>
    <w:p w14:paraId="29950D5C" w14:textId="5766DD09" w:rsidR="002A02EA" w:rsidRPr="00930CEE" w:rsidDel="00B706E2" w:rsidRDefault="002A02EA">
      <w:pPr>
        <w:rPr>
          <w:del w:id="3435" w:author="Marie Christa Ermite Joseph Fevry" w:date="2018-06-07T15:22:00Z"/>
          <w:rFonts w:ascii="Calibri" w:hAnsi="Calibri" w:cs="Calibri"/>
          <w:sz w:val="22"/>
          <w:szCs w:val="22"/>
          <w:lang w:val="fr-FR"/>
        </w:rPr>
        <w:pPrChange w:id="3436" w:author="Marie Christa Ermite Joseph Fevry" w:date="2018-10-18T15:44:00Z">
          <w:pPr>
            <w:ind w:left="540" w:hanging="540"/>
            <w:jc w:val="both"/>
          </w:pPr>
        </w:pPrChange>
      </w:pPr>
    </w:p>
    <w:p w14:paraId="562E4F26" w14:textId="203A986F" w:rsidR="002A02EA" w:rsidRPr="00930CEE" w:rsidDel="00B706E2" w:rsidRDefault="002A02EA">
      <w:pPr>
        <w:rPr>
          <w:del w:id="3437" w:author="Marie Christa Ermite Joseph Fevry" w:date="2018-06-07T15:22:00Z"/>
          <w:rFonts w:ascii="Calibri" w:hAnsi="Calibri" w:cs="Calibri"/>
          <w:b/>
          <w:sz w:val="22"/>
          <w:szCs w:val="22"/>
          <w:lang w:val="fr-FR"/>
        </w:rPr>
        <w:pPrChange w:id="3438" w:author="Marie Christa Ermite Joseph Fevry" w:date="2018-10-18T15:44:00Z">
          <w:pPr>
            <w:jc w:val="both"/>
          </w:pPr>
        </w:pPrChange>
      </w:pPr>
      <w:del w:id="3439" w:author="Marie Christa Ermite Joseph Fevry" w:date="2018-06-07T15:22:00Z">
        <w:r w:rsidRPr="00930CEE" w:rsidDel="00B706E2">
          <w:rPr>
            <w:rFonts w:ascii="Calibri" w:hAnsi="Calibri" w:cs="Calibri"/>
            <w:b/>
            <w:sz w:val="22"/>
            <w:szCs w:val="22"/>
            <w:lang w:val="fr-FR"/>
          </w:rPr>
          <w:delText>9.0</w:delText>
        </w:r>
        <w:r w:rsidRPr="00930CEE" w:rsidDel="00B706E2">
          <w:rPr>
            <w:rFonts w:ascii="Calibri" w:hAnsi="Calibri" w:cs="Calibri"/>
            <w:b/>
            <w:sz w:val="22"/>
            <w:szCs w:val="22"/>
            <w:lang w:val="fr-FR"/>
          </w:rPr>
          <w:tab/>
          <w:delText xml:space="preserve">CHARGES/PRIVILEGES : </w:delText>
        </w:r>
      </w:del>
    </w:p>
    <w:p w14:paraId="499F3EA5" w14:textId="02F69EF6" w:rsidR="002A02EA" w:rsidRPr="00930CEE" w:rsidDel="00B706E2" w:rsidRDefault="002A02EA">
      <w:pPr>
        <w:rPr>
          <w:del w:id="3440" w:author="Marie Christa Ermite Joseph Fevry" w:date="2018-06-07T15:22:00Z"/>
          <w:rFonts w:ascii="Calibri" w:hAnsi="Calibri" w:cs="Calibri"/>
          <w:b/>
          <w:sz w:val="22"/>
          <w:szCs w:val="22"/>
          <w:lang w:val="fr-FR"/>
        </w:rPr>
        <w:pPrChange w:id="3441" w:author="Marie Christa Ermite Joseph Fevry" w:date="2018-10-18T15:44:00Z">
          <w:pPr>
            <w:jc w:val="both"/>
          </w:pPr>
        </w:pPrChange>
      </w:pPr>
    </w:p>
    <w:p w14:paraId="7D33119C" w14:textId="081EADDD" w:rsidR="00D114F4" w:rsidRPr="00C0646F" w:rsidDel="00B706E2" w:rsidRDefault="002A02EA">
      <w:pPr>
        <w:rPr>
          <w:del w:id="3442" w:author="Marie Christa Ermite Joseph Fevry" w:date="2018-06-07T15:22:00Z"/>
          <w:rFonts w:ascii="Calibri" w:hAnsi="Calibri" w:cs="Calibri"/>
          <w:sz w:val="22"/>
          <w:szCs w:val="22"/>
          <w:lang w:val="fr-FR"/>
        </w:rPr>
        <w:pPrChange w:id="3443" w:author="Marie Christa Ermite Joseph Fevry" w:date="2018-10-18T15:44:00Z">
          <w:pPr>
            <w:jc w:val="both"/>
          </w:pPr>
        </w:pPrChange>
      </w:pPr>
      <w:del w:id="3444" w:author="Marie Christa Ermite Joseph Fevry" w:date="2018-06-07T15:22:00Z">
        <w:r w:rsidRPr="00930CEE" w:rsidDel="00B706E2">
          <w:rPr>
            <w:rFonts w:ascii="Calibri" w:hAnsi="Calibri" w:cs="Calibri"/>
            <w:sz w:val="22"/>
            <w:szCs w:val="22"/>
            <w:lang w:val="fr-FR"/>
          </w:rPr>
          <w:delText>Le prestataire devra s’abstenir de causer ou de permettre l’inscription ou le maintien d’un privilège, d’une saisie ou autre charge par toute personne auprès de toute administration publique ou du PNUD sur toute somme exigible ou devant le devenir au titre de prestations réalisées ou de matériaux fournis en application du présent Contrat ou en raison de toute autre réclamation ou demande dirigée contre le prestataire.</w:delText>
        </w:r>
        <w:r w:rsidR="00D114F4" w:rsidRPr="00C0646F" w:rsidDel="00B706E2">
          <w:rPr>
            <w:rFonts w:ascii="Calibri" w:hAnsi="Calibri" w:cs="Calibri"/>
            <w:sz w:val="22"/>
            <w:szCs w:val="22"/>
            <w:lang w:val="fr-FR"/>
          </w:rPr>
          <w:delText xml:space="preserve"> </w:delText>
        </w:r>
      </w:del>
    </w:p>
    <w:p w14:paraId="2B378D6D" w14:textId="1C009DE0" w:rsidR="002A02EA" w:rsidRPr="00930CEE" w:rsidDel="00B706E2" w:rsidRDefault="002A02EA">
      <w:pPr>
        <w:rPr>
          <w:del w:id="3445" w:author="Marie Christa Ermite Joseph Fevry" w:date="2018-06-07T15:22:00Z"/>
          <w:rFonts w:ascii="Calibri" w:hAnsi="Calibri" w:cs="Calibri"/>
          <w:sz w:val="22"/>
          <w:szCs w:val="22"/>
          <w:lang w:val="fr-FR"/>
        </w:rPr>
        <w:pPrChange w:id="3446" w:author="Marie Christa Ermite Joseph Fevry" w:date="2018-10-18T15:44:00Z">
          <w:pPr>
            <w:ind w:left="720"/>
            <w:jc w:val="both"/>
          </w:pPr>
        </w:pPrChange>
      </w:pPr>
    </w:p>
    <w:p w14:paraId="0D395CE7" w14:textId="6F9A71C8" w:rsidR="002A02EA" w:rsidRPr="00930CEE" w:rsidDel="00B706E2" w:rsidRDefault="002A02EA">
      <w:pPr>
        <w:rPr>
          <w:del w:id="3447" w:author="Marie Christa Ermite Joseph Fevry" w:date="2018-06-07T15:22:00Z"/>
          <w:rFonts w:ascii="Calibri" w:hAnsi="Calibri" w:cs="Calibri"/>
          <w:sz w:val="22"/>
          <w:szCs w:val="22"/>
          <w:lang w:val="fr-FR"/>
        </w:rPr>
        <w:pPrChange w:id="3448" w:author="Marie Christa Ermite Joseph Fevry" w:date="2018-10-18T15:44:00Z">
          <w:pPr>
            <w:tabs>
              <w:tab w:val="left" w:pos="0"/>
            </w:tabs>
            <w:jc w:val="both"/>
          </w:pPr>
        </w:pPrChange>
      </w:pPr>
      <w:del w:id="3449" w:author="Marie Christa Ermite Joseph Fevry" w:date="2018-06-07T15:22:00Z">
        <w:r w:rsidRPr="00930CEE" w:rsidDel="00B706E2">
          <w:rPr>
            <w:rFonts w:ascii="Calibri" w:hAnsi="Calibri" w:cs="Calibri"/>
            <w:b/>
            <w:sz w:val="22"/>
            <w:szCs w:val="22"/>
            <w:lang w:val="fr-FR"/>
          </w:rPr>
          <w:delText>10.0</w:delText>
        </w:r>
        <w:r w:rsidRPr="00930CEE" w:rsidDel="00B706E2">
          <w:rPr>
            <w:rFonts w:ascii="Calibri" w:hAnsi="Calibri" w:cs="Calibri"/>
            <w:b/>
            <w:sz w:val="22"/>
            <w:szCs w:val="22"/>
            <w:lang w:val="fr-FR"/>
          </w:rPr>
          <w:tab/>
          <w:delText>PROPRIETE DU MATERIEL :</w:delText>
        </w:r>
        <w:r w:rsidRPr="00930CEE" w:rsidDel="00B706E2">
          <w:rPr>
            <w:rFonts w:ascii="Calibri" w:hAnsi="Calibri" w:cs="Calibri"/>
            <w:sz w:val="22"/>
            <w:szCs w:val="22"/>
            <w:lang w:val="fr-FR"/>
          </w:rPr>
          <w:delText xml:space="preserve"> </w:delText>
        </w:r>
      </w:del>
    </w:p>
    <w:p w14:paraId="6CADB646" w14:textId="130C0689" w:rsidR="002A02EA" w:rsidRPr="00930CEE" w:rsidDel="00B706E2" w:rsidRDefault="002A02EA">
      <w:pPr>
        <w:rPr>
          <w:del w:id="3450" w:author="Marie Christa Ermite Joseph Fevry" w:date="2018-06-07T15:22:00Z"/>
          <w:rFonts w:ascii="Calibri" w:hAnsi="Calibri" w:cs="Calibri"/>
          <w:sz w:val="22"/>
          <w:szCs w:val="22"/>
          <w:lang w:val="fr-FR"/>
        </w:rPr>
        <w:pPrChange w:id="3451" w:author="Marie Christa Ermite Joseph Fevry" w:date="2018-10-18T15:44:00Z">
          <w:pPr>
            <w:ind w:left="720"/>
            <w:jc w:val="both"/>
          </w:pPr>
        </w:pPrChange>
      </w:pPr>
    </w:p>
    <w:p w14:paraId="5F3689A6" w14:textId="08A82DA2" w:rsidR="00D114F4" w:rsidRPr="00C0646F" w:rsidDel="00B706E2" w:rsidRDefault="002A02EA">
      <w:pPr>
        <w:rPr>
          <w:del w:id="3452" w:author="Marie Christa Ermite Joseph Fevry" w:date="2018-06-07T15:22:00Z"/>
          <w:rFonts w:ascii="Calibri" w:hAnsi="Calibri" w:cs="Calibri"/>
          <w:sz w:val="22"/>
          <w:szCs w:val="22"/>
          <w:lang w:val="fr-FR"/>
        </w:rPr>
        <w:pPrChange w:id="3453" w:author="Marie Christa Ermite Joseph Fevry" w:date="2018-10-18T15:44:00Z">
          <w:pPr>
            <w:jc w:val="both"/>
          </w:pPr>
        </w:pPrChange>
      </w:pPr>
      <w:del w:id="3454" w:author="Marie Christa Ermite Joseph Fevry" w:date="2018-06-07T15:22:00Z">
        <w:r w:rsidRPr="00930CEE" w:rsidDel="00B706E2">
          <w:rPr>
            <w:rFonts w:ascii="Calibri" w:hAnsi="Calibri" w:cs="Calibri"/>
            <w:sz w:val="22"/>
            <w:szCs w:val="22"/>
            <w:lang w:val="fr-FR"/>
          </w:rPr>
          <w:delText>Le PNUD conservera la propriété du matériel et des fournitures qu’il pourra fournir et ledit matériel devra lui être restitué à l’issue du présent contrat ou lorsque le prestataire n’en aura plus besoin. Lors de sa restitution au PNUD, ledit matériel devra être dans le même état que lors de sa remise au prestataire, sous réserve de l’usure normale. Le prestataire sera tenu d’indemniser le PNUD au titre du matériel qui sera considéré comme étant endommagé ou dégradé au-delà de l’usure normale.</w:delText>
        </w:r>
        <w:r w:rsidR="00D114F4" w:rsidRPr="00C0646F" w:rsidDel="00B706E2">
          <w:rPr>
            <w:rFonts w:ascii="Calibri" w:hAnsi="Calibri" w:cs="Calibri"/>
            <w:sz w:val="22"/>
            <w:szCs w:val="22"/>
            <w:lang w:val="fr-FR"/>
          </w:rPr>
          <w:delText xml:space="preserve"> </w:delText>
        </w:r>
      </w:del>
    </w:p>
    <w:p w14:paraId="4A4B86A3" w14:textId="36EB4BD6" w:rsidR="002A02EA" w:rsidRPr="00930CEE" w:rsidDel="00B706E2" w:rsidRDefault="002A02EA">
      <w:pPr>
        <w:rPr>
          <w:del w:id="3455" w:author="Marie Christa Ermite Joseph Fevry" w:date="2018-06-07T15:22:00Z"/>
          <w:rFonts w:ascii="Calibri" w:hAnsi="Calibri" w:cs="Calibri"/>
          <w:sz w:val="22"/>
          <w:szCs w:val="22"/>
          <w:lang w:val="fr-FR"/>
        </w:rPr>
        <w:pPrChange w:id="3456" w:author="Marie Christa Ermite Joseph Fevry" w:date="2018-10-18T15:44:00Z">
          <w:pPr>
            <w:ind w:left="720"/>
            <w:jc w:val="both"/>
          </w:pPr>
        </w:pPrChange>
      </w:pPr>
    </w:p>
    <w:p w14:paraId="4E78F32E" w14:textId="7BC91C1E" w:rsidR="002A02EA" w:rsidRPr="00930CEE" w:rsidDel="00B706E2" w:rsidRDefault="002A02EA">
      <w:pPr>
        <w:rPr>
          <w:del w:id="3457" w:author="Marie Christa Ermite Joseph Fevry" w:date="2018-06-07T15:22:00Z"/>
          <w:rFonts w:ascii="Calibri" w:hAnsi="Calibri" w:cs="Calibri"/>
          <w:b/>
          <w:sz w:val="22"/>
          <w:szCs w:val="22"/>
          <w:lang w:val="fr-FR"/>
        </w:rPr>
        <w:pPrChange w:id="3458" w:author="Marie Christa Ermite Joseph Fevry" w:date="2018-10-18T15:44:00Z">
          <w:pPr>
            <w:jc w:val="both"/>
          </w:pPr>
        </w:pPrChange>
      </w:pPr>
      <w:del w:id="3459" w:author="Marie Christa Ermite Joseph Fevry" w:date="2018-06-07T15:22:00Z">
        <w:r w:rsidRPr="00930CEE" w:rsidDel="00B706E2">
          <w:rPr>
            <w:rFonts w:ascii="Calibri" w:hAnsi="Calibri" w:cs="Calibri"/>
            <w:b/>
            <w:sz w:val="22"/>
            <w:szCs w:val="22"/>
            <w:lang w:val="fr-FR"/>
          </w:rPr>
          <w:delText>11.0</w:delText>
        </w:r>
        <w:r w:rsidRPr="00930CEE" w:rsidDel="00B706E2">
          <w:rPr>
            <w:rFonts w:ascii="Calibri" w:hAnsi="Calibri" w:cs="Calibri"/>
            <w:b/>
            <w:sz w:val="22"/>
            <w:szCs w:val="22"/>
            <w:lang w:val="fr-FR"/>
          </w:rPr>
          <w:tab/>
          <w:delText>DROITS D’AUTEUR, BREVETS ET AUTRES DROITS PATRIMONIAUX :</w:delText>
        </w:r>
      </w:del>
    </w:p>
    <w:p w14:paraId="11160EFE" w14:textId="6D48A0C2" w:rsidR="002A02EA" w:rsidRPr="00930CEE" w:rsidDel="00B706E2" w:rsidRDefault="002A02EA">
      <w:pPr>
        <w:rPr>
          <w:del w:id="3460" w:author="Marie Christa Ermite Joseph Fevry" w:date="2018-06-07T15:22:00Z"/>
          <w:rFonts w:ascii="Calibri" w:hAnsi="Calibri" w:cs="Calibri"/>
          <w:b/>
          <w:sz w:val="22"/>
          <w:szCs w:val="22"/>
          <w:lang w:val="fr-FR"/>
        </w:rPr>
        <w:pPrChange w:id="3461" w:author="Marie Christa Ermite Joseph Fevry" w:date="2018-10-18T15:44:00Z">
          <w:pPr>
            <w:jc w:val="both"/>
          </w:pPr>
        </w:pPrChange>
      </w:pPr>
    </w:p>
    <w:p w14:paraId="1649F39A" w14:textId="78BCDB0A" w:rsidR="00D114F4" w:rsidRPr="00C0646F" w:rsidDel="00B706E2" w:rsidRDefault="002A02EA">
      <w:pPr>
        <w:rPr>
          <w:del w:id="3462" w:author="Marie Christa Ermite Joseph Fevry" w:date="2018-06-07T15:22:00Z"/>
          <w:rFonts w:ascii="Calibri" w:hAnsi="Calibri" w:cs="Calibri"/>
          <w:sz w:val="22"/>
          <w:szCs w:val="22"/>
          <w:lang w:val="fr-FR"/>
        </w:rPr>
        <w:pPrChange w:id="3463" w:author="Marie Christa Ermite Joseph Fevry" w:date="2018-10-18T15:44:00Z">
          <w:pPr>
            <w:jc w:val="both"/>
          </w:pPr>
        </w:pPrChange>
      </w:pPr>
      <w:del w:id="3464" w:author="Marie Christa Ermite Joseph Fevry" w:date="2018-06-07T15:22:00Z">
        <w:r w:rsidRPr="00930CEE" w:rsidDel="00B706E2">
          <w:rPr>
            <w:rFonts w:ascii="Calibri" w:hAnsi="Calibri" w:cs="Calibri"/>
            <w:b/>
            <w:sz w:val="22"/>
            <w:szCs w:val="22"/>
            <w:lang w:val="fr-FR"/>
          </w:rPr>
          <w:delText>11.1</w:delText>
        </w:r>
        <w:r w:rsidRPr="00930CEE" w:rsidDel="00B706E2">
          <w:rPr>
            <w:rFonts w:ascii="Calibri" w:hAnsi="Calibri" w:cs="Calibri"/>
            <w:sz w:val="22"/>
            <w:szCs w:val="22"/>
            <w:lang w:val="fr-FR"/>
          </w:rPr>
          <w:delText xml:space="preserve"> </w:delText>
        </w:r>
        <w:r w:rsidRPr="00930CEE" w:rsidDel="00B706E2">
          <w:rPr>
            <w:rFonts w:ascii="Calibri" w:hAnsi="Calibri" w:cs="Calibri"/>
            <w:sz w:val="22"/>
            <w:szCs w:val="22"/>
            <w:lang w:val="fr-FR"/>
          </w:rPr>
          <w:tab/>
          <w:delText>Sous réserve des dispositions contraires expresses et écrites du contrat, le PNUD pourra revendiquer l’ensemble des droits de propriété intellectuelle et autres droits patrimoniaux et, notamment, les brevets, droits d’auteur et marques se rapportant aux produits, processus, inventions, idées, savoir-faire ou documents et autres matériels que le prestataire aura développés pour le PNUD dans le cadre du contrat et qui seront directement liés à l’exécution du contrat, ou produits, préparés ou obtenus du fait ou au cours de son exécution, et le prestataire reconnaît et convient que lesdits produits, documents et autres matériels constitueront des œuvres réalisées contre rémunération pour le PNUD.</w:delText>
        </w:r>
        <w:r w:rsidR="00D114F4" w:rsidRPr="00C0646F" w:rsidDel="00B706E2">
          <w:rPr>
            <w:rFonts w:ascii="Calibri" w:hAnsi="Calibri" w:cs="Calibri"/>
            <w:sz w:val="22"/>
            <w:szCs w:val="22"/>
            <w:lang w:val="fr-FR"/>
          </w:rPr>
          <w:delText xml:space="preserve"> </w:delText>
        </w:r>
      </w:del>
    </w:p>
    <w:p w14:paraId="2E131FCE" w14:textId="002C04A6" w:rsidR="002A02EA" w:rsidRPr="00930CEE" w:rsidDel="00B706E2" w:rsidRDefault="002A02EA">
      <w:pPr>
        <w:rPr>
          <w:del w:id="3465" w:author="Marie Christa Ermite Joseph Fevry" w:date="2018-06-07T15:22:00Z"/>
          <w:rFonts w:ascii="Calibri" w:hAnsi="Calibri" w:cs="Calibri"/>
          <w:sz w:val="22"/>
          <w:szCs w:val="22"/>
          <w:lang w:val="fr-FR"/>
        </w:rPr>
        <w:pPrChange w:id="3466" w:author="Marie Christa Ermite Joseph Fevry" w:date="2018-10-18T15:44:00Z">
          <w:pPr>
            <w:ind w:left="720" w:hanging="720"/>
            <w:jc w:val="both"/>
          </w:pPr>
        </w:pPrChange>
      </w:pPr>
    </w:p>
    <w:p w14:paraId="2EB7F8E7" w14:textId="17F8AFFA" w:rsidR="00D114F4" w:rsidRPr="00C0646F" w:rsidDel="00B706E2" w:rsidRDefault="002A02EA">
      <w:pPr>
        <w:rPr>
          <w:del w:id="3467" w:author="Marie Christa Ermite Joseph Fevry" w:date="2018-06-07T15:22:00Z"/>
          <w:rFonts w:ascii="Calibri" w:hAnsi="Calibri" w:cs="Calibri"/>
          <w:sz w:val="22"/>
          <w:szCs w:val="22"/>
          <w:lang w:val="fr-FR"/>
        </w:rPr>
        <w:pPrChange w:id="3468" w:author="Marie Christa Ermite Joseph Fevry" w:date="2018-10-18T15:44:00Z">
          <w:pPr>
            <w:jc w:val="both"/>
          </w:pPr>
        </w:pPrChange>
      </w:pPr>
      <w:del w:id="3469" w:author="Marie Christa Ermite Joseph Fevry" w:date="2018-06-07T15:22:00Z">
        <w:r w:rsidRPr="00930CEE" w:rsidDel="00B706E2">
          <w:rPr>
            <w:rFonts w:ascii="Calibri" w:hAnsi="Calibri" w:cs="Calibri"/>
            <w:b/>
            <w:sz w:val="22"/>
            <w:szCs w:val="22"/>
            <w:lang w:val="fr-FR"/>
          </w:rPr>
          <w:delText>11.2</w:delText>
        </w:r>
        <w:r w:rsidRPr="00930CEE" w:rsidDel="00B706E2">
          <w:rPr>
            <w:rFonts w:ascii="Calibri" w:hAnsi="Calibri" w:cs="Calibri"/>
            <w:sz w:val="22"/>
            <w:szCs w:val="22"/>
            <w:lang w:val="fr-FR"/>
          </w:rPr>
          <w:tab/>
          <w:delText>Lorsque lesdits droits de propriété intellectuelle ou autres droits patrimoniaux contiendront des droits de propriété intellectuelle ou autres droits patrimoniaux du prestataire : (i) existant antérieurement à l’exécution par le prestataire de ses obligations aux termes du contrat, ou (ii) que le prestataire pourra ou aura pu développer ou acquérir indépendamment de l’exécution de ses obligations aux termes du contrat, le PNUD ne se prévaudra d’aucun droit de propriété sur ceux-ci et le prestataire accorde par les présentes au PNUD une licence perpétuelle d’utilisation desdits droits de propriété intellectuelle ou autres droits patrimoniaux uniquement aux fins du contrat et conformément à ses conditions.</w:delText>
        </w:r>
        <w:r w:rsidR="00D114F4" w:rsidRPr="00C0646F" w:rsidDel="00B706E2">
          <w:rPr>
            <w:rFonts w:ascii="Calibri" w:hAnsi="Calibri" w:cs="Calibri"/>
            <w:sz w:val="22"/>
            <w:szCs w:val="22"/>
            <w:lang w:val="fr-FR"/>
          </w:rPr>
          <w:delText xml:space="preserve"> </w:delText>
        </w:r>
      </w:del>
    </w:p>
    <w:p w14:paraId="62D4924E" w14:textId="3A83D86C" w:rsidR="002A02EA" w:rsidRPr="00930CEE" w:rsidDel="00B706E2" w:rsidRDefault="002A02EA">
      <w:pPr>
        <w:rPr>
          <w:del w:id="3470" w:author="Marie Christa Ermite Joseph Fevry" w:date="2018-06-07T15:22:00Z"/>
          <w:rFonts w:ascii="Calibri" w:hAnsi="Calibri" w:cs="Calibri"/>
          <w:sz w:val="22"/>
          <w:szCs w:val="22"/>
          <w:lang w:val="fr-FR"/>
        </w:rPr>
        <w:pPrChange w:id="3471" w:author="Marie Christa Ermite Joseph Fevry" w:date="2018-10-18T15:44:00Z">
          <w:pPr>
            <w:ind w:left="720" w:hanging="720"/>
            <w:jc w:val="both"/>
          </w:pPr>
        </w:pPrChange>
      </w:pPr>
    </w:p>
    <w:p w14:paraId="0FFD92C1" w14:textId="35FED931" w:rsidR="00D114F4" w:rsidRPr="00C0646F" w:rsidDel="00B706E2" w:rsidRDefault="002A02EA">
      <w:pPr>
        <w:rPr>
          <w:del w:id="3472" w:author="Marie Christa Ermite Joseph Fevry" w:date="2018-06-07T15:22:00Z"/>
          <w:rFonts w:ascii="Calibri" w:hAnsi="Calibri" w:cs="Calibri"/>
          <w:sz w:val="22"/>
          <w:szCs w:val="22"/>
          <w:lang w:val="fr-FR"/>
        </w:rPr>
        <w:pPrChange w:id="3473" w:author="Marie Christa Ermite Joseph Fevry" w:date="2018-10-18T15:44:00Z">
          <w:pPr>
            <w:jc w:val="both"/>
          </w:pPr>
        </w:pPrChange>
      </w:pPr>
      <w:del w:id="3474" w:author="Marie Christa Ermite Joseph Fevry" w:date="2018-06-07T15:22:00Z">
        <w:r w:rsidRPr="00930CEE" w:rsidDel="00B706E2">
          <w:rPr>
            <w:rFonts w:ascii="Calibri" w:hAnsi="Calibri" w:cs="Calibri"/>
            <w:b/>
            <w:sz w:val="22"/>
            <w:szCs w:val="22"/>
            <w:lang w:val="fr-FR"/>
          </w:rPr>
          <w:delText>11.3</w:delText>
        </w:r>
        <w:r w:rsidRPr="00930CEE" w:rsidDel="00B706E2">
          <w:rPr>
            <w:rFonts w:ascii="Calibri" w:hAnsi="Calibri" w:cs="Calibri"/>
            <w:sz w:val="22"/>
            <w:szCs w:val="22"/>
            <w:lang w:val="fr-FR"/>
          </w:rPr>
          <w:tab/>
          <w:delText>Si le PNUD en fait la demande, le prestataire devra pendre toute mesure nécessaire, signer tout document requis et, d’une manière générale, prêter son assistance aux fins de l’obtention desdits droits patrimoniaux et de leur transfert ou de leur fourniture sous licence au PNUD, conformément aux dispositions du droit applicable et du contrat.</w:delText>
        </w:r>
        <w:r w:rsidR="00D114F4" w:rsidRPr="00C0646F" w:rsidDel="00B706E2">
          <w:rPr>
            <w:rFonts w:ascii="Calibri" w:hAnsi="Calibri" w:cs="Calibri"/>
            <w:sz w:val="22"/>
            <w:szCs w:val="22"/>
            <w:lang w:val="fr-FR"/>
          </w:rPr>
          <w:delText xml:space="preserve"> </w:delText>
        </w:r>
      </w:del>
    </w:p>
    <w:p w14:paraId="0DF3B67B" w14:textId="0CDF0A64" w:rsidR="002A02EA" w:rsidRPr="00930CEE" w:rsidDel="00B706E2" w:rsidRDefault="002A02EA">
      <w:pPr>
        <w:rPr>
          <w:del w:id="3475" w:author="Marie Christa Ermite Joseph Fevry" w:date="2018-06-07T15:22:00Z"/>
          <w:rFonts w:ascii="Calibri" w:hAnsi="Calibri" w:cs="Calibri"/>
          <w:b/>
          <w:sz w:val="22"/>
          <w:szCs w:val="22"/>
          <w:lang w:val="fr-FR"/>
        </w:rPr>
        <w:pPrChange w:id="3476" w:author="Marie Christa Ermite Joseph Fevry" w:date="2018-10-18T15:44:00Z">
          <w:pPr>
            <w:ind w:left="720" w:hanging="720"/>
            <w:jc w:val="both"/>
          </w:pPr>
        </w:pPrChange>
      </w:pPr>
    </w:p>
    <w:p w14:paraId="59AC4148" w14:textId="504175FC" w:rsidR="00D114F4" w:rsidRPr="00C0646F" w:rsidDel="00B706E2" w:rsidRDefault="002A02EA">
      <w:pPr>
        <w:rPr>
          <w:del w:id="3477" w:author="Marie Christa Ermite Joseph Fevry" w:date="2018-06-07T15:22:00Z"/>
          <w:rFonts w:ascii="Calibri" w:hAnsi="Calibri" w:cs="Calibri"/>
          <w:sz w:val="22"/>
          <w:szCs w:val="22"/>
          <w:lang w:val="fr-FR"/>
        </w:rPr>
        <w:pPrChange w:id="3478" w:author="Marie Christa Ermite Joseph Fevry" w:date="2018-10-18T15:44:00Z">
          <w:pPr>
            <w:jc w:val="both"/>
          </w:pPr>
        </w:pPrChange>
      </w:pPr>
      <w:del w:id="3479" w:author="Marie Christa Ermite Joseph Fevry" w:date="2018-06-07T15:22:00Z">
        <w:r w:rsidRPr="00930CEE" w:rsidDel="00B706E2">
          <w:rPr>
            <w:rFonts w:ascii="Calibri" w:hAnsi="Calibri" w:cs="Calibri"/>
            <w:b/>
            <w:sz w:val="22"/>
            <w:szCs w:val="22"/>
            <w:lang w:val="fr-FR"/>
          </w:rPr>
          <w:delText>11.4</w:delText>
        </w:r>
        <w:r w:rsidRPr="00930CEE" w:rsidDel="00B706E2">
          <w:rPr>
            <w:rFonts w:ascii="Calibri" w:hAnsi="Calibri" w:cs="Calibri"/>
            <w:sz w:val="22"/>
            <w:szCs w:val="22"/>
            <w:lang w:val="fr-FR"/>
          </w:rPr>
          <w:tab/>
          <w:delText>Sous réserve des dispositions qui précèdent, l’ensemble des cartes, dessins, photos, mosaïques, plans, rapports, estimations, recommandations, documents et toutes les autres données compilées ou reçues par le prestataire en application du présent contrat seront la propriété du PNUD, devront être mis à sa disposition aux fins d’utilisation ou d’inspection à des heures raisonnables et en des lieux raisonnables, devront être considérés comme étant confidentiels et ne devront être remis qu’aux fonctionnaires autorisés du PNUD à l’issue des prestations réalisées en application du contrat.</w:delText>
        </w:r>
        <w:r w:rsidR="00D114F4" w:rsidRPr="00C0646F" w:rsidDel="00B706E2">
          <w:rPr>
            <w:rFonts w:ascii="Calibri" w:hAnsi="Calibri" w:cs="Calibri"/>
            <w:sz w:val="22"/>
            <w:szCs w:val="22"/>
            <w:lang w:val="fr-FR"/>
          </w:rPr>
          <w:delText xml:space="preserve"> </w:delText>
        </w:r>
      </w:del>
    </w:p>
    <w:p w14:paraId="405154A0" w14:textId="7A581B03" w:rsidR="002A02EA" w:rsidRPr="00930CEE" w:rsidDel="00B706E2" w:rsidRDefault="002A02EA">
      <w:pPr>
        <w:rPr>
          <w:del w:id="3480" w:author="Marie Christa Ermite Joseph Fevry" w:date="2018-06-07T15:22:00Z"/>
          <w:rFonts w:ascii="Calibri" w:hAnsi="Calibri" w:cs="Calibri"/>
          <w:sz w:val="22"/>
          <w:szCs w:val="22"/>
          <w:lang w:val="fr-FR"/>
        </w:rPr>
        <w:pPrChange w:id="3481" w:author="Marie Christa Ermite Joseph Fevry" w:date="2018-10-18T15:44:00Z">
          <w:pPr>
            <w:ind w:left="720" w:hanging="720"/>
            <w:jc w:val="both"/>
          </w:pPr>
        </w:pPrChange>
      </w:pPr>
    </w:p>
    <w:p w14:paraId="0B28666E" w14:textId="2BEFE29A" w:rsidR="002A02EA" w:rsidRPr="00930CEE" w:rsidDel="00B706E2" w:rsidRDefault="002A02EA">
      <w:pPr>
        <w:rPr>
          <w:del w:id="3482" w:author="Marie Christa Ermite Joseph Fevry" w:date="2018-06-07T15:22:00Z"/>
          <w:rFonts w:ascii="Calibri" w:hAnsi="Calibri" w:cs="Calibri"/>
          <w:sz w:val="22"/>
          <w:szCs w:val="22"/>
          <w:lang w:val="fr-FR"/>
        </w:rPr>
        <w:pPrChange w:id="3483" w:author="Marie Christa Ermite Joseph Fevry" w:date="2018-10-18T15:44:00Z">
          <w:pPr>
            <w:ind w:left="708" w:hanging="708"/>
            <w:jc w:val="both"/>
          </w:pPr>
        </w:pPrChange>
      </w:pPr>
      <w:del w:id="3484" w:author="Marie Christa Ermite Joseph Fevry" w:date="2018-06-07T15:22:00Z">
        <w:r w:rsidRPr="00930CEE" w:rsidDel="00B706E2">
          <w:rPr>
            <w:rFonts w:ascii="Calibri" w:hAnsi="Calibri" w:cs="Calibri"/>
            <w:b/>
            <w:sz w:val="22"/>
            <w:szCs w:val="22"/>
            <w:lang w:val="fr-FR"/>
          </w:rPr>
          <w:delText>12.0</w:delText>
        </w:r>
        <w:r w:rsidRPr="00930CEE" w:rsidDel="00B706E2">
          <w:rPr>
            <w:rFonts w:ascii="Calibri" w:hAnsi="Calibri" w:cs="Calibri"/>
            <w:b/>
            <w:sz w:val="22"/>
            <w:szCs w:val="22"/>
            <w:lang w:val="fr-FR"/>
          </w:rPr>
          <w:tab/>
          <w:delText>UTILISATION DU NOM, DE L’EMBLEME OU DU SCEAU OFFICIEL DU PNUD OU DE L’ORGANISATION DES NATIONS UNIES :</w:delText>
        </w:r>
        <w:r w:rsidRPr="00930CEE" w:rsidDel="00B706E2">
          <w:rPr>
            <w:rFonts w:ascii="Calibri" w:hAnsi="Calibri" w:cs="Calibri"/>
            <w:sz w:val="22"/>
            <w:szCs w:val="22"/>
            <w:lang w:val="fr-FR"/>
          </w:rPr>
          <w:delText xml:space="preserve"> </w:delText>
        </w:r>
      </w:del>
    </w:p>
    <w:p w14:paraId="27EE3772" w14:textId="2CD4F248" w:rsidR="002A02EA" w:rsidRPr="00930CEE" w:rsidDel="00B706E2" w:rsidRDefault="002A02EA">
      <w:pPr>
        <w:rPr>
          <w:del w:id="3485" w:author="Marie Christa Ermite Joseph Fevry" w:date="2018-06-07T15:22:00Z"/>
          <w:rFonts w:ascii="Calibri" w:hAnsi="Calibri" w:cs="Calibri"/>
          <w:sz w:val="22"/>
          <w:szCs w:val="22"/>
          <w:lang w:val="fr-FR"/>
        </w:rPr>
        <w:pPrChange w:id="3486" w:author="Marie Christa Ermite Joseph Fevry" w:date="2018-10-18T15:44:00Z">
          <w:pPr>
            <w:jc w:val="both"/>
          </w:pPr>
        </w:pPrChange>
      </w:pPr>
    </w:p>
    <w:p w14:paraId="78D1CDB4" w14:textId="37B0245B" w:rsidR="00D114F4" w:rsidRPr="00C0646F" w:rsidDel="00B706E2" w:rsidRDefault="002A02EA">
      <w:pPr>
        <w:rPr>
          <w:del w:id="3487" w:author="Marie Christa Ermite Joseph Fevry" w:date="2018-06-07T15:22:00Z"/>
          <w:rFonts w:ascii="Calibri" w:hAnsi="Calibri" w:cs="Calibri"/>
          <w:sz w:val="22"/>
          <w:szCs w:val="22"/>
          <w:lang w:val="fr-FR"/>
        </w:rPr>
        <w:pPrChange w:id="3488" w:author="Marie Christa Ermite Joseph Fevry" w:date="2018-10-18T15:44:00Z">
          <w:pPr>
            <w:jc w:val="both"/>
          </w:pPr>
        </w:pPrChange>
      </w:pPr>
      <w:del w:id="3489" w:author="Marie Christa Ermite Joseph Fevry" w:date="2018-06-07T15:22:00Z">
        <w:r w:rsidRPr="00930CEE" w:rsidDel="00B706E2">
          <w:rPr>
            <w:rFonts w:ascii="Calibri" w:hAnsi="Calibri" w:cs="Calibri"/>
            <w:sz w:val="22"/>
            <w:szCs w:val="22"/>
            <w:lang w:val="fr-FR"/>
          </w:rPr>
          <w:delText>Le prestataire devra s’abstenir de faire connaître ou de rendre publique de toute autre manière le fait qu’il fournit des prestations au PNUD et devra également s’abstenir de toute utilisation du nom, de l’emblème ou du sceau officiel du PNUD ou de l’Organisation des Nations Unies ou de toute abréviation du nom du PNUD ou de l’Organisation des Nations Unies dans le cadre de son activité ou par ailleurs.</w:delText>
        </w:r>
        <w:r w:rsidR="00D114F4" w:rsidRPr="00C0646F" w:rsidDel="00B706E2">
          <w:rPr>
            <w:rFonts w:ascii="Calibri" w:hAnsi="Calibri" w:cs="Calibri"/>
            <w:sz w:val="22"/>
            <w:szCs w:val="22"/>
            <w:lang w:val="fr-FR"/>
          </w:rPr>
          <w:delText xml:space="preserve"> </w:delText>
        </w:r>
      </w:del>
    </w:p>
    <w:p w14:paraId="23CD628F" w14:textId="7B6F8AFA" w:rsidR="002A02EA" w:rsidRPr="00930CEE" w:rsidDel="00B706E2" w:rsidRDefault="002A02EA">
      <w:pPr>
        <w:rPr>
          <w:del w:id="3490" w:author="Marie Christa Ermite Joseph Fevry" w:date="2018-06-07T15:22:00Z"/>
          <w:rFonts w:ascii="Calibri" w:hAnsi="Calibri" w:cs="Calibri"/>
          <w:sz w:val="22"/>
          <w:szCs w:val="22"/>
          <w:lang w:val="fr-FR"/>
        </w:rPr>
        <w:pPrChange w:id="3491" w:author="Marie Christa Ermite Joseph Fevry" w:date="2018-10-18T15:44:00Z">
          <w:pPr>
            <w:ind w:left="720"/>
            <w:jc w:val="both"/>
          </w:pPr>
        </w:pPrChange>
      </w:pPr>
    </w:p>
    <w:p w14:paraId="194ADEA5" w14:textId="3046722C" w:rsidR="002A02EA" w:rsidRPr="00930CEE" w:rsidDel="00B706E2" w:rsidRDefault="002A02EA">
      <w:pPr>
        <w:rPr>
          <w:del w:id="3492" w:author="Marie Christa Ermite Joseph Fevry" w:date="2018-06-07T15:22:00Z"/>
          <w:rFonts w:ascii="Calibri" w:hAnsi="Calibri" w:cs="Calibri"/>
          <w:sz w:val="22"/>
          <w:szCs w:val="22"/>
          <w:lang w:val="fr-FR"/>
        </w:rPr>
        <w:pPrChange w:id="3493" w:author="Marie Christa Ermite Joseph Fevry" w:date="2018-10-18T15:44:00Z">
          <w:pPr>
            <w:jc w:val="both"/>
          </w:pPr>
        </w:pPrChange>
      </w:pPr>
      <w:del w:id="3494" w:author="Marie Christa Ermite Joseph Fevry" w:date="2018-06-07T15:22:00Z">
        <w:r w:rsidRPr="00930CEE" w:rsidDel="00B706E2">
          <w:rPr>
            <w:rFonts w:ascii="Calibri" w:hAnsi="Calibri" w:cs="Calibri"/>
            <w:b/>
            <w:sz w:val="22"/>
            <w:szCs w:val="22"/>
            <w:lang w:val="fr-FR"/>
          </w:rPr>
          <w:delText>13.0</w:delText>
        </w:r>
        <w:r w:rsidRPr="00930CEE" w:rsidDel="00B706E2">
          <w:rPr>
            <w:rFonts w:ascii="Calibri" w:hAnsi="Calibri" w:cs="Calibri"/>
            <w:b/>
            <w:sz w:val="22"/>
            <w:szCs w:val="22"/>
            <w:lang w:val="fr-FR"/>
          </w:rPr>
          <w:tab/>
          <w:delText>CONFIDENTIALITE DES DOCUMENTS ET INFORMATIONS :</w:delText>
        </w:r>
      </w:del>
    </w:p>
    <w:p w14:paraId="684C197C" w14:textId="1996DFF3" w:rsidR="002A02EA" w:rsidRPr="00930CEE" w:rsidDel="00B706E2" w:rsidRDefault="002A02EA">
      <w:pPr>
        <w:rPr>
          <w:del w:id="3495" w:author="Marie Christa Ermite Joseph Fevry" w:date="2018-06-07T15:22:00Z"/>
          <w:rFonts w:ascii="Calibri" w:hAnsi="Calibri" w:cs="Calibri"/>
          <w:sz w:val="22"/>
          <w:szCs w:val="22"/>
          <w:lang w:val="fr-FR"/>
        </w:rPr>
        <w:pPrChange w:id="3496" w:author="Marie Christa Ermite Joseph Fevry" w:date="2018-10-18T15:44:00Z">
          <w:pPr>
            <w:jc w:val="both"/>
          </w:pPr>
        </w:pPrChange>
      </w:pPr>
    </w:p>
    <w:p w14:paraId="4A7A9711" w14:textId="1963180E" w:rsidR="00D114F4" w:rsidRPr="00C0646F" w:rsidDel="00B706E2" w:rsidRDefault="002A02EA">
      <w:pPr>
        <w:rPr>
          <w:del w:id="3497" w:author="Marie Christa Ermite Joseph Fevry" w:date="2018-06-07T15:22:00Z"/>
          <w:rFonts w:ascii="Calibri" w:hAnsi="Calibri" w:cs="Calibri"/>
          <w:sz w:val="22"/>
          <w:szCs w:val="22"/>
          <w:lang w:val="fr-FR"/>
        </w:rPr>
        <w:pPrChange w:id="3498" w:author="Marie Christa Ermite Joseph Fevry" w:date="2018-10-18T15:44:00Z">
          <w:pPr>
            <w:jc w:val="both"/>
          </w:pPr>
        </w:pPrChange>
      </w:pPr>
      <w:del w:id="3499" w:author="Marie Christa Ermite Joseph Fevry" w:date="2018-06-07T15:22:00Z">
        <w:r w:rsidRPr="00930CEE" w:rsidDel="00B706E2">
          <w:rPr>
            <w:rFonts w:ascii="Calibri" w:hAnsi="Calibri" w:cs="Calibri"/>
            <w:sz w:val="22"/>
            <w:szCs w:val="22"/>
            <w:lang w:val="fr-FR"/>
          </w:rPr>
          <w:delText>Les informations et données considérées par l’une ou l’autre des parties comme étant exclusives qui seront communiquées ou divulguées par l’une des parties (le « Divulgateur ») à l’autre partie (le « Destinataire ») au cours de l’exécution du contrat et qui seront qualifiées d’informations confidentielles (les « Informations ») devront être protégées par ladite partie et traitées de la manière suivante :</w:delText>
        </w:r>
        <w:r w:rsidR="00D114F4" w:rsidRPr="00C0646F" w:rsidDel="00B706E2">
          <w:rPr>
            <w:rFonts w:ascii="Calibri" w:hAnsi="Calibri" w:cs="Calibri"/>
            <w:sz w:val="22"/>
            <w:szCs w:val="22"/>
            <w:lang w:val="fr-FR"/>
          </w:rPr>
          <w:delText xml:space="preserve"> </w:delText>
        </w:r>
      </w:del>
    </w:p>
    <w:p w14:paraId="5C024C07" w14:textId="099E9772" w:rsidR="002A02EA" w:rsidRPr="00930CEE" w:rsidDel="00B706E2" w:rsidRDefault="002A02EA">
      <w:pPr>
        <w:rPr>
          <w:del w:id="3500" w:author="Marie Christa Ermite Joseph Fevry" w:date="2018-06-07T15:22:00Z"/>
          <w:rFonts w:ascii="Calibri" w:hAnsi="Calibri" w:cs="Calibri"/>
          <w:sz w:val="22"/>
          <w:szCs w:val="22"/>
          <w:lang w:val="fr-FR"/>
        </w:rPr>
        <w:pPrChange w:id="3501" w:author="Marie Christa Ermite Joseph Fevry" w:date="2018-10-18T15:44:00Z">
          <w:pPr>
            <w:ind w:left="720"/>
            <w:jc w:val="both"/>
          </w:pPr>
        </w:pPrChange>
      </w:pPr>
    </w:p>
    <w:p w14:paraId="5F2B951D" w14:textId="1FA54583" w:rsidR="002A02EA" w:rsidRPr="00930CEE" w:rsidDel="00B706E2" w:rsidRDefault="002A02EA">
      <w:pPr>
        <w:rPr>
          <w:del w:id="3502" w:author="Marie Christa Ermite Joseph Fevry" w:date="2018-06-07T15:22:00Z"/>
          <w:rFonts w:ascii="Calibri" w:hAnsi="Calibri" w:cs="Calibri"/>
          <w:sz w:val="22"/>
          <w:szCs w:val="22"/>
          <w:lang w:val="fr-FR"/>
        </w:rPr>
        <w:pPrChange w:id="3503" w:author="Marie Christa Ermite Joseph Fevry" w:date="2018-10-18T15:44:00Z">
          <w:pPr>
            <w:ind w:left="720" w:hanging="720"/>
            <w:jc w:val="both"/>
          </w:pPr>
        </w:pPrChange>
      </w:pPr>
      <w:del w:id="3504" w:author="Marie Christa Ermite Joseph Fevry" w:date="2018-06-07T15:22:00Z">
        <w:r w:rsidRPr="00930CEE" w:rsidDel="00B706E2">
          <w:rPr>
            <w:rFonts w:ascii="Calibri" w:hAnsi="Calibri" w:cs="Calibri"/>
            <w:b/>
            <w:sz w:val="22"/>
            <w:szCs w:val="22"/>
            <w:lang w:val="fr-FR"/>
          </w:rPr>
          <w:delText>13.1</w:delText>
        </w:r>
        <w:r w:rsidRPr="00930CEE" w:rsidDel="00B706E2">
          <w:rPr>
            <w:rFonts w:ascii="Calibri" w:hAnsi="Calibri" w:cs="Calibri"/>
            <w:sz w:val="22"/>
            <w:szCs w:val="22"/>
            <w:lang w:val="fr-FR"/>
          </w:rPr>
          <w:tab/>
          <w:delText>Le destinataire (le « Destinataire ») desdites informations devra :</w:delText>
        </w:r>
      </w:del>
    </w:p>
    <w:p w14:paraId="26045AF2" w14:textId="22687940" w:rsidR="002A02EA" w:rsidRPr="00930CEE" w:rsidDel="00B706E2" w:rsidRDefault="002A02EA">
      <w:pPr>
        <w:rPr>
          <w:del w:id="3505" w:author="Marie Christa Ermite Joseph Fevry" w:date="2018-06-07T15:22:00Z"/>
          <w:rFonts w:ascii="Calibri" w:hAnsi="Calibri" w:cs="Calibri"/>
          <w:sz w:val="22"/>
          <w:szCs w:val="22"/>
          <w:lang w:val="fr-FR"/>
        </w:rPr>
        <w:pPrChange w:id="3506" w:author="Marie Christa Ermite Joseph Fevry" w:date="2018-10-18T15:44:00Z">
          <w:pPr>
            <w:jc w:val="both"/>
          </w:pPr>
        </w:pPrChange>
      </w:pPr>
    </w:p>
    <w:p w14:paraId="1021AE7D" w14:textId="79C7D6CA" w:rsidR="00D114F4" w:rsidRPr="00930CEE" w:rsidDel="00B706E2" w:rsidRDefault="002A02EA">
      <w:pPr>
        <w:rPr>
          <w:del w:id="3507" w:author="Marie Christa Ermite Joseph Fevry" w:date="2018-06-07T15:22:00Z"/>
          <w:rFonts w:ascii="Calibri" w:hAnsi="Calibri" w:cs="Calibri"/>
          <w:sz w:val="22"/>
          <w:szCs w:val="22"/>
          <w:lang w:val="fr-FR"/>
        </w:rPr>
        <w:pPrChange w:id="3508" w:author="Marie Christa Ermite Joseph Fevry" w:date="2018-10-18T15:44:00Z">
          <w:pPr>
            <w:ind w:firstLine="360"/>
            <w:jc w:val="both"/>
          </w:pPr>
        </w:pPrChange>
      </w:pPr>
      <w:del w:id="3509" w:author="Marie Christa Ermite Joseph Fevry" w:date="2018-06-07T15:22:00Z">
        <w:r w:rsidRPr="00930CEE" w:rsidDel="00B706E2">
          <w:rPr>
            <w:rFonts w:ascii="Calibri" w:hAnsi="Calibri" w:cs="Calibri"/>
            <w:b/>
            <w:sz w:val="22"/>
            <w:szCs w:val="22"/>
            <w:lang w:val="fr-FR"/>
          </w:rPr>
          <w:delText>13.1.1</w:delText>
        </w:r>
        <w:r w:rsidR="00007E71" w:rsidRPr="00930CEE" w:rsidDel="00B706E2">
          <w:rPr>
            <w:rFonts w:ascii="Calibri" w:hAnsi="Calibri" w:cs="Calibri"/>
            <w:b/>
            <w:sz w:val="22"/>
            <w:szCs w:val="22"/>
            <w:lang w:val="fr-FR"/>
          </w:rPr>
          <w:delText xml:space="preserve"> </w:delText>
        </w:r>
        <w:r w:rsidRPr="00930CEE" w:rsidDel="00B706E2">
          <w:rPr>
            <w:rFonts w:ascii="Calibri" w:hAnsi="Calibri" w:cs="Calibri"/>
            <w:sz w:val="22"/>
            <w:szCs w:val="22"/>
            <w:lang w:val="fr-FR"/>
          </w:rPr>
          <w:delText>faire preuve de la même prudence et de la même discrétion pour éviter toute divulgation, publication ou dissémination des Informations du Divulgateur que celles auxquelles il s’astreint pour ses propres informations similaires qu’il ne souhaite pas divulguer, publier ou disséminer ; et</w:delText>
        </w:r>
      </w:del>
    </w:p>
    <w:p w14:paraId="772FAA34" w14:textId="0287F773" w:rsidR="00615072" w:rsidRPr="00C0646F" w:rsidDel="00B706E2" w:rsidRDefault="00615072">
      <w:pPr>
        <w:rPr>
          <w:del w:id="3510" w:author="Marie Christa Ermite Joseph Fevry" w:date="2018-06-07T15:22:00Z"/>
          <w:rFonts w:ascii="Calibri" w:hAnsi="Calibri" w:cs="Calibri"/>
          <w:sz w:val="22"/>
          <w:szCs w:val="22"/>
          <w:lang w:val="fr-FR"/>
        </w:rPr>
        <w:pPrChange w:id="3511" w:author="Marie Christa Ermite Joseph Fevry" w:date="2018-10-18T15:44:00Z">
          <w:pPr>
            <w:ind w:firstLine="360"/>
            <w:jc w:val="both"/>
          </w:pPr>
        </w:pPrChange>
      </w:pPr>
    </w:p>
    <w:p w14:paraId="7AA180F4" w14:textId="0D8714E2" w:rsidR="00D114F4" w:rsidRPr="00C0646F" w:rsidDel="00B706E2" w:rsidRDefault="002A02EA">
      <w:pPr>
        <w:rPr>
          <w:del w:id="3512" w:author="Marie Christa Ermite Joseph Fevry" w:date="2018-06-07T15:22:00Z"/>
          <w:rFonts w:ascii="Calibri" w:hAnsi="Calibri" w:cs="Calibri"/>
          <w:sz w:val="22"/>
          <w:szCs w:val="22"/>
          <w:lang w:val="fr-FR"/>
        </w:rPr>
        <w:pPrChange w:id="3513" w:author="Marie Christa Ermite Joseph Fevry" w:date="2018-10-18T15:44:00Z">
          <w:pPr>
            <w:ind w:firstLine="360"/>
            <w:jc w:val="both"/>
          </w:pPr>
        </w:pPrChange>
      </w:pPr>
      <w:del w:id="3514" w:author="Marie Christa Ermite Joseph Fevry" w:date="2018-06-07T15:22:00Z">
        <w:r w:rsidRPr="00930CEE" w:rsidDel="00B706E2">
          <w:rPr>
            <w:rFonts w:ascii="Calibri" w:hAnsi="Calibri" w:cs="Calibri"/>
            <w:b/>
            <w:sz w:val="22"/>
            <w:szCs w:val="22"/>
            <w:lang w:val="fr-FR"/>
          </w:rPr>
          <w:delText>13.1.2</w:delText>
        </w:r>
        <w:r w:rsidR="00007E71" w:rsidRPr="00930CEE" w:rsidDel="00B706E2">
          <w:rPr>
            <w:rFonts w:ascii="Calibri" w:hAnsi="Calibri" w:cs="Calibri"/>
            <w:b/>
            <w:sz w:val="22"/>
            <w:szCs w:val="22"/>
            <w:lang w:val="fr-FR"/>
          </w:rPr>
          <w:delText xml:space="preserve"> </w:delText>
        </w:r>
        <w:r w:rsidRPr="00930CEE" w:rsidDel="00B706E2">
          <w:rPr>
            <w:rFonts w:ascii="Calibri" w:hAnsi="Calibri" w:cs="Calibri"/>
            <w:sz w:val="22"/>
            <w:szCs w:val="22"/>
            <w:lang w:val="fr-FR"/>
          </w:rPr>
          <w:delText>utiliser les Informations du Divulgateur uniquement aux fins pour lesquelles elles auront été divulguées.</w:delText>
        </w:r>
        <w:r w:rsidR="00D114F4" w:rsidRPr="00C0646F" w:rsidDel="00B706E2">
          <w:rPr>
            <w:rFonts w:ascii="Calibri" w:hAnsi="Calibri" w:cs="Calibri"/>
            <w:sz w:val="22"/>
            <w:szCs w:val="22"/>
            <w:lang w:val="fr-FR"/>
          </w:rPr>
          <w:delText xml:space="preserve"> </w:delText>
        </w:r>
      </w:del>
    </w:p>
    <w:p w14:paraId="20DCF86B" w14:textId="1238EBE9" w:rsidR="002A02EA" w:rsidRPr="00930CEE" w:rsidDel="00B706E2" w:rsidRDefault="002A02EA">
      <w:pPr>
        <w:rPr>
          <w:del w:id="3515" w:author="Marie Christa Ermite Joseph Fevry" w:date="2018-06-07T15:22:00Z"/>
          <w:rFonts w:ascii="Calibri" w:hAnsi="Calibri" w:cs="Calibri"/>
          <w:sz w:val="22"/>
          <w:szCs w:val="22"/>
          <w:lang w:val="fr-FR"/>
        </w:rPr>
        <w:pPrChange w:id="3516" w:author="Marie Christa Ermite Joseph Fevry" w:date="2018-10-18T15:44:00Z">
          <w:pPr>
            <w:ind w:left="1080" w:hanging="720"/>
            <w:jc w:val="both"/>
          </w:pPr>
        </w:pPrChange>
      </w:pPr>
    </w:p>
    <w:p w14:paraId="5832EA60" w14:textId="7263EC7C" w:rsidR="00D114F4" w:rsidRPr="00C0646F" w:rsidDel="00B706E2" w:rsidRDefault="002A02EA">
      <w:pPr>
        <w:rPr>
          <w:del w:id="3517" w:author="Marie Christa Ermite Joseph Fevry" w:date="2018-06-07T15:22:00Z"/>
          <w:rFonts w:ascii="Calibri" w:hAnsi="Calibri" w:cs="Calibri"/>
          <w:sz w:val="22"/>
          <w:szCs w:val="22"/>
          <w:lang w:val="fr-FR"/>
        </w:rPr>
        <w:pPrChange w:id="3518" w:author="Marie Christa Ermite Joseph Fevry" w:date="2018-10-18T15:44:00Z">
          <w:pPr>
            <w:jc w:val="both"/>
          </w:pPr>
        </w:pPrChange>
      </w:pPr>
      <w:del w:id="3519" w:author="Marie Christa Ermite Joseph Fevry" w:date="2018-06-07T15:22:00Z">
        <w:r w:rsidRPr="00930CEE" w:rsidDel="00B706E2">
          <w:rPr>
            <w:rFonts w:ascii="Calibri" w:hAnsi="Calibri" w:cs="Calibri"/>
            <w:b/>
            <w:sz w:val="22"/>
            <w:szCs w:val="22"/>
            <w:lang w:val="fr-FR"/>
          </w:rPr>
          <w:delText>13.2</w:delText>
        </w:r>
        <w:r w:rsidRPr="00930CEE" w:rsidDel="00B706E2">
          <w:rPr>
            <w:rFonts w:ascii="Calibri" w:hAnsi="Calibri" w:cs="Calibri"/>
            <w:sz w:val="22"/>
            <w:szCs w:val="22"/>
            <w:lang w:val="fr-FR"/>
          </w:rPr>
          <w:tab/>
          <w:delText>A condition que le Destinataire signe avec les personnes ou entités suivantes un accord écrit les obligeant à préserver la confidentialité des Informations conformément au contrat et au présent article 13, le Destinataire pourra divulguer les Informations :</w:delText>
        </w:r>
        <w:r w:rsidR="00D114F4" w:rsidRPr="00C0646F" w:rsidDel="00B706E2">
          <w:rPr>
            <w:rFonts w:ascii="Calibri" w:hAnsi="Calibri" w:cs="Calibri"/>
            <w:sz w:val="22"/>
            <w:szCs w:val="22"/>
            <w:lang w:val="fr-FR"/>
          </w:rPr>
          <w:delText xml:space="preserve"> </w:delText>
        </w:r>
      </w:del>
    </w:p>
    <w:p w14:paraId="345645FC" w14:textId="7E744123" w:rsidR="002A02EA" w:rsidRPr="00930CEE" w:rsidDel="00B706E2" w:rsidRDefault="002A02EA">
      <w:pPr>
        <w:rPr>
          <w:del w:id="3520" w:author="Marie Christa Ermite Joseph Fevry" w:date="2018-06-07T15:22:00Z"/>
          <w:rFonts w:ascii="Calibri" w:hAnsi="Calibri" w:cs="Calibri"/>
          <w:sz w:val="22"/>
          <w:szCs w:val="22"/>
          <w:lang w:val="fr-FR"/>
        </w:rPr>
        <w:pPrChange w:id="3521" w:author="Marie Christa Ermite Joseph Fevry" w:date="2018-10-18T15:44:00Z">
          <w:pPr>
            <w:ind w:left="720" w:hanging="720"/>
            <w:jc w:val="both"/>
          </w:pPr>
        </w:pPrChange>
      </w:pPr>
    </w:p>
    <w:p w14:paraId="6CC7979B" w14:textId="4F2CED81" w:rsidR="002A02EA" w:rsidRPr="00930CEE" w:rsidDel="00B706E2" w:rsidRDefault="002A02EA">
      <w:pPr>
        <w:rPr>
          <w:del w:id="3522" w:author="Marie Christa Ermite Joseph Fevry" w:date="2018-06-07T15:22:00Z"/>
          <w:rFonts w:ascii="Calibri" w:hAnsi="Calibri" w:cs="Calibri"/>
          <w:sz w:val="22"/>
          <w:szCs w:val="22"/>
          <w:lang w:val="fr-FR"/>
        </w:rPr>
        <w:pPrChange w:id="3523" w:author="Marie Christa Ermite Joseph Fevry" w:date="2018-10-18T15:44:00Z">
          <w:pPr>
            <w:ind w:left="1080" w:hanging="720"/>
            <w:jc w:val="both"/>
          </w:pPr>
        </w:pPrChange>
      </w:pPr>
      <w:del w:id="3524" w:author="Marie Christa Ermite Joseph Fevry" w:date="2018-06-07T15:22:00Z">
        <w:r w:rsidRPr="00930CEE" w:rsidDel="00B706E2">
          <w:rPr>
            <w:rFonts w:ascii="Calibri" w:hAnsi="Calibri" w:cs="Calibri"/>
            <w:b/>
            <w:sz w:val="22"/>
            <w:szCs w:val="22"/>
            <w:lang w:val="fr-FR"/>
          </w:rPr>
          <w:delText>13.2.1</w:delText>
        </w:r>
        <w:r w:rsidR="00007E71" w:rsidRPr="00930CEE" w:rsidDel="00B706E2">
          <w:rPr>
            <w:rFonts w:ascii="Calibri" w:hAnsi="Calibri" w:cs="Calibri"/>
            <w:b/>
            <w:sz w:val="22"/>
            <w:szCs w:val="22"/>
            <w:lang w:val="fr-FR"/>
          </w:rPr>
          <w:delText xml:space="preserve"> </w:delText>
        </w:r>
        <w:r w:rsidRPr="00930CEE" w:rsidDel="00B706E2">
          <w:rPr>
            <w:rFonts w:ascii="Calibri" w:hAnsi="Calibri" w:cs="Calibri"/>
            <w:sz w:val="22"/>
            <w:szCs w:val="22"/>
            <w:lang w:val="fr-FR"/>
          </w:rPr>
          <w:delText>à toute autre partie, avec le consentement préalable et écrit du Divulgateur ; et</w:delText>
        </w:r>
      </w:del>
    </w:p>
    <w:p w14:paraId="401004F4" w14:textId="09A04C94" w:rsidR="00615072" w:rsidRPr="00930CEE" w:rsidDel="00B706E2" w:rsidRDefault="00615072">
      <w:pPr>
        <w:rPr>
          <w:del w:id="3525" w:author="Marie Christa Ermite Joseph Fevry" w:date="2018-06-07T15:22:00Z"/>
          <w:rFonts w:ascii="Calibri" w:hAnsi="Calibri" w:cs="Calibri"/>
          <w:sz w:val="22"/>
          <w:szCs w:val="22"/>
          <w:lang w:val="fr-FR"/>
        </w:rPr>
        <w:pPrChange w:id="3526" w:author="Marie Christa Ermite Joseph Fevry" w:date="2018-10-18T15:44:00Z">
          <w:pPr>
            <w:ind w:left="1080" w:hanging="720"/>
            <w:jc w:val="both"/>
          </w:pPr>
        </w:pPrChange>
      </w:pPr>
    </w:p>
    <w:p w14:paraId="419AD0FE" w14:textId="478512DD" w:rsidR="00D114F4" w:rsidRPr="00C0646F" w:rsidDel="00B706E2" w:rsidRDefault="002A02EA">
      <w:pPr>
        <w:rPr>
          <w:del w:id="3527" w:author="Marie Christa Ermite Joseph Fevry" w:date="2018-06-07T15:22:00Z"/>
          <w:rFonts w:ascii="Calibri" w:hAnsi="Calibri" w:cs="Calibri"/>
          <w:sz w:val="22"/>
          <w:szCs w:val="22"/>
          <w:lang w:val="fr-FR"/>
        </w:rPr>
        <w:pPrChange w:id="3528" w:author="Marie Christa Ermite Joseph Fevry" w:date="2018-10-18T15:44:00Z">
          <w:pPr>
            <w:ind w:firstLine="360"/>
            <w:jc w:val="both"/>
          </w:pPr>
        </w:pPrChange>
      </w:pPr>
      <w:del w:id="3529" w:author="Marie Christa Ermite Joseph Fevry" w:date="2018-06-07T15:22:00Z">
        <w:r w:rsidRPr="00930CEE" w:rsidDel="00B706E2">
          <w:rPr>
            <w:rFonts w:ascii="Calibri" w:hAnsi="Calibri" w:cs="Calibri"/>
            <w:b/>
            <w:sz w:val="22"/>
            <w:szCs w:val="22"/>
            <w:lang w:val="fr-FR"/>
          </w:rPr>
          <w:delText>13.2.2</w:delText>
        </w:r>
        <w:r w:rsidR="00007E71" w:rsidRPr="00930CEE" w:rsidDel="00B706E2">
          <w:rPr>
            <w:rFonts w:ascii="Calibri" w:hAnsi="Calibri" w:cs="Calibri"/>
            <w:b/>
            <w:sz w:val="22"/>
            <w:szCs w:val="22"/>
            <w:lang w:val="fr-FR"/>
          </w:rPr>
          <w:delText xml:space="preserve"> </w:delText>
        </w:r>
        <w:r w:rsidRPr="00930CEE" w:rsidDel="00B706E2">
          <w:rPr>
            <w:rFonts w:ascii="Calibri" w:hAnsi="Calibri" w:cs="Calibri"/>
            <w:sz w:val="22"/>
            <w:szCs w:val="22"/>
            <w:lang w:val="fr-FR"/>
          </w:rPr>
          <w:delText>aux employés, responsables, représentants et agents du Destinataire qui auront besoin de prendre connaissance desdites Informations pour les besoins de l’exécution d’obligations prévues par le contrat, et aux employés, responsables, représentants et agents de toute personne morale qu’il contrôlera, qui le contrôlera ou qui sera avec lui sous le contrôle commun d’un tiers, qui devront également en prendre connaissance pour exécuter des obligations prévues aux termes du contrat, sachant toutefois qu’aux fins des présentes, une personne morale contrôlée désigne :</w:delText>
        </w:r>
        <w:r w:rsidR="00D114F4" w:rsidRPr="00C0646F" w:rsidDel="00B706E2">
          <w:rPr>
            <w:rFonts w:ascii="Calibri" w:hAnsi="Calibri" w:cs="Calibri"/>
            <w:sz w:val="22"/>
            <w:szCs w:val="22"/>
            <w:lang w:val="fr-FR"/>
          </w:rPr>
          <w:delText xml:space="preserve"> </w:delText>
        </w:r>
      </w:del>
    </w:p>
    <w:p w14:paraId="6B507DA2" w14:textId="5731832C" w:rsidR="002A02EA" w:rsidRPr="00930CEE" w:rsidDel="00B706E2" w:rsidRDefault="002A02EA">
      <w:pPr>
        <w:rPr>
          <w:del w:id="3530" w:author="Marie Christa Ermite Joseph Fevry" w:date="2018-06-07T15:22:00Z"/>
          <w:rFonts w:ascii="Calibri" w:hAnsi="Calibri" w:cs="Calibri"/>
          <w:sz w:val="22"/>
          <w:szCs w:val="22"/>
          <w:lang w:val="fr-FR"/>
        </w:rPr>
        <w:pPrChange w:id="3531" w:author="Marie Christa Ermite Joseph Fevry" w:date="2018-10-18T15:44:00Z">
          <w:pPr>
            <w:ind w:left="1080" w:hanging="720"/>
            <w:jc w:val="both"/>
          </w:pPr>
        </w:pPrChange>
      </w:pPr>
    </w:p>
    <w:p w14:paraId="09F09622" w14:textId="6BE631FD" w:rsidR="00D114F4" w:rsidRPr="00930CEE" w:rsidDel="00B706E2" w:rsidRDefault="002A02EA">
      <w:pPr>
        <w:rPr>
          <w:del w:id="3532" w:author="Marie Christa Ermite Joseph Fevry" w:date="2018-06-07T15:22:00Z"/>
          <w:rFonts w:ascii="Calibri" w:hAnsi="Calibri" w:cs="Calibri"/>
          <w:sz w:val="22"/>
          <w:szCs w:val="22"/>
          <w:lang w:val="fr-FR"/>
        </w:rPr>
        <w:pPrChange w:id="3533" w:author="Marie Christa Ermite Joseph Fevry" w:date="2018-10-18T15:44:00Z">
          <w:pPr>
            <w:ind w:firstLine="270"/>
            <w:jc w:val="both"/>
          </w:pPr>
        </w:pPrChange>
      </w:pPr>
      <w:del w:id="3534" w:author="Marie Christa Ermite Joseph Fevry" w:date="2018-06-07T15:22:00Z">
        <w:r w:rsidRPr="00930CEE" w:rsidDel="00B706E2">
          <w:rPr>
            <w:rFonts w:ascii="Calibri" w:hAnsi="Calibri" w:cs="Calibri"/>
            <w:b/>
            <w:sz w:val="22"/>
            <w:szCs w:val="22"/>
            <w:lang w:val="fr-FR"/>
          </w:rPr>
          <w:delText>13.2.2.1</w:delText>
        </w:r>
        <w:r w:rsidRPr="00930CEE" w:rsidDel="00B706E2">
          <w:rPr>
            <w:rFonts w:ascii="Calibri" w:hAnsi="Calibri" w:cs="Calibri"/>
            <w:sz w:val="22"/>
            <w:szCs w:val="22"/>
            <w:lang w:val="fr-FR"/>
          </w:rPr>
          <w:delText xml:space="preserve"> une société dans laquelle la partie concernée détient ou contrôle de toute autre manière, directement ou indirectement, plus de cinquante pour cent (50 %) des actions assorties du droit de vote ; ou</w:delText>
        </w:r>
      </w:del>
    </w:p>
    <w:p w14:paraId="6DBC4794" w14:textId="79189551" w:rsidR="00007E71" w:rsidRPr="00C0646F" w:rsidDel="00B706E2" w:rsidRDefault="00007E71">
      <w:pPr>
        <w:rPr>
          <w:del w:id="3535" w:author="Marie Christa Ermite Joseph Fevry" w:date="2018-06-07T15:22:00Z"/>
          <w:rFonts w:ascii="Calibri" w:hAnsi="Calibri" w:cs="Calibri"/>
          <w:sz w:val="22"/>
          <w:szCs w:val="22"/>
          <w:lang w:val="fr-FR"/>
        </w:rPr>
        <w:pPrChange w:id="3536" w:author="Marie Christa Ermite Joseph Fevry" w:date="2018-10-18T15:44:00Z">
          <w:pPr>
            <w:ind w:firstLine="270"/>
            <w:jc w:val="both"/>
          </w:pPr>
        </w:pPrChange>
      </w:pPr>
    </w:p>
    <w:p w14:paraId="6B12DF91" w14:textId="13032F08" w:rsidR="002A02EA" w:rsidRPr="00930CEE" w:rsidDel="00B706E2" w:rsidRDefault="002A02EA">
      <w:pPr>
        <w:rPr>
          <w:del w:id="3537" w:author="Marie Christa Ermite Joseph Fevry" w:date="2018-06-07T15:22:00Z"/>
          <w:rFonts w:ascii="Calibri" w:hAnsi="Calibri" w:cs="Calibri"/>
          <w:sz w:val="22"/>
          <w:szCs w:val="22"/>
          <w:lang w:val="fr-FR"/>
        </w:rPr>
        <w:pPrChange w:id="3538" w:author="Marie Christa Ermite Joseph Fevry" w:date="2018-10-18T15:44:00Z">
          <w:pPr>
            <w:ind w:left="1080" w:hanging="810"/>
            <w:jc w:val="both"/>
          </w:pPr>
        </w:pPrChange>
      </w:pPr>
      <w:del w:id="3539" w:author="Marie Christa Ermite Joseph Fevry" w:date="2018-06-07T15:22:00Z">
        <w:r w:rsidRPr="00930CEE" w:rsidDel="00B706E2">
          <w:rPr>
            <w:rFonts w:ascii="Calibri" w:hAnsi="Calibri" w:cs="Calibri"/>
            <w:b/>
            <w:sz w:val="22"/>
            <w:szCs w:val="22"/>
            <w:lang w:val="fr-FR"/>
          </w:rPr>
          <w:delText>13.2.2.2</w:delText>
        </w:r>
        <w:r w:rsidRPr="00930CEE" w:rsidDel="00B706E2">
          <w:rPr>
            <w:rFonts w:ascii="Calibri" w:hAnsi="Calibri" w:cs="Calibri"/>
            <w:sz w:val="22"/>
            <w:szCs w:val="22"/>
            <w:lang w:val="fr-FR"/>
          </w:rPr>
          <w:delText xml:space="preserve"> une entité dont la direction effective est contrôlée par la partie concernée ; ou</w:delText>
        </w:r>
      </w:del>
    </w:p>
    <w:p w14:paraId="4E179F9B" w14:textId="7C300B96" w:rsidR="00615072" w:rsidRPr="00930CEE" w:rsidDel="00B706E2" w:rsidRDefault="00615072">
      <w:pPr>
        <w:rPr>
          <w:del w:id="3540" w:author="Marie Christa Ermite Joseph Fevry" w:date="2018-06-07T15:22:00Z"/>
          <w:rFonts w:ascii="Calibri" w:hAnsi="Calibri" w:cs="Calibri"/>
          <w:sz w:val="22"/>
          <w:szCs w:val="22"/>
          <w:lang w:val="fr-FR"/>
        </w:rPr>
        <w:pPrChange w:id="3541" w:author="Marie Christa Ermite Joseph Fevry" w:date="2018-10-18T15:44:00Z">
          <w:pPr>
            <w:ind w:left="1080" w:hanging="810"/>
            <w:jc w:val="both"/>
          </w:pPr>
        </w:pPrChange>
      </w:pPr>
    </w:p>
    <w:p w14:paraId="7B52E6BB" w14:textId="69913853" w:rsidR="002A02EA" w:rsidRPr="00930CEE" w:rsidDel="00B706E2" w:rsidRDefault="002A02EA">
      <w:pPr>
        <w:rPr>
          <w:del w:id="3542" w:author="Marie Christa Ermite Joseph Fevry" w:date="2018-06-07T15:22:00Z"/>
          <w:rFonts w:ascii="Calibri" w:hAnsi="Calibri" w:cs="Calibri"/>
          <w:sz w:val="22"/>
          <w:szCs w:val="22"/>
          <w:lang w:val="fr-FR"/>
        </w:rPr>
        <w:pPrChange w:id="3543" w:author="Marie Christa Ermite Joseph Fevry" w:date="2018-10-18T15:44:00Z">
          <w:pPr>
            <w:ind w:left="1080" w:hanging="810"/>
            <w:jc w:val="both"/>
          </w:pPr>
        </w:pPrChange>
      </w:pPr>
      <w:del w:id="3544" w:author="Marie Christa Ermite Joseph Fevry" w:date="2018-06-07T15:22:00Z">
        <w:r w:rsidRPr="00930CEE" w:rsidDel="00B706E2">
          <w:rPr>
            <w:rFonts w:ascii="Calibri" w:hAnsi="Calibri" w:cs="Calibri"/>
            <w:b/>
            <w:sz w:val="22"/>
            <w:szCs w:val="22"/>
            <w:lang w:val="fr-FR"/>
          </w:rPr>
          <w:delText>13.2.2.3</w:delText>
        </w:r>
        <w:r w:rsidRPr="00930CEE" w:rsidDel="00B706E2">
          <w:rPr>
            <w:rFonts w:ascii="Calibri" w:hAnsi="Calibri" w:cs="Calibri"/>
            <w:sz w:val="22"/>
            <w:szCs w:val="22"/>
            <w:lang w:val="fr-FR"/>
          </w:rPr>
          <w:delText xml:space="preserve"> s’agissant du PNUD, un fonds affilié tel que l’UNCDF, l’UNIFEM ou l’UNV. </w:delText>
        </w:r>
      </w:del>
    </w:p>
    <w:p w14:paraId="366A8394" w14:textId="032AABA9" w:rsidR="002A02EA" w:rsidRPr="00930CEE" w:rsidDel="00B706E2" w:rsidRDefault="002A02EA">
      <w:pPr>
        <w:rPr>
          <w:del w:id="3545" w:author="Marie Christa Ermite Joseph Fevry" w:date="2018-06-07T15:22:00Z"/>
          <w:rFonts w:ascii="Calibri" w:hAnsi="Calibri" w:cs="Calibri"/>
          <w:sz w:val="22"/>
          <w:szCs w:val="22"/>
          <w:lang w:val="fr-FR"/>
        </w:rPr>
        <w:pPrChange w:id="3546" w:author="Marie Christa Ermite Joseph Fevry" w:date="2018-10-18T15:44:00Z">
          <w:pPr>
            <w:ind w:left="1080"/>
            <w:jc w:val="both"/>
          </w:pPr>
        </w:pPrChange>
      </w:pPr>
    </w:p>
    <w:p w14:paraId="2F46911E" w14:textId="6D672884" w:rsidR="00D114F4" w:rsidRPr="00C0646F" w:rsidDel="00B706E2" w:rsidRDefault="002A02EA">
      <w:pPr>
        <w:rPr>
          <w:del w:id="3547" w:author="Marie Christa Ermite Joseph Fevry" w:date="2018-06-07T15:22:00Z"/>
          <w:rFonts w:ascii="Calibri" w:hAnsi="Calibri" w:cs="Calibri"/>
          <w:sz w:val="22"/>
          <w:szCs w:val="22"/>
          <w:lang w:val="fr-FR"/>
        </w:rPr>
        <w:pPrChange w:id="3548" w:author="Marie Christa Ermite Joseph Fevry" w:date="2018-10-18T15:44:00Z">
          <w:pPr>
            <w:jc w:val="both"/>
          </w:pPr>
        </w:pPrChange>
      </w:pPr>
      <w:del w:id="3549" w:author="Marie Christa Ermite Joseph Fevry" w:date="2018-06-07T15:22:00Z">
        <w:r w:rsidRPr="00930CEE" w:rsidDel="00B706E2">
          <w:rPr>
            <w:rFonts w:ascii="Calibri" w:hAnsi="Calibri" w:cs="Calibri"/>
            <w:b/>
            <w:sz w:val="22"/>
            <w:szCs w:val="22"/>
            <w:lang w:val="fr-FR"/>
          </w:rPr>
          <w:delText>13.3</w:delText>
        </w:r>
        <w:r w:rsidRPr="00930CEE" w:rsidDel="00B706E2">
          <w:rPr>
            <w:rFonts w:ascii="Calibri" w:hAnsi="Calibri" w:cs="Calibri"/>
            <w:sz w:val="22"/>
            <w:szCs w:val="22"/>
            <w:lang w:val="fr-FR"/>
          </w:rPr>
          <w:tab/>
          <w:delText>Le prestataire pourra divulguer les Informations dans la mesure requise par la loi, sachant toutefois que, sous réserve des privilèges et immunités de l’Organisation des Nations Unies et sans renonciation à ceux-ci, le prestataire devra notifier au PNUD suffisamment à l’avance une demande de divulgation des Informations afin de lui donner la possibilité de prendre des mesures de protection ou toute autre mesure opportune avant qu’une telle divulgation ne soit effectuée.</w:delText>
        </w:r>
        <w:r w:rsidR="00D114F4" w:rsidRPr="00C0646F" w:rsidDel="00B706E2">
          <w:rPr>
            <w:rFonts w:ascii="Calibri" w:hAnsi="Calibri" w:cs="Calibri"/>
            <w:sz w:val="22"/>
            <w:szCs w:val="22"/>
            <w:lang w:val="fr-FR"/>
          </w:rPr>
          <w:delText xml:space="preserve"> </w:delText>
        </w:r>
      </w:del>
    </w:p>
    <w:p w14:paraId="413A0942" w14:textId="298A3C3A" w:rsidR="002A02EA" w:rsidRPr="00930CEE" w:rsidDel="00B706E2" w:rsidRDefault="002A02EA">
      <w:pPr>
        <w:rPr>
          <w:del w:id="3550" w:author="Marie Christa Ermite Joseph Fevry" w:date="2018-06-07T15:22:00Z"/>
          <w:rFonts w:ascii="Calibri" w:hAnsi="Calibri" w:cs="Calibri"/>
          <w:sz w:val="22"/>
          <w:szCs w:val="22"/>
          <w:lang w:val="fr-FR"/>
        </w:rPr>
        <w:pPrChange w:id="3551" w:author="Marie Christa Ermite Joseph Fevry" w:date="2018-10-18T15:44:00Z">
          <w:pPr>
            <w:ind w:left="720" w:hanging="720"/>
            <w:jc w:val="both"/>
          </w:pPr>
        </w:pPrChange>
      </w:pPr>
    </w:p>
    <w:p w14:paraId="6A820F40" w14:textId="29AC5F68" w:rsidR="00D114F4" w:rsidRPr="00C0646F" w:rsidDel="00B706E2" w:rsidRDefault="002A02EA">
      <w:pPr>
        <w:rPr>
          <w:del w:id="3552" w:author="Marie Christa Ermite Joseph Fevry" w:date="2018-06-07T15:22:00Z"/>
          <w:rFonts w:ascii="Calibri" w:hAnsi="Calibri" w:cs="Calibri"/>
          <w:sz w:val="22"/>
          <w:szCs w:val="22"/>
          <w:lang w:val="fr-FR"/>
        </w:rPr>
        <w:pPrChange w:id="3553" w:author="Marie Christa Ermite Joseph Fevry" w:date="2018-10-18T15:44:00Z">
          <w:pPr>
            <w:jc w:val="both"/>
          </w:pPr>
        </w:pPrChange>
      </w:pPr>
      <w:del w:id="3554" w:author="Marie Christa Ermite Joseph Fevry" w:date="2018-06-07T15:22:00Z">
        <w:r w:rsidRPr="00930CEE" w:rsidDel="00B706E2">
          <w:rPr>
            <w:rFonts w:ascii="Calibri" w:hAnsi="Calibri" w:cs="Calibri"/>
            <w:b/>
            <w:sz w:val="22"/>
            <w:szCs w:val="22"/>
            <w:lang w:val="fr-FR"/>
          </w:rPr>
          <w:delText>13.4</w:delText>
        </w:r>
        <w:r w:rsidRPr="00930CEE" w:rsidDel="00B706E2">
          <w:rPr>
            <w:rFonts w:ascii="Calibri" w:hAnsi="Calibri" w:cs="Calibri"/>
            <w:sz w:val="22"/>
            <w:szCs w:val="22"/>
            <w:lang w:val="fr-FR"/>
          </w:rPr>
          <w:tab/>
          <w:delText>Le PNUD pourra divulguer les Informations dans la mesure requise par la Charte des Nations Unies, les résolutions ou règlements de l’Assemblée générale ou les règles édictées par le Secrétaire général.</w:delText>
        </w:r>
        <w:r w:rsidR="00D114F4" w:rsidRPr="00C0646F" w:rsidDel="00B706E2">
          <w:rPr>
            <w:rFonts w:ascii="Calibri" w:hAnsi="Calibri" w:cs="Calibri"/>
            <w:sz w:val="22"/>
            <w:szCs w:val="22"/>
            <w:lang w:val="fr-FR"/>
          </w:rPr>
          <w:delText xml:space="preserve"> </w:delText>
        </w:r>
      </w:del>
    </w:p>
    <w:p w14:paraId="1A900822" w14:textId="54D4DC4A" w:rsidR="002A02EA" w:rsidRPr="00930CEE" w:rsidDel="00B706E2" w:rsidRDefault="002A02EA">
      <w:pPr>
        <w:rPr>
          <w:del w:id="3555" w:author="Marie Christa Ermite Joseph Fevry" w:date="2018-06-07T15:22:00Z"/>
          <w:rFonts w:ascii="Calibri" w:hAnsi="Calibri" w:cs="Calibri"/>
          <w:sz w:val="22"/>
          <w:szCs w:val="22"/>
          <w:lang w:val="fr-FR"/>
        </w:rPr>
        <w:pPrChange w:id="3556" w:author="Marie Christa Ermite Joseph Fevry" w:date="2018-10-18T15:44:00Z">
          <w:pPr>
            <w:ind w:left="720" w:hanging="720"/>
            <w:jc w:val="both"/>
          </w:pPr>
        </w:pPrChange>
      </w:pPr>
    </w:p>
    <w:p w14:paraId="2294B9D3" w14:textId="48B57429" w:rsidR="00D114F4" w:rsidRPr="00C0646F" w:rsidDel="00B706E2" w:rsidRDefault="002A02EA">
      <w:pPr>
        <w:rPr>
          <w:del w:id="3557" w:author="Marie Christa Ermite Joseph Fevry" w:date="2018-06-07T15:22:00Z"/>
          <w:rFonts w:ascii="Calibri" w:hAnsi="Calibri" w:cs="Calibri"/>
          <w:sz w:val="22"/>
          <w:szCs w:val="22"/>
          <w:lang w:val="fr-FR"/>
        </w:rPr>
        <w:pPrChange w:id="3558" w:author="Marie Christa Ermite Joseph Fevry" w:date="2018-10-18T15:44:00Z">
          <w:pPr>
            <w:jc w:val="both"/>
          </w:pPr>
        </w:pPrChange>
      </w:pPr>
      <w:del w:id="3559" w:author="Marie Christa Ermite Joseph Fevry" w:date="2018-06-07T15:22:00Z">
        <w:r w:rsidRPr="00930CEE" w:rsidDel="00B706E2">
          <w:rPr>
            <w:rFonts w:ascii="Calibri" w:hAnsi="Calibri" w:cs="Calibri"/>
            <w:b/>
            <w:sz w:val="22"/>
            <w:szCs w:val="22"/>
            <w:lang w:val="fr-FR"/>
          </w:rPr>
          <w:delText>13.5</w:delText>
        </w:r>
        <w:r w:rsidRPr="00930CEE" w:rsidDel="00B706E2">
          <w:rPr>
            <w:rFonts w:ascii="Calibri" w:hAnsi="Calibri" w:cs="Calibri"/>
            <w:sz w:val="22"/>
            <w:szCs w:val="22"/>
            <w:lang w:val="fr-FR"/>
          </w:rPr>
          <w:tab/>
          <w:delText>Le Destinataire n’aura pas l’interdiction de divulguer les Informations qu’il aura obtenues d’un tiers sans restriction, qui seront divulguées par le Divulgateur à un tiers sans obligation de confidentialité, qui seront antérieurement connues du Destinataire ou qui seront développées à tout moment par le Destinataire de manière totalement indépendante de toute divulgation effectuée dans le cadre des présentes.</w:delText>
        </w:r>
        <w:r w:rsidR="00D114F4" w:rsidRPr="00C0646F" w:rsidDel="00B706E2">
          <w:rPr>
            <w:rFonts w:ascii="Calibri" w:hAnsi="Calibri" w:cs="Calibri"/>
            <w:sz w:val="22"/>
            <w:szCs w:val="22"/>
            <w:lang w:val="fr-FR"/>
          </w:rPr>
          <w:delText xml:space="preserve"> </w:delText>
        </w:r>
      </w:del>
    </w:p>
    <w:p w14:paraId="3EA99358" w14:textId="74361B9D" w:rsidR="002A02EA" w:rsidRPr="00930CEE" w:rsidDel="00B706E2" w:rsidRDefault="002A02EA">
      <w:pPr>
        <w:rPr>
          <w:del w:id="3560" w:author="Marie Christa Ermite Joseph Fevry" w:date="2018-06-07T15:22:00Z"/>
          <w:rFonts w:ascii="Calibri" w:hAnsi="Calibri" w:cs="Calibri"/>
          <w:sz w:val="22"/>
          <w:szCs w:val="22"/>
          <w:lang w:val="fr-FR"/>
        </w:rPr>
        <w:pPrChange w:id="3561" w:author="Marie Christa Ermite Joseph Fevry" w:date="2018-10-18T15:44:00Z">
          <w:pPr>
            <w:ind w:left="720" w:hanging="720"/>
            <w:jc w:val="both"/>
          </w:pPr>
        </w:pPrChange>
      </w:pPr>
    </w:p>
    <w:p w14:paraId="0A865995" w14:textId="1696CC05" w:rsidR="00D114F4" w:rsidRPr="00C0646F" w:rsidDel="00B706E2" w:rsidRDefault="002A02EA">
      <w:pPr>
        <w:rPr>
          <w:del w:id="3562" w:author="Marie Christa Ermite Joseph Fevry" w:date="2018-06-07T15:22:00Z"/>
          <w:rFonts w:ascii="Calibri" w:hAnsi="Calibri" w:cs="Calibri"/>
          <w:sz w:val="22"/>
          <w:szCs w:val="22"/>
          <w:lang w:val="fr-FR"/>
        </w:rPr>
        <w:pPrChange w:id="3563" w:author="Marie Christa Ermite Joseph Fevry" w:date="2018-10-18T15:44:00Z">
          <w:pPr>
            <w:jc w:val="both"/>
          </w:pPr>
        </w:pPrChange>
      </w:pPr>
      <w:del w:id="3564" w:author="Marie Christa Ermite Joseph Fevry" w:date="2018-06-07T15:22:00Z">
        <w:r w:rsidRPr="00930CEE" w:rsidDel="00B706E2">
          <w:rPr>
            <w:rFonts w:ascii="Calibri" w:hAnsi="Calibri" w:cs="Calibri"/>
            <w:b/>
            <w:sz w:val="22"/>
            <w:szCs w:val="22"/>
            <w:lang w:val="fr-FR"/>
          </w:rPr>
          <w:delText>13.6</w:delText>
        </w:r>
        <w:r w:rsidRPr="00930CEE" w:rsidDel="00B706E2">
          <w:rPr>
            <w:rFonts w:ascii="Calibri" w:hAnsi="Calibri" w:cs="Calibri"/>
            <w:sz w:val="22"/>
            <w:szCs w:val="22"/>
            <w:lang w:val="fr-FR"/>
          </w:rPr>
          <w:tab/>
          <w:delText>Les présentes obligations et restrictions en matière de confidentialité produiront leurs effets au cours de la durée du contrat, y compris pendant toute prorogation de celui-ci, et, sauf disposition contraire figurant au contrat, demeureront en vigueur postérieurement à sa résiliation.</w:delText>
        </w:r>
        <w:r w:rsidR="00D114F4" w:rsidRPr="00C0646F" w:rsidDel="00B706E2">
          <w:rPr>
            <w:rFonts w:ascii="Calibri" w:hAnsi="Calibri" w:cs="Calibri"/>
            <w:sz w:val="22"/>
            <w:szCs w:val="22"/>
            <w:lang w:val="fr-FR"/>
          </w:rPr>
          <w:delText xml:space="preserve"> </w:delText>
        </w:r>
      </w:del>
    </w:p>
    <w:p w14:paraId="5F276EF6" w14:textId="321DA925" w:rsidR="002A02EA" w:rsidRPr="00930CEE" w:rsidDel="00B706E2" w:rsidRDefault="002A02EA">
      <w:pPr>
        <w:rPr>
          <w:del w:id="3565" w:author="Marie Christa Ermite Joseph Fevry" w:date="2018-06-07T15:22:00Z"/>
          <w:rFonts w:ascii="Calibri" w:hAnsi="Calibri" w:cs="Calibri"/>
          <w:sz w:val="22"/>
          <w:szCs w:val="22"/>
          <w:lang w:val="fr-FR"/>
        </w:rPr>
        <w:pPrChange w:id="3566" w:author="Marie Christa Ermite Joseph Fevry" w:date="2018-10-18T15:44:00Z">
          <w:pPr>
            <w:ind w:left="720" w:hanging="720"/>
            <w:jc w:val="both"/>
          </w:pPr>
        </w:pPrChange>
      </w:pPr>
    </w:p>
    <w:p w14:paraId="06D8B84D" w14:textId="36EEB54D" w:rsidR="002A02EA" w:rsidRPr="00930CEE" w:rsidDel="00B706E2" w:rsidRDefault="002A02EA">
      <w:pPr>
        <w:rPr>
          <w:del w:id="3567" w:author="Marie Christa Ermite Joseph Fevry" w:date="2018-06-07T15:22:00Z"/>
          <w:rFonts w:ascii="Calibri" w:hAnsi="Calibri" w:cs="Calibri"/>
          <w:b/>
          <w:sz w:val="22"/>
          <w:szCs w:val="22"/>
          <w:lang w:val="fr-FR"/>
        </w:rPr>
        <w:pPrChange w:id="3568" w:author="Marie Christa Ermite Joseph Fevry" w:date="2018-10-18T15:44:00Z">
          <w:pPr>
            <w:jc w:val="both"/>
          </w:pPr>
        </w:pPrChange>
      </w:pPr>
      <w:del w:id="3569" w:author="Marie Christa Ermite Joseph Fevry" w:date="2018-06-07T15:22:00Z">
        <w:r w:rsidRPr="00930CEE" w:rsidDel="00B706E2">
          <w:rPr>
            <w:rFonts w:ascii="Calibri" w:hAnsi="Calibri" w:cs="Calibri"/>
            <w:b/>
            <w:sz w:val="22"/>
            <w:szCs w:val="22"/>
            <w:lang w:val="fr-FR"/>
          </w:rPr>
          <w:delText>14.0</w:delText>
        </w:r>
        <w:r w:rsidRPr="00930CEE" w:rsidDel="00B706E2">
          <w:rPr>
            <w:rFonts w:ascii="Calibri" w:hAnsi="Calibri" w:cs="Calibri"/>
            <w:b/>
            <w:sz w:val="22"/>
            <w:szCs w:val="22"/>
            <w:lang w:val="fr-FR"/>
          </w:rPr>
          <w:tab/>
          <w:delText>FORCE MAJEURE ; AUTRES CHANGEMENTS DE SITUATION</w:delText>
        </w:r>
      </w:del>
    </w:p>
    <w:p w14:paraId="432308C9" w14:textId="7EAE2209" w:rsidR="002A02EA" w:rsidRPr="00930CEE" w:rsidDel="00B706E2" w:rsidRDefault="002A02EA">
      <w:pPr>
        <w:rPr>
          <w:del w:id="3570" w:author="Marie Christa Ermite Joseph Fevry" w:date="2018-06-07T15:22:00Z"/>
          <w:rFonts w:ascii="Calibri" w:hAnsi="Calibri" w:cs="Calibri"/>
          <w:b/>
          <w:sz w:val="22"/>
          <w:szCs w:val="22"/>
          <w:lang w:val="fr-FR"/>
        </w:rPr>
        <w:pPrChange w:id="3571" w:author="Marie Christa Ermite Joseph Fevry" w:date="2018-10-18T15:44:00Z">
          <w:pPr>
            <w:jc w:val="both"/>
          </w:pPr>
        </w:pPrChange>
      </w:pPr>
    </w:p>
    <w:p w14:paraId="3214E44E" w14:textId="1AEB38AF" w:rsidR="00D114F4" w:rsidRPr="00C0646F" w:rsidDel="00B706E2" w:rsidRDefault="002A02EA">
      <w:pPr>
        <w:rPr>
          <w:del w:id="3572" w:author="Marie Christa Ermite Joseph Fevry" w:date="2018-06-07T15:22:00Z"/>
          <w:rFonts w:ascii="Calibri" w:hAnsi="Calibri" w:cs="Calibri"/>
          <w:sz w:val="22"/>
          <w:szCs w:val="22"/>
          <w:lang w:val="fr-FR"/>
        </w:rPr>
        <w:pPrChange w:id="3573" w:author="Marie Christa Ermite Joseph Fevry" w:date="2018-10-18T15:44:00Z">
          <w:pPr>
            <w:jc w:val="both"/>
          </w:pPr>
        </w:pPrChange>
      </w:pPr>
      <w:del w:id="3574" w:author="Marie Christa Ermite Joseph Fevry" w:date="2018-06-07T15:22:00Z">
        <w:r w:rsidRPr="00930CEE" w:rsidDel="00B706E2">
          <w:rPr>
            <w:rFonts w:ascii="Calibri" w:hAnsi="Calibri" w:cs="Calibri"/>
            <w:b/>
            <w:sz w:val="22"/>
            <w:szCs w:val="22"/>
            <w:lang w:val="fr-FR"/>
          </w:rPr>
          <w:delText>14.1</w:delText>
        </w:r>
        <w:r w:rsidRPr="00930CEE" w:rsidDel="00B706E2">
          <w:rPr>
            <w:rFonts w:ascii="Calibri" w:hAnsi="Calibri" w:cs="Calibri"/>
            <w:sz w:val="22"/>
            <w:szCs w:val="22"/>
            <w:lang w:val="fr-FR"/>
          </w:rPr>
          <w:tab/>
          <w:delText>En cas de survenance d’un quelconque évènement constituant un cas de force majeure et aussi rapidement que possible après sa survenance, le prestataire devra en notifier par écrit le PNUD avec l’ensemble des détails s’y rapportant si le prestataire se trouve de ce fait dans l’incapacité totale ou partielle d’exécuter ses obligations et de s’acquitter de ses responsabilités aux termes du contrat. Le prestataire devra également notifier au PNUD tout autre changement de situation ou la survenance de tout évènement compromettant ou risquant de compromettre l’exécution de ses obligations aux termes du contrat. Dès réception de la notification requise par le présent article, le PNUD prendra les mesures qu’il considérera, à sa seule et entière discrétion, comme étant opportunes ou nécessaires au regard des circonstances, y compris l’octroi au prestataire d’un délai supplémentaire raisonnable pour exécuter ses obligations aux termes du contrat.</w:delText>
        </w:r>
        <w:r w:rsidR="00D114F4" w:rsidRPr="00C0646F" w:rsidDel="00B706E2">
          <w:rPr>
            <w:rFonts w:ascii="Calibri" w:hAnsi="Calibri" w:cs="Calibri"/>
            <w:sz w:val="22"/>
            <w:szCs w:val="22"/>
            <w:lang w:val="fr-FR"/>
          </w:rPr>
          <w:delText xml:space="preserve"> </w:delText>
        </w:r>
      </w:del>
    </w:p>
    <w:p w14:paraId="668763A5" w14:textId="4CEA5F59" w:rsidR="002A02EA" w:rsidRPr="00930CEE" w:rsidDel="00B706E2" w:rsidRDefault="002A02EA">
      <w:pPr>
        <w:rPr>
          <w:del w:id="3575" w:author="Marie Christa Ermite Joseph Fevry" w:date="2018-06-07T15:22:00Z"/>
          <w:rFonts w:ascii="Calibri" w:hAnsi="Calibri" w:cs="Calibri"/>
          <w:sz w:val="22"/>
          <w:szCs w:val="22"/>
          <w:lang w:val="fr-FR"/>
        </w:rPr>
        <w:pPrChange w:id="3576" w:author="Marie Christa Ermite Joseph Fevry" w:date="2018-10-18T15:44:00Z">
          <w:pPr>
            <w:ind w:left="720" w:hanging="720"/>
            <w:jc w:val="both"/>
          </w:pPr>
        </w:pPrChange>
      </w:pPr>
    </w:p>
    <w:p w14:paraId="73068C93" w14:textId="0402CCBC" w:rsidR="00D114F4" w:rsidRPr="00C0646F" w:rsidDel="00B706E2" w:rsidRDefault="002A02EA">
      <w:pPr>
        <w:rPr>
          <w:del w:id="3577" w:author="Marie Christa Ermite Joseph Fevry" w:date="2018-06-07T15:22:00Z"/>
          <w:rFonts w:ascii="Calibri" w:hAnsi="Calibri" w:cs="Calibri"/>
          <w:sz w:val="22"/>
          <w:szCs w:val="22"/>
          <w:lang w:val="fr-FR"/>
        </w:rPr>
        <w:pPrChange w:id="3578" w:author="Marie Christa Ermite Joseph Fevry" w:date="2018-10-18T15:44:00Z">
          <w:pPr>
            <w:jc w:val="both"/>
          </w:pPr>
        </w:pPrChange>
      </w:pPr>
      <w:del w:id="3579" w:author="Marie Christa Ermite Joseph Fevry" w:date="2018-06-07T15:22:00Z">
        <w:r w:rsidRPr="00930CEE" w:rsidDel="00B706E2">
          <w:rPr>
            <w:rFonts w:ascii="Calibri" w:hAnsi="Calibri" w:cs="Calibri"/>
            <w:b/>
            <w:sz w:val="22"/>
            <w:szCs w:val="22"/>
            <w:lang w:val="fr-FR"/>
          </w:rPr>
          <w:delText>14.2</w:delText>
        </w:r>
        <w:r w:rsidRPr="00930CEE" w:rsidDel="00B706E2">
          <w:rPr>
            <w:rFonts w:ascii="Calibri" w:hAnsi="Calibri" w:cs="Calibri"/>
            <w:sz w:val="22"/>
            <w:szCs w:val="22"/>
            <w:lang w:val="fr-FR"/>
          </w:rPr>
          <w:tab/>
          <w:delText>Si, en raison d’un cas de force majeure, le prestataire est définitivement incapable de s’acquitter, en tout ou en partie, de ses obligations et de ses responsabilités aux termes du contrat, le PNUD aura le droit de suspendre ou de résilier le présent contrat selon les mêmes conditions que celles qui figurent dans l’article 15 « Résiliation », sachant toutefois que le délai de préavis sera de sept (7) jours au lieu de trente (30) jours</w:delText>
        </w:r>
        <w:r w:rsidR="00D114F4" w:rsidRPr="00930CEE" w:rsidDel="00B706E2">
          <w:rPr>
            <w:rFonts w:ascii="Calibri" w:hAnsi="Calibri" w:cs="Calibri"/>
            <w:sz w:val="22"/>
            <w:szCs w:val="22"/>
            <w:lang w:val="fr-FR"/>
          </w:rPr>
          <w:delText>.</w:delText>
        </w:r>
      </w:del>
    </w:p>
    <w:p w14:paraId="5D4BE939" w14:textId="7A74F27A" w:rsidR="002A02EA" w:rsidRPr="00930CEE" w:rsidDel="00B706E2" w:rsidRDefault="002A02EA">
      <w:pPr>
        <w:rPr>
          <w:del w:id="3580" w:author="Marie Christa Ermite Joseph Fevry" w:date="2018-06-07T15:22:00Z"/>
          <w:rFonts w:ascii="Calibri" w:hAnsi="Calibri" w:cs="Calibri"/>
          <w:sz w:val="22"/>
          <w:szCs w:val="22"/>
          <w:lang w:val="fr-FR"/>
        </w:rPr>
        <w:pPrChange w:id="3581" w:author="Marie Christa Ermite Joseph Fevry" w:date="2018-10-18T15:44:00Z">
          <w:pPr>
            <w:ind w:left="720" w:hanging="720"/>
            <w:jc w:val="both"/>
          </w:pPr>
        </w:pPrChange>
      </w:pPr>
    </w:p>
    <w:p w14:paraId="443F196E" w14:textId="3D89E73E" w:rsidR="00D114F4" w:rsidRPr="00C0646F" w:rsidDel="00B706E2" w:rsidRDefault="002A02EA">
      <w:pPr>
        <w:rPr>
          <w:del w:id="3582" w:author="Marie Christa Ermite Joseph Fevry" w:date="2018-06-07T15:22:00Z"/>
          <w:rFonts w:ascii="Calibri" w:hAnsi="Calibri" w:cs="Calibri"/>
          <w:sz w:val="22"/>
          <w:szCs w:val="22"/>
          <w:lang w:val="fr-FR"/>
        </w:rPr>
        <w:pPrChange w:id="3583" w:author="Marie Christa Ermite Joseph Fevry" w:date="2018-10-18T15:44:00Z">
          <w:pPr>
            <w:jc w:val="both"/>
          </w:pPr>
        </w:pPrChange>
      </w:pPr>
      <w:del w:id="3584" w:author="Marie Christa Ermite Joseph Fevry" w:date="2018-06-07T15:22:00Z">
        <w:r w:rsidRPr="00930CEE" w:rsidDel="00B706E2">
          <w:rPr>
            <w:rFonts w:ascii="Calibri" w:hAnsi="Calibri" w:cs="Calibri"/>
            <w:b/>
            <w:sz w:val="22"/>
            <w:szCs w:val="22"/>
            <w:lang w:val="fr-FR"/>
          </w:rPr>
          <w:delText>14.3</w:delText>
        </w:r>
        <w:r w:rsidRPr="00930CEE" w:rsidDel="00B706E2">
          <w:rPr>
            <w:rFonts w:ascii="Calibri" w:hAnsi="Calibri" w:cs="Calibri"/>
            <w:b/>
            <w:sz w:val="22"/>
            <w:szCs w:val="22"/>
            <w:lang w:val="fr-FR"/>
          </w:rPr>
          <w:tab/>
        </w:r>
        <w:r w:rsidRPr="00930CEE" w:rsidDel="00B706E2">
          <w:rPr>
            <w:rFonts w:ascii="Calibri" w:hAnsi="Calibri" w:cs="Calibri"/>
            <w:sz w:val="22"/>
            <w:szCs w:val="22"/>
            <w:lang w:val="fr-FR"/>
          </w:rPr>
          <w:delText>Le terme de force majeure, tel qu’il est utilisé dans le présent article désigne des catastrophes naturelles, une guerre (déclarée ou non), une invasion, une révolution, une insurrection ou d’autres actes d’une nature ou d’une force similaire.</w:delText>
        </w:r>
        <w:r w:rsidR="00D114F4" w:rsidRPr="00C0646F" w:rsidDel="00B706E2">
          <w:rPr>
            <w:rFonts w:ascii="Calibri" w:hAnsi="Calibri" w:cs="Calibri"/>
            <w:sz w:val="22"/>
            <w:szCs w:val="22"/>
            <w:lang w:val="fr-FR"/>
          </w:rPr>
          <w:delText xml:space="preserve"> </w:delText>
        </w:r>
      </w:del>
    </w:p>
    <w:p w14:paraId="43BF761D" w14:textId="6E791534" w:rsidR="002A02EA" w:rsidRPr="00930CEE" w:rsidDel="00B706E2" w:rsidRDefault="002A02EA">
      <w:pPr>
        <w:rPr>
          <w:del w:id="3585" w:author="Marie Christa Ermite Joseph Fevry" w:date="2018-06-07T15:22:00Z"/>
          <w:rFonts w:ascii="Calibri" w:hAnsi="Calibri" w:cs="Calibri"/>
          <w:sz w:val="22"/>
          <w:szCs w:val="22"/>
          <w:lang w:val="fr-FR"/>
        </w:rPr>
        <w:pPrChange w:id="3586" w:author="Marie Christa Ermite Joseph Fevry" w:date="2018-10-18T15:44:00Z">
          <w:pPr>
            <w:ind w:left="720" w:hanging="720"/>
            <w:jc w:val="both"/>
          </w:pPr>
        </w:pPrChange>
      </w:pPr>
    </w:p>
    <w:p w14:paraId="2323189E" w14:textId="2815DCCE" w:rsidR="00D114F4" w:rsidRPr="00C0646F" w:rsidDel="00B706E2" w:rsidRDefault="002A02EA">
      <w:pPr>
        <w:rPr>
          <w:del w:id="3587" w:author="Marie Christa Ermite Joseph Fevry" w:date="2018-06-07T15:22:00Z"/>
          <w:rFonts w:ascii="Calibri" w:hAnsi="Calibri" w:cs="Calibri"/>
          <w:sz w:val="22"/>
          <w:szCs w:val="22"/>
          <w:lang w:val="fr-FR"/>
        </w:rPr>
        <w:pPrChange w:id="3588" w:author="Marie Christa Ermite Joseph Fevry" w:date="2018-10-18T15:44:00Z">
          <w:pPr>
            <w:jc w:val="both"/>
          </w:pPr>
        </w:pPrChange>
      </w:pPr>
      <w:del w:id="3589" w:author="Marie Christa Ermite Joseph Fevry" w:date="2018-06-07T15:22:00Z">
        <w:r w:rsidRPr="00930CEE" w:rsidDel="00B706E2">
          <w:rPr>
            <w:rFonts w:ascii="Calibri" w:hAnsi="Calibri" w:cs="Calibri"/>
            <w:b/>
            <w:sz w:val="22"/>
            <w:szCs w:val="22"/>
            <w:lang w:val="fr-FR"/>
          </w:rPr>
          <w:delText>14.4</w:delText>
        </w:r>
        <w:r w:rsidRPr="00930CEE" w:rsidDel="00B706E2">
          <w:rPr>
            <w:rFonts w:ascii="Calibri" w:hAnsi="Calibri" w:cs="Calibri"/>
            <w:sz w:val="22"/>
            <w:szCs w:val="22"/>
            <w:lang w:val="fr-FR"/>
          </w:rPr>
          <w:tab/>
          <w:delText>Le prestataire reconnaît et convient qu’en ce qui concerne les obligations prévues au contrat que le prestataire doit exécuter dans ou pour les régions dans lesquelles le PNUD est engagé ou se prépare à s’engager dans des opérations de maintien de la paix, humanitaires ou similaires ou dans lesquelles le PNUD se désengage de telles opérations, toute exécution tardive ou inexécution desdites obligations liée à des conditions difficiles dans lesdites régions ou à des troubles civils y survenant ne constituera pas, en soi, un cas de force majeure au sens du contrat.</w:delText>
        </w:r>
        <w:r w:rsidR="00D114F4" w:rsidRPr="00C0646F" w:rsidDel="00B706E2">
          <w:rPr>
            <w:rFonts w:ascii="Calibri" w:hAnsi="Calibri" w:cs="Calibri"/>
            <w:sz w:val="22"/>
            <w:szCs w:val="22"/>
            <w:lang w:val="fr-FR"/>
          </w:rPr>
          <w:delText xml:space="preserve"> </w:delText>
        </w:r>
      </w:del>
    </w:p>
    <w:p w14:paraId="14743653" w14:textId="69C4A45F" w:rsidR="002A02EA" w:rsidRPr="00930CEE" w:rsidDel="00B706E2" w:rsidRDefault="002A02EA">
      <w:pPr>
        <w:rPr>
          <w:del w:id="3590" w:author="Marie Christa Ermite Joseph Fevry" w:date="2018-06-07T15:22:00Z"/>
          <w:rFonts w:ascii="Calibri" w:hAnsi="Calibri" w:cs="Calibri"/>
          <w:sz w:val="22"/>
          <w:szCs w:val="22"/>
          <w:lang w:val="fr-FR"/>
        </w:rPr>
        <w:pPrChange w:id="3591" w:author="Marie Christa Ermite Joseph Fevry" w:date="2018-10-18T15:44:00Z">
          <w:pPr>
            <w:ind w:left="720" w:hanging="720"/>
            <w:jc w:val="both"/>
          </w:pPr>
        </w:pPrChange>
      </w:pPr>
    </w:p>
    <w:p w14:paraId="4954C839" w14:textId="37E2D30A" w:rsidR="002A02EA" w:rsidRPr="00930CEE" w:rsidDel="00B706E2" w:rsidRDefault="002A02EA">
      <w:pPr>
        <w:rPr>
          <w:del w:id="3592" w:author="Marie Christa Ermite Joseph Fevry" w:date="2018-06-07T15:22:00Z"/>
          <w:rFonts w:ascii="Calibri" w:hAnsi="Calibri" w:cs="Calibri"/>
          <w:b/>
          <w:sz w:val="22"/>
          <w:szCs w:val="22"/>
          <w:lang w:val="fr-FR"/>
        </w:rPr>
        <w:pPrChange w:id="3593" w:author="Marie Christa Ermite Joseph Fevry" w:date="2018-10-18T15:44:00Z">
          <w:pPr>
            <w:jc w:val="both"/>
          </w:pPr>
        </w:pPrChange>
      </w:pPr>
      <w:del w:id="3594" w:author="Marie Christa Ermite Joseph Fevry" w:date="2018-06-07T15:22:00Z">
        <w:r w:rsidRPr="00930CEE" w:rsidDel="00B706E2">
          <w:rPr>
            <w:rFonts w:ascii="Calibri" w:hAnsi="Calibri" w:cs="Calibri"/>
            <w:b/>
            <w:sz w:val="22"/>
            <w:szCs w:val="22"/>
            <w:lang w:val="fr-FR"/>
          </w:rPr>
          <w:delText>15.0</w:delText>
        </w:r>
        <w:r w:rsidRPr="00930CEE" w:rsidDel="00B706E2">
          <w:rPr>
            <w:rFonts w:ascii="Calibri" w:hAnsi="Calibri" w:cs="Calibri"/>
            <w:b/>
            <w:sz w:val="22"/>
            <w:szCs w:val="22"/>
            <w:lang w:val="fr-FR"/>
          </w:rPr>
          <w:tab/>
          <w:delText>RESILIATION</w:delText>
        </w:r>
      </w:del>
    </w:p>
    <w:p w14:paraId="549203C7" w14:textId="13C6EA25" w:rsidR="002A02EA" w:rsidRPr="00930CEE" w:rsidDel="00B706E2" w:rsidRDefault="002A02EA">
      <w:pPr>
        <w:rPr>
          <w:del w:id="3595" w:author="Marie Christa Ermite Joseph Fevry" w:date="2018-06-07T15:22:00Z"/>
          <w:rFonts w:ascii="Calibri" w:hAnsi="Calibri" w:cs="Calibri"/>
          <w:b/>
          <w:sz w:val="22"/>
          <w:szCs w:val="22"/>
          <w:lang w:val="fr-FR"/>
        </w:rPr>
        <w:pPrChange w:id="3596" w:author="Marie Christa Ermite Joseph Fevry" w:date="2018-10-18T15:44:00Z">
          <w:pPr>
            <w:jc w:val="both"/>
          </w:pPr>
        </w:pPrChange>
      </w:pPr>
    </w:p>
    <w:p w14:paraId="00A7D7AB" w14:textId="4361AC86" w:rsidR="00D114F4" w:rsidRPr="00C0646F" w:rsidDel="00B706E2" w:rsidRDefault="002A02EA">
      <w:pPr>
        <w:rPr>
          <w:del w:id="3597" w:author="Marie Christa Ermite Joseph Fevry" w:date="2018-06-07T15:22:00Z"/>
          <w:rFonts w:ascii="Calibri" w:hAnsi="Calibri" w:cs="Calibri"/>
          <w:sz w:val="22"/>
          <w:szCs w:val="22"/>
          <w:lang w:val="fr-FR"/>
        </w:rPr>
        <w:pPrChange w:id="3598" w:author="Marie Christa Ermite Joseph Fevry" w:date="2018-10-18T15:44:00Z">
          <w:pPr>
            <w:jc w:val="both"/>
          </w:pPr>
        </w:pPrChange>
      </w:pPr>
      <w:del w:id="3599" w:author="Marie Christa Ermite Joseph Fevry" w:date="2018-06-07T15:22:00Z">
        <w:r w:rsidRPr="00930CEE" w:rsidDel="00B706E2">
          <w:rPr>
            <w:rFonts w:ascii="Calibri" w:hAnsi="Calibri" w:cs="Calibri"/>
            <w:b/>
            <w:sz w:val="22"/>
            <w:szCs w:val="22"/>
            <w:lang w:val="fr-FR"/>
          </w:rPr>
          <w:delText>15.1</w:delText>
        </w:r>
        <w:r w:rsidRPr="00930CEE" w:rsidDel="00B706E2">
          <w:rPr>
            <w:rFonts w:ascii="Calibri" w:hAnsi="Calibri" w:cs="Calibri"/>
            <w:sz w:val="22"/>
            <w:szCs w:val="22"/>
            <w:lang w:val="fr-FR"/>
          </w:rPr>
          <w:tab/>
          <w:delText>Chaque partie pourra résilier le présent contrat pour un motif déterminé, en tout ou en partie, en adressant à l’autre partie un préavis écrit de trente (30) jours. L’engagement d’une procédure d’arbitrage conformément à l’article 16.2 (« Arbitrage ») ci-dessous ne pourra pas être considéré comme constituant une résiliation du présent contrat.</w:delText>
        </w:r>
        <w:r w:rsidR="00D114F4" w:rsidRPr="00C0646F" w:rsidDel="00B706E2">
          <w:rPr>
            <w:rFonts w:ascii="Calibri" w:hAnsi="Calibri" w:cs="Calibri"/>
            <w:sz w:val="22"/>
            <w:szCs w:val="22"/>
            <w:lang w:val="fr-FR"/>
          </w:rPr>
          <w:delText xml:space="preserve"> </w:delText>
        </w:r>
      </w:del>
    </w:p>
    <w:p w14:paraId="42095D97" w14:textId="15245EE8" w:rsidR="002A02EA" w:rsidRPr="00930CEE" w:rsidDel="00B706E2" w:rsidRDefault="002A02EA">
      <w:pPr>
        <w:rPr>
          <w:del w:id="3600" w:author="Marie Christa Ermite Joseph Fevry" w:date="2018-06-07T15:22:00Z"/>
          <w:rFonts w:ascii="Calibri" w:hAnsi="Calibri" w:cs="Calibri"/>
          <w:sz w:val="22"/>
          <w:szCs w:val="22"/>
          <w:lang w:val="fr-FR"/>
        </w:rPr>
        <w:pPrChange w:id="3601" w:author="Marie Christa Ermite Joseph Fevry" w:date="2018-10-18T15:44:00Z">
          <w:pPr>
            <w:ind w:left="720" w:hanging="720"/>
            <w:jc w:val="both"/>
          </w:pPr>
        </w:pPrChange>
      </w:pPr>
    </w:p>
    <w:p w14:paraId="7C58329C" w14:textId="11A86217" w:rsidR="00D114F4" w:rsidRPr="00C0646F" w:rsidDel="00B706E2" w:rsidRDefault="002A02EA">
      <w:pPr>
        <w:rPr>
          <w:del w:id="3602" w:author="Marie Christa Ermite Joseph Fevry" w:date="2018-06-07T15:22:00Z"/>
          <w:rFonts w:ascii="Calibri" w:hAnsi="Calibri" w:cs="Calibri"/>
          <w:sz w:val="22"/>
          <w:szCs w:val="22"/>
          <w:lang w:val="fr-FR"/>
        </w:rPr>
        <w:pPrChange w:id="3603" w:author="Marie Christa Ermite Joseph Fevry" w:date="2018-10-18T15:44:00Z">
          <w:pPr>
            <w:jc w:val="both"/>
          </w:pPr>
        </w:pPrChange>
      </w:pPr>
      <w:del w:id="3604" w:author="Marie Christa Ermite Joseph Fevry" w:date="2018-06-07T15:22:00Z">
        <w:r w:rsidRPr="00930CEE" w:rsidDel="00B706E2">
          <w:rPr>
            <w:rFonts w:ascii="Calibri" w:hAnsi="Calibri" w:cs="Calibri"/>
            <w:b/>
            <w:sz w:val="22"/>
            <w:szCs w:val="22"/>
            <w:lang w:val="fr-FR"/>
          </w:rPr>
          <w:delText>15.2</w:delText>
        </w:r>
        <w:r w:rsidRPr="00930CEE" w:rsidDel="00B706E2">
          <w:rPr>
            <w:rFonts w:ascii="Calibri" w:hAnsi="Calibri" w:cs="Calibri"/>
            <w:sz w:val="22"/>
            <w:szCs w:val="22"/>
            <w:lang w:val="fr-FR"/>
          </w:rPr>
          <w:tab/>
          <w:delText>Le PNUD se réserve le droit de résiliation le présent contrat sans motif à tout moment, en adressant au prestataire un préavis écrit de 15 jours. Dans ce cas, le PNUD devra rembourser au prestataire l’ensemble des frais raisonnables que celui-ci aura engagés avant de recevoir ledit préavis.</w:delText>
        </w:r>
        <w:r w:rsidR="00D114F4" w:rsidRPr="00C0646F" w:rsidDel="00B706E2">
          <w:rPr>
            <w:rFonts w:ascii="Calibri" w:hAnsi="Calibri" w:cs="Calibri"/>
            <w:sz w:val="22"/>
            <w:szCs w:val="22"/>
            <w:lang w:val="fr-FR"/>
          </w:rPr>
          <w:delText xml:space="preserve"> </w:delText>
        </w:r>
      </w:del>
    </w:p>
    <w:p w14:paraId="5E9A7E49" w14:textId="03C7BBA4" w:rsidR="002A02EA" w:rsidRPr="00930CEE" w:rsidDel="00B706E2" w:rsidRDefault="002A02EA">
      <w:pPr>
        <w:rPr>
          <w:del w:id="3605" w:author="Marie Christa Ermite Joseph Fevry" w:date="2018-06-07T15:22:00Z"/>
          <w:rFonts w:ascii="Calibri" w:hAnsi="Calibri" w:cs="Calibri"/>
          <w:sz w:val="22"/>
          <w:szCs w:val="22"/>
          <w:lang w:val="fr-FR"/>
        </w:rPr>
        <w:pPrChange w:id="3606" w:author="Marie Christa Ermite Joseph Fevry" w:date="2018-10-18T15:44:00Z">
          <w:pPr>
            <w:ind w:left="720" w:hanging="720"/>
            <w:jc w:val="both"/>
          </w:pPr>
        </w:pPrChange>
      </w:pPr>
    </w:p>
    <w:p w14:paraId="67EB9AD9" w14:textId="7E8781ED" w:rsidR="00D114F4" w:rsidRPr="00C0646F" w:rsidDel="00B706E2" w:rsidRDefault="002A02EA">
      <w:pPr>
        <w:rPr>
          <w:del w:id="3607" w:author="Marie Christa Ermite Joseph Fevry" w:date="2018-06-07T15:22:00Z"/>
          <w:rFonts w:ascii="Calibri" w:hAnsi="Calibri" w:cs="Calibri"/>
          <w:sz w:val="22"/>
          <w:szCs w:val="22"/>
          <w:lang w:val="fr-FR"/>
        </w:rPr>
        <w:pPrChange w:id="3608" w:author="Marie Christa Ermite Joseph Fevry" w:date="2018-10-18T15:44:00Z">
          <w:pPr>
            <w:jc w:val="both"/>
          </w:pPr>
        </w:pPrChange>
      </w:pPr>
      <w:del w:id="3609" w:author="Marie Christa Ermite Joseph Fevry" w:date="2018-06-07T15:22:00Z">
        <w:r w:rsidRPr="00930CEE" w:rsidDel="00B706E2">
          <w:rPr>
            <w:rFonts w:ascii="Calibri" w:hAnsi="Calibri" w:cs="Calibri"/>
            <w:b/>
            <w:sz w:val="22"/>
            <w:szCs w:val="22"/>
            <w:lang w:val="fr-FR"/>
          </w:rPr>
          <w:delText>15.3</w:delText>
        </w:r>
        <w:r w:rsidRPr="00930CEE" w:rsidDel="00B706E2">
          <w:rPr>
            <w:rFonts w:ascii="Calibri" w:hAnsi="Calibri" w:cs="Calibri"/>
            <w:sz w:val="22"/>
            <w:szCs w:val="22"/>
            <w:lang w:val="fr-FR"/>
          </w:rPr>
          <w:tab/>
          <w:delText>En cas de résiliation par le PNUD en application du présent article, aucun paiement ne sera dû par le PNUD au prestataire, à l’exception des prestations et services fournis de manière satisfaisante et conformément aux conditions expresses du présent contrat.</w:delText>
        </w:r>
        <w:r w:rsidR="00D114F4" w:rsidRPr="00C0646F" w:rsidDel="00B706E2">
          <w:rPr>
            <w:rFonts w:ascii="Calibri" w:hAnsi="Calibri" w:cs="Calibri"/>
            <w:sz w:val="22"/>
            <w:szCs w:val="22"/>
            <w:lang w:val="fr-FR"/>
          </w:rPr>
          <w:delText xml:space="preserve"> </w:delText>
        </w:r>
      </w:del>
    </w:p>
    <w:p w14:paraId="54A058FD" w14:textId="2F905670" w:rsidR="002A02EA" w:rsidRPr="00930CEE" w:rsidDel="00B706E2" w:rsidRDefault="002A02EA">
      <w:pPr>
        <w:rPr>
          <w:del w:id="3610" w:author="Marie Christa Ermite Joseph Fevry" w:date="2018-06-07T15:22:00Z"/>
          <w:rFonts w:ascii="Calibri" w:hAnsi="Calibri" w:cs="Calibri"/>
          <w:sz w:val="22"/>
          <w:szCs w:val="22"/>
          <w:lang w:val="fr-FR"/>
        </w:rPr>
        <w:pPrChange w:id="3611" w:author="Marie Christa Ermite Joseph Fevry" w:date="2018-10-18T15:44:00Z">
          <w:pPr>
            <w:ind w:left="720" w:hanging="720"/>
            <w:jc w:val="both"/>
          </w:pPr>
        </w:pPrChange>
      </w:pPr>
    </w:p>
    <w:p w14:paraId="2682B9CE" w14:textId="6307C82E" w:rsidR="00D114F4" w:rsidRPr="00C0646F" w:rsidDel="00B706E2" w:rsidRDefault="002A02EA">
      <w:pPr>
        <w:rPr>
          <w:del w:id="3612" w:author="Marie Christa Ermite Joseph Fevry" w:date="2018-06-07T15:22:00Z"/>
          <w:rFonts w:ascii="Calibri" w:hAnsi="Calibri" w:cs="Calibri"/>
          <w:sz w:val="22"/>
          <w:szCs w:val="22"/>
          <w:lang w:val="fr-FR"/>
        </w:rPr>
        <w:pPrChange w:id="3613" w:author="Marie Christa Ermite Joseph Fevry" w:date="2018-10-18T15:44:00Z">
          <w:pPr>
            <w:jc w:val="both"/>
          </w:pPr>
        </w:pPrChange>
      </w:pPr>
      <w:del w:id="3614" w:author="Marie Christa Ermite Joseph Fevry" w:date="2018-06-07T15:22:00Z">
        <w:r w:rsidRPr="00930CEE" w:rsidDel="00B706E2">
          <w:rPr>
            <w:rFonts w:ascii="Calibri" w:hAnsi="Calibri" w:cs="Calibri"/>
            <w:b/>
            <w:sz w:val="22"/>
            <w:szCs w:val="22"/>
            <w:lang w:val="fr-FR"/>
          </w:rPr>
          <w:delText>15.4</w:delText>
        </w:r>
        <w:r w:rsidRPr="00930CEE" w:rsidDel="00B706E2">
          <w:rPr>
            <w:rFonts w:ascii="Calibri" w:hAnsi="Calibri" w:cs="Calibri"/>
            <w:sz w:val="22"/>
            <w:szCs w:val="22"/>
            <w:lang w:val="fr-FR"/>
          </w:rPr>
          <w:tab/>
          <w:delText>Si le prestataire est mis en redressement judiciaire ou en liquidation, s’il tombe en cessation de paiements, s’il procède à une cession au profit de ses créanciers ou si un administrateur judiciaire est nommé en raison de sa cessation de paiements, le PNUD pourra, sans préjudice de tout autre droit ou recours dont il pourra disposer aux termes des présentes conditions, résilier le présent contrat sur-le-champ. Le prestataire devra immédiatement informer le PNUD de la survenance de l’un quelconque des évènements susmentionnés.</w:delText>
        </w:r>
        <w:r w:rsidR="00D114F4" w:rsidRPr="00C0646F" w:rsidDel="00B706E2">
          <w:rPr>
            <w:rFonts w:ascii="Calibri" w:hAnsi="Calibri" w:cs="Calibri"/>
            <w:sz w:val="22"/>
            <w:szCs w:val="22"/>
            <w:lang w:val="fr-FR"/>
          </w:rPr>
          <w:delText xml:space="preserve"> </w:delText>
        </w:r>
      </w:del>
    </w:p>
    <w:p w14:paraId="001EC9CA" w14:textId="3C977A2F" w:rsidR="002A02EA" w:rsidRPr="00930CEE" w:rsidDel="00B706E2" w:rsidRDefault="002A02EA">
      <w:pPr>
        <w:rPr>
          <w:del w:id="3615" w:author="Marie Christa Ermite Joseph Fevry" w:date="2018-06-07T15:22:00Z"/>
          <w:rFonts w:ascii="Calibri" w:hAnsi="Calibri" w:cs="Calibri"/>
          <w:sz w:val="22"/>
          <w:szCs w:val="22"/>
          <w:lang w:val="fr-FR"/>
        </w:rPr>
        <w:pPrChange w:id="3616" w:author="Marie Christa Ermite Joseph Fevry" w:date="2018-10-18T15:44:00Z">
          <w:pPr>
            <w:ind w:left="720" w:hanging="720"/>
            <w:jc w:val="both"/>
          </w:pPr>
        </w:pPrChange>
      </w:pPr>
    </w:p>
    <w:p w14:paraId="382FF578" w14:textId="1A371F04" w:rsidR="002A02EA" w:rsidRPr="00930CEE" w:rsidDel="00B706E2" w:rsidRDefault="002A02EA">
      <w:pPr>
        <w:rPr>
          <w:del w:id="3617" w:author="Marie Christa Ermite Joseph Fevry" w:date="2018-06-07T15:22:00Z"/>
          <w:rFonts w:ascii="Calibri" w:hAnsi="Calibri" w:cs="Calibri"/>
          <w:b/>
          <w:sz w:val="22"/>
          <w:szCs w:val="22"/>
          <w:lang w:val="fr-FR"/>
        </w:rPr>
        <w:pPrChange w:id="3618" w:author="Marie Christa Ermite Joseph Fevry" w:date="2018-10-18T15:44:00Z">
          <w:pPr>
            <w:jc w:val="both"/>
          </w:pPr>
        </w:pPrChange>
      </w:pPr>
      <w:del w:id="3619" w:author="Marie Christa Ermite Joseph Fevry" w:date="2018-06-07T15:22:00Z">
        <w:r w:rsidRPr="00930CEE" w:rsidDel="00B706E2">
          <w:rPr>
            <w:rFonts w:ascii="Calibri" w:hAnsi="Calibri" w:cs="Calibri"/>
            <w:b/>
            <w:sz w:val="22"/>
            <w:szCs w:val="22"/>
            <w:lang w:val="fr-FR"/>
          </w:rPr>
          <w:delText>16.0</w:delText>
        </w:r>
        <w:r w:rsidRPr="00930CEE" w:rsidDel="00B706E2">
          <w:rPr>
            <w:rFonts w:ascii="Calibri" w:hAnsi="Calibri" w:cs="Calibri"/>
            <w:b/>
            <w:sz w:val="22"/>
            <w:szCs w:val="22"/>
            <w:lang w:val="fr-FR"/>
          </w:rPr>
          <w:tab/>
          <w:delText>REGLEMENT DES DIFFERENDS</w:delText>
        </w:r>
      </w:del>
    </w:p>
    <w:p w14:paraId="22E8C115" w14:textId="4FAD89EF" w:rsidR="002A02EA" w:rsidRPr="00930CEE" w:rsidDel="00B706E2" w:rsidRDefault="002A02EA">
      <w:pPr>
        <w:rPr>
          <w:del w:id="3620" w:author="Marie Christa Ermite Joseph Fevry" w:date="2018-06-07T15:22:00Z"/>
          <w:rFonts w:ascii="Calibri" w:hAnsi="Calibri" w:cs="Calibri"/>
          <w:sz w:val="22"/>
          <w:szCs w:val="22"/>
          <w:lang w:val="fr-FR"/>
        </w:rPr>
        <w:pPrChange w:id="3621" w:author="Marie Christa Ermite Joseph Fevry" w:date="2018-10-18T15:44:00Z">
          <w:pPr>
            <w:jc w:val="both"/>
          </w:pPr>
        </w:pPrChange>
      </w:pPr>
    </w:p>
    <w:p w14:paraId="5644053D" w14:textId="12B16416" w:rsidR="00D114F4" w:rsidRPr="00C0646F" w:rsidDel="00B706E2" w:rsidRDefault="002A02EA">
      <w:pPr>
        <w:rPr>
          <w:del w:id="3622" w:author="Marie Christa Ermite Joseph Fevry" w:date="2018-06-07T15:22:00Z"/>
          <w:rFonts w:ascii="Calibri" w:hAnsi="Calibri" w:cs="Calibri"/>
          <w:sz w:val="22"/>
          <w:szCs w:val="22"/>
          <w:lang w:val="fr-FR"/>
        </w:rPr>
        <w:pPrChange w:id="3623" w:author="Marie Christa Ermite Joseph Fevry" w:date="2018-10-18T15:44:00Z">
          <w:pPr>
            <w:jc w:val="both"/>
          </w:pPr>
        </w:pPrChange>
      </w:pPr>
      <w:del w:id="3624" w:author="Marie Christa Ermite Joseph Fevry" w:date="2018-06-07T15:22:00Z">
        <w:r w:rsidRPr="00C0646F" w:rsidDel="00B706E2">
          <w:rPr>
            <w:rFonts w:ascii="Calibri" w:hAnsi="Calibri" w:cs="Calibri"/>
            <w:b/>
            <w:sz w:val="22"/>
            <w:szCs w:val="22"/>
            <w:lang w:val="fr-FR"/>
          </w:rPr>
          <w:delText>16.1</w:delText>
        </w:r>
        <w:r w:rsidRPr="00C0646F" w:rsidDel="00B706E2">
          <w:rPr>
            <w:rFonts w:ascii="Calibri" w:hAnsi="Calibri" w:cs="Calibri"/>
            <w:sz w:val="22"/>
            <w:szCs w:val="22"/>
            <w:lang w:val="fr-FR"/>
          </w:rPr>
          <w:tab/>
        </w:r>
        <w:r w:rsidRPr="00C0646F" w:rsidDel="00B706E2">
          <w:rPr>
            <w:rFonts w:ascii="Calibri" w:hAnsi="Calibri" w:cs="Calibri"/>
            <w:b/>
            <w:spacing w:val="-3"/>
            <w:sz w:val="22"/>
            <w:szCs w:val="22"/>
            <w:lang w:val="fr-FR"/>
          </w:rPr>
          <w:delText xml:space="preserve">Règlement amiable. </w:delText>
        </w:r>
        <w:r w:rsidRPr="00C0646F" w:rsidDel="00B706E2">
          <w:rPr>
            <w:rFonts w:ascii="Calibri" w:hAnsi="Calibri" w:cs="Calibri"/>
            <w:spacing w:val="-3"/>
            <w:sz w:val="22"/>
            <w:szCs w:val="22"/>
            <w:lang w:val="fr-FR"/>
          </w:rPr>
          <w:delText>Les parties devront faire tout leur possible pour régler à l’amiable les différends, litiges ou réclamations liés au présent contrat ou à sa violation, à sa résiliation ou à sa nullité. Lorsque les parties tenteront de parvenir à un tel règlement amiable par la conciliation, celle-ci devra se dérouler conformément au Règlement de conciliation de la CNUDCI qui sera alors en vigueur, ou selon toute autre procédure dont les parties pourront convenir entre elles.</w:delText>
        </w:r>
        <w:r w:rsidR="00D114F4" w:rsidRPr="00C0646F" w:rsidDel="00B706E2">
          <w:rPr>
            <w:rFonts w:ascii="Calibri" w:hAnsi="Calibri" w:cs="Calibri"/>
            <w:sz w:val="22"/>
            <w:szCs w:val="22"/>
            <w:lang w:val="fr-FR"/>
          </w:rPr>
          <w:delText xml:space="preserve"> </w:delText>
        </w:r>
      </w:del>
    </w:p>
    <w:p w14:paraId="0A89E15C" w14:textId="3A594947" w:rsidR="002A02EA" w:rsidRPr="00930CEE" w:rsidDel="00B706E2" w:rsidRDefault="002A02EA">
      <w:pPr>
        <w:rPr>
          <w:del w:id="3625" w:author="Marie Christa Ermite Joseph Fevry" w:date="2018-06-07T15:22:00Z"/>
          <w:rFonts w:ascii="Calibri" w:hAnsi="Calibri" w:cs="Calibri"/>
          <w:sz w:val="22"/>
          <w:szCs w:val="22"/>
          <w:lang w:val="fr-FR"/>
        </w:rPr>
        <w:pPrChange w:id="3626" w:author="Marie Christa Ermite Joseph Fevry" w:date="2018-10-18T15:44:00Z">
          <w:pPr>
            <w:ind w:left="720" w:hanging="720"/>
            <w:jc w:val="both"/>
          </w:pPr>
        </w:pPrChange>
      </w:pPr>
    </w:p>
    <w:p w14:paraId="669744FC" w14:textId="034DF68A" w:rsidR="00D114F4" w:rsidRPr="00C0646F" w:rsidDel="00B706E2" w:rsidRDefault="002A02EA">
      <w:pPr>
        <w:rPr>
          <w:del w:id="3627" w:author="Marie Christa Ermite Joseph Fevry" w:date="2018-06-07T15:22:00Z"/>
          <w:rFonts w:ascii="Calibri" w:hAnsi="Calibri" w:cs="Calibri"/>
          <w:sz w:val="22"/>
          <w:szCs w:val="22"/>
          <w:lang w:val="fr-FR"/>
        </w:rPr>
        <w:pPrChange w:id="3628" w:author="Marie Christa Ermite Joseph Fevry" w:date="2018-10-18T15:44:00Z">
          <w:pPr>
            <w:jc w:val="both"/>
          </w:pPr>
        </w:pPrChange>
      </w:pPr>
      <w:del w:id="3629" w:author="Marie Christa Ermite Joseph Fevry" w:date="2018-06-07T15:22:00Z">
        <w:r w:rsidRPr="00C0646F" w:rsidDel="00B706E2">
          <w:rPr>
            <w:rFonts w:ascii="Calibri" w:hAnsi="Calibri" w:cs="Calibri"/>
            <w:b/>
            <w:sz w:val="22"/>
            <w:szCs w:val="22"/>
            <w:lang w:val="fr-FR"/>
          </w:rPr>
          <w:delText>16.2</w:delText>
        </w:r>
        <w:r w:rsidRPr="00C0646F" w:rsidDel="00B706E2">
          <w:rPr>
            <w:rFonts w:ascii="Calibri" w:hAnsi="Calibri" w:cs="Calibri"/>
            <w:sz w:val="22"/>
            <w:szCs w:val="22"/>
            <w:lang w:val="fr-FR"/>
          </w:rPr>
          <w:tab/>
        </w:r>
        <w:r w:rsidRPr="00C0646F" w:rsidDel="00B706E2">
          <w:rPr>
            <w:rFonts w:ascii="Calibri" w:hAnsi="Calibri" w:cs="Calibri"/>
            <w:b/>
            <w:spacing w:val="-3"/>
            <w:sz w:val="22"/>
            <w:szCs w:val="22"/>
            <w:lang w:val="fr-FR"/>
          </w:rPr>
          <w:delText>Arbitrage.</w:delText>
        </w:r>
        <w:r w:rsidRPr="00C0646F" w:rsidDel="00B706E2">
          <w:rPr>
            <w:rFonts w:ascii="Calibri" w:hAnsi="Calibri" w:cs="Calibri"/>
            <w:spacing w:val="-3"/>
            <w:sz w:val="22"/>
            <w:szCs w:val="22"/>
            <w:lang w:val="fr-FR"/>
          </w:rPr>
          <w:delText xml:space="preserve"> Les différends, litiges ou réclamations entre les parties liés au présent contrat ou à sa violation, à sa résiliation ou à sa nullité qui n’auront pas fait l’objet d’un règlement amiable en application de l’article 16.1 ci-dessus, sous soixante (60) jours à compter de la réception par l’une des parties de la demande aux fins de règlement amiable de l’autre partie, devront être soumis par l’une ou l’autre des parties à un arbitrage, conformément au Règlement d’arbitrage de la CNUDCI alors en vigueur. Les décisions du tribunal arbitral devront être fondées sur des principes généraux de droit commercial international. En ce qui concerne l’ensemble des questions relatives à la preuve, le tribunal arbitral devra suivre les règles additionnelles régissant la présentation et la réception des preuves dans les arbitrages commerciaux internationaux de l’Association internationale du barreau, édition du 28 mai 1983. Le tribunal arbitral sera habilité à ordonner la restitution ou la destruction de marchandises ou de tout bien, corporel ou incorporel, ou de toute information confidentielle fournie en application du contrat, à ordonner la résiliation du contrat, ou à ordonner que toute mesure de protection soit prise relativement à des marchandises, services ou à tout autre bien, corporel ou incorporel, ou à toute information confidentielle fournie dans le cadre du contrat, s’il y a lieu, conformément au pouvoir du tribunal arbitral aux termes de l’article 26 (« Mesures provisoires ou conservatoire ») et de l’article 32 (« Forme et effet de la sentence ») du Règlement d’arbitrage de la CNUDCI. Le tribunal arbitral n’aura pas le pouvoir d’allouer des dommages et intérêts punitifs. En outre, sauf disposition contraire expresse du contrat, le tribunal arbitral n’aura pas le pouvoir d’allouer des intérêts supérieurs au taux interbancaire offert à Londres (« LIBOR ») alors en vigueur, et il ne pourra s’agir que d’intérêts simples. Les parties seront liées par toute sentence arbitrale rendue dans le cadre d’un tel arbitrage à titre de règlement final desdits différends, litiges ou réclamations.</w:delText>
        </w:r>
        <w:r w:rsidR="00D114F4" w:rsidRPr="00C0646F" w:rsidDel="00B706E2">
          <w:rPr>
            <w:rFonts w:ascii="Calibri" w:hAnsi="Calibri" w:cs="Calibri"/>
            <w:sz w:val="22"/>
            <w:szCs w:val="22"/>
            <w:lang w:val="fr-FR"/>
          </w:rPr>
          <w:delText xml:space="preserve"> </w:delText>
        </w:r>
      </w:del>
    </w:p>
    <w:p w14:paraId="543E6B16" w14:textId="60F7AE86" w:rsidR="002A02EA" w:rsidRPr="00930CEE" w:rsidDel="00B706E2" w:rsidRDefault="002A02EA">
      <w:pPr>
        <w:rPr>
          <w:del w:id="3630" w:author="Marie Christa Ermite Joseph Fevry" w:date="2018-06-07T15:22:00Z"/>
          <w:rFonts w:ascii="Calibri" w:hAnsi="Calibri" w:cs="Calibri"/>
          <w:sz w:val="22"/>
          <w:szCs w:val="22"/>
          <w:lang w:val="fr-FR"/>
        </w:rPr>
        <w:pPrChange w:id="3631" w:author="Marie Christa Ermite Joseph Fevry" w:date="2018-10-18T15:44:00Z">
          <w:pPr>
            <w:ind w:left="720" w:hanging="720"/>
            <w:jc w:val="both"/>
          </w:pPr>
        </w:pPrChange>
      </w:pPr>
    </w:p>
    <w:p w14:paraId="799F0846" w14:textId="19C4E3B7" w:rsidR="002A02EA" w:rsidRPr="00C0646F" w:rsidDel="00B706E2" w:rsidRDefault="002A02EA">
      <w:pPr>
        <w:rPr>
          <w:del w:id="3632" w:author="Marie Christa Ermite Joseph Fevry" w:date="2018-06-07T15:22:00Z"/>
          <w:rFonts w:ascii="Calibri" w:hAnsi="Calibri" w:cs="Calibri"/>
          <w:spacing w:val="-3"/>
          <w:sz w:val="22"/>
          <w:szCs w:val="22"/>
          <w:lang w:val="fr-FR"/>
        </w:rPr>
        <w:pPrChange w:id="3633" w:author="Marie Christa Ermite Joseph Fevry" w:date="2018-10-18T15:44:00Z">
          <w:pPr>
            <w:tabs>
              <w:tab w:val="left" w:pos="-720"/>
            </w:tabs>
            <w:suppressAutoHyphens/>
            <w:jc w:val="both"/>
          </w:pPr>
        </w:pPrChange>
      </w:pPr>
      <w:del w:id="3634" w:author="Marie Christa Ermite Joseph Fevry" w:date="2018-06-07T15:22:00Z">
        <w:r w:rsidRPr="00C0646F" w:rsidDel="00B706E2">
          <w:rPr>
            <w:rFonts w:ascii="Calibri" w:hAnsi="Calibri" w:cs="Calibri"/>
            <w:b/>
            <w:sz w:val="22"/>
            <w:szCs w:val="22"/>
            <w:lang w:val="fr-FR"/>
          </w:rPr>
          <w:delText>17.0</w:delText>
        </w:r>
        <w:r w:rsidRPr="00C0646F" w:rsidDel="00B706E2">
          <w:rPr>
            <w:rFonts w:ascii="Calibri" w:hAnsi="Calibri" w:cs="Calibri"/>
            <w:b/>
            <w:sz w:val="22"/>
            <w:szCs w:val="22"/>
            <w:lang w:val="fr-FR"/>
          </w:rPr>
          <w:tab/>
        </w:r>
        <w:r w:rsidRPr="00C0646F" w:rsidDel="00B706E2">
          <w:rPr>
            <w:rFonts w:ascii="Calibri" w:hAnsi="Calibri" w:cs="Calibri"/>
            <w:b/>
            <w:spacing w:val="-3"/>
            <w:sz w:val="22"/>
            <w:szCs w:val="22"/>
            <w:lang w:val="fr-FR"/>
          </w:rPr>
          <w:delText>PRIVILEGES ET IMMUNITES</w:delText>
        </w:r>
      </w:del>
    </w:p>
    <w:p w14:paraId="650D6B1A" w14:textId="3160AD5C" w:rsidR="002A02EA" w:rsidRPr="00C0646F" w:rsidDel="00B706E2" w:rsidRDefault="002A02EA">
      <w:pPr>
        <w:rPr>
          <w:del w:id="3635" w:author="Marie Christa Ermite Joseph Fevry" w:date="2018-06-07T15:22:00Z"/>
          <w:rFonts w:ascii="Calibri" w:hAnsi="Calibri" w:cs="Calibri"/>
          <w:spacing w:val="-3"/>
          <w:sz w:val="22"/>
          <w:szCs w:val="22"/>
          <w:lang w:val="fr-FR"/>
        </w:rPr>
        <w:pPrChange w:id="3636" w:author="Marie Christa Ermite Joseph Fevry" w:date="2018-10-18T15:44:00Z">
          <w:pPr>
            <w:tabs>
              <w:tab w:val="left" w:pos="-720"/>
            </w:tabs>
            <w:suppressAutoHyphens/>
            <w:jc w:val="both"/>
          </w:pPr>
        </w:pPrChange>
      </w:pPr>
    </w:p>
    <w:p w14:paraId="4ED2A015" w14:textId="05104304" w:rsidR="00D114F4" w:rsidRPr="00C0646F" w:rsidDel="00B706E2" w:rsidRDefault="002A02EA">
      <w:pPr>
        <w:rPr>
          <w:del w:id="3637" w:author="Marie Christa Ermite Joseph Fevry" w:date="2018-06-07T15:22:00Z"/>
          <w:rFonts w:ascii="Calibri" w:hAnsi="Calibri" w:cs="Calibri"/>
          <w:sz w:val="22"/>
          <w:szCs w:val="22"/>
          <w:lang w:val="fr-FR"/>
        </w:rPr>
        <w:pPrChange w:id="3638" w:author="Marie Christa Ermite Joseph Fevry" w:date="2018-10-18T15:44:00Z">
          <w:pPr>
            <w:jc w:val="both"/>
          </w:pPr>
        </w:pPrChange>
      </w:pPr>
      <w:del w:id="3639" w:author="Marie Christa Ermite Joseph Fevry" w:date="2018-06-07T15:22:00Z">
        <w:r w:rsidRPr="00C0646F" w:rsidDel="00B706E2">
          <w:rPr>
            <w:rFonts w:ascii="Calibri" w:hAnsi="Calibri" w:cs="Calibri"/>
            <w:sz w:val="22"/>
            <w:szCs w:val="22"/>
            <w:lang w:val="fr-FR"/>
          </w:rPr>
          <w:delText>Aucune disposition du présent contrat ou y relative, qu’elle soit expresse ou implicite, ne pourra être considérée comme emportant renonciation aux privilèges et immunités de l’Organisation des Nations Unies, ainsi que de ses organes subsidiaires.</w:delText>
        </w:r>
        <w:r w:rsidR="00D114F4" w:rsidRPr="00C0646F" w:rsidDel="00B706E2">
          <w:rPr>
            <w:rFonts w:ascii="Calibri" w:hAnsi="Calibri" w:cs="Calibri"/>
            <w:sz w:val="22"/>
            <w:szCs w:val="22"/>
            <w:lang w:val="fr-FR"/>
          </w:rPr>
          <w:delText xml:space="preserve"> </w:delText>
        </w:r>
      </w:del>
    </w:p>
    <w:p w14:paraId="01542517" w14:textId="5BE7AB0C" w:rsidR="002A02EA" w:rsidRPr="00930CEE" w:rsidDel="00B706E2" w:rsidRDefault="002A02EA">
      <w:pPr>
        <w:rPr>
          <w:del w:id="3640" w:author="Marie Christa Ermite Joseph Fevry" w:date="2018-06-07T15:22:00Z"/>
          <w:rFonts w:ascii="Calibri" w:hAnsi="Calibri" w:cs="Calibri"/>
          <w:b/>
          <w:sz w:val="22"/>
          <w:szCs w:val="22"/>
          <w:lang w:val="fr-FR"/>
        </w:rPr>
        <w:pPrChange w:id="3641" w:author="Marie Christa Ermite Joseph Fevry" w:date="2018-10-18T15:44:00Z">
          <w:pPr>
            <w:ind w:left="708"/>
            <w:jc w:val="both"/>
          </w:pPr>
        </w:pPrChange>
      </w:pPr>
    </w:p>
    <w:p w14:paraId="141FA692" w14:textId="636E445A" w:rsidR="002A02EA" w:rsidRPr="00C0646F" w:rsidDel="00B706E2" w:rsidRDefault="002A02EA">
      <w:pPr>
        <w:rPr>
          <w:del w:id="3642" w:author="Marie Christa Ermite Joseph Fevry" w:date="2018-06-07T15:22:00Z"/>
          <w:rFonts w:ascii="Calibri" w:hAnsi="Calibri" w:cs="Calibri"/>
          <w:b/>
          <w:spacing w:val="-3"/>
          <w:sz w:val="22"/>
          <w:szCs w:val="22"/>
          <w:lang w:val="fr-FR"/>
        </w:rPr>
        <w:pPrChange w:id="3643" w:author="Marie Christa Ermite Joseph Fevry" w:date="2018-10-18T15:44:00Z">
          <w:pPr>
            <w:tabs>
              <w:tab w:val="left" w:pos="-720"/>
            </w:tabs>
            <w:suppressAutoHyphens/>
            <w:jc w:val="both"/>
          </w:pPr>
        </w:pPrChange>
      </w:pPr>
      <w:del w:id="3644" w:author="Marie Christa Ermite Joseph Fevry" w:date="2018-06-07T15:22:00Z">
        <w:r w:rsidRPr="00930CEE" w:rsidDel="00B706E2">
          <w:rPr>
            <w:rFonts w:ascii="Calibri" w:hAnsi="Calibri" w:cs="Calibri"/>
            <w:b/>
            <w:sz w:val="22"/>
            <w:szCs w:val="22"/>
            <w:lang w:val="fr-FR"/>
          </w:rPr>
          <w:delText>18.0</w:delText>
        </w:r>
        <w:r w:rsidRPr="00930CEE" w:rsidDel="00B706E2">
          <w:rPr>
            <w:rFonts w:ascii="Calibri" w:hAnsi="Calibri" w:cs="Calibri"/>
            <w:b/>
            <w:sz w:val="22"/>
            <w:szCs w:val="22"/>
            <w:lang w:val="fr-FR"/>
          </w:rPr>
          <w:tab/>
        </w:r>
        <w:r w:rsidRPr="00C0646F" w:rsidDel="00B706E2">
          <w:rPr>
            <w:rFonts w:ascii="Calibri" w:hAnsi="Calibri" w:cs="Calibri"/>
            <w:b/>
            <w:spacing w:val="-3"/>
            <w:sz w:val="22"/>
            <w:szCs w:val="22"/>
            <w:lang w:val="fr-FR"/>
          </w:rPr>
          <w:delText>EXONERATION FISCALE</w:delText>
        </w:r>
      </w:del>
    </w:p>
    <w:p w14:paraId="1D45DFE5" w14:textId="18412284" w:rsidR="002A02EA" w:rsidRPr="00C0646F" w:rsidDel="00B706E2" w:rsidRDefault="002A02EA">
      <w:pPr>
        <w:rPr>
          <w:del w:id="3645" w:author="Marie Christa Ermite Joseph Fevry" w:date="2018-06-07T15:22:00Z"/>
          <w:rFonts w:ascii="Calibri" w:hAnsi="Calibri" w:cs="Calibri"/>
          <w:spacing w:val="-3"/>
          <w:sz w:val="22"/>
          <w:szCs w:val="22"/>
          <w:lang w:val="fr-FR"/>
        </w:rPr>
        <w:pPrChange w:id="3646" w:author="Marie Christa Ermite Joseph Fevry" w:date="2018-10-18T15:44:00Z">
          <w:pPr>
            <w:tabs>
              <w:tab w:val="left" w:pos="-720"/>
            </w:tabs>
            <w:suppressAutoHyphens/>
            <w:jc w:val="both"/>
          </w:pPr>
        </w:pPrChange>
      </w:pPr>
    </w:p>
    <w:p w14:paraId="1CAB23A8" w14:textId="61D9910D" w:rsidR="00D114F4" w:rsidRPr="00C0646F" w:rsidDel="00B706E2" w:rsidRDefault="002A02EA">
      <w:pPr>
        <w:rPr>
          <w:del w:id="3647" w:author="Marie Christa Ermite Joseph Fevry" w:date="2018-06-07T15:22:00Z"/>
          <w:rFonts w:ascii="Calibri" w:hAnsi="Calibri" w:cs="Calibri"/>
          <w:sz w:val="22"/>
          <w:szCs w:val="22"/>
          <w:lang w:val="fr-FR"/>
        </w:rPr>
        <w:pPrChange w:id="3648" w:author="Marie Christa Ermite Joseph Fevry" w:date="2018-10-18T15:44:00Z">
          <w:pPr>
            <w:jc w:val="both"/>
          </w:pPr>
        </w:pPrChange>
      </w:pPr>
      <w:del w:id="3649" w:author="Marie Christa Ermite Joseph Fevry" w:date="2018-06-07T15:22:00Z">
        <w:r w:rsidRPr="00C0646F" w:rsidDel="00B706E2">
          <w:rPr>
            <w:rFonts w:ascii="Calibri" w:hAnsi="Calibri" w:cs="Calibri"/>
            <w:b/>
            <w:sz w:val="22"/>
            <w:szCs w:val="22"/>
            <w:lang w:val="fr-FR"/>
          </w:rPr>
          <w:delText>18.1</w:delText>
        </w:r>
        <w:r w:rsidRPr="00C0646F" w:rsidDel="00B706E2">
          <w:rPr>
            <w:rFonts w:ascii="Calibri" w:hAnsi="Calibri" w:cs="Calibri"/>
            <w:sz w:val="22"/>
            <w:szCs w:val="22"/>
            <w:lang w:val="fr-FR"/>
          </w:rPr>
          <w:tab/>
          <w:delText>La section 7 de la Convention sur les privilèges et immunités des Nations Unies prévoit notamment que l’Organisation des Nations Unies, ainsi que ses organes subsidiaires, sont exonérés de tout impôt direct, sous réserve de la rémunération de services d’utilité publique, ainsi que des droits de douane et redevances de nature similaire à l’égard d’objets importés ou exportés pour leur usage officiel. Si une quelconque autorité gouvernementale refuse de reconnaître l’exonération de l’Organisation des Nations Unies au titre desdits impôts, droits ou redevances, le prestataire devra immédiatement consulter le PNUD afin de décider d’une procédure mutuellement acceptable.</w:delText>
        </w:r>
        <w:r w:rsidR="00D114F4" w:rsidRPr="00C0646F" w:rsidDel="00B706E2">
          <w:rPr>
            <w:rFonts w:ascii="Calibri" w:hAnsi="Calibri" w:cs="Calibri"/>
            <w:sz w:val="22"/>
            <w:szCs w:val="22"/>
            <w:lang w:val="fr-FR"/>
          </w:rPr>
          <w:delText xml:space="preserve"> </w:delText>
        </w:r>
      </w:del>
    </w:p>
    <w:p w14:paraId="6C839C7D" w14:textId="729E7909" w:rsidR="002A02EA" w:rsidRPr="00C0646F" w:rsidDel="00B706E2" w:rsidRDefault="002A02EA">
      <w:pPr>
        <w:rPr>
          <w:del w:id="3650" w:author="Marie Christa Ermite Joseph Fevry" w:date="2018-06-07T15:22:00Z"/>
          <w:rFonts w:ascii="Calibri" w:hAnsi="Calibri" w:cs="Calibri"/>
          <w:sz w:val="22"/>
          <w:szCs w:val="22"/>
          <w:lang w:val="fr-FR"/>
        </w:rPr>
        <w:pPrChange w:id="3651" w:author="Marie Christa Ermite Joseph Fevry" w:date="2018-10-18T15:44:00Z">
          <w:pPr>
            <w:pStyle w:val="BlockText"/>
            <w:ind w:left="540" w:right="0" w:hanging="540"/>
            <w:outlineLvl w:val="9"/>
          </w:pPr>
        </w:pPrChange>
      </w:pPr>
    </w:p>
    <w:p w14:paraId="10174F4D" w14:textId="13B8BB2E" w:rsidR="00D114F4" w:rsidRPr="00C0646F" w:rsidDel="00B706E2" w:rsidRDefault="002A02EA">
      <w:pPr>
        <w:rPr>
          <w:del w:id="3652" w:author="Marie Christa Ermite Joseph Fevry" w:date="2018-06-07T15:22:00Z"/>
          <w:rFonts w:ascii="Calibri" w:hAnsi="Calibri" w:cs="Calibri"/>
          <w:sz w:val="22"/>
          <w:szCs w:val="22"/>
          <w:lang w:val="fr-FR"/>
        </w:rPr>
        <w:pPrChange w:id="3653" w:author="Marie Christa Ermite Joseph Fevry" w:date="2018-10-18T15:44:00Z">
          <w:pPr>
            <w:jc w:val="both"/>
          </w:pPr>
        </w:pPrChange>
      </w:pPr>
      <w:del w:id="3654" w:author="Marie Christa Ermite Joseph Fevry" w:date="2018-06-07T15:22:00Z">
        <w:r w:rsidRPr="00C0646F" w:rsidDel="00B706E2">
          <w:rPr>
            <w:rFonts w:ascii="Calibri" w:hAnsi="Calibri" w:cs="Calibri"/>
            <w:b/>
            <w:sz w:val="22"/>
            <w:szCs w:val="22"/>
            <w:lang w:val="fr-FR"/>
          </w:rPr>
          <w:delText>18.2</w:delText>
        </w:r>
        <w:r w:rsidRPr="00C0646F" w:rsidDel="00B706E2">
          <w:rPr>
            <w:rFonts w:ascii="Calibri" w:hAnsi="Calibri" w:cs="Calibri"/>
            <w:sz w:val="22"/>
            <w:szCs w:val="22"/>
            <w:lang w:val="fr-FR"/>
          </w:rPr>
          <w:tab/>
          <w:delText>Par conséquent, le prestataire autorise le PNUD à déduire de la facture du prestataire toute somme correspondant auxdits impôts, droits ou redevances, à moins que le prestataire n’ait consulté le PNUD avant leur paiement et que le PNUD n’ait, dans chaque cas, expressément autorisé le prestataire à payer lesdits impôts, droits ou redevances sous toute réserve. Dans ce cas, le prestataire devra fournir au PNUD la preuve écrite de ce que le paiement desdits impôts, droits ou redevances aura été effectué et dûment autorisé.</w:delText>
        </w:r>
        <w:r w:rsidR="00D114F4" w:rsidRPr="00C0646F" w:rsidDel="00B706E2">
          <w:rPr>
            <w:rFonts w:ascii="Calibri" w:hAnsi="Calibri" w:cs="Calibri"/>
            <w:sz w:val="22"/>
            <w:szCs w:val="22"/>
            <w:lang w:val="fr-FR"/>
          </w:rPr>
          <w:delText xml:space="preserve"> </w:delText>
        </w:r>
      </w:del>
    </w:p>
    <w:p w14:paraId="6949FDC9" w14:textId="30F17D99" w:rsidR="002A02EA" w:rsidRPr="00930CEE" w:rsidDel="00B706E2" w:rsidRDefault="002A02EA">
      <w:pPr>
        <w:rPr>
          <w:del w:id="3655" w:author="Marie Christa Ermite Joseph Fevry" w:date="2018-06-07T15:22:00Z"/>
          <w:rFonts w:ascii="Calibri" w:hAnsi="Calibri" w:cs="Calibri"/>
          <w:sz w:val="22"/>
          <w:szCs w:val="22"/>
          <w:lang w:val="fr-FR"/>
        </w:rPr>
        <w:pPrChange w:id="3656" w:author="Marie Christa Ermite Joseph Fevry" w:date="2018-10-18T15:44:00Z">
          <w:pPr>
            <w:ind w:left="540" w:hanging="540"/>
            <w:jc w:val="both"/>
          </w:pPr>
        </w:pPrChange>
      </w:pPr>
    </w:p>
    <w:p w14:paraId="5699E66E" w14:textId="02EA4596" w:rsidR="002A02EA" w:rsidRPr="00C0646F" w:rsidDel="00B706E2" w:rsidRDefault="002A02EA">
      <w:pPr>
        <w:rPr>
          <w:del w:id="3657" w:author="Marie Christa Ermite Joseph Fevry" w:date="2018-06-07T15:22:00Z"/>
          <w:rFonts w:ascii="Calibri" w:hAnsi="Calibri" w:cs="Calibri"/>
          <w:spacing w:val="-3"/>
          <w:sz w:val="22"/>
          <w:szCs w:val="22"/>
          <w:lang w:val="fr-FR"/>
        </w:rPr>
        <w:pPrChange w:id="3658" w:author="Marie Christa Ermite Joseph Fevry" w:date="2018-10-18T15:44:00Z">
          <w:pPr>
            <w:tabs>
              <w:tab w:val="left" w:pos="-720"/>
            </w:tabs>
            <w:suppressAutoHyphens/>
            <w:jc w:val="both"/>
          </w:pPr>
        </w:pPrChange>
      </w:pPr>
      <w:del w:id="3659" w:author="Marie Christa Ermite Joseph Fevry" w:date="2018-06-07T15:22:00Z">
        <w:r w:rsidRPr="00C0646F" w:rsidDel="00B706E2">
          <w:rPr>
            <w:rFonts w:ascii="Calibri" w:hAnsi="Calibri" w:cs="Calibri"/>
            <w:b/>
            <w:sz w:val="22"/>
            <w:szCs w:val="22"/>
            <w:lang w:val="fr-FR"/>
          </w:rPr>
          <w:delText>19.0</w:delText>
        </w:r>
        <w:r w:rsidRPr="00C0646F" w:rsidDel="00B706E2">
          <w:rPr>
            <w:rFonts w:ascii="Calibri" w:hAnsi="Calibri" w:cs="Calibri"/>
            <w:b/>
            <w:sz w:val="22"/>
            <w:szCs w:val="22"/>
            <w:lang w:val="fr-FR"/>
          </w:rPr>
          <w:tab/>
        </w:r>
        <w:r w:rsidRPr="00C0646F" w:rsidDel="00B706E2">
          <w:rPr>
            <w:rFonts w:ascii="Calibri" w:hAnsi="Calibri" w:cs="Calibri"/>
            <w:b/>
            <w:spacing w:val="-3"/>
            <w:sz w:val="22"/>
            <w:szCs w:val="22"/>
            <w:lang w:val="fr-FR"/>
          </w:rPr>
          <w:delText>TRAVAIL DES ENFANTS</w:delText>
        </w:r>
      </w:del>
    </w:p>
    <w:p w14:paraId="6929DEB4" w14:textId="707C4DA7" w:rsidR="002A02EA" w:rsidRPr="00C0646F" w:rsidDel="00B706E2" w:rsidRDefault="002A02EA">
      <w:pPr>
        <w:rPr>
          <w:del w:id="3660" w:author="Marie Christa Ermite Joseph Fevry" w:date="2018-06-07T15:22:00Z"/>
          <w:rFonts w:ascii="Calibri" w:hAnsi="Calibri" w:cs="Calibri"/>
          <w:spacing w:val="-3"/>
          <w:sz w:val="22"/>
          <w:szCs w:val="22"/>
          <w:lang w:val="fr-FR"/>
        </w:rPr>
        <w:pPrChange w:id="3661" w:author="Marie Christa Ermite Joseph Fevry" w:date="2018-10-18T15:44:00Z">
          <w:pPr>
            <w:tabs>
              <w:tab w:val="left" w:pos="-720"/>
            </w:tabs>
            <w:suppressAutoHyphens/>
            <w:jc w:val="both"/>
          </w:pPr>
        </w:pPrChange>
      </w:pPr>
    </w:p>
    <w:p w14:paraId="065189F1" w14:textId="2AA93A98" w:rsidR="00D114F4" w:rsidRPr="00C0646F" w:rsidDel="00B706E2" w:rsidRDefault="002A02EA">
      <w:pPr>
        <w:rPr>
          <w:del w:id="3662" w:author="Marie Christa Ermite Joseph Fevry" w:date="2018-06-07T15:22:00Z"/>
          <w:rFonts w:ascii="Calibri" w:hAnsi="Calibri" w:cs="Calibri"/>
          <w:sz w:val="22"/>
          <w:szCs w:val="22"/>
          <w:lang w:val="fr-FR"/>
        </w:rPr>
        <w:pPrChange w:id="3663" w:author="Marie Christa Ermite Joseph Fevry" w:date="2018-10-18T15:44:00Z">
          <w:pPr>
            <w:jc w:val="both"/>
          </w:pPr>
        </w:pPrChange>
      </w:pPr>
      <w:del w:id="3664" w:author="Marie Christa Ermite Joseph Fevry" w:date="2018-06-07T15:22:00Z">
        <w:r w:rsidRPr="00C0646F" w:rsidDel="00B706E2">
          <w:rPr>
            <w:rFonts w:ascii="Calibri" w:hAnsi="Calibri" w:cs="Calibri"/>
            <w:spacing w:val="-3"/>
            <w:sz w:val="22"/>
            <w:szCs w:val="22"/>
            <w:lang w:val="fr-FR"/>
          </w:rPr>
          <w:delText xml:space="preserve">Le </w:delText>
        </w:r>
        <w:r w:rsidRPr="00C0646F" w:rsidDel="00B706E2">
          <w:rPr>
            <w:rFonts w:ascii="Calibri" w:hAnsi="Calibri" w:cs="Calibri"/>
            <w:sz w:val="22"/>
            <w:szCs w:val="22"/>
            <w:lang w:val="fr-FR"/>
          </w:rPr>
          <w:delText xml:space="preserve">prestataire </w:delText>
        </w:r>
        <w:r w:rsidRPr="00C0646F" w:rsidDel="00B706E2">
          <w:rPr>
            <w:rFonts w:ascii="Calibri" w:hAnsi="Calibri" w:cs="Calibri"/>
            <w:spacing w:val="-3"/>
            <w:sz w:val="22"/>
            <w:szCs w:val="22"/>
            <w:lang w:val="fr-FR"/>
          </w:rPr>
          <w:delText>déclare et garantit que lui-même et ses fournisseurs ne se livrent à aucune pratique contraire aux droits énoncés dans la Convention relative aux droits de l’enfant, y compris dans son article 32 qui prévoit notamment qu’un enfant ne peut être astreint à aucun travail comportant des risques ou susceptibles de compromettre son éducation ou de nuire à sa santé ou à son développement physique, mental, spirituel, moral ou social.</w:delText>
        </w:r>
        <w:r w:rsidR="00D114F4" w:rsidRPr="00C0646F" w:rsidDel="00B706E2">
          <w:rPr>
            <w:rFonts w:ascii="Calibri" w:hAnsi="Calibri" w:cs="Calibri"/>
            <w:sz w:val="22"/>
            <w:szCs w:val="22"/>
            <w:lang w:val="fr-FR"/>
          </w:rPr>
          <w:delText xml:space="preserve"> </w:delText>
        </w:r>
      </w:del>
    </w:p>
    <w:p w14:paraId="0125A145" w14:textId="39399B3B" w:rsidR="002A02EA" w:rsidRPr="00C0646F" w:rsidDel="00B706E2" w:rsidRDefault="002A02EA">
      <w:pPr>
        <w:rPr>
          <w:del w:id="3665" w:author="Marie Christa Ermite Joseph Fevry" w:date="2018-06-07T15:22:00Z"/>
          <w:rFonts w:ascii="Calibri" w:hAnsi="Calibri" w:cs="Calibri"/>
          <w:spacing w:val="-3"/>
          <w:sz w:val="22"/>
          <w:szCs w:val="22"/>
          <w:lang w:val="fr-FR"/>
        </w:rPr>
        <w:pPrChange w:id="3666" w:author="Marie Christa Ermite Joseph Fevry" w:date="2018-10-18T15:44:00Z">
          <w:pPr>
            <w:tabs>
              <w:tab w:val="left" w:pos="-720"/>
              <w:tab w:val="left" w:pos="0"/>
            </w:tabs>
            <w:suppressAutoHyphens/>
            <w:ind w:left="720" w:hanging="720"/>
            <w:jc w:val="both"/>
          </w:pPr>
        </w:pPrChange>
      </w:pPr>
    </w:p>
    <w:p w14:paraId="1BA888D2" w14:textId="38C2D27D" w:rsidR="00D114F4" w:rsidRPr="00C0646F" w:rsidDel="00B706E2" w:rsidRDefault="002A02EA">
      <w:pPr>
        <w:rPr>
          <w:del w:id="3667" w:author="Marie Christa Ermite Joseph Fevry" w:date="2018-06-07T15:22:00Z"/>
          <w:rFonts w:ascii="Calibri" w:hAnsi="Calibri" w:cs="Calibri"/>
          <w:sz w:val="22"/>
          <w:szCs w:val="22"/>
          <w:lang w:val="fr-FR"/>
        </w:rPr>
        <w:pPrChange w:id="3668" w:author="Marie Christa Ermite Joseph Fevry" w:date="2018-10-18T15:44:00Z">
          <w:pPr>
            <w:jc w:val="both"/>
          </w:pPr>
        </w:pPrChange>
      </w:pPr>
      <w:del w:id="3669" w:author="Marie Christa Ermite Joseph Fevry" w:date="2018-06-07T15:22:00Z">
        <w:r w:rsidRPr="00C0646F" w:rsidDel="00B706E2">
          <w:rPr>
            <w:rFonts w:ascii="Calibri" w:hAnsi="Calibri" w:cs="Calibri"/>
            <w:spacing w:val="-3"/>
            <w:sz w:val="22"/>
            <w:szCs w:val="22"/>
            <w:lang w:val="fr-FR"/>
          </w:rPr>
          <w:delText>Toute violation de la déclaration et de la garantie qui précèdent autorisera le PNUD à résilier le présent bon de commande immédiatement par notification adressée au fournisseur, sans être redevable des frais de résiliation ou engager sa responsabilité à quelque autre titre que ce soit.</w:delText>
        </w:r>
        <w:r w:rsidR="00D114F4" w:rsidRPr="00C0646F" w:rsidDel="00B706E2">
          <w:rPr>
            <w:rFonts w:ascii="Calibri" w:hAnsi="Calibri" w:cs="Calibri"/>
            <w:sz w:val="22"/>
            <w:szCs w:val="22"/>
            <w:lang w:val="fr-FR"/>
          </w:rPr>
          <w:delText xml:space="preserve"> </w:delText>
        </w:r>
      </w:del>
    </w:p>
    <w:p w14:paraId="2B958EF9" w14:textId="2511DF7A" w:rsidR="002A02EA" w:rsidRPr="00C0646F" w:rsidDel="00B706E2" w:rsidRDefault="002A02EA">
      <w:pPr>
        <w:rPr>
          <w:del w:id="3670" w:author="Marie Christa Ermite Joseph Fevry" w:date="2018-06-07T15:22:00Z"/>
          <w:rFonts w:ascii="Calibri" w:hAnsi="Calibri" w:cs="Calibri"/>
          <w:spacing w:val="-3"/>
          <w:sz w:val="22"/>
          <w:szCs w:val="22"/>
          <w:lang w:val="fr-FR"/>
        </w:rPr>
        <w:pPrChange w:id="3671" w:author="Marie Christa Ermite Joseph Fevry" w:date="2018-10-18T15:44:00Z">
          <w:pPr>
            <w:tabs>
              <w:tab w:val="left" w:pos="-720"/>
              <w:tab w:val="left" w:pos="0"/>
            </w:tabs>
            <w:suppressAutoHyphens/>
            <w:ind w:left="720" w:hanging="720"/>
            <w:jc w:val="both"/>
          </w:pPr>
        </w:pPrChange>
      </w:pPr>
    </w:p>
    <w:p w14:paraId="239AABA8" w14:textId="3E4253CC" w:rsidR="002A02EA" w:rsidRPr="00C0646F" w:rsidDel="00B706E2" w:rsidRDefault="002A02EA">
      <w:pPr>
        <w:rPr>
          <w:del w:id="3672" w:author="Marie Christa Ermite Joseph Fevry" w:date="2018-06-07T15:22:00Z"/>
          <w:rFonts w:ascii="Calibri" w:hAnsi="Calibri" w:cs="Calibri"/>
          <w:spacing w:val="-3"/>
          <w:sz w:val="22"/>
          <w:szCs w:val="22"/>
          <w:lang w:val="fr-FR"/>
        </w:rPr>
        <w:pPrChange w:id="3673" w:author="Marie Christa Ermite Joseph Fevry" w:date="2018-10-18T15:44:00Z">
          <w:pPr>
            <w:tabs>
              <w:tab w:val="left" w:pos="-720"/>
            </w:tabs>
            <w:suppressAutoHyphens/>
            <w:jc w:val="both"/>
          </w:pPr>
        </w:pPrChange>
      </w:pPr>
      <w:del w:id="3674" w:author="Marie Christa Ermite Joseph Fevry" w:date="2018-06-07T15:22:00Z">
        <w:r w:rsidRPr="00C0646F" w:rsidDel="00B706E2">
          <w:rPr>
            <w:rFonts w:ascii="Calibri" w:hAnsi="Calibri" w:cs="Calibri"/>
            <w:b/>
            <w:spacing w:val="-3"/>
            <w:sz w:val="22"/>
            <w:szCs w:val="22"/>
            <w:lang w:val="fr-FR"/>
          </w:rPr>
          <w:delText>20.0</w:delText>
        </w:r>
        <w:r w:rsidRPr="00C0646F" w:rsidDel="00B706E2">
          <w:rPr>
            <w:rFonts w:ascii="Calibri" w:hAnsi="Calibri" w:cs="Calibri"/>
            <w:b/>
            <w:spacing w:val="-3"/>
            <w:sz w:val="22"/>
            <w:szCs w:val="22"/>
            <w:lang w:val="fr-FR"/>
          </w:rPr>
          <w:tab/>
          <w:delText>MINES</w:delText>
        </w:r>
      </w:del>
    </w:p>
    <w:p w14:paraId="7FB808E8" w14:textId="11958876" w:rsidR="002A02EA" w:rsidRPr="00C0646F" w:rsidDel="00B706E2" w:rsidRDefault="002A02EA">
      <w:pPr>
        <w:rPr>
          <w:del w:id="3675" w:author="Marie Christa Ermite Joseph Fevry" w:date="2018-06-07T15:22:00Z"/>
          <w:rFonts w:ascii="Calibri" w:hAnsi="Calibri" w:cs="Calibri"/>
          <w:spacing w:val="-3"/>
          <w:sz w:val="22"/>
          <w:szCs w:val="22"/>
          <w:lang w:val="fr-FR"/>
        </w:rPr>
        <w:pPrChange w:id="3676" w:author="Marie Christa Ermite Joseph Fevry" w:date="2018-10-18T15:44:00Z">
          <w:pPr>
            <w:tabs>
              <w:tab w:val="left" w:pos="-720"/>
            </w:tabs>
            <w:suppressAutoHyphens/>
            <w:jc w:val="both"/>
          </w:pPr>
        </w:pPrChange>
      </w:pPr>
    </w:p>
    <w:p w14:paraId="523AAFAB" w14:textId="61C96B6C" w:rsidR="002A02EA" w:rsidRPr="00C0646F" w:rsidDel="00B706E2" w:rsidRDefault="002A02EA">
      <w:pPr>
        <w:rPr>
          <w:del w:id="3677" w:author="Marie Christa Ermite Joseph Fevry" w:date="2018-06-07T15:22:00Z"/>
          <w:rFonts w:ascii="Calibri" w:hAnsi="Calibri" w:cs="Calibri"/>
          <w:spacing w:val="-3"/>
          <w:sz w:val="22"/>
          <w:szCs w:val="22"/>
          <w:lang w:val="fr-FR"/>
        </w:rPr>
        <w:pPrChange w:id="3678" w:author="Marie Christa Ermite Joseph Fevry" w:date="2018-10-18T15:44:00Z">
          <w:pPr>
            <w:tabs>
              <w:tab w:val="left" w:pos="-720"/>
              <w:tab w:val="left" w:pos="0"/>
            </w:tabs>
            <w:suppressAutoHyphens/>
            <w:jc w:val="both"/>
          </w:pPr>
        </w:pPrChange>
      </w:pPr>
      <w:del w:id="3679" w:author="Marie Christa Ermite Joseph Fevry" w:date="2018-06-07T15:22:00Z">
        <w:r w:rsidRPr="00C0646F" w:rsidDel="00B706E2">
          <w:rPr>
            <w:rFonts w:ascii="Calibri" w:hAnsi="Calibri" w:cs="Calibri"/>
            <w:spacing w:val="-3"/>
            <w:sz w:val="22"/>
            <w:szCs w:val="22"/>
            <w:lang w:val="fr-FR"/>
          </w:rPr>
          <w:delText>Le fournisseur déclare et garantit que lui-même et ses fournisseurs n</w:delText>
        </w:r>
        <w:r w:rsidR="00D114F4" w:rsidRPr="00C0646F" w:rsidDel="00B706E2">
          <w:rPr>
            <w:rFonts w:ascii="Calibri" w:hAnsi="Calibri" w:cs="Calibri"/>
            <w:spacing w:val="-3"/>
            <w:sz w:val="22"/>
            <w:szCs w:val="22"/>
            <w:lang w:val="fr-FR"/>
          </w:rPr>
          <w:delText xml:space="preserve">e participent pas activement et </w:delText>
        </w:r>
        <w:r w:rsidRPr="00C0646F" w:rsidDel="00B706E2">
          <w:rPr>
            <w:rFonts w:ascii="Calibri" w:hAnsi="Calibri" w:cs="Calibri"/>
            <w:spacing w:val="-3"/>
            <w:sz w:val="22"/>
            <w:szCs w:val="22"/>
            <w:lang w:val="fr-FR"/>
          </w:rPr>
          <w:delText>directement à des activités ayant trait aux brevets, au développement, à l’assemblage, à la production, au commerce ou à la fabrication de mines ou à de telles activités au titre de composants principalement utilisés dans la fabrication de mines. Le terme « mines » désigne les engins définis à l’article 2</w:delText>
        </w:r>
        <w:r w:rsidRPr="00C0646F" w:rsidDel="00B706E2">
          <w:rPr>
            <w:rFonts w:ascii="Calibri" w:hAnsi="Calibri" w:cs="Calibri"/>
            <w:sz w:val="22"/>
            <w:szCs w:val="22"/>
            <w:lang w:val="fr-FR"/>
          </w:rPr>
          <w:delText>, paragraphes 1, 4 et 5 du Protocole II annexé à la Convention de 1980 sur l’interdiction ou la limitation de l’emploi de certaines armes classiques qui peuvent être considérées comme produisant des effets traumatiques excessifs ou comme frappant sans discriminations.</w:delText>
        </w:r>
      </w:del>
    </w:p>
    <w:p w14:paraId="30720D43" w14:textId="072AF4AA" w:rsidR="002A02EA" w:rsidRPr="00C0646F" w:rsidDel="00B706E2" w:rsidRDefault="002A02EA">
      <w:pPr>
        <w:rPr>
          <w:del w:id="3680" w:author="Marie Christa Ermite Joseph Fevry" w:date="2018-06-07T15:22:00Z"/>
          <w:rFonts w:ascii="Calibri" w:hAnsi="Calibri" w:cs="Calibri"/>
          <w:spacing w:val="-3"/>
          <w:sz w:val="22"/>
          <w:szCs w:val="22"/>
          <w:lang w:val="fr-FR"/>
        </w:rPr>
        <w:pPrChange w:id="3681" w:author="Marie Christa Ermite Joseph Fevry" w:date="2018-10-18T15:44:00Z">
          <w:pPr>
            <w:tabs>
              <w:tab w:val="left" w:pos="-720"/>
            </w:tabs>
            <w:suppressAutoHyphens/>
            <w:jc w:val="both"/>
          </w:pPr>
        </w:pPrChange>
      </w:pPr>
    </w:p>
    <w:p w14:paraId="22738A86" w14:textId="1588AAE1" w:rsidR="00D114F4" w:rsidRPr="00C0646F" w:rsidDel="00B706E2" w:rsidRDefault="002A02EA">
      <w:pPr>
        <w:rPr>
          <w:del w:id="3682" w:author="Marie Christa Ermite Joseph Fevry" w:date="2018-06-07T15:22:00Z"/>
          <w:rFonts w:ascii="Calibri" w:hAnsi="Calibri" w:cs="Calibri"/>
          <w:sz w:val="22"/>
          <w:szCs w:val="22"/>
          <w:lang w:val="fr-FR"/>
        </w:rPr>
        <w:pPrChange w:id="3683" w:author="Marie Christa Ermite Joseph Fevry" w:date="2018-10-18T15:44:00Z">
          <w:pPr>
            <w:jc w:val="both"/>
          </w:pPr>
        </w:pPrChange>
      </w:pPr>
      <w:del w:id="3684" w:author="Marie Christa Ermite Joseph Fevry" w:date="2018-06-07T15:22:00Z">
        <w:r w:rsidRPr="00C0646F" w:rsidDel="00B706E2">
          <w:rPr>
            <w:rFonts w:ascii="Calibri" w:hAnsi="Calibri" w:cs="Calibri"/>
            <w:spacing w:val="-3"/>
            <w:sz w:val="22"/>
            <w:szCs w:val="22"/>
            <w:lang w:val="fr-FR"/>
          </w:rPr>
          <w:delText>Toute violation de la déclaration et de la garantie qui précèdent autorisera le PNUD à résilier le présent contrat immédiatement par notification adressée au</w:delText>
        </w:r>
        <w:r w:rsidRPr="00C0646F" w:rsidDel="00B706E2">
          <w:rPr>
            <w:rFonts w:ascii="Calibri" w:hAnsi="Calibri" w:cs="Calibri"/>
            <w:sz w:val="22"/>
            <w:szCs w:val="22"/>
            <w:lang w:val="fr-FR"/>
          </w:rPr>
          <w:delText xml:space="preserve"> prestataire</w:delText>
        </w:r>
        <w:r w:rsidRPr="00C0646F" w:rsidDel="00B706E2">
          <w:rPr>
            <w:rFonts w:ascii="Calibri" w:hAnsi="Calibri" w:cs="Calibri"/>
            <w:spacing w:val="-3"/>
            <w:sz w:val="22"/>
            <w:szCs w:val="22"/>
            <w:lang w:val="fr-FR"/>
          </w:rPr>
          <w:delText>, sans être redevable des frais de résiliation ou engager sa responsabilité à quelque autre titre que ce soit.</w:delText>
        </w:r>
        <w:r w:rsidR="00D114F4" w:rsidRPr="00C0646F" w:rsidDel="00B706E2">
          <w:rPr>
            <w:rFonts w:ascii="Calibri" w:hAnsi="Calibri" w:cs="Calibri"/>
            <w:sz w:val="22"/>
            <w:szCs w:val="22"/>
            <w:lang w:val="fr-FR"/>
          </w:rPr>
          <w:delText xml:space="preserve"> </w:delText>
        </w:r>
      </w:del>
    </w:p>
    <w:p w14:paraId="4595FF96" w14:textId="37103C33" w:rsidR="002A02EA" w:rsidRPr="00930CEE" w:rsidDel="00B706E2" w:rsidRDefault="002A02EA">
      <w:pPr>
        <w:rPr>
          <w:del w:id="3685" w:author="Marie Christa Ermite Joseph Fevry" w:date="2018-06-07T15:22:00Z"/>
          <w:rFonts w:ascii="Calibri" w:hAnsi="Calibri" w:cs="Calibri"/>
          <w:sz w:val="22"/>
          <w:szCs w:val="22"/>
          <w:lang w:val="fr-FR"/>
        </w:rPr>
        <w:pPrChange w:id="3686" w:author="Marie Christa Ermite Joseph Fevry" w:date="2018-10-18T15:44:00Z">
          <w:pPr>
            <w:tabs>
              <w:tab w:val="left" w:pos="-720"/>
              <w:tab w:val="left" w:pos="0"/>
            </w:tabs>
            <w:suppressAutoHyphens/>
            <w:ind w:left="720" w:hanging="720"/>
            <w:jc w:val="both"/>
          </w:pPr>
        </w:pPrChange>
      </w:pPr>
    </w:p>
    <w:p w14:paraId="267AED38" w14:textId="78F56230" w:rsidR="002A02EA" w:rsidRPr="00930CEE" w:rsidDel="00B706E2" w:rsidRDefault="002A02EA">
      <w:pPr>
        <w:rPr>
          <w:del w:id="3687" w:author="Marie Christa Ermite Joseph Fevry" w:date="2018-06-07T15:22:00Z"/>
          <w:rFonts w:ascii="Calibri" w:hAnsi="Calibri" w:cs="Calibri"/>
          <w:sz w:val="22"/>
          <w:szCs w:val="22"/>
          <w:lang w:val="fr-FR"/>
        </w:rPr>
        <w:pPrChange w:id="3688" w:author="Marie Christa Ermite Joseph Fevry" w:date="2018-10-18T15:44:00Z">
          <w:pPr>
            <w:jc w:val="both"/>
          </w:pPr>
        </w:pPrChange>
      </w:pPr>
      <w:del w:id="3689" w:author="Marie Christa Ermite Joseph Fevry" w:date="2018-06-07T15:22:00Z">
        <w:r w:rsidRPr="00930CEE" w:rsidDel="00B706E2">
          <w:rPr>
            <w:rFonts w:ascii="Calibri" w:hAnsi="Calibri" w:cs="Calibri"/>
            <w:b/>
            <w:sz w:val="22"/>
            <w:szCs w:val="22"/>
            <w:lang w:val="fr-FR"/>
          </w:rPr>
          <w:delText>21.0</w:delText>
        </w:r>
        <w:r w:rsidRPr="00930CEE" w:rsidDel="00B706E2">
          <w:rPr>
            <w:rFonts w:ascii="Calibri" w:hAnsi="Calibri" w:cs="Calibri"/>
            <w:b/>
            <w:sz w:val="22"/>
            <w:szCs w:val="22"/>
            <w:lang w:val="fr-FR"/>
          </w:rPr>
          <w:tab/>
          <w:delText>RESPECT DES LOIS</w:delText>
        </w:r>
        <w:r w:rsidRPr="00930CEE" w:rsidDel="00B706E2">
          <w:rPr>
            <w:rFonts w:ascii="Calibri" w:hAnsi="Calibri" w:cs="Calibri"/>
            <w:sz w:val="22"/>
            <w:szCs w:val="22"/>
            <w:lang w:val="fr-FR"/>
          </w:rPr>
          <w:delText xml:space="preserve"> </w:delText>
        </w:r>
      </w:del>
    </w:p>
    <w:p w14:paraId="54EB3B02" w14:textId="78C4BE39" w:rsidR="002A02EA" w:rsidRPr="00930CEE" w:rsidDel="00B706E2" w:rsidRDefault="002A02EA">
      <w:pPr>
        <w:rPr>
          <w:del w:id="3690" w:author="Marie Christa Ermite Joseph Fevry" w:date="2018-06-07T15:22:00Z"/>
          <w:rFonts w:ascii="Calibri" w:hAnsi="Calibri" w:cs="Calibri"/>
          <w:sz w:val="22"/>
          <w:szCs w:val="22"/>
          <w:lang w:val="fr-FR"/>
        </w:rPr>
        <w:pPrChange w:id="3691" w:author="Marie Christa Ermite Joseph Fevry" w:date="2018-10-18T15:44:00Z">
          <w:pPr>
            <w:jc w:val="both"/>
          </w:pPr>
        </w:pPrChange>
      </w:pPr>
    </w:p>
    <w:p w14:paraId="5F43A85F" w14:textId="593D5E94" w:rsidR="00D114F4" w:rsidRPr="00C0646F" w:rsidDel="00B706E2" w:rsidRDefault="002A02EA">
      <w:pPr>
        <w:rPr>
          <w:del w:id="3692" w:author="Marie Christa Ermite Joseph Fevry" w:date="2018-06-07T15:22:00Z"/>
          <w:rFonts w:ascii="Calibri" w:hAnsi="Calibri" w:cs="Calibri"/>
          <w:sz w:val="22"/>
          <w:szCs w:val="22"/>
          <w:lang w:val="fr-FR"/>
        </w:rPr>
        <w:pPrChange w:id="3693" w:author="Marie Christa Ermite Joseph Fevry" w:date="2018-10-18T15:44:00Z">
          <w:pPr>
            <w:jc w:val="both"/>
          </w:pPr>
        </w:pPrChange>
      </w:pPr>
      <w:del w:id="3694" w:author="Marie Christa Ermite Joseph Fevry" w:date="2018-06-07T15:22:00Z">
        <w:r w:rsidRPr="00930CEE" w:rsidDel="00B706E2">
          <w:rPr>
            <w:rFonts w:ascii="Calibri" w:hAnsi="Calibri" w:cs="Calibri"/>
            <w:sz w:val="22"/>
            <w:szCs w:val="22"/>
            <w:lang w:val="fr-FR"/>
          </w:rPr>
          <w:delText xml:space="preserve">Le </w:delText>
        </w:r>
        <w:r w:rsidRPr="00C0646F" w:rsidDel="00B706E2">
          <w:rPr>
            <w:rFonts w:ascii="Calibri" w:hAnsi="Calibri" w:cs="Calibri"/>
            <w:sz w:val="22"/>
            <w:szCs w:val="22"/>
            <w:lang w:val="fr-FR"/>
          </w:rPr>
          <w:delText xml:space="preserve">prestataire </w:delText>
        </w:r>
        <w:r w:rsidRPr="00930CEE" w:rsidDel="00B706E2">
          <w:rPr>
            <w:rFonts w:ascii="Calibri" w:hAnsi="Calibri" w:cs="Calibri"/>
            <w:sz w:val="22"/>
            <w:szCs w:val="22"/>
            <w:lang w:val="fr-FR"/>
          </w:rPr>
          <w:delText>devra se conformer à l’ensemble des lois, règlements et règles se rapportant à l’exécution de ses obligations aux termes du présent contrat.</w:delText>
        </w:r>
        <w:r w:rsidR="00D114F4" w:rsidRPr="00C0646F" w:rsidDel="00B706E2">
          <w:rPr>
            <w:rFonts w:ascii="Calibri" w:hAnsi="Calibri" w:cs="Calibri"/>
            <w:sz w:val="22"/>
            <w:szCs w:val="22"/>
            <w:lang w:val="fr-FR"/>
          </w:rPr>
          <w:delText xml:space="preserve"> </w:delText>
        </w:r>
      </w:del>
    </w:p>
    <w:p w14:paraId="419F2CE3" w14:textId="22623387" w:rsidR="002A02EA" w:rsidRPr="00930CEE" w:rsidDel="00B706E2" w:rsidRDefault="002A02EA">
      <w:pPr>
        <w:rPr>
          <w:del w:id="3695" w:author="Marie Christa Ermite Joseph Fevry" w:date="2018-06-07T15:22:00Z"/>
          <w:rFonts w:ascii="Calibri" w:hAnsi="Calibri" w:cs="Calibri"/>
          <w:sz w:val="22"/>
          <w:szCs w:val="22"/>
          <w:lang w:val="fr-FR"/>
        </w:rPr>
        <w:pPrChange w:id="3696" w:author="Marie Christa Ermite Joseph Fevry" w:date="2018-10-18T15:44:00Z">
          <w:pPr>
            <w:ind w:left="720"/>
            <w:jc w:val="both"/>
          </w:pPr>
        </w:pPrChange>
      </w:pPr>
    </w:p>
    <w:p w14:paraId="1289DB48" w14:textId="2C5F7AC4" w:rsidR="002A02EA" w:rsidRPr="00C0646F" w:rsidDel="00B706E2" w:rsidRDefault="002A02EA">
      <w:pPr>
        <w:rPr>
          <w:del w:id="3697" w:author="Marie Christa Ermite Joseph Fevry" w:date="2018-06-07T15:22:00Z"/>
          <w:rFonts w:ascii="Calibri" w:hAnsi="Calibri" w:cs="Calibri"/>
          <w:b/>
          <w:sz w:val="22"/>
          <w:szCs w:val="22"/>
          <w:lang w:val="fr-FR"/>
        </w:rPr>
        <w:pPrChange w:id="3698" w:author="Marie Christa Ermite Joseph Fevry" w:date="2018-10-18T15:44:00Z">
          <w:pPr>
            <w:tabs>
              <w:tab w:val="left" w:pos="-720"/>
              <w:tab w:val="left" w:pos="0"/>
            </w:tabs>
            <w:suppressAutoHyphens/>
            <w:ind w:left="720" w:hanging="720"/>
            <w:jc w:val="both"/>
          </w:pPr>
        </w:pPrChange>
      </w:pPr>
      <w:del w:id="3699" w:author="Marie Christa Ermite Joseph Fevry" w:date="2018-06-07T15:22:00Z">
        <w:r w:rsidRPr="00C0646F" w:rsidDel="00B706E2">
          <w:rPr>
            <w:rFonts w:ascii="Calibri" w:hAnsi="Calibri" w:cs="Calibri"/>
            <w:b/>
            <w:sz w:val="22"/>
            <w:szCs w:val="22"/>
            <w:lang w:val="fr-FR"/>
          </w:rPr>
          <w:delText>22.0</w:delText>
        </w:r>
        <w:r w:rsidRPr="00C0646F" w:rsidDel="00B706E2">
          <w:rPr>
            <w:rFonts w:ascii="Calibri" w:hAnsi="Calibri" w:cs="Calibri"/>
            <w:b/>
            <w:sz w:val="22"/>
            <w:szCs w:val="22"/>
            <w:lang w:val="fr-FR"/>
          </w:rPr>
          <w:tab/>
          <w:delText>EXPLOITATION SEXUELLE</w:delText>
        </w:r>
      </w:del>
    </w:p>
    <w:p w14:paraId="4DAE1253" w14:textId="65F577EF" w:rsidR="002A02EA" w:rsidRPr="00C0646F" w:rsidDel="00B706E2" w:rsidRDefault="002A02EA">
      <w:pPr>
        <w:rPr>
          <w:del w:id="3700" w:author="Marie Christa Ermite Joseph Fevry" w:date="2018-06-07T15:22:00Z"/>
          <w:rFonts w:ascii="Calibri" w:hAnsi="Calibri" w:cs="Calibri"/>
          <w:sz w:val="22"/>
          <w:szCs w:val="22"/>
          <w:lang w:val="fr-FR"/>
        </w:rPr>
        <w:pPrChange w:id="3701" w:author="Marie Christa Ermite Joseph Fevry" w:date="2018-10-18T15:44:00Z">
          <w:pPr>
            <w:jc w:val="both"/>
          </w:pPr>
        </w:pPrChange>
      </w:pPr>
    </w:p>
    <w:p w14:paraId="2A01EAB2" w14:textId="2757FDA8" w:rsidR="00D114F4" w:rsidRPr="00C0646F" w:rsidDel="00B706E2" w:rsidRDefault="002A02EA">
      <w:pPr>
        <w:rPr>
          <w:del w:id="3702" w:author="Marie Christa Ermite Joseph Fevry" w:date="2018-06-07T15:22:00Z"/>
          <w:rFonts w:ascii="Calibri" w:hAnsi="Calibri" w:cs="Calibri"/>
          <w:sz w:val="22"/>
          <w:szCs w:val="22"/>
          <w:lang w:val="fr-FR"/>
        </w:rPr>
        <w:pPrChange w:id="3703" w:author="Marie Christa Ermite Joseph Fevry" w:date="2018-10-18T15:44:00Z">
          <w:pPr>
            <w:jc w:val="both"/>
          </w:pPr>
        </w:pPrChange>
      </w:pPr>
      <w:del w:id="3704" w:author="Marie Christa Ermite Joseph Fevry" w:date="2018-06-07T15:22:00Z">
        <w:r w:rsidRPr="00C0646F" w:rsidDel="00B706E2">
          <w:rPr>
            <w:rFonts w:ascii="Calibri" w:hAnsi="Calibri" w:cs="Calibri"/>
            <w:b/>
            <w:sz w:val="22"/>
            <w:szCs w:val="22"/>
            <w:lang w:val="fr-FR"/>
          </w:rPr>
          <w:delText>22.1</w:delText>
        </w:r>
        <w:r w:rsidRPr="00C0646F" w:rsidDel="00B706E2">
          <w:rPr>
            <w:rFonts w:ascii="Calibri" w:hAnsi="Calibri" w:cs="Calibri"/>
            <w:sz w:val="22"/>
            <w:szCs w:val="22"/>
            <w:lang w:val="fr-FR"/>
          </w:rPr>
          <w:tab/>
          <w:delText>Le prestataire devra prendre l’ensemble des mesures appropriées pour empêcher la commission à l’encontre de quiconque d’actes d’exploitation ou d’abus sexuel par le prestataire lui-même, par l’un quelconque de ses employés ou par toute autre personne pouvant être engagée par le prestataire pour fournir tout service en application du contrat. A cet égard, toute activité sexuelle avec une personne de moins de dix-huit ans, indépendamment de toute loi relative au consentement, constituera un acte d’exploitation et d’abus sexuels à l’encontre d’une telle personne. En outre, le prestataire devra s’abstenir d’échanger de l’argent, des biens, des services, des offres d’emploi ou d’autres choses de valeur contre des faveurs ou des activités sexuelles ou de se livrer à des activités sexuelles constitutives d’actes d’exploitation ou dégradantes, et devra prendre l’ensemble des mesures appropriées pour interdire à ses employés ou aux autres personnes qu’il aura engagées d’agir de la sorte. Le prestataire reconnaît et convient que les présentes dispositions constituent une condition essentielle du contrat et que toute violation de la présente déclaration et de la présente garantie autorisera le PNUD à résilier le contrat immédiatement par notification adressée au prestataire,</w:delText>
        </w:r>
        <w:r w:rsidRPr="00C0646F" w:rsidDel="00B706E2">
          <w:rPr>
            <w:rFonts w:ascii="Calibri" w:hAnsi="Calibri" w:cs="Calibri"/>
            <w:spacing w:val="-3"/>
            <w:sz w:val="22"/>
            <w:szCs w:val="22"/>
            <w:lang w:val="fr-FR"/>
          </w:rPr>
          <w:delText xml:space="preserve"> sans être redevable des frais de résiliation ou engager sa responsabilité à quelque autre titre que ce soit.</w:delText>
        </w:r>
        <w:r w:rsidR="00D114F4" w:rsidRPr="00C0646F" w:rsidDel="00B706E2">
          <w:rPr>
            <w:rFonts w:ascii="Calibri" w:hAnsi="Calibri" w:cs="Calibri"/>
            <w:sz w:val="22"/>
            <w:szCs w:val="22"/>
            <w:lang w:val="fr-FR"/>
          </w:rPr>
          <w:delText xml:space="preserve"> </w:delText>
        </w:r>
      </w:del>
    </w:p>
    <w:p w14:paraId="269581C3" w14:textId="75AACC20" w:rsidR="002A02EA" w:rsidRPr="00C0646F" w:rsidDel="00B706E2" w:rsidRDefault="002A02EA">
      <w:pPr>
        <w:rPr>
          <w:del w:id="3705" w:author="Marie Christa Ermite Joseph Fevry" w:date="2018-06-07T15:22:00Z"/>
          <w:rFonts w:ascii="Calibri" w:hAnsi="Calibri" w:cs="Calibri"/>
          <w:sz w:val="22"/>
          <w:szCs w:val="22"/>
          <w:lang w:val="fr-FR"/>
        </w:rPr>
        <w:pPrChange w:id="3706" w:author="Marie Christa Ermite Joseph Fevry" w:date="2018-10-18T15:44:00Z">
          <w:pPr>
            <w:ind w:left="540" w:hanging="540"/>
            <w:jc w:val="both"/>
          </w:pPr>
        </w:pPrChange>
      </w:pPr>
    </w:p>
    <w:p w14:paraId="509FDA2C" w14:textId="103B72B8" w:rsidR="002A02EA" w:rsidRPr="00C0646F" w:rsidDel="00B706E2" w:rsidRDefault="002A02EA">
      <w:pPr>
        <w:rPr>
          <w:del w:id="3707" w:author="Marie Christa Ermite Joseph Fevry" w:date="2018-06-07T15:22:00Z"/>
          <w:rFonts w:ascii="Calibri" w:hAnsi="Calibri" w:cs="Calibri"/>
          <w:sz w:val="22"/>
          <w:szCs w:val="22"/>
          <w:lang w:val="fr-FR"/>
        </w:rPr>
        <w:pPrChange w:id="3708" w:author="Marie Christa Ermite Joseph Fevry" w:date="2018-10-18T15:44:00Z">
          <w:pPr>
            <w:jc w:val="both"/>
          </w:pPr>
        </w:pPrChange>
      </w:pPr>
      <w:del w:id="3709" w:author="Marie Christa Ermite Joseph Fevry" w:date="2018-06-07T15:22:00Z">
        <w:r w:rsidRPr="00C0646F" w:rsidDel="00B706E2">
          <w:rPr>
            <w:rFonts w:ascii="Calibri" w:hAnsi="Calibri" w:cs="Calibri"/>
            <w:b/>
            <w:sz w:val="22"/>
            <w:szCs w:val="22"/>
            <w:lang w:val="fr-FR"/>
          </w:rPr>
          <w:delText>22.2</w:delText>
        </w:r>
        <w:r w:rsidRPr="00C0646F" w:rsidDel="00B706E2">
          <w:rPr>
            <w:rFonts w:ascii="Calibri" w:hAnsi="Calibri" w:cs="Calibri"/>
            <w:sz w:val="22"/>
            <w:szCs w:val="22"/>
            <w:lang w:val="fr-FR"/>
          </w:rPr>
          <w:tab/>
          <w:delText>Le PNUD ne fera pas application de la règle précédente relative à l’âge lorsque l’employé du</w:delText>
        </w:r>
        <w:r w:rsidR="00D114F4" w:rsidRPr="00C0646F" w:rsidDel="00B706E2">
          <w:rPr>
            <w:rFonts w:ascii="Calibri" w:hAnsi="Calibri" w:cs="Calibri"/>
            <w:sz w:val="22"/>
            <w:szCs w:val="22"/>
            <w:lang w:val="fr-FR"/>
          </w:rPr>
          <w:delText xml:space="preserve"> </w:delText>
        </w:r>
        <w:r w:rsidRPr="00C0646F" w:rsidDel="00B706E2">
          <w:rPr>
            <w:rFonts w:ascii="Calibri" w:hAnsi="Calibri" w:cs="Calibri"/>
            <w:sz w:val="22"/>
            <w:szCs w:val="22"/>
            <w:lang w:val="fr-FR"/>
          </w:rPr>
          <w:delText>prestataire ou toute autre personne pouvant être engagée par celui-ci pour fournir des services en application du contrat sera marié à la personne de moins de dix-huit ans avec laquelle ledit employé ou ladite autre personne aura eu une activité sexuelle et lorsqu’un tel mariage sera reconnu comme étant valable par les lois du pays de citoyenneté dudit employé ou de ladite autre personne.</w:delText>
        </w:r>
      </w:del>
    </w:p>
    <w:p w14:paraId="1F81BD00" w14:textId="53ACBA49" w:rsidR="002A02EA" w:rsidRPr="00C0646F" w:rsidDel="00B706E2" w:rsidRDefault="002A02EA">
      <w:pPr>
        <w:rPr>
          <w:del w:id="3710" w:author="Marie Christa Ermite Joseph Fevry" w:date="2018-06-07T15:22:00Z"/>
          <w:rFonts w:ascii="Calibri" w:hAnsi="Calibri" w:cs="Calibri"/>
          <w:sz w:val="22"/>
          <w:szCs w:val="22"/>
          <w:lang w:val="fr-FR"/>
        </w:rPr>
        <w:pPrChange w:id="3711" w:author="Marie Christa Ermite Joseph Fevry" w:date="2018-10-18T15:44:00Z">
          <w:pPr>
            <w:jc w:val="both"/>
          </w:pPr>
        </w:pPrChange>
      </w:pPr>
    </w:p>
    <w:p w14:paraId="4F3C7BDF" w14:textId="4488682B" w:rsidR="002A02EA" w:rsidRPr="00C0646F" w:rsidDel="00B706E2" w:rsidRDefault="002A02EA">
      <w:pPr>
        <w:rPr>
          <w:del w:id="3712" w:author="Marie Christa Ermite Joseph Fevry" w:date="2018-06-07T15:22:00Z"/>
          <w:rFonts w:ascii="Calibri" w:hAnsi="Calibri" w:cs="Calibri"/>
          <w:b/>
          <w:szCs w:val="22"/>
          <w:lang w:val="fr-FR"/>
        </w:rPr>
        <w:pPrChange w:id="3713" w:author="Marie Christa Ermite Joseph Fevry" w:date="2018-10-18T15:44:00Z">
          <w:pPr>
            <w:pStyle w:val="ListParagraph"/>
            <w:widowControl/>
            <w:overflowPunct/>
            <w:adjustRightInd/>
            <w:ind w:hanging="720"/>
            <w:jc w:val="both"/>
          </w:pPr>
        </w:pPrChange>
      </w:pPr>
      <w:del w:id="3714" w:author="Marie Christa Ermite Joseph Fevry" w:date="2018-06-07T15:22:00Z">
        <w:r w:rsidRPr="00C0646F" w:rsidDel="00B706E2">
          <w:rPr>
            <w:rFonts w:ascii="Calibri" w:hAnsi="Calibri" w:cs="Calibri"/>
            <w:b/>
            <w:szCs w:val="22"/>
            <w:lang w:val="fr-FR"/>
          </w:rPr>
          <w:delText xml:space="preserve">23.0  </w:delText>
        </w:r>
        <w:r w:rsidRPr="00C0646F" w:rsidDel="00B706E2">
          <w:rPr>
            <w:rFonts w:ascii="Calibri" w:hAnsi="Calibri" w:cs="Calibri"/>
            <w:b/>
            <w:szCs w:val="22"/>
            <w:lang w:val="fr-FR"/>
          </w:rPr>
          <w:tab/>
          <w:delText>SECURIT</w:delText>
        </w:r>
        <w:r w:rsidR="004E09AF" w:rsidRPr="00C0646F" w:rsidDel="00B706E2">
          <w:rPr>
            <w:rFonts w:ascii="Calibri" w:hAnsi="Calibri" w:cs="Calibri"/>
            <w:b/>
            <w:szCs w:val="22"/>
            <w:lang w:val="fr-FR"/>
          </w:rPr>
          <w:delText>E :</w:delText>
        </w:r>
      </w:del>
    </w:p>
    <w:p w14:paraId="5E68EFCE" w14:textId="4EF5192F" w:rsidR="002A02EA" w:rsidRPr="00C0646F" w:rsidDel="00B706E2" w:rsidRDefault="002A02EA">
      <w:pPr>
        <w:rPr>
          <w:del w:id="3715" w:author="Marie Christa Ermite Joseph Fevry" w:date="2018-06-07T15:22:00Z"/>
          <w:rFonts w:ascii="Calibri" w:hAnsi="Calibri" w:cs="Calibri"/>
          <w:sz w:val="22"/>
          <w:szCs w:val="22"/>
          <w:lang w:val="fr-FR"/>
        </w:rPr>
        <w:pPrChange w:id="3716" w:author="Marie Christa Ermite Joseph Fevry" w:date="2018-10-18T15:44:00Z">
          <w:pPr>
            <w:jc w:val="both"/>
          </w:pPr>
        </w:pPrChange>
      </w:pPr>
      <w:del w:id="3717" w:author="Marie Christa Ermite Joseph Fevry" w:date="2018-06-07T15:22:00Z">
        <w:r w:rsidRPr="00C0646F" w:rsidDel="00B706E2">
          <w:rPr>
            <w:rFonts w:ascii="Calibri" w:hAnsi="Calibri" w:cs="Calibri"/>
            <w:b/>
            <w:sz w:val="22"/>
            <w:szCs w:val="22"/>
            <w:lang w:val="fr-FR"/>
          </w:rPr>
          <w:delText>23.1</w:delText>
        </w:r>
        <w:r w:rsidRPr="00C0646F" w:rsidDel="00B706E2">
          <w:rPr>
            <w:rFonts w:ascii="Calibri" w:hAnsi="Calibri" w:cs="Calibri"/>
            <w:sz w:val="22"/>
            <w:szCs w:val="22"/>
            <w:lang w:val="fr-FR"/>
          </w:rPr>
          <w:delText xml:space="preserve"> </w:delText>
        </w:r>
        <w:r w:rsidRPr="00C0646F" w:rsidDel="00B706E2">
          <w:rPr>
            <w:rFonts w:ascii="Calibri" w:hAnsi="Calibri" w:cs="Calibri"/>
            <w:sz w:val="22"/>
            <w:szCs w:val="22"/>
            <w:lang w:val="fr-FR"/>
          </w:rPr>
          <w:tab/>
        </w:r>
        <w:r w:rsidR="004E09AF" w:rsidRPr="00C0646F" w:rsidDel="00B706E2">
          <w:rPr>
            <w:rFonts w:ascii="Calibri" w:hAnsi="Calibri" w:cs="Calibri"/>
            <w:sz w:val="22"/>
            <w:szCs w:val="22"/>
            <w:lang w:val="fr-FR"/>
          </w:rPr>
          <w:delText>Le prestataire devra :</w:delText>
        </w:r>
      </w:del>
    </w:p>
    <w:p w14:paraId="7AC48AD9" w14:textId="769E98F7" w:rsidR="004E09AF" w:rsidRPr="00C0646F" w:rsidDel="00B706E2" w:rsidRDefault="004E09AF">
      <w:pPr>
        <w:rPr>
          <w:del w:id="3718" w:author="Marie Christa Ermite Joseph Fevry" w:date="2018-06-07T15:22:00Z"/>
          <w:rFonts w:ascii="Calibri" w:hAnsi="Calibri" w:cs="Calibri"/>
          <w:sz w:val="22"/>
          <w:szCs w:val="22"/>
          <w:lang w:val="fr-FR"/>
        </w:rPr>
        <w:pPrChange w:id="3719" w:author="Marie Christa Ermite Joseph Fevry" w:date="2018-10-18T15:44:00Z">
          <w:pPr>
            <w:widowControl/>
            <w:numPr>
              <w:ilvl w:val="1"/>
              <w:numId w:val="3"/>
            </w:numPr>
            <w:tabs>
              <w:tab w:val="num" w:pos="1440"/>
            </w:tabs>
            <w:overflowPunct/>
            <w:adjustRightInd/>
            <w:ind w:left="1440" w:hanging="360"/>
            <w:jc w:val="both"/>
          </w:pPr>
        </w:pPrChange>
      </w:pPr>
      <w:del w:id="3720" w:author="Marie Christa Ermite Joseph Fevry" w:date="2018-06-07T15:22:00Z">
        <w:r w:rsidRPr="00C0646F" w:rsidDel="00B706E2">
          <w:rPr>
            <w:rFonts w:ascii="Calibri" w:hAnsi="Calibri" w:cs="Calibri"/>
            <w:sz w:val="22"/>
            <w:szCs w:val="22"/>
            <w:lang w:val="fr-FR"/>
          </w:rPr>
          <w:delText>mettre en place et</w:delText>
        </w:r>
        <w:r w:rsidR="00226E4D" w:rsidRPr="00C0646F" w:rsidDel="00B706E2">
          <w:rPr>
            <w:rFonts w:ascii="Calibri" w:hAnsi="Calibri" w:cs="Calibri"/>
            <w:sz w:val="22"/>
            <w:szCs w:val="22"/>
            <w:lang w:val="fr-FR"/>
          </w:rPr>
          <w:delText xml:space="preserve"> gérer</w:delText>
        </w:r>
        <w:r w:rsidRPr="00C0646F" w:rsidDel="00B706E2">
          <w:rPr>
            <w:rFonts w:ascii="Calibri" w:hAnsi="Calibri" w:cs="Calibri"/>
            <w:sz w:val="22"/>
            <w:szCs w:val="22"/>
            <w:lang w:val="fr-FR"/>
          </w:rPr>
          <w:delText xml:space="preserve"> un plan de sécurité adéquat en tenant compte de la situation sécuritaire du pays où les services seront fournis ;</w:delText>
        </w:r>
      </w:del>
    </w:p>
    <w:p w14:paraId="610F9EF1" w14:textId="3D5F3BB5" w:rsidR="004E09AF" w:rsidRPr="00C0646F" w:rsidDel="00B706E2" w:rsidRDefault="004E09AF">
      <w:pPr>
        <w:rPr>
          <w:del w:id="3721" w:author="Marie Christa Ermite Joseph Fevry" w:date="2018-06-07T15:22:00Z"/>
          <w:rFonts w:ascii="Calibri" w:hAnsi="Calibri" w:cs="Calibri"/>
          <w:sz w:val="22"/>
          <w:szCs w:val="22"/>
          <w:lang w:val="fr-FR"/>
        </w:rPr>
        <w:pPrChange w:id="3722" w:author="Marie Christa Ermite Joseph Fevry" w:date="2018-10-18T15:44:00Z">
          <w:pPr>
            <w:widowControl/>
            <w:numPr>
              <w:ilvl w:val="1"/>
              <w:numId w:val="3"/>
            </w:numPr>
            <w:tabs>
              <w:tab w:val="num" w:pos="1440"/>
            </w:tabs>
            <w:overflowPunct/>
            <w:adjustRightInd/>
            <w:ind w:left="1440" w:hanging="360"/>
            <w:jc w:val="both"/>
          </w:pPr>
        </w:pPrChange>
      </w:pPr>
      <w:del w:id="3723" w:author="Marie Christa Ermite Joseph Fevry" w:date="2018-06-07T15:22:00Z">
        <w:r w:rsidRPr="00C0646F" w:rsidDel="00B706E2">
          <w:rPr>
            <w:rFonts w:ascii="Calibri" w:hAnsi="Calibri" w:cs="Calibri"/>
            <w:sz w:val="22"/>
            <w:szCs w:val="22"/>
            <w:lang w:val="fr-FR"/>
          </w:rPr>
          <w:delText>assumer l’ensemble des risques et responsabilités liés à sa sécurité et l’entière mise en œuvre du plan de sécurité.</w:delText>
        </w:r>
      </w:del>
    </w:p>
    <w:p w14:paraId="2F5163FC" w14:textId="098271E3" w:rsidR="002A02EA" w:rsidRPr="00C0646F" w:rsidDel="00B706E2" w:rsidRDefault="002A02EA">
      <w:pPr>
        <w:rPr>
          <w:del w:id="3724" w:author="Marie Christa Ermite Joseph Fevry" w:date="2018-06-07T15:22:00Z"/>
          <w:rFonts w:ascii="Calibri" w:hAnsi="Calibri" w:cs="Calibri"/>
          <w:b/>
          <w:sz w:val="22"/>
          <w:szCs w:val="22"/>
          <w:lang w:val="fr-FR"/>
        </w:rPr>
        <w:pPrChange w:id="3725" w:author="Marie Christa Ermite Joseph Fevry" w:date="2018-10-18T15:44:00Z">
          <w:pPr>
            <w:ind w:left="360"/>
            <w:jc w:val="both"/>
          </w:pPr>
        </w:pPrChange>
      </w:pPr>
    </w:p>
    <w:p w14:paraId="60758B9E" w14:textId="696E93E9" w:rsidR="004E09AF" w:rsidRPr="00C0646F" w:rsidDel="00B706E2" w:rsidRDefault="002A02EA">
      <w:pPr>
        <w:rPr>
          <w:del w:id="3726" w:author="Marie Christa Ermite Joseph Fevry" w:date="2018-06-07T15:22:00Z"/>
          <w:rFonts w:ascii="Calibri" w:hAnsi="Calibri" w:cs="Calibri"/>
          <w:sz w:val="22"/>
          <w:szCs w:val="22"/>
          <w:lang w:val="fr-FR"/>
        </w:rPr>
        <w:pPrChange w:id="3727" w:author="Marie Christa Ermite Joseph Fevry" w:date="2018-10-18T15:44:00Z">
          <w:pPr>
            <w:widowControl/>
            <w:overflowPunct/>
            <w:adjustRightInd/>
            <w:jc w:val="both"/>
          </w:pPr>
        </w:pPrChange>
      </w:pPr>
      <w:del w:id="3728" w:author="Marie Christa Ermite Joseph Fevry" w:date="2018-06-07T15:22:00Z">
        <w:r w:rsidRPr="00C0646F" w:rsidDel="00B706E2">
          <w:rPr>
            <w:rFonts w:ascii="Calibri" w:hAnsi="Calibri" w:cs="Calibri"/>
            <w:b/>
            <w:sz w:val="22"/>
            <w:szCs w:val="22"/>
            <w:lang w:val="fr-FR"/>
          </w:rPr>
          <w:delText>23.2</w:delText>
        </w:r>
        <w:r w:rsidRPr="00C0646F" w:rsidDel="00B706E2">
          <w:rPr>
            <w:rFonts w:ascii="Calibri" w:hAnsi="Calibri" w:cs="Calibri"/>
            <w:sz w:val="22"/>
            <w:szCs w:val="22"/>
            <w:lang w:val="fr-FR"/>
          </w:rPr>
          <w:tab/>
        </w:r>
        <w:r w:rsidR="004E09AF" w:rsidRPr="00C0646F" w:rsidDel="00B706E2">
          <w:rPr>
            <w:rFonts w:ascii="Calibri" w:hAnsi="Calibri" w:cs="Calibri"/>
            <w:sz w:val="22"/>
            <w:szCs w:val="22"/>
            <w:lang w:val="fr-FR"/>
          </w:rPr>
          <w:delText xml:space="preserve">Le PNUD se réserve le droit de vérifier si un tel plan est en place et de suggérer des modifications du plan en tant que de besoin. Le fait de ne pas </w:delText>
        </w:r>
        <w:r w:rsidR="00226E4D" w:rsidRPr="00C0646F" w:rsidDel="00B706E2">
          <w:rPr>
            <w:rFonts w:ascii="Calibri" w:hAnsi="Calibri" w:cs="Calibri"/>
            <w:sz w:val="22"/>
            <w:szCs w:val="22"/>
            <w:lang w:val="fr-FR"/>
          </w:rPr>
          <w:delText>gérer et mettre en œuvre un plan de sécurité adéquat, conformément aux présentes, sera considéré comme une violation du présent contrat. Nonobstant ce qui précède, le prestataire demeurera exclusivement responsable de la sécurité de son personnel et des biens du PNUD qui se trouveront sous sa garde, comme le prévoit le paragraphe 4.1 ci-dessus.</w:delText>
        </w:r>
      </w:del>
    </w:p>
    <w:p w14:paraId="187A1AC5" w14:textId="522D3539" w:rsidR="004E09AF" w:rsidRPr="00C0646F" w:rsidDel="00B706E2" w:rsidRDefault="004E09AF">
      <w:pPr>
        <w:rPr>
          <w:del w:id="3729" w:author="Marie Christa Ermite Joseph Fevry" w:date="2018-06-07T15:22:00Z"/>
          <w:rFonts w:ascii="Calibri" w:hAnsi="Calibri" w:cs="Calibri"/>
          <w:sz w:val="22"/>
          <w:szCs w:val="22"/>
          <w:lang w:val="fr-FR"/>
        </w:rPr>
        <w:pPrChange w:id="3730" w:author="Marie Christa Ermite Joseph Fevry" w:date="2018-10-18T15:44:00Z">
          <w:pPr>
            <w:widowControl/>
            <w:overflowPunct/>
            <w:adjustRightInd/>
            <w:jc w:val="both"/>
          </w:pPr>
        </w:pPrChange>
      </w:pPr>
    </w:p>
    <w:p w14:paraId="1F61C066" w14:textId="0EE110E8" w:rsidR="002A02EA" w:rsidRPr="00C0646F" w:rsidDel="00B706E2" w:rsidRDefault="0072225F">
      <w:pPr>
        <w:rPr>
          <w:del w:id="3731" w:author="Marie Christa Ermite Joseph Fevry" w:date="2018-06-07T15:22:00Z"/>
          <w:rFonts w:ascii="Calibri" w:hAnsi="Calibri" w:cs="Calibri"/>
          <w:b/>
          <w:sz w:val="22"/>
          <w:szCs w:val="22"/>
          <w:lang w:val="fr-FR"/>
        </w:rPr>
        <w:pPrChange w:id="3732" w:author="Marie Christa Ermite Joseph Fevry" w:date="2018-10-18T15:44:00Z">
          <w:pPr>
            <w:widowControl/>
            <w:overflowPunct/>
            <w:adjustRightInd/>
            <w:ind w:left="720" w:hanging="720"/>
            <w:jc w:val="both"/>
          </w:pPr>
        </w:pPrChange>
      </w:pPr>
      <w:del w:id="3733" w:author="Marie Christa Ermite Joseph Fevry" w:date="2018-06-07T15:22:00Z">
        <w:r w:rsidRPr="00C0646F" w:rsidDel="00B706E2">
          <w:rPr>
            <w:rFonts w:ascii="Calibri" w:hAnsi="Calibri" w:cs="Calibri"/>
            <w:b/>
            <w:sz w:val="22"/>
            <w:szCs w:val="22"/>
            <w:lang w:val="fr-FR"/>
          </w:rPr>
          <w:delText>24.0</w:delText>
        </w:r>
        <w:r w:rsidRPr="00C0646F" w:rsidDel="00B706E2">
          <w:rPr>
            <w:rFonts w:ascii="Calibri" w:hAnsi="Calibri" w:cs="Calibri"/>
            <w:b/>
            <w:sz w:val="22"/>
            <w:szCs w:val="22"/>
            <w:lang w:val="fr-FR"/>
          </w:rPr>
          <w:tab/>
        </w:r>
        <w:r w:rsidR="002A02EA" w:rsidRPr="00C0646F" w:rsidDel="00B706E2">
          <w:rPr>
            <w:rFonts w:ascii="Calibri" w:hAnsi="Calibri" w:cs="Calibri"/>
            <w:b/>
            <w:sz w:val="22"/>
            <w:szCs w:val="22"/>
            <w:lang w:val="fr-FR"/>
          </w:rPr>
          <w:delText xml:space="preserve">AUDITS </w:delText>
        </w:r>
        <w:r w:rsidRPr="00C0646F" w:rsidDel="00B706E2">
          <w:rPr>
            <w:rFonts w:ascii="Calibri" w:hAnsi="Calibri" w:cs="Calibri"/>
            <w:b/>
            <w:sz w:val="22"/>
            <w:szCs w:val="22"/>
            <w:lang w:val="fr-FR"/>
          </w:rPr>
          <w:delText>ET ENQUETES :</w:delText>
        </w:r>
      </w:del>
    </w:p>
    <w:p w14:paraId="041ED1D0" w14:textId="6B5240A3" w:rsidR="002A02EA" w:rsidRPr="00C0646F" w:rsidDel="00B706E2" w:rsidRDefault="002A02EA">
      <w:pPr>
        <w:rPr>
          <w:del w:id="3734" w:author="Marie Christa Ermite Joseph Fevry" w:date="2018-06-07T15:22:00Z"/>
          <w:rFonts w:ascii="Calibri" w:hAnsi="Calibri" w:cs="Calibri"/>
          <w:sz w:val="22"/>
          <w:szCs w:val="22"/>
          <w:u w:val="single"/>
          <w:lang w:val="fr-FR"/>
        </w:rPr>
        <w:pPrChange w:id="3735" w:author="Marie Christa Ermite Joseph Fevry" w:date="2018-10-18T15:44:00Z">
          <w:pPr>
            <w:ind w:left="570"/>
            <w:jc w:val="both"/>
          </w:pPr>
        </w:pPrChange>
      </w:pPr>
    </w:p>
    <w:p w14:paraId="2D63DA5A" w14:textId="7AF8BC5B" w:rsidR="0072225F" w:rsidRPr="00C0646F" w:rsidDel="00B706E2" w:rsidRDefault="002A02EA">
      <w:pPr>
        <w:rPr>
          <w:del w:id="3736" w:author="Marie Christa Ermite Joseph Fevry" w:date="2018-06-07T15:22:00Z"/>
          <w:rFonts w:ascii="Calibri" w:hAnsi="Calibri" w:cs="Calibri"/>
          <w:sz w:val="22"/>
          <w:szCs w:val="22"/>
          <w:lang w:val="fr-FR"/>
        </w:rPr>
        <w:pPrChange w:id="3737" w:author="Marie Christa Ermite Joseph Fevry" w:date="2018-10-18T15:44:00Z">
          <w:pPr>
            <w:jc w:val="both"/>
          </w:pPr>
        </w:pPrChange>
      </w:pPr>
      <w:del w:id="3738" w:author="Marie Christa Ermite Joseph Fevry" w:date="2018-06-07T15:22:00Z">
        <w:r w:rsidRPr="00C0646F" w:rsidDel="00B706E2">
          <w:rPr>
            <w:rFonts w:ascii="Calibri" w:hAnsi="Calibri" w:cs="Calibri"/>
            <w:b/>
            <w:sz w:val="22"/>
            <w:szCs w:val="22"/>
            <w:lang w:val="fr-FR"/>
          </w:rPr>
          <w:delText>24.1</w:delText>
        </w:r>
        <w:r w:rsidRPr="00C0646F" w:rsidDel="00B706E2">
          <w:rPr>
            <w:rFonts w:ascii="Calibri" w:hAnsi="Calibri" w:cs="Calibri"/>
            <w:sz w:val="22"/>
            <w:szCs w:val="22"/>
            <w:lang w:val="fr-FR"/>
          </w:rPr>
          <w:tab/>
        </w:r>
        <w:r w:rsidR="0072225F" w:rsidRPr="00C0646F" w:rsidDel="00B706E2">
          <w:rPr>
            <w:rFonts w:ascii="Calibri" w:hAnsi="Calibri" w:cs="Calibri"/>
            <w:sz w:val="22"/>
            <w:szCs w:val="22"/>
            <w:lang w:val="fr-FR"/>
          </w:rPr>
          <w:delText xml:space="preserve">Chaque facture payée par le PNUD pourra faire l’objet d’une vérification </w:delText>
        </w:r>
        <w:r w:rsidR="003E0BF5" w:rsidRPr="00C0646F" w:rsidDel="00B706E2">
          <w:rPr>
            <w:rFonts w:ascii="Calibri" w:hAnsi="Calibri" w:cs="Calibri"/>
            <w:sz w:val="22"/>
            <w:szCs w:val="22"/>
            <w:lang w:val="fr-FR"/>
          </w:rPr>
          <w:delText>après</w:delText>
        </w:r>
        <w:r w:rsidR="001B3189" w:rsidRPr="00C0646F" w:rsidDel="00B706E2">
          <w:rPr>
            <w:rFonts w:ascii="Calibri" w:hAnsi="Calibri" w:cs="Calibri"/>
            <w:sz w:val="22"/>
            <w:szCs w:val="22"/>
            <w:lang w:val="fr-FR"/>
          </w:rPr>
          <w:delText>-</w:delText>
        </w:r>
        <w:r w:rsidR="0072225F" w:rsidRPr="00C0646F" w:rsidDel="00B706E2">
          <w:rPr>
            <w:rFonts w:ascii="Calibri" w:hAnsi="Calibri" w:cs="Calibri"/>
            <w:sz w:val="22"/>
            <w:szCs w:val="22"/>
            <w:lang w:val="fr-FR"/>
          </w:rPr>
          <w:delText>paiement par des auditeurs, internes ou externes, du PNUD ou des agents autorisés du PNUD</w:delText>
        </w:r>
        <w:r w:rsidR="00930CEE" w:rsidRPr="00C0646F" w:rsidDel="00B706E2">
          <w:rPr>
            <w:rFonts w:ascii="Calibri" w:hAnsi="Calibri" w:cs="Calibri"/>
            <w:sz w:val="22"/>
            <w:szCs w:val="22"/>
            <w:lang w:val="fr-FR"/>
          </w:rPr>
          <w:delText>,</w:delText>
        </w:r>
        <w:r w:rsidR="0072225F" w:rsidRPr="00C0646F" w:rsidDel="00B706E2">
          <w:rPr>
            <w:rFonts w:ascii="Calibri" w:hAnsi="Calibri" w:cs="Calibri"/>
            <w:sz w:val="22"/>
            <w:szCs w:val="22"/>
            <w:lang w:val="fr-FR"/>
          </w:rPr>
          <w:delText xml:space="preserve"> à tout moment au cours de la durée du contrat et pendant une période de trois (3) ans à compter de l’expiration ou de la résiliation antérieure du contrat.</w:delText>
        </w:r>
        <w:r w:rsidR="003E0BF5" w:rsidRPr="00C0646F" w:rsidDel="00B706E2">
          <w:rPr>
            <w:rFonts w:ascii="Calibri" w:hAnsi="Calibri" w:cs="Calibri"/>
            <w:sz w:val="22"/>
            <w:szCs w:val="22"/>
            <w:lang w:val="fr-FR"/>
          </w:rPr>
          <w:delText xml:space="preserve"> Le PNUD aura droit au remboursement par le prestataire de toute somme qui, à l’issue de tels audits, s’avèreront avoir été payées par le PNUD de manière non</w:delText>
        </w:r>
        <w:r w:rsidR="00930CEE" w:rsidRPr="00C0646F" w:rsidDel="00B706E2">
          <w:rPr>
            <w:rFonts w:ascii="Calibri" w:hAnsi="Calibri" w:cs="Calibri"/>
            <w:sz w:val="22"/>
            <w:szCs w:val="22"/>
            <w:lang w:val="fr-FR"/>
          </w:rPr>
          <w:delText xml:space="preserve"> </w:delText>
        </w:r>
        <w:r w:rsidR="003E0BF5" w:rsidRPr="00C0646F" w:rsidDel="00B706E2">
          <w:rPr>
            <w:rFonts w:ascii="Calibri" w:hAnsi="Calibri" w:cs="Calibri"/>
            <w:sz w:val="22"/>
            <w:szCs w:val="22"/>
            <w:lang w:val="fr-FR"/>
          </w:rPr>
          <w:delText>conforme aux conditions du contrat. Si l’audit d</w:delText>
        </w:r>
        <w:r w:rsidR="00930CEE" w:rsidRPr="00C0646F" w:rsidDel="00B706E2">
          <w:rPr>
            <w:rFonts w:ascii="Calibri" w:hAnsi="Calibri" w:cs="Calibri"/>
            <w:sz w:val="22"/>
            <w:szCs w:val="22"/>
            <w:lang w:val="fr-FR"/>
          </w:rPr>
          <w:delText>é</w:delText>
        </w:r>
        <w:r w:rsidR="003E0BF5" w:rsidRPr="00C0646F" w:rsidDel="00B706E2">
          <w:rPr>
            <w:rFonts w:ascii="Calibri" w:hAnsi="Calibri" w:cs="Calibri"/>
            <w:sz w:val="22"/>
            <w:szCs w:val="22"/>
            <w:lang w:val="fr-FR"/>
          </w:rPr>
          <w:delText xml:space="preserve">termine que des fonds payés par le PNUD n’ont pas été utilisés conformément aux clauses du contrat, la société devra rembourser lesdits fonds sur-le-champ. </w:delText>
        </w:r>
        <w:r w:rsidR="000C7457" w:rsidRPr="00C0646F" w:rsidDel="00B706E2">
          <w:rPr>
            <w:rFonts w:ascii="Calibri" w:hAnsi="Calibri" w:cs="Calibri"/>
            <w:sz w:val="22"/>
            <w:szCs w:val="22"/>
            <w:lang w:val="fr-FR"/>
          </w:rPr>
          <w:delText>Si la société s’abstient de rembourser lesdits fonds, le PNUD se réserve le droit de demander réparation et/ou de prendre toute autre mesure qu’il jugera nécessaire.</w:delText>
        </w:r>
      </w:del>
    </w:p>
    <w:p w14:paraId="6ABC749A" w14:textId="335EFB40" w:rsidR="0072225F" w:rsidRPr="00C0646F" w:rsidDel="00B706E2" w:rsidRDefault="0072225F">
      <w:pPr>
        <w:rPr>
          <w:del w:id="3739" w:author="Marie Christa Ermite Joseph Fevry" w:date="2018-06-07T15:22:00Z"/>
          <w:rFonts w:ascii="Calibri" w:hAnsi="Calibri" w:cs="Calibri"/>
          <w:sz w:val="22"/>
          <w:szCs w:val="22"/>
          <w:lang w:val="fr-FR"/>
        </w:rPr>
        <w:pPrChange w:id="3740" w:author="Marie Christa Ermite Joseph Fevry" w:date="2018-10-18T15:44:00Z">
          <w:pPr>
            <w:jc w:val="both"/>
          </w:pPr>
        </w:pPrChange>
      </w:pPr>
    </w:p>
    <w:p w14:paraId="5AD223D7" w14:textId="78A933BD" w:rsidR="000C7457" w:rsidRPr="00C0646F" w:rsidDel="00B706E2" w:rsidRDefault="002A02EA">
      <w:pPr>
        <w:rPr>
          <w:del w:id="3741" w:author="Marie Christa Ermite Joseph Fevry" w:date="2018-06-07T15:22:00Z"/>
          <w:rFonts w:ascii="Calibri" w:hAnsi="Calibri" w:cs="Calibri"/>
          <w:sz w:val="22"/>
          <w:szCs w:val="22"/>
          <w:lang w:val="fr-FR"/>
        </w:rPr>
        <w:pPrChange w:id="3742" w:author="Marie Christa Ermite Joseph Fevry" w:date="2018-10-18T15:44:00Z">
          <w:pPr>
            <w:widowControl/>
            <w:overflowPunct/>
            <w:adjustRightInd/>
            <w:jc w:val="both"/>
          </w:pPr>
        </w:pPrChange>
      </w:pPr>
      <w:del w:id="3743" w:author="Marie Christa Ermite Joseph Fevry" w:date="2018-06-07T15:22:00Z">
        <w:r w:rsidRPr="00C0646F" w:rsidDel="00B706E2">
          <w:rPr>
            <w:rFonts w:ascii="Calibri" w:hAnsi="Calibri" w:cs="Calibri"/>
            <w:b/>
            <w:sz w:val="22"/>
            <w:szCs w:val="22"/>
            <w:lang w:val="fr-FR"/>
          </w:rPr>
          <w:delText>24.2</w:delText>
        </w:r>
        <w:r w:rsidRPr="00C0646F" w:rsidDel="00B706E2">
          <w:rPr>
            <w:rFonts w:ascii="Calibri" w:hAnsi="Calibri" w:cs="Calibri"/>
            <w:b/>
            <w:sz w:val="22"/>
            <w:szCs w:val="22"/>
            <w:lang w:val="fr-FR"/>
          </w:rPr>
          <w:tab/>
        </w:r>
        <w:r w:rsidR="000C7457" w:rsidRPr="00C0646F" w:rsidDel="00B706E2">
          <w:rPr>
            <w:rFonts w:ascii="Calibri" w:hAnsi="Calibri" w:cs="Calibri"/>
            <w:sz w:val="22"/>
            <w:szCs w:val="22"/>
            <w:lang w:val="fr-FR"/>
          </w:rPr>
          <w:delText xml:space="preserve">Le prestataire reconnaît et convient qu’à tout moment, le PNUD peut effectuer une enquête sur tout aspect du contrat, les obligations exécutées en vertu du contrat, et les opérations du prestataire d’une manière générale. Le droit du PNUD d’effectuer une enquête et l’obligation du prestataire de se </w:delText>
        </w:r>
        <w:r w:rsidR="002E62EE" w:rsidRPr="00C0646F" w:rsidDel="00B706E2">
          <w:rPr>
            <w:rFonts w:ascii="Calibri" w:hAnsi="Calibri" w:cs="Calibri"/>
            <w:sz w:val="22"/>
            <w:szCs w:val="22"/>
            <w:lang w:val="fr-FR"/>
          </w:rPr>
          <w:delText>soumettre</w:delText>
        </w:r>
        <w:r w:rsidR="000C7457" w:rsidRPr="00C0646F" w:rsidDel="00B706E2">
          <w:rPr>
            <w:rFonts w:ascii="Calibri" w:hAnsi="Calibri" w:cs="Calibri"/>
            <w:sz w:val="22"/>
            <w:szCs w:val="22"/>
            <w:lang w:val="fr-FR"/>
          </w:rPr>
          <w:delText xml:space="preserve"> à une telle enquête ne s’éteindront pas lors de l’expiration ou de la résiliation antérieure du contrat. Le prestataire devra coopérer de manière pleine et entière et en temps utile </w:delText>
        </w:r>
        <w:r w:rsidR="00E152F3" w:rsidRPr="00C0646F" w:rsidDel="00B706E2">
          <w:rPr>
            <w:rFonts w:ascii="Calibri" w:hAnsi="Calibri" w:cs="Calibri"/>
            <w:sz w:val="22"/>
            <w:szCs w:val="22"/>
            <w:lang w:val="fr-FR"/>
          </w:rPr>
          <w:delText>à ces inspections, audits après</w:delText>
        </w:r>
        <w:r w:rsidR="001B3189" w:rsidRPr="00C0646F" w:rsidDel="00B706E2">
          <w:rPr>
            <w:rFonts w:ascii="Calibri" w:hAnsi="Calibri" w:cs="Calibri"/>
            <w:sz w:val="22"/>
            <w:szCs w:val="22"/>
            <w:lang w:val="fr-FR"/>
          </w:rPr>
          <w:delText>-</w:delText>
        </w:r>
        <w:r w:rsidR="00E152F3" w:rsidRPr="00C0646F" w:rsidDel="00B706E2">
          <w:rPr>
            <w:rFonts w:ascii="Calibri" w:hAnsi="Calibri" w:cs="Calibri"/>
            <w:sz w:val="22"/>
            <w:szCs w:val="22"/>
            <w:lang w:val="fr-FR"/>
          </w:rPr>
          <w:delText xml:space="preserve">paiement ou enquêtes. Une telle coopération inclura notamment l’obligation pour le prestataire de mettre à disposition son personnel et tout document à de telles fins et d’accorder au PNUD un accès à ses locaux. Le prestataire devra obliger ses agents et, notamment, ses avocats, experts-comptables et autres conseillers, à coopérer </w:delText>
        </w:r>
        <w:r w:rsidR="001B3189" w:rsidRPr="00C0646F" w:rsidDel="00B706E2">
          <w:rPr>
            <w:rFonts w:ascii="Calibri" w:hAnsi="Calibri" w:cs="Calibri"/>
            <w:sz w:val="22"/>
            <w:szCs w:val="22"/>
            <w:lang w:val="fr-FR"/>
          </w:rPr>
          <w:delText xml:space="preserve">de manière raisonnable </w:delText>
        </w:r>
        <w:r w:rsidR="00E152F3" w:rsidRPr="00C0646F" w:rsidDel="00B706E2">
          <w:rPr>
            <w:rFonts w:ascii="Calibri" w:hAnsi="Calibri" w:cs="Calibri"/>
            <w:sz w:val="22"/>
            <w:szCs w:val="22"/>
            <w:lang w:val="fr-FR"/>
          </w:rPr>
          <w:delText>à toute inspection, tout audit après</w:delText>
        </w:r>
        <w:r w:rsidR="001B3189" w:rsidRPr="00C0646F" w:rsidDel="00B706E2">
          <w:rPr>
            <w:rFonts w:ascii="Calibri" w:hAnsi="Calibri" w:cs="Calibri"/>
            <w:sz w:val="22"/>
            <w:szCs w:val="22"/>
            <w:lang w:val="fr-FR"/>
          </w:rPr>
          <w:delText>-</w:delText>
        </w:r>
        <w:r w:rsidR="00E152F3" w:rsidRPr="00C0646F" w:rsidDel="00B706E2">
          <w:rPr>
            <w:rFonts w:ascii="Calibri" w:hAnsi="Calibri" w:cs="Calibri"/>
            <w:sz w:val="22"/>
            <w:szCs w:val="22"/>
            <w:lang w:val="fr-FR"/>
          </w:rPr>
          <w:delText>paiement ou toute enquête réalisé par le PNUD en application des présentes.</w:delText>
        </w:r>
      </w:del>
    </w:p>
    <w:p w14:paraId="4AB5DE86" w14:textId="0E32C543" w:rsidR="002A02EA" w:rsidRPr="00C0646F" w:rsidDel="00B706E2" w:rsidRDefault="002A02EA">
      <w:pPr>
        <w:rPr>
          <w:del w:id="3744" w:author="Marie Christa Ermite Joseph Fevry" w:date="2018-06-07T15:22:00Z"/>
          <w:rFonts w:ascii="Calibri" w:hAnsi="Calibri" w:cs="Calibri"/>
          <w:sz w:val="22"/>
          <w:szCs w:val="22"/>
          <w:lang w:val="fr-FR"/>
        </w:rPr>
        <w:pPrChange w:id="3745" w:author="Marie Christa Ermite Joseph Fevry" w:date="2018-10-18T15:44:00Z">
          <w:pPr>
            <w:jc w:val="both"/>
          </w:pPr>
        </w:pPrChange>
      </w:pPr>
    </w:p>
    <w:p w14:paraId="3E269857" w14:textId="70D8BCB9" w:rsidR="002A02EA" w:rsidRPr="00C0646F" w:rsidDel="00B706E2" w:rsidRDefault="009465D9">
      <w:pPr>
        <w:rPr>
          <w:del w:id="3746" w:author="Marie Christa Ermite Joseph Fevry" w:date="2018-06-07T15:22:00Z"/>
          <w:rFonts w:ascii="Calibri" w:hAnsi="Calibri" w:cs="Calibri"/>
          <w:b/>
          <w:szCs w:val="22"/>
          <w:lang w:val="fr-FR"/>
        </w:rPr>
        <w:pPrChange w:id="3747" w:author="Marie Christa Ermite Joseph Fevry" w:date="2018-10-18T15:44:00Z">
          <w:pPr>
            <w:pStyle w:val="ListParagraph"/>
            <w:widowControl/>
            <w:numPr>
              <w:numId w:val="9"/>
            </w:numPr>
            <w:overflowPunct/>
            <w:adjustRightInd/>
            <w:ind w:left="5568" w:hanging="720"/>
            <w:jc w:val="both"/>
          </w:pPr>
        </w:pPrChange>
      </w:pPr>
      <w:del w:id="3748" w:author="Marie Christa Ermite Joseph Fevry" w:date="2018-06-07T15:22:00Z">
        <w:r w:rsidRPr="00C0646F" w:rsidDel="00B706E2">
          <w:rPr>
            <w:rFonts w:ascii="Calibri" w:hAnsi="Calibri" w:cs="Calibri"/>
            <w:b/>
            <w:szCs w:val="22"/>
            <w:lang w:val="fr-FR"/>
          </w:rPr>
          <w:delText xml:space="preserve">LUTTE CONTRE LE </w:delText>
        </w:r>
        <w:r w:rsidR="002A02EA" w:rsidRPr="00C0646F" w:rsidDel="00B706E2">
          <w:rPr>
            <w:rFonts w:ascii="Calibri" w:hAnsi="Calibri" w:cs="Calibri"/>
            <w:b/>
            <w:szCs w:val="22"/>
            <w:lang w:val="fr-FR"/>
          </w:rPr>
          <w:delText>TERRORISM</w:delText>
        </w:r>
        <w:r w:rsidRPr="00C0646F" w:rsidDel="00B706E2">
          <w:rPr>
            <w:rFonts w:ascii="Calibri" w:hAnsi="Calibri" w:cs="Calibri"/>
            <w:b/>
            <w:szCs w:val="22"/>
            <w:lang w:val="fr-FR"/>
          </w:rPr>
          <w:delText>E :</w:delText>
        </w:r>
      </w:del>
    </w:p>
    <w:p w14:paraId="69AF1D64" w14:textId="26202E00" w:rsidR="00551BE3" w:rsidRPr="00C0646F" w:rsidDel="00B706E2" w:rsidRDefault="002A02EA">
      <w:pPr>
        <w:rPr>
          <w:del w:id="3749" w:author="Marie Christa Ermite Joseph Fevry" w:date="2018-06-07T15:22:00Z"/>
          <w:rFonts w:ascii="Calibri" w:hAnsi="Calibri" w:cs="Calibri"/>
          <w:sz w:val="22"/>
          <w:szCs w:val="22"/>
          <w:lang w:val="fr-FR"/>
        </w:rPr>
        <w:pPrChange w:id="3750" w:author="Marie Christa Ermite Joseph Fevry" w:date="2018-10-18T15:44:00Z">
          <w:pPr>
            <w:jc w:val="both"/>
          </w:pPr>
        </w:pPrChange>
      </w:pPr>
      <w:del w:id="3751" w:author="Marie Christa Ermite Joseph Fevry" w:date="2018-06-07T15:22:00Z">
        <w:r w:rsidRPr="00C0646F" w:rsidDel="00B706E2">
          <w:rPr>
            <w:rFonts w:ascii="Calibri" w:hAnsi="Calibri" w:cs="Calibri"/>
            <w:b/>
            <w:sz w:val="22"/>
            <w:szCs w:val="22"/>
            <w:lang w:val="fr-FR"/>
          </w:rPr>
          <w:delText>25.1</w:delText>
        </w:r>
        <w:r w:rsidR="002D3745" w:rsidRPr="00C0646F" w:rsidDel="00B706E2">
          <w:rPr>
            <w:rFonts w:ascii="Calibri" w:hAnsi="Calibri" w:cs="Calibri"/>
            <w:sz w:val="22"/>
            <w:szCs w:val="22"/>
            <w:lang w:val="fr-FR"/>
          </w:rPr>
          <w:tab/>
          <w:delText>Le prestataire s’engage à déployer des efforts raisonnables pour s’assurer qu’aucune partie des fonds du PNUD qu’il aura reçus dans le cadre du présent contrat ne sera utilisée pour fournir une aide à des personnes ou entités liées au terrorisme et que les destinataires de toute somme versée par le PNUD en application des présentes ne figureront pas sur la liste tenue à jour par le comité du Conseil de sécurité</w:delText>
        </w:r>
        <w:r w:rsidR="003D3507" w:rsidRPr="00C0646F" w:rsidDel="00B706E2">
          <w:rPr>
            <w:rFonts w:ascii="Calibri" w:hAnsi="Calibri" w:cs="Calibri"/>
            <w:sz w:val="22"/>
            <w:szCs w:val="22"/>
            <w:lang w:val="fr-FR"/>
          </w:rPr>
          <w:delText xml:space="preserve"> créé par la résolution 1267 (1999). Cette liste peut être consultée par l’intermédiaire du lien suivant :</w:delText>
        </w:r>
        <w:r w:rsidRPr="00C0646F" w:rsidDel="00B706E2">
          <w:rPr>
            <w:rFonts w:ascii="Calibri" w:hAnsi="Calibri" w:cs="Calibri"/>
            <w:sz w:val="22"/>
            <w:szCs w:val="22"/>
            <w:lang w:val="fr-FR"/>
          </w:rPr>
          <w:delText xml:space="preserve"> </w:delText>
        </w:r>
        <w:r w:rsidR="003501F0" w:rsidDel="00B706E2">
          <w:fldChar w:fldCharType="begin"/>
        </w:r>
        <w:r w:rsidR="003501F0" w:rsidDel="00B706E2">
          <w:delInstrText xml:space="preserve"> HYPERLINK "http://www.un.org/Docs/sc/committees/1267/1267ListEng.htm" </w:delInstrText>
        </w:r>
        <w:r w:rsidR="003501F0" w:rsidDel="00B706E2">
          <w:fldChar w:fldCharType="separate"/>
        </w:r>
        <w:r w:rsidRPr="00C0646F" w:rsidDel="00B706E2">
          <w:rPr>
            <w:rStyle w:val="Hyperlink"/>
            <w:rFonts w:ascii="Calibri" w:hAnsi="Calibri" w:cs="Calibri"/>
            <w:sz w:val="22"/>
            <w:szCs w:val="22"/>
            <w:lang w:val="fr-FR"/>
          </w:rPr>
          <w:delText>http://www.un.org/Docs/sc/committees/1267/1267ListEng.htm</w:delText>
        </w:r>
        <w:r w:rsidR="003501F0" w:rsidDel="00B706E2">
          <w:rPr>
            <w:rStyle w:val="Hyperlink"/>
            <w:rFonts w:ascii="Calibri" w:hAnsi="Calibri" w:cs="Calibri"/>
            <w:sz w:val="22"/>
            <w:szCs w:val="22"/>
            <w:lang w:val="fr-FR"/>
          </w:rPr>
          <w:fldChar w:fldCharType="end"/>
        </w:r>
        <w:r w:rsidRPr="00C0646F" w:rsidDel="00B706E2">
          <w:rPr>
            <w:rFonts w:ascii="Calibri" w:hAnsi="Calibri" w:cs="Calibri"/>
            <w:color w:val="000080"/>
            <w:sz w:val="22"/>
            <w:szCs w:val="22"/>
            <w:lang w:val="fr-FR"/>
          </w:rPr>
          <w:delText xml:space="preserve">. </w:delText>
        </w:r>
        <w:r w:rsidR="00551BE3" w:rsidRPr="00C0646F" w:rsidDel="00B706E2">
          <w:rPr>
            <w:rFonts w:ascii="Calibri" w:hAnsi="Calibri" w:cs="Calibri"/>
            <w:sz w:val="22"/>
            <w:szCs w:val="22"/>
            <w:lang w:val="fr-FR"/>
          </w:rPr>
          <w:delText>La p</w:delText>
        </w:r>
        <w:r w:rsidR="00D114F4" w:rsidRPr="00C0646F" w:rsidDel="00B706E2">
          <w:rPr>
            <w:rFonts w:ascii="Calibri" w:hAnsi="Calibri" w:cs="Calibri"/>
            <w:sz w:val="22"/>
            <w:szCs w:val="22"/>
            <w:lang w:val="fr-FR"/>
          </w:rPr>
          <w:delText>r</w:delText>
        </w:r>
        <w:r w:rsidR="00551BE3" w:rsidRPr="00C0646F" w:rsidDel="00B706E2">
          <w:rPr>
            <w:rFonts w:ascii="Calibri" w:hAnsi="Calibri" w:cs="Calibri"/>
            <w:sz w:val="22"/>
            <w:szCs w:val="22"/>
            <w:lang w:val="fr-FR"/>
          </w:rPr>
          <w:delText>ésente disposition doit être incluse dans l’ensemble des contrats de sous-traitance conclus en application du présent contrat.</w:delText>
        </w:r>
      </w:del>
    </w:p>
    <w:p w14:paraId="7E0772B8" w14:textId="3B9179F6" w:rsidR="002A02EA" w:rsidRPr="00C0646F" w:rsidDel="00B706E2" w:rsidRDefault="002A02EA">
      <w:pPr>
        <w:rPr>
          <w:del w:id="3752" w:author="Marie Christa Ermite Joseph Fevry" w:date="2018-06-07T15:22:00Z"/>
          <w:rFonts w:ascii="Calibri" w:hAnsi="Calibri" w:cs="Calibri"/>
          <w:sz w:val="22"/>
          <w:szCs w:val="22"/>
          <w:lang w:val="fr-FR"/>
        </w:rPr>
        <w:pPrChange w:id="3753" w:author="Marie Christa Ermite Joseph Fevry" w:date="2018-10-18T15:44:00Z">
          <w:pPr>
            <w:jc w:val="both"/>
          </w:pPr>
        </w:pPrChange>
      </w:pPr>
    </w:p>
    <w:p w14:paraId="7EC90489" w14:textId="5700A28A" w:rsidR="002A02EA" w:rsidRPr="00C0646F" w:rsidDel="00B706E2" w:rsidRDefault="002A02EA">
      <w:pPr>
        <w:rPr>
          <w:del w:id="3754" w:author="Marie Christa Ermite Joseph Fevry" w:date="2018-06-07T15:22:00Z"/>
          <w:rFonts w:ascii="Calibri" w:hAnsi="Calibri" w:cs="Calibri"/>
          <w:b/>
          <w:sz w:val="22"/>
          <w:szCs w:val="22"/>
          <w:lang w:val="fr-FR"/>
        </w:rPr>
        <w:pPrChange w:id="3755" w:author="Marie Christa Ermite Joseph Fevry" w:date="2018-10-18T15:44:00Z">
          <w:pPr>
            <w:jc w:val="both"/>
          </w:pPr>
        </w:pPrChange>
      </w:pPr>
      <w:del w:id="3756" w:author="Marie Christa Ermite Joseph Fevry" w:date="2018-06-07T15:22:00Z">
        <w:r w:rsidRPr="00C0646F" w:rsidDel="00B706E2">
          <w:rPr>
            <w:rFonts w:ascii="Calibri" w:hAnsi="Calibri" w:cs="Calibri"/>
            <w:b/>
            <w:sz w:val="22"/>
            <w:szCs w:val="22"/>
            <w:lang w:val="fr-FR"/>
          </w:rPr>
          <w:delText>26.</w:delText>
        </w:r>
        <w:r w:rsidRPr="00C0646F" w:rsidDel="00B706E2">
          <w:rPr>
            <w:rFonts w:ascii="Calibri" w:hAnsi="Calibri" w:cs="Calibri"/>
            <w:b/>
            <w:sz w:val="22"/>
            <w:szCs w:val="22"/>
            <w:lang w:val="fr-FR"/>
          </w:rPr>
          <w:tab/>
          <w:delText>POUVOIR DE MODIFICATION</w:delText>
        </w:r>
      </w:del>
    </w:p>
    <w:p w14:paraId="00BFFA2E" w14:textId="4E686F9C" w:rsidR="002A02EA" w:rsidRPr="00C0646F" w:rsidDel="00B706E2" w:rsidRDefault="002A02EA">
      <w:pPr>
        <w:rPr>
          <w:del w:id="3757" w:author="Marie Christa Ermite Joseph Fevry" w:date="2018-06-07T15:22:00Z"/>
          <w:rFonts w:ascii="Calibri" w:hAnsi="Calibri" w:cs="Calibri"/>
          <w:sz w:val="22"/>
          <w:szCs w:val="22"/>
          <w:lang w:val="fr-FR"/>
        </w:rPr>
        <w:pPrChange w:id="3758" w:author="Marie Christa Ermite Joseph Fevry" w:date="2018-10-18T15:44:00Z">
          <w:pPr>
            <w:jc w:val="both"/>
          </w:pPr>
        </w:pPrChange>
      </w:pPr>
    </w:p>
    <w:p w14:paraId="5FED544E" w14:textId="2F3DB25E" w:rsidR="002A02EA" w:rsidRPr="00C0646F" w:rsidDel="00B706E2" w:rsidRDefault="002A02EA">
      <w:pPr>
        <w:rPr>
          <w:del w:id="3759" w:author="Marie Christa Ermite Joseph Fevry" w:date="2018-06-07T15:22:00Z"/>
          <w:rFonts w:ascii="Calibri" w:hAnsi="Calibri" w:cs="Calibri"/>
          <w:sz w:val="22"/>
          <w:szCs w:val="22"/>
          <w:lang w:val="fr-FR"/>
        </w:rPr>
        <w:pPrChange w:id="3760" w:author="Marie Christa Ermite Joseph Fevry" w:date="2018-10-18T15:44:00Z">
          <w:pPr>
            <w:tabs>
              <w:tab w:val="left" w:pos="-720"/>
              <w:tab w:val="left" w:pos="0"/>
            </w:tabs>
            <w:suppressAutoHyphens/>
            <w:jc w:val="both"/>
          </w:pPr>
        </w:pPrChange>
      </w:pPr>
      <w:del w:id="3761" w:author="Marie Christa Ermite Joseph Fevry" w:date="2018-06-07T15:22:00Z">
        <w:r w:rsidRPr="00C0646F" w:rsidDel="00B706E2">
          <w:rPr>
            <w:rFonts w:ascii="Calibri" w:hAnsi="Calibri" w:cs="Calibri"/>
            <w:sz w:val="22"/>
            <w:szCs w:val="22"/>
            <w:lang w:val="fr-FR"/>
          </w:rPr>
          <w:delText>Conformément au règlement financier et aux règles de gestion financière du PNUD, seul le fonctionnaire autorisé du PNUD a le pouvoir d’accepter pour le compte du PNUD toute modification apportée au présent contrat, une renonciation à l’une quelconque de ses dispositions ou toute relation contractuelle supplémentaire avec le prestataire. Par conséquent, aucune modification du présent contrat ne sera valable et opposable au PNUD à moins de faire l’objet d’un avenant au présent contrat signé par le prestataire et le fonctionnaire autorisé du PNUD conjointement.</w:delText>
        </w:r>
      </w:del>
    </w:p>
    <w:p w14:paraId="2EC82AE0" w14:textId="6CF09723" w:rsidR="002A02EA" w:rsidRPr="00C0646F" w:rsidDel="00B706E2" w:rsidRDefault="002A02EA">
      <w:pPr>
        <w:rPr>
          <w:del w:id="3762" w:author="Marie Christa Ermite Joseph Fevry" w:date="2018-06-07T15:22:00Z"/>
          <w:rFonts w:ascii="Calibri" w:hAnsi="Calibri" w:cs="Calibri"/>
          <w:sz w:val="22"/>
          <w:szCs w:val="22"/>
          <w:lang w:val="fr-FR"/>
        </w:rPr>
        <w:pPrChange w:id="3763" w:author="Marie Christa Ermite Joseph Fevry" w:date="2018-10-18T15:44:00Z">
          <w:pPr>
            <w:jc w:val="both"/>
          </w:pPr>
        </w:pPrChange>
      </w:pPr>
    </w:p>
    <w:p w14:paraId="50219FF3" w14:textId="64E3157F" w:rsidR="00E42F83" w:rsidRPr="00C0646F" w:rsidDel="00B706E2" w:rsidRDefault="00E42F83">
      <w:pPr>
        <w:rPr>
          <w:del w:id="3764" w:author="Marie Christa Ermite Joseph Fevry" w:date="2018-06-07T15:22:00Z"/>
          <w:rFonts w:ascii="Calibri" w:hAnsi="Calibri" w:cs="Calibri"/>
          <w:sz w:val="22"/>
          <w:szCs w:val="22"/>
          <w:lang w:val="fr-FR"/>
        </w:rPr>
        <w:pPrChange w:id="3765" w:author="Marie Christa Ermite Joseph Fevry" w:date="2018-10-18T15:44:00Z">
          <w:pPr>
            <w:pStyle w:val="Section3-Heading1"/>
            <w:jc w:val="both"/>
          </w:pPr>
        </w:pPrChange>
      </w:pPr>
    </w:p>
    <w:p w14:paraId="35021F8B" w14:textId="4F10CB86" w:rsidR="00E42F83" w:rsidRPr="00C0646F" w:rsidDel="00B706E2" w:rsidRDefault="00E42F83">
      <w:pPr>
        <w:rPr>
          <w:del w:id="3766" w:author="Marie Christa Ermite Joseph Fevry" w:date="2018-06-07T15:24:00Z"/>
          <w:rFonts w:ascii="Calibri" w:hAnsi="Calibri" w:cs="Calibri"/>
          <w:b/>
          <w:bCs/>
          <w:sz w:val="22"/>
          <w:szCs w:val="22"/>
          <w:lang w:val="fr-FR"/>
        </w:rPr>
        <w:pPrChange w:id="3767" w:author="Marie Christa Ermite Joseph Fevry" w:date="2018-10-18T15:44:00Z">
          <w:pPr>
            <w:jc w:val="both"/>
          </w:pPr>
        </w:pPrChange>
      </w:pPr>
    </w:p>
    <w:p w14:paraId="2D80F169" w14:textId="77777777" w:rsidR="00CF3A2E" w:rsidRPr="00930CEE" w:rsidRDefault="00CF3A2E">
      <w:pPr>
        <w:tabs>
          <w:tab w:val="left" w:pos="-720"/>
        </w:tabs>
        <w:suppressAutoHyphens/>
        <w:rPr>
          <w:sz w:val="22"/>
          <w:szCs w:val="22"/>
          <w:lang w:val="fr-FR"/>
        </w:rPr>
        <w:pPrChange w:id="3768" w:author="Marie Christa Ermite Joseph Fevry" w:date="2018-10-18T15:44:00Z">
          <w:pPr/>
        </w:pPrChange>
      </w:pPr>
    </w:p>
    <w:sectPr w:rsidR="00CF3A2E" w:rsidRPr="00930CEE" w:rsidSect="009E3B45">
      <w:footerReference w:type="default" r:id="rId22"/>
      <w:pgSz w:w="12240" w:h="15840"/>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83" w:author="Wisnaud Derilon" w:date="2018-06-07T13:03:00Z" w:initials="WD">
    <w:p w14:paraId="46F2E05D" w14:textId="0FCB3EA0" w:rsidR="00945F6F" w:rsidRDefault="00945F6F">
      <w:pPr>
        <w:pStyle w:val="CommentText"/>
      </w:pPr>
      <w:r>
        <w:rPr>
          <w:rStyle w:val="CommentReference"/>
        </w:rPr>
        <w:annotationRef/>
      </w:r>
      <w:r>
        <w:t>Pris en compte ci-dessus</w:t>
      </w:r>
    </w:p>
  </w:comment>
  <w:comment w:id="2801" w:author="Wisnaud Derilon" w:date="2018-06-07T13:27:00Z" w:initials="WD">
    <w:p w14:paraId="0DDF8B25" w14:textId="7285E975" w:rsidR="00945F6F" w:rsidRDefault="00945F6F">
      <w:pPr>
        <w:pStyle w:val="CommentText"/>
      </w:pPr>
      <w:r>
        <w:rPr>
          <w:rStyle w:val="CommentReference"/>
        </w:rPr>
        <w:annotationRef/>
      </w:r>
      <w:r>
        <w:t>Exact – Ajoute le nouveau modèle conme Annexe I. Tu peux effacer les pages suivantes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6F2E05D" w15:done="0"/>
  <w15:commentEx w15:paraId="0DDF8B2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F8B25" w16cid:durableId="1EC3B1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48489" w14:textId="77777777" w:rsidR="00945F6F" w:rsidRDefault="00945F6F" w:rsidP="00E42F83">
      <w:r>
        <w:separator/>
      </w:r>
    </w:p>
  </w:endnote>
  <w:endnote w:type="continuationSeparator" w:id="0">
    <w:p w14:paraId="089A283A" w14:textId="77777777" w:rsidR="00945F6F" w:rsidRDefault="00945F6F" w:rsidP="00E4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E4F29" w14:textId="4113D18B" w:rsidR="00945F6F" w:rsidRPr="00C0646F" w:rsidRDefault="00945F6F">
    <w:pPr>
      <w:pStyle w:val="Footer"/>
      <w:jc w:val="right"/>
      <w:rPr>
        <w:rFonts w:ascii="Calibri" w:hAnsi="Calibri" w:cs="Calibri"/>
        <w:sz w:val="22"/>
        <w:szCs w:val="22"/>
      </w:rPr>
    </w:pPr>
    <w:r w:rsidRPr="00C0646F">
      <w:rPr>
        <w:rFonts w:ascii="Calibri" w:hAnsi="Calibri" w:cs="Calibri"/>
        <w:sz w:val="22"/>
        <w:szCs w:val="22"/>
      </w:rPr>
      <w:fldChar w:fldCharType="begin"/>
    </w:r>
    <w:r w:rsidRPr="00C0646F">
      <w:rPr>
        <w:rFonts w:ascii="Calibri" w:hAnsi="Calibri" w:cs="Calibri"/>
        <w:sz w:val="22"/>
        <w:szCs w:val="22"/>
      </w:rPr>
      <w:instrText xml:space="preserve"> PAGE   \* MERGEFORMAT </w:instrText>
    </w:r>
    <w:r w:rsidRPr="00C0646F">
      <w:rPr>
        <w:rFonts w:ascii="Calibri" w:hAnsi="Calibri" w:cs="Calibri"/>
        <w:sz w:val="22"/>
        <w:szCs w:val="22"/>
      </w:rPr>
      <w:fldChar w:fldCharType="separate"/>
    </w:r>
    <w:r>
      <w:rPr>
        <w:rFonts w:ascii="Calibri" w:hAnsi="Calibri" w:cs="Calibri"/>
        <w:noProof/>
        <w:sz w:val="22"/>
        <w:szCs w:val="22"/>
      </w:rPr>
      <w:t>4</w:t>
    </w:r>
    <w:r w:rsidRPr="00C0646F">
      <w:rPr>
        <w:rFonts w:ascii="Calibri" w:hAnsi="Calibri" w:cs="Calibri"/>
        <w:noProof/>
        <w:sz w:val="22"/>
        <w:szCs w:val="22"/>
      </w:rPr>
      <w:fldChar w:fldCharType="end"/>
    </w:r>
  </w:p>
  <w:p w14:paraId="688F98B5" w14:textId="77777777" w:rsidR="00945F6F" w:rsidRDefault="00945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BE0C3" w14:textId="77777777" w:rsidR="00945F6F" w:rsidRDefault="00945F6F" w:rsidP="00E42F83">
      <w:r>
        <w:separator/>
      </w:r>
    </w:p>
  </w:footnote>
  <w:footnote w:type="continuationSeparator" w:id="0">
    <w:p w14:paraId="337F11BB" w14:textId="77777777" w:rsidR="00945F6F" w:rsidRDefault="00945F6F" w:rsidP="00E42F83">
      <w:r>
        <w:continuationSeparator/>
      </w:r>
    </w:p>
  </w:footnote>
  <w:footnote w:id="1">
    <w:p w14:paraId="2439F08D" w14:textId="77777777" w:rsidR="00945F6F" w:rsidRPr="00C0646F" w:rsidDel="00442A10" w:rsidRDefault="00945F6F" w:rsidP="00E42F83">
      <w:pPr>
        <w:jc w:val="both"/>
        <w:rPr>
          <w:del w:id="273" w:author="Marie Christa Ermite Joseph Fevry" w:date="2018-10-18T15:43:00Z"/>
          <w:rFonts w:ascii="Calibri" w:hAnsi="Calibri" w:cs="Calibri"/>
          <w:i/>
          <w:iCs/>
          <w:sz w:val="18"/>
          <w:szCs w:val="18"/>
          <w:u w:val="single"/>
          <w:lang w:val="fr-FR"/>
        </w:rPr>
      </w:pPr>
      <w:del w:id="274" w:author="Marie Christa Ermite Joseph Fevry" w:date="2018-10-18T15:43:00Z">
        <w:r w:rsidRPr="00C0646F" w:rsidDel="00442A10">
          <w:rPr>
            <w:rStyle w:val="FootnoteReference"/>
            <w:rFonts w:ascii="Calibri" w:hAnsi="Calibri" w:cs="Calibri"/>
            <w:i/>
            <w:sz w:val="18"/>
            <w:szCs w:val="18"/>
          </w:rPr>
          <w:footnoteRef/>
        </w:r>
        <w:r w:rsidRPr="00C0646F" w:rsidDel="00442A10">
          <w:rPr>
            <w:rFonts w:ascii="Calibri" w:hAnsi="Calibri" w:cs="Calibri"/>
            <w:i/>
            <w:sz w:val="18"/>
            <w:szCs w:val="18"/>
            <w:lang w:val="fr-FR"/>
          </w:rPr>
          <w:delText xml:space="preserve"> </w:delText>
        </w:r>
        <w:r w:rsidRPr="00C0646F" w:rsidDel="00442A10">
          <w:rPr>
            <w:rFonts w:ascii="Calibri" w:hAnsi="Calibri" w:cs="Calibri"/>
            <w:i/>
            <w:iCs/>
            <w:sz w:val="18"/>
            <w:szCs w:val="18"/>
            <w:lang w:val="fr-FR"/>
          </w:rPr>
          <w:delText xml:space="preserve">Remarque : la présente section 2 - Instructions destinées aux soumissionnaires – ne peut faire l’objet d’aucune modification. </w:delText>
        </w:r>
        <w:r w:rsidRPr="00C0646F" w:rsidDel="00442A10">
          <w:rPr>
            <w:rFonts w:ascii="Calibri" w:hAnsi="Calibri" w:cs="Calibri"/>
            <w:b/>
            <w:i/>
            <w:iCs/>
            <w:sz w:val="18"/>
            <w:szCs w:val="18"/>
            <w:u w:val="single"/>
            <w:lang w:val="fr-FR"/>
          </w:rPr>
          <w:delText>Toute modification nécessaire pour tenir compte d’informations spécifiques concernant le pays ou le projet ne peut être effectuée qu’à l’aide de la fiche technique.</w:delText>
        </w:r>
      </w:del>
    </w:p>
    <w:p w14:paraId="5DCE1016" w14:textId="77777777" w:rsidR="00945F6F" w:rsidRPr="00C0646F" w:rsidDel="00442A10" w:rsidRDefault="00945F6F" w:rsidP="00E42F83">
      <w:pPr>
        <w:pStyle w:val="FootnoteText"/>
        <w:rPr>
          <w:del w:id="275" w:author="Marie Christa Ermite Joseph Fevry" w:date="2018-10-18T15:43:00Z"/>
          <w:rFonts w:ascii="Calibri" w:hAnsi="Calibri" w:cs="Calibri"/>
          <w:i/>
          <w:sz w:val="18"/>
          <w:szCs w:val="18"/>
          <w:lang w:val="fr-FR"/>
        </w:rPr>
      </w:pPr>
    </w:p>
  </w:footnote>
  <w:footnote w:id="2">
    <w:p w14:paraId="454C050B" w14:textId="77777777" w:rsidR="00945F6F" w:rsidRPr="00C0646F" w:rsidDel="00442A10" w:rsidRDefault="00945F6F">
      <w:pPr>
        <w:pStyle w:val="FootnoteText"/>
        <w:rPr>
          <w:del w:id="877" w:author="Marie Christa Ermite Joseph Fevry" w:date="2018-10-18T15:43:00Z"/>
          <w:rFonts w:ascii="Calibri" w:hAnsi="Calibri" w:cs="Calibri"/>
          <w:i/>
          <w:sz w:val="18"/>
          <w:szCs w:val="18"/>
          <w:lang w:val="fr-FR"/>
        </w:rPr>
      </w:pPr>
      <w:del w:id="878" w:author="Marie Christa Ermite Joseph Fevry" w:date="2018-10-18T15:43:00Z">
        <w:r w:rsidRPr="00C0646F" w:rsidDel="00442A10">
          <w:rPr>
            <w:rStyle w:val="FootnoteReference"/>
            <w:rFonts w:ascii="Calibri" w:hAnsi="Calibri" w:cs="Calibri"/>
            <w:i/>
            <w:sz w:val="18"/>
            <w:szCs w:val="18"/>
          </w:rPr>
          <w:footnoteRef/>
        </w:r>
        <w:r w:rsidRPr="00C0646F" w:rsidDel="00442A10">
          <w:rPr>
            <w:rFonts w:ascii="Calibri" w:hAnsi="Calibri" w:cs="Calibri"/>
            <w:i/>
            <w:sz w:val="18"/>
            <w:szCs w:val="18"/>
            <w:lang w:val="fr-FR"/>
          </w:rPr>
          <w:delText xml:space="preserve"> Tous les numéros de la FT sont cités à titre de références dans les instructions destinées aux soumissionnaires. Tous les numéros de la FT qui correspondent à des données ne peuvent faire l’objet d’aucune modification. Seules les informations figurant dans la 3</w:delText>
        </w:r>
        <w:r w:rsidRPr="00C0646F" w:rsidDel="00442A10">
          <w:rPr>
            <w:rFonts w:ascii="Calibri" w:hAnsi="Calibri" w:cs="Calibri"/>
            <w:i/>
            <w:sz w:val="18"/>
            <w:szCs w:val="18"/>
            <w:vertAlign w:val="superscript"/>
            <w:lang w:val="fr-FR"/>
          </w:rPr>
          <w:delText>ème</w:delText>
        </w:r>
        <w:r w:rsidRPr="00C0646F" w:rsidDel="00442A10">
          <w:rPr>
            <w:rFonts w:ascii="Calibri" w:hAnsi="Calibri" w:cs="Calibri"/>
            <w:i/>
            <w:sz w:val="18"/>
            <w:szCs w:val="18"/>
            <w:lang w:val="fr-FR"/>
          </w:rPr>
          <w:delText xml:space="preserve"> colonne peuvent être modifiées par l’utilisateur. Si les informations sont sans objet, la 3ème colonne doit indiquer « sans objet » mais ne peut pas être supprimée.</w:delText>
        </w:r>
      </w:del>
    </w:p>
  </w:footnote>
  <w:footnote w:id="3">
    <w:p w14:paraId="106A43CD" w14:textId="77777777" w:rsidR="00945F6F" w:rsidRPr="00C0646F" w:rsidDel="00442A10" w:rsidRDefault="00945F6F" w:rsidP="00237452">
      <w:pPr>
        <w:pStyle w:val="FootnoteText"/>
        <w:rPr>
          <w:del w:id="992" w:author="Marie Christa Ermite Joseph Fevry" w:date="2018-10-18T15:43:00Z"/>
          <w:rFonts w:ascii="Calibri" w:hAnsi="Calibri" w:cs="Calibri"/>
          <w:i/>
          <w:sz w:val="18"/>
          <w:szCs w:val="18"/>
          <w:lang w:val="fr-FR"/>
        </w:rPr>
      </w:pPr>
      <w:del w:id="993" w:author="Marie Christa Ermite Joseph Fevry" w:date="2018-10-18T15:43:00Z">
        <w:r w:rsidRPr="00C0646F" w:rsidDel="00442A10">
          <w:rPr>
            <w:rStyle w:val="FootnoteReference"/>
            <w:rFonts w:ascii="Calibri" w:hAnsi="Calibri" w:cs="Calibri"/>
            <w:i/>
            <w:sz w:val="18"/>
            <w:szCs w:val="18"/>
          </w:rPr>
          <w:footnoteRef/>
        </w:r>
        <w:r w:rsidRPr="00C0646F" w:rsidDel="00442A10">
          <w:rPr>
            <w:rFonts w:ascii="Calibri" w:hAnsi="Calibri" w:cs="Calibri"/>
            <w:i/>
            <w:sz w:val="18"/>
            <w:szCs w:val="18"/>
            <w:lang w:val="fr-FR"/>
          </w:rPr>
          <w:delText xml:space="preserve"> Les cautionnements ou autres instruments délivrés par des institutions financières n’ayant pas le statut de banque sont ceux que le PNUD préfère le moins. Sauf indication contraire, ils devront être considérés comme n’étant pas acceptés pas le PNUD.</w:delText>
        </w:r>
      </w:del>
    </w:p>
  </w:footnote>
  <w:footnote w:id="4">
    <w:p w14:paraId="57B7C9EA" w14:textId="77777777" w:rsidR="00945F6F" w:rsidRPr="00C0646F" w:rsidDel="00442A10" w:rsidRDefault="00945F6F" w:rsidP="00237452">
      <w:pPr>
        <w:pStyle w:val="FootnoteText"/>
        <w:rPr>
          <w:del w:id="1087" w:author="Marie Christa Ermite Joseph Fevry" w:date="2018-10-18T15:43:00Z"/>
          <w:rFonts w:ascii="Calibri" w:hAnsi="Calibri" w:cs="Calibri"/>
          <w:i/>
          <w:sz w:val="18"/>
          <w:szCs w:val="18"/>
          <w:lang w:val="fr-FR"/>
        </w:rPr>
      </w:pPr>
      <w:del w:id="1088" w:author="Marie Christa Ermite Joseph Fevry" w:date="2018-10-18T15:43:00Z">
        <w:r w:rsidRPr="00C0646F" w:rsidDel="00442A10">
          <w:rPr>
            <w:rStyle w:val="FootnoteReference"/>
            <w:rFonts w:ascii="Calibri" w:hAnsi="Calibri" w:cs="Calibri"/>
            <w:i/>
            <w:sz w:val="18"/>
            <w:szCs w:val="18"/>
          </w:rPr>
          <w:footnoteRef/>
        </w:r>
        <w:r w:rsidRPr="00C0646F" w:rsidDel="00442A10">
          <w:rPr>
            <w:rFonts w:ascii="Calibri" w:hAnsi="Calibri" w:cs="Calibri"/>
            <w:i/>
            <w:sz w:val="18"/>
            <w:szCs w:val="18"/>
            <w:lang w:val="fr-FR"/>
          </w:rPr>
          <w:delText xml:space="preserve"> La personne à contacter et son adresse sont indiquées à titre officiel par le PNUD. Si des demandes de renseignement sont adressées à d’autres personnes ou adresses, même s’il s’agit de fonctionnaires du PNUD, le PNUD ne sera pas tenu d’y répondre et ne pourra pas confirmer que de telles demandes auront été officiellement reçues.</w:delText>
        </w:r>
      </w:del>
    </w:p>
  </w:footnote>
  <w:footnote w:id="5">
    <w:p w14:paraId="40CA09EC" w14:textId="77777777" w:rsidR="00945F6F" w:rsidRPr="00C0646F" w:rsidDel="00442A10" w:rsidRDefault="00945F6F" w:rsidP="00237452">
      <w:pPr>
        <w:pStyle w:val="FootnoteText"/>
        <w:rPr>
          <w:del w:id="1178" w:author="Marie Christa Ermite Joseph Fevry" w:date="2018-10-18T15:43:00Z"/>
          <w:rFonts w:ascii="Calibri" w:hAnsi="Calibri" w:cs="Calibri"/>
          <w:i/>
          <w:sz w:val="18"/>
          <w:szCs w:val="18"/>
          <w:lang w:val="fr-FR"/>
        </w:rPr>
      </w:pPr>
      <w:del w:id="1179" w:author="Marie Christa Ermite Joseph Fevry" w:date="2018-10-18T15:43:00Z">
        <w:r w:rsidRPr="00C0646F" w:rsidDel="00442A10">
          <w:rPr>
            <w:rStyle w:val="FootnoteReference"/>
            <w:rFonts w:ascii="Calibri" w:hAnsi="Calibri" w:cs="Calibri"/>
            <w:i/>
            <w:sz w:val="18"/>
            <w:szCs w:val="18"/>
          </w:rPr>
          <w:footnoteRef/>
        </w:r>
        <w:r w:rsidRPr="00C0646F" w:rsidDel="00442A10">
          <w:rPr>
            <w:rFonts w:ascii="Calibri" w:hAnsi="Calibri" w:cs="Calibri"/>
            <w:i/>
            <w:sz w:val="18"/>
            <w:szCs w:val="18"/>
            <w:lang w:val="fr-FR"/>
          </w:rPr>
          <w:delText xml:space="preserve"> Si ceci est autorisé, des dispositifs de sécurité (par ex. des dispositifs de cryptage, d’authentification, des signatures numériques, etc.) sont obligatoires et doivent être appliqués pour garantir la confidentialité et l’intégrité du contenu.</w:delText>
        </w:r>
      </w:del>
    </w:p>
  </w:footnote>
  <w:footnote w:id="6">
    <w:p w14:paraId="21EB7C80" w14:textId="77777777" w:rsidR="00945F6F" w:rsidRPr="00C0646F" w:rsidDel="00442A10" w:rsidRDefault="00945F6F" w:rsidP="00237452">
      <w:pPr>
        <w:pStyle w:val="FootnoteText"/>
        <w:rPr>
          <w:del w:id="1463" w:author="Marie Christa Ermite Joseph Fevry" w:date="2018-10-18T15:43:00Z"/>
          <w:rFonts w:ascii="Calibri" w:hAnsi="Calibri" w:cs="Calibri"/>
          <w:i/>
          <w:sz w:val="18"/>
          <w:szCs w:val="18"/>
          <w:lang w:val="fr-FR"/>
        </w:rPr>
      </w:pPr>
      <w:del w:id="1464" w:author="Marie Christa Ermite Joseph Fevry" w:date="2018-10-18T15:43:00Z">
        <w:r w:rsidRPr="00C0646F" w:rsidDel="00442A10">
          <w:rPr>
            <w:rStyle w:val="FootnoteReference"/>
            <w:rFonts w:ascii="Calibri" w:hAnsi="Calibri" w:cs="Calibri"/>
            <w:i/>
            <w:sz w:val="18"/>
            <w:szCs w:val="18"/>
          </w:rPr>
          <w:footnoteRef/>
        </w:r>
        <w:r w:rsidRPr="00C0646F" w:rsidDel="00442A10">
          <w:rPr>
            <w:rFonts w:ascii="Calibri" w:hAnsi="Calibri" w:cs="Calibri"/>
            <w:i/>
            <w:sz w:val="18"/>
            <w:szCs w:val="18"/>
            <w:lang w:val="fr-FR"/>
          </w:rPr>
          <w:delText xml:space="preserve">  Lorsque les informations sont disponibles sur le Web, il est possible de ne fournir qu’un simple URL permettant d’y accéder.</w:delText>
        </w:r>
      </w:del>
    </w:p>
    <w:p w14:paraId="62140534" w14:textId="77777777" w:rsidR="00945F6F" w:rsidRPr="00C0646F" w:rsidDel="00442A10" w:rsidRDefault="00945F6F" w:rsidP="00237452">
      <w:pPr>
        <w:pStyle w:val="FootnoteText"/>
        <w:rPr>
          <w:del w:id="1465" w:author="Marie Christa Ermite Joseph Fevry" w:date="2018-10-18T15:43:00Z"/>
          <w:rFonts w:ascii="Calibri" w:hAnsi="Calibri" w:cs="Calibri"/>
          <w:i/>
          <w:sz w:val="18"/>
          <w:szCs w:val="18"/>
          <w:lang w:val="fr-FR"/>
        </w:rPr>
      </w:pPr>
    </w:p>
  </w:footnote>
  <w:footnote w:id="7">
    <w:p w14:paraId="35187967" w14:textId="77777777" w:rsidR="00945F6F" w:rsidRPr="00C0646F" w:rsidDel="00442A10" w:rsidRDefault="00945F6F" w:rsidP="00E42F83">
      <w:pPr>
        <w:pStyle w:val="FootnoteText"/>
        <w:ind w:left="180" w:hanging="180"/>
        <w:jc w:val="both"/>
        <w:rPr>
          <w:del w:id="1533" w:author="Marie Christa Ermite Joseph Fevry" w:date="2018-10-18T15:43:00Z"/>
          <w:rFonts w:ascii="Calibri" w:hAnsi="Calibri" w:cs="Calibri"/>
          <w:i/>
          <w:sz w:val="18"/>
          <w:szCs w:val="18"/>
          <w:lang w:val="fr-FR"/>
        </w:rPr>
      </w:pPr>
      <w:del w:id="1534" w:author="Marie Christa Ermite Joseph Fevry" w:date="2018-10-18T15:43:00Z">
        <w:r w:rsidRPr="00C0646F" w:rsidDel="00442A10">
          <w:rPr>
            <w:rStyle w:val="FootnoteReference"/>
            <w:rFonts w:ascii="Calibri" w:hAnsi="Calibri" w:cs="Calibri"/>
            <w:i/>
            <w:sz w:val="18"/>
            <w:szCs w:val="18"/>
          </w:rPr>
          <w:footnoteRef/>
        </w:r>
        <w:r w:rsidRPr="00C0646F" w:rsidDel="00442A10">
          <w:rPr>
            <w:rFonts w:ascii="Calibri" w:hAnsi="Calibri" w:cs="Calibri"/>
            <w:i/>
            <w:sz w:val="18"/>
            <w:szCs w:val="18"/>
            <w:lang w:val="fr-FR"/>
          </w:rPr>
          <w:delText xml:space="preserve"> Le présent document est un guide destiné aux services demandeurs afin de leur aider à rédiger les TOR de la RFP en faisant des suggestions quant à leur contenu. Le présent document ne doit pas être communiqué aux soumissionnaires dans son état actuel. Les TOR qui seront rédigés par le service demandeur sont ceux qui devront être annexés à la présente partie de la RFP.</w:delText>
        </w:r>
      </w:del>
    </w:p>
  </w:footnote>
  <w:footnote w:id="8">
    <w:p w14:paraId="06F63246" w14:textId="77777777" w:rsidR="00945F6F" w:rsidRPr="00C0646F" w:rsidRDefault="00945F6F" w:rsidP="00E42F83">
      <w:pPr>
        <w:pStyle w:val="FootnoteText"/>
        <w:rPr>
          <w:rFonts w:ascii="Calibri" w:hAnsi="Calibri" w:cs="Calibri"/>
          <w:i/>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Le contenu du présent formulaire ne peut faire l’objet d’aucune suppression ou modification. Toute suppression ou modification du contenu du présent formulaire pourra entraîner le rejet de la soumission.</w:t>
      </w:r>
    </w:p>
  </w:footnote>
  <w:footnote w:id="9">
    <w:p w14:paraId="2DF35058" w14:textId="77777777" w:rsidR="00945F6F" w:rsidRPr="00C0646F" w:rsidRDefault="00945F6F" w:rsidP="004802E5">
      <w:pPr>
        <w:pStyle w:val="BankNormal"/>
        <w:jc w:val="both"/>
        <w:rPr>
          <w:rFonts w:ascii="Calibri" w:hAnsi="Calibri" w:cs="Calibri"/>
          <w:i/>
          <w:iCs/>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w:t>
      </w:r>
      <w:r w:rsidRPr="00C0646F">
        <w:rPr>
          <w:rFonts w:ascii="Calibri" w:hAnsi="Calibri" w:cs="Calibri"/>
          <w:i/>
          <w:iCs/>
          <w:sz w:val="18"/>
          <w:szCs w:val="18"/>
          <w:lang w:val="fr-FR"/>
        </w:rPr>
        <w:t>Le soumissionnaire doit remplir le présent formulaire conformément aux instructions. Sous réserve de la fourniture d’informations supplémentaires, aucune modification de son format ne sera autorisée et aucun formulaire de substitution ne sera accepté.</w:t>
      </w:r>
    </w:p>
    <w:p w14:paraId="6A5DFA30" w14:textId="77777777" w:rsidR="00945F6F" w:rsidRPr="00C0646F" w:rsidRDefault="00945F6F" w:rsidP="004802E5">
      <w:pPr>
        <w:pStyle w:val="FootnoteText"/>
        <w:rPr>
          <w:rFonts w:ascii="Calibri" w:hAnsi="Calibri" w:cs="Calibri"/>
          <w:i/>
          <w:sz w:val="18"/>
          <w:szCs w:val="18"/>
          <w:lang w:val="fr-FR"/>
        </w:rPr>
      </w:pPr>
    </w:p>
  </w:footnote>
  <w:footnote w:id="10">
    <w:p w14:paraId="3253E273" w14:textId="77777777" w:rsidR="00945F6F" w:rsidRPr="00C0646F" w:rsidRDefault="00945F6F" w:rsidP="009A1A83">
      <w:pPr>
        <w:pStyle w:val="BankNormal"/>
        <w:jc w:val="both"/>
        <w:rPr>
          <w:rFonts w:ascii="Calibri" w:hAnsi="Calibri" w:cs="Calibri"/>
          <w:i/>
          <w:iCs/>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w:t>
      </w:r>
      <w:r w:rsidRPr="00C0646F">
        <w:rPr>
          <w:rFonts w:ascii="Calibri" w:hAnsi="Calibri" w:cs="Calibri"/>
          <w:i/>
          <w:iCs/>
          <w:sz w:val="18"/>
          <w:szCs w:val="18"/>
          <w:lang w:val="fr-FR"/>
        </w:rPr>
        <w:t>Le soumissionnaire doit remplir le présent formulaire conformément aux instructions. Sous réserve de la fourniture d’informations supplémentaires, aucune modification de son format ne sera autorisée et aucun formulaire de substitution ne sera accepté.</w:t>
      </w:r>
    </w:p>
    <w:p w14:paraId="5723158A" w14:textId="77777777" w:rsidR="00945F6F" w:rsidRPr="00C0646F" w:rsidRDefault="00945F6F" w:rsidP="009A1A83">
      <w:pPr>
        <w:rPr>
          <w:rFonts w:ascii="Calibri" w:hAnsi="Calibri" w:cs="Calibri"/>
          <w:i/>
          <w:sz w:val="18"/>
          <w:szCs w:val="18"/>
          <w:lang w:val="fr-FR"/>
        </w:rPr>
      </w:pPr>
    </w:p>
    <w:p w14:paraId="77FE3F13" w14:textId="77777777" w:rsidR="00945F6F" w:rsidRPr="00C0646F" w:rsidRDefault="00945F6F" w:rsidP="009A1A83">
      <w:pPr>
        <w:pStyle w:val="FootnoteText"/>
        <w:rPr>
          <w:rFonts w:ascii="Calibri" w:hAnsi="Calibri" w:cs="Calibri"/>
          <w:i/>
          <w:sz w:val="18"/>
          <w:szCs w:val="18"/>
          <w:lang w:val="fr-FR"/>
        </w:rPr>
      </w:pPr>
    </w:p>
  </w:footnote>
  <w:footnote w:id="11">
    <w:p w14:paraId="6FC6A3FA" w14:textId="77777777" w:rsidR="00945F6F" w:rsidRPr="00C0646F" w:rsidRDefault="00945F6F" w:rsidP="00032BB0">
      <w:pPr>
        <w:pStyle w:val="FootnoteText"/>
        <w:rPr>
          <w:rFonts w:ascii="Calibri" w:hAnsi="Calibri" w:cs="Calibri"/>
          <w:i/>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Le contenu du présent formulaire ne peut faire l’objet d’aucune suppression ou modification. Toute suppression ou modification du contenu du présent formulaire pourra entraîner le rejet de la soumission.</w:t>
      </w:r>
    </w:p>
  </w:footnote>
  <w:footnote w:id="12">
    <w:p w14:paraId="328D9333" w14:textId="77777777" w:rsidR="00945F6F" w:rsidRPr="00C0646F" w:rsidDel="007A5AE2" w:rsidRDefault="00945F6F" w:rsidP="00F53A5F">
      <w:pPr>
        <w:pStyle w:val="FootnoteText"/>
        <w:rPr>
          <w:del w:id="2692" w:author="Marie Christa Ermite Joseph Fevry" w:date="2018-10-16T12:29:00Z"/>
          <w:rFonts w:ascii="Calibri" w:hAnsi="Calibri" w:cs="Calibri"/>
          <w:i/>
          <w:sz w:val="18"/>
          <w:szCs w:val="18"/>
          <w:lang w:val="fr-FR"/>
        </w:rPr>
      </w:pPr>
      <w:del w:id="2693" w:author="Marie Christa Ermite Joseph Fevry" w:date="2018-10-16T12:29:00Z">
        <w:r w:rsidRPr="00C0646F" w:rsidDel="007A5AE2">
          <w:rPr>
            <w:rStyle w:val="FootnoteReference"/>
            <w:rFonts w:ascii="Calibri" w:hAnsi="Calibri" w:cs="Calibri"/>
            <w:i/>
            <w:sz w:val="18"/>
            <w:szCs w:val="18"/>
          </w:rPr>
          <w:footnoteRef/>
        </w:r>
        <w:r w:rsidRPr="00C0646F" w:rsidDel="007A5AE2">
          <w:rPr>
            <w:rFonts w:ascii="Calibri" w:hAnsi="Calibri" w:cs="Calibri"/>
            <w:i/>
            <w:sz w:val="18"/>
            <w:szCs w:val="18"/>
            <w:lang w:val="fr-FR"/>
          </w:rPr>
          <w:delText xml:space="preserve"> Si la RFP exige la fourniture d’une garantie de bonne exécution à titre de condition préalable à la signature et à l’entrée en vigueur du contrat, ladite garantie de bonne exécution qui sera émise par la banque du soumissionnaire devra reprendre le contenu du présent modèle.</w:delText>
        </w:r>
      </w:del>
    </w:p>
  </w:footnote>
  <w:footnote w:id="13">
    <w:p w14:paraId="7C54DC39" w14:textId="77777777" w:rsidR="00945F6F" w:rsidRPr="00C0646F" w:rsidDel="007A5AE2" w:rsidRDefault="00945F6F" w:rsidP="00FE3702">
      <w:pPr>
        <w:pStyle w:val="FootnoteText"/>
        <w:rPr>
          <w:del w:id="2735" w:author="Marie Christa Ermite Joseph Fevry" w:date="2018-10-16T12:29:00Z"/>
          <w:rFonts w:ascii="Calibri" w:hAnsi="Calibri" w:cs="Calibri"/>
          <w:i/>
          <w:sz w:val="18"/>
          <w:szCs w:val="18"/>
          <w:lang w:val="fr-FR"/>
        </w:rPr>
      </w:pPr>
      <w:del w:id="2736" w:author="Marie Christa Ermite Joseph Fevry" w:date="2018-10-16T12:29:00Z">
        <w:r w:rsidRPr="00C0646F" w:rsidDel="007A5AE2">
          <w:rPr>
            <w:rStyle w:val="FootnoteReference"/>
            <w:rFonts w:ascii="Calibri" w:hAnsi="Calibri" w:cs="Calibri"/>
            <w:i/>
            <w:sz w:val="18"/>
            <w:szCs w:val="18"/>
          </w:rPr>
          <w:footnoteRef/>
        </w:r>
        <w:r w:rsidRPr="00C0646F" w:rsidDel="007A5AE2">
          <w:rPr>
            <w:rFonts w:ascii="Calibri" w:hAnsi="Calibri" w:cs="Calibri"/>
            <w:i/>
            <w:sz w:val="18"/>
            <w:szCs w:val="18"/>
            <w:lang w:val="fr-FR"/>
          </w:rPr>
          <w:delText xml:space="preserve"> La présente garantie sera requise lorsque le Prestataire demandera une avance de plus de 20 % du montant du contrat ou lorsque le montant total de l’avance demandée dépassera USD 30.000 ou l’équivalent si le prix offert n’est pas libellé en USD, en faisant application du taux de change indiqué dans la fiche technique. La banque du Prestataire devra établir la garantie à l’aide du contenu du présent modèle.</w:delText>
        </w:r>
      </w:del>
    </w:p>
  </w:footnote>
  <w:footnote w:id="14">
    <w:p w14:paraId="5E916899" w14:textId="77777777" w:rsidR="00945F6F" w:rsidRPr="00C0646F" w:rsidDel="007A5AE2" w:rsidRDefault="00945F6F" w:rsidP="00FE3702">
      <w:pPr>
        <w:pStyle w:val="FootnoteText"/>
        <w:rPr>
          <w:del w:id="2758" w:author="Marie Christa Ermite Joseph Fevry" w:date="2018-10-16T12:29:00Z"/>
          <w:rFonts w:ascii="Calibri" w:hAnsi="Calibri" w:cs="Calibri"/>
          <w:i/>
          <w:sz w:val="18"/>
          <w:szCs w:val="18"/>
          <w:lang w:val="fr-FR"/>
        </w:rPr>
      </w:pPr>
      <w:del w:id="2759" w:author="Marie Christa Ermite Joseph Fevry" w:date="2018-10-16T12:29:00Z">
        <w:r w:rsidRPr="00C0646F" w:rsidDel="007A5AE2">
          <w:rPr>
            <w:rStyle w:val="FootnoteReference"/>
            <w:rFonts w:ascii="Calibri" w:hAnsi="Calibri" w:cs="Calibri"/>
            <w:i/>
            <w:sz w:val="18"/>
            <w:szCs w:val="18"/>
          </w:rPr>
          <w:footnoteRef/>
        </w:r>
        <w:r w:rsidRPr="00C0646F" w:rsidDel="007A5AE2">
          <w:rPr>
            <w:rFonts w:ascii="Calibri" w:hAnsi="Calibri" w:cs="Calibri"/>
            <w:i/>
            <w:sz w:val="18"/>
            <w:szCs w:val="18"/>
            <w:lang w:val="fr-FR"/>
          </w:rPr>
          <w:delText xml:space="preserve"> La banque garante devra indiquer un montant correspondant à celui de l’avance et libellé dans la ou les devises de l’avance indiquées dans le Contrat.</w:delText>
        </w:r>
      </w:del>
    </w:p>
  </w:footnote>
  <w:footnote w:id="15">
    <w:p w14:paraId="0B669305" w14:textId="77777777" w:rsidR="00945F6F" w:rsidRPr="00C0646F" w:rsidDel="007A5AE2" w:rsidRDefault="00945F6F">
      <w:pPr>
        <w:pStyle w:val="FootnoteText"/>
        <w:rPr>
          <w:del w:id="2766" w:author="Marie Christa Ermite Joseph Fevry" w:date="2018-10-16T12:29:00Z"/>
          <w:rFonts w:ascii="Calibri" w:hAnsi="Calibri" w:cs="Calibri"/>
          <w:i/>
          <w:sz w:val="18"/>
          <w:szCs w:val="18"/>
          <w:lang w:val="fr-FR"/>
        </w:rPr>
      </w:pPr>
      <w:del w:id="2767" w:author="Marie Christa Ermite Joseph Fevry" w:date="2018-10-16T12:29:00Z">
        <w:r w:rsidRPr="00C0646F" w:rsidDel="007A5AE2">
          <w:rPr>
            <w:rStyle w:val="FootnoteReference"/>
            <w:rFonts w:ascii="Calibri" w:hAnsi="Calibri" w:cs="Calibri"/>
            <w:i/>
            <w:sz w:val="18"/>
            <w:szCs w:val="18"/>
          </w:rPr>
          <w:footnoteRef/>
        </w:r>
        <w:r w:rsidRPr="00C0646F" w:rsidDel="007A5AE2">
          <w:rPr>
            <w:rFonts w:ascii="Calibri" w:hAnsi="Calibri" w:cs="Calibri"/>
            <w:i/>
            <w:sz w:val="18"/>
            <w:szCs w:val="18"/>
            <w:lang w:val="fr-FR"/>
          </w:rPr>
          <w:delText xml:space="preserve"> Insérez la date d’expiration prévue. En cas de prorogation du délai d’achèvement du contrat, le prestataire devra demander une prorogation de la présente garantie à la banque garante. Une telle demande devra être écrite et formulée avant la date d’expiration indiquée dans la garantie. Lors de l’établissement de la présente garantie, le prestataire pourra envisager d’ajouter les dispositions suivantes à la fin de l’avant-dernier paragraphe du formulaire : « La banque garante accepte de proroger une seule et unique fois la présente garantie pour une durée maximum de [six mois] [un an] en réponse à la demande de prorogation écrite du prestataire qui devra être soumise à la banque garante avant l’expiration de la garantie. »</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0E32918"/>
    <w:multiLevelType w:val="hybridMultilevel"/>
    <w:tmpl w:val="8572D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70351"/>
    <w:multiLevelType w:val="multilevel"/>
    <w:tmpl w:val="DCEAB33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2B46F9"/>
    <w:multiLevelType w:val="multilevel"/>
    <w:tmpl w:val="0628797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097C6B"/>
    <w:multiLevelType w:val="hybridMultilevel"/>
    <w:tmpl w:val="C29C6A04"/>
    <w:lvl w:ilvl="0" w:tplc="D68C60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825AF4"/>
    <w:multiLevelType w:val="hybridMultilevel"/>
    <w:tmpl w:val="9EA0E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15:restartNumberingAfterBreak="0">
    <w:nsid w:val="0AEF323A"/>
    <w:multiLevelType w:val="hybridMultilevel"/>
    <w:tmpl w:val="3B3034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E262C1"/>
    <w:multiLevelType w:val="hybridMultilevel"/>
    <w:tmpl w:val="A3A2F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0E2BBA"/>
    <w:multiLevelType w:val="multilevel"/>
    <w:tmpl w:val="9E56F74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lang w:val="fr-FR"/>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5269A6"/>
    <w:multiLevelType w:val="hybridMultilevel"/>
    <w:tmpl w:val="A8AC4E58"/>
    <w:lvl w:ilvl="0" w:tplc="1DCA17CC">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2"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3" w15:restartNumberingAfterBreak="0">
    <w:nsid w:val="179E40A9"/>
    <w:multiLevelType w:val="hybridMultilevel"/>
    <w:tmpl w:val="8910A42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8EDE4CF0">
      <w:start w:val="1"/>
      <w:numFmt w:val="bullet"/>
      <w:lvlText w:val=""/>
      <w:lvlJc w:val="left"/>
      <w:pPr>
        <w:ind w:left="360" w:hanging="360"/>
      </w:pPr>
      <w:rPr>
        <w:rFonts w:ascii="Webdings" w:hAnsi="Webdings" w:hint="default"/>
        <w:sz w:val="24"/>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15:restartNumberingAfterBreak="0">
    <w:nsid w:val="19CA18B7"/>
    <w:multiLevelType w:val="hybridMultilevel"/>
    <w:tmpl w:val="CF74471C"/>
    <w:lvl w:ilvl="0" w:tplc="8EDE4CF0">
      <w:start w:val="1"/>
      <w:numFmt w:val="bullet"/>
      <w:lvlText w:val=""/>
      <w:lvlJc w:val="left"/>
      <w:pPr>
        <w:ind w:left="720" w:hanging="360"/>
      </w:pPr>
      <w:rPr>
        <w:rFonts w:ascii="Webdings" w:hAnsi="Web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CC3363"/>
    <w:multiLevelType w:val="hybridMultilevel"/>
    <w:tmpl w:val="41360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D452116"/>
    <w:multiLevelType w:val="multilevel"/>
    <w:tmpl w:val="EE9EC8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11B386F"/>
    <w:multiLevelType w:val="hybridMultilevel"/>
    <w:tmpl w:val="DA545B2E"/>
    <w:lvl w:ilvl="0" w:tplc="64580CD2">
      <w:start w:val="1"/>
      <w:numFmt w:val="decimal"/>
      <w:lvlText w:val="%1-"/>
      <w:lvlJc w:val="left"/>
      <w:pPr>
        <w:ind w:left="720" w:hanging="360"/>
      </w:pPr>
      <w:rPr>
        <w:rFonts w:ascii="Times New Roman" w:eastAsia="MS Mincho"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635242"/>
    <w:multiLevelType w:val="multilevel"/>
    <w:tmpl w:val="EC4A62B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47D13D5"/>
    <w:multiLevelType w:val="hybridMultilevel"/>
    <w:tmpl w:val="C3785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883F90"/>
    <w:multiLevelType w:val="hybridMultilevel"/>
    <w:tmpl w:val="1702267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2" w15:restartNumberingAfterBreak="0">
    <w:nsid w:val="27BF031D"/>
    <w:multiLevelType w:val="hybridMultilevel"/>
    <w:tmpl w:val="A1B62A44"/>
    <w:lvl w:ilvl="0" w:tplc="CC68359E">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4F1CDD"/>
    <w:multiLevelType w:val="multilevel"/>
    <w:tmpl w:val="E8FCB580"/>
    <w:lvl w:ilvl="0">
      <w:start w:val="4"/>
      <w:numFmt w:val="decimal"/>
      <w:lvlText w:val="%1."/>
      <w:lvlJc w:val="left"/>
      <w:pPr>
        <w:ind w:left="375" w:hanging="37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8B1AB8"/>
    <w:multiLevelType w:val="multilevel"/>
    <w:tmpl w:val="8F5067E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8" w15:restartNumberingAfterBreak="0">
    <w:nsid w:val="33D063D6"/>
    <w:multiLevelType w:val="hybridMultilevel"/>
    <w:tmpl w:val="926A51F4"/>
    <w:lvl w:ilvl="0" w:tplc="F70AEDF2">
      <w:start w:val="13"/>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5886353"/>
    <w:multiLevelType w:val="hybridMultilevel"/>
    <w:tmpl w:val="F0405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32" w15:restartNumberingAfterBreak="0">
    <w:nsid w:val="38722FBE"/>
    <w:multiLevelType w:val="hybridMultilevel"/>
    <w:tmpl w:val="F9B41F9E"/>
    <w:lvl w:ilvl="0" w:tplc="04090013">
      <w:start w:val="1"/>
      <w:numFmt w:val="upp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AFE55AA"/>
    <w:multiLevelType w:val="hybridMultilevel"/>
    <w:tmpl w:val="45147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C538AE"/>
    <w:multiLevelType w:val="hybridMultilevel"/>
    <w:tmpl w:val="748234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36" w15:restartNumberingAfterBreak="0">
    <w:nsid w:val="3C670BA5"/>
    <w:multiLevelType w:val="multilevel"/>
    <w:tmpl w:val="BDEC77E8"/>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74006F"/>
    <w:multiLevelType w:val="hybridMultilevel"/>
    <w:tmpl w:val="923EEF0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D0D4A4A"/>
    <w:multiLevelType w:val="hybridMultilevel"/>
    <w:tmpl w:val="2E28FB9A"/>
    <w:lvl w:ilvl="0" w:tplc="8EDE4CF0">
      <w:start w:val="1"/>
      <w:numFmt w:val="bullet"/>
      <w:lvlText w:val=""/>
      <w:lvlJc w:val="left"/>
      <w:pPr>
        <w:ind w:left="540" w:hanging="360"/>
      </w:pPr>
      <w:rPr>
        <w:rFonts w:ascii="Webdings" w:hAnsi="Webdings"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1" w15:restartNumberingAfterBreak="0">
    <w:nsid w:val="3E866D26"/>
    <w:multiLevelType w:val="hybridMultilevel"/>
    <w:tmpl w:val="8800FE54"/>
    <w:lvl w:ilvl="0" w:tplc="C3541978">
      <w:start w:val="1"/>
      <w:numFmt w:val="decimal"/>
      <w:lvlText w:val="%1."/>
      <w:lvlJc w:val="left"/>
      <w:pPr>
        <w:ind w:left="720" w:hanging="360"/>
      </w:pPr>
      <w:rPr>
        <w:rFonts w:ascii="Myriad Pro" w:hAnsi="Myriad Pro"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1290DDD"/>
    <w:multiLevelType w:val="hybridMultilevel"/>
    <w:tmpl w:val="30A0EE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9A01CF"/>
    <w:multiLevelType w:val="hybridMultilevel"/>
    <w:tmpl w:val="37787D9C"/>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15:restartNumberingAfterBreak="0">
    <w:nsid w:val="44A648ED"/>
    <w:multiLevelType w:val="hybridMultilevel"/>
    <w:tmpl w:val="D9AC2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46"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47" w15:restartNumberingAfterBreak="0">
    <w:nsid w:val="4B6C315C"/>
    <w:multiLevelType w:val="hybridMultilevel"/>
    <w:tmpl w:val="C7B855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BD06D7"/>
    <w:multiLevelType w:val="hybridMultilevel"/>
    <w:tmpl w:val="7110105A"/>
    <w:lvl w:ilvl="0" w:tplc="F04EAA9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52B0E87"/>
    <w:multiLevelType w:val="hybridMultilevel"/>
    <w:tmpl w:val="0786152E"/>
    <w:lvl w:ilvl="0" w:tplc="1DCA17CC">
      <w:start w:val="2"/>
      <w:numFmt w:val="bullet"/>
      <w:lvlText w:val="-"/>
      <w:lvlJc w:val="left"/>
      <w:pPr>
        <w:tabs>
          <w:tab w:val="num" w:pos="1080"/>
        </w:tabs>
        <w:ind w:left="1008" w:hanging="288"/>
      </w:pPr>
      <w:rPr>
        <w:rFonts w:ascii="Arial" w:eastAsia="Times New Roman" w:hAnsi="Arial" w:cs="Arial" w:hint="default"/>
        <w:sz w:val="16"/>
      </w:rPr>
    </w:lvl>
    <w:lvl w:ilvl="1" w:tplc="FFFFFFFF">
      <w:numFmt w:val="bullet"/>
      <w:lvlText w:val=""/>
      <w:lvlJc w:val="left"/>
      <w:pPr>
        <w:tabs>
          <w:tab w:val="num" w:pos="2160"/>
        </w:tabs>
        <w:ind w:left="1800" w:firstLine="0"/>
      </w:pPr>
      <w:rPr>
        <w:rFonts w:ascii="Symbol" w:hAnsi="Symbol" w:hint="default"/>
        <w:sz w:val="16"/>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3"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9CA5CB7"/>
    <w:multiLevelType w:val="multilevel"/>
    <w:tmpl w:val="65FE5914"/>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A3C0B0A"/>
    <w:multiLevelType w:val="hybridMultilevel"/>
    <w:tmpl w:val="401CEA94"/>
    <w:lvl w:ilvl="0" w:tplc="D35E668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507F8C"/>
    <w:multiLevelType w:val="hybridMultilevel"/>
    <w:tmpl w:val="B08C95BE"/>
    <w:lvl w:ilvl="0" w:tplc="E69215D4">
      <w:start w:val="5"/>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C2A727C"/>
    <w:multiLevelType w:val="hybridMultilevel"/>
    <w:tmpl w:val="939400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CEC1069"/>
    <w:multiLevelType w:val="multilevel"/>
    <w:tmpl w:val="95AAFE68"/>
    <w:lvl w:ilvl="0">
      <w:start w:val="25"/>
      <w:numFmt w:val="decimal"/>
      <w:lvlText w:val="%1.0"/>
      <w:lvlJc w:val="left"/>
      <w:pPr>
        <w:ind w:left="5568" w:hanging="540"/>
      </w:pPr>
      <w:rPr>
        <w:rFonts w:hint="default"/>
      </w:rPr>
    </w:lvl>
    <w:lvl w:ilvl="1">
      <w:start w:val="1"/>
      <w:numFmt w:val="decimalZero"/>
      <w:lvlText w:val="%1.%2"/>
      <w:lvlJc w:val="left"/>
      <w:pPr>
        <w:ind w:left="6288" w:hanging="540"/>
      </w:pPr>
      <w:rPr>
        <w:rFonts w:hint="default"/>
      </w:rPr>
    </w:lvl>
    <w:lvl w:ilvl="2">
      <w:start w:val="1"/>
      <w:numFmt w:val="decimal"/>
      <w:lvlText w:val="%1.%2.%3"/>
      <w:lvlJc w:val="left"/>
      <w:pPr>
        <w:ind w:left="7188" w:hanging="720"/>
      </w:pPr>
      <w:rPr>
        <w:rFonts w:hint="default"/>
      </w:rPr>
    </w:lvl>
    <w:lvl w:ilvl="3">
      <w:start w:val="1"/>
      <w:numFmt w:val="decimal"/>
      <w:lvlText w:val="%1.%2.%3.%4"/>
      <w:lvlJc w:val="left"/>
      <w:pPr>
        <w:ind w:left="7908" w:hanging="720"/>
      </w:pPr>
      <w:rPr>
        <w:rFonts w:hint="default"/>
      </w:rPr>
    </w:lvl>
    <w:lvl w:ilvl="4">
      <w:start w:val="1"/>
      <w:numFmt w:val="decimal"/>
      <w:lvlText w:val="%1.%2.%3.%4.%5"/>
      <w:lvlJc w:val="left"/>
      <w:pPr>
        <w:ind w:left="8988" w:hanging="1080"/>
      </w:pPr>
      <w:rPr>
        <w:rFonts w:hint="default"/>
      </w:rPr>
    </w:lvl>
    <w:lvl w:ilvl="5">
      <w:start w:val="1"/>
      <w:numFmt w:val="decimal"/>
      <w:lvlText w:val="%1.%2.%3.%4.%5.%6"/>
      <w:lvlJc w:val="left"/>
      <w:pPr>
        <w:ind w:left="970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1508" w:hanging="1440"/>
      </w:pPr>
      <w:rPr>
        <w:rFonts w:hint="default"/>
      </w:rPr>
    </w:lvl>
    <w:lvl w:ilvl="8">
      <w:start w:val="1"/>
      <w:numFmt w:val="decimal"/>
      <w:lvlText w:val="%1.%2.%3.%4.%5.%6.%7.%8.%9"/>
      <w:lvlJc w:val="left"/>
      <w:pPr>
        <w:ind w:left="12588" w:hanging="1800"/>
      </w:pPr>
      <w:rPr>
        <w:rFonts w:hint="default"/>
      </w:rPr>
    </w:lvl>
  </w:abstractNum>
  <w:abstractNum w:abstractNumId="60"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1" w15:restartNumberingAfterBreak="0">
    <w:nsid w:val="5F5C088C"/>
    <w:multiLevelType w:val="multilevel"/>
    <w:tmpl w:val="C6AEA0A4"/>
    <w:lvl w:ilvl="0">
      <w:start w:val="1"/>
      <w:numFmt w:val="upperRoman"/>
      <w:lvlText w:val="%1."/>
      <w:lvlJc w:val="left"/>
      <w:pPr>
        <w:ind w:left="144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2" w15:restartNumberingAfterBreak="0">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3050B80"/>
    <w:multiLevelType w:val="hybridMultilevel"/>
    <w:tmpl w:val="B6F66EF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4" w15:restartNumberingAfterBreak="0">
    <w:nsid w:val="63C53BD3"/>
    <w:multiLevelType w:val="hybridMultilevel"/>
    <w:tmpl w:val="AF446CF0"/>
    <w:lvl w:ilvl="0" w:tplc="1DCA17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56E06C1"/>
    <w:multiLevelType w:val="hybridMultilevel"/>
    <w:tmpl w:val="A6D027C0"/>
    <w:lvl w:ilvl="0" w:tplc="8EDE4CF0">
      <w:start w:val="1"/>
      <w:numFmt w:val="bullet"/>
      <w:lvlText w:val=""/>
      <w:lvlJc w:val="left"/>
      <w:pPr>
        <w:ind w:left="720" w:hanging="360"/>
      </w:pPr>
      <w:rPr>
        <w:rFonts w:ascii="Webdings" w:hAnsi="Webdings" w:hint="default"/>
        <w:sz w:val="24"/>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6" w15:restartNumberingAfterBreak="0">
    <w:nsid w:val="65A3678F"/>
    <w:multiLevelType w:val="multilevel"/>
    <w:tmpl w:val="3100426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68A66D50"/>
    <w:multiLevelType w:val="hybridMultilevel"/>
    <w:tmpl w:val="C2CA57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69" w15:restartNumberingAfterBreak="0">
    <w:nsid w:val="69436D13"/>
    <w:multiLevelType w:val="hybridMultilevel"/>
    <w:tmpl w:val="7610E768"/>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70" w15:restartNumberingAfterBreak="0">
    <w:nsid w:val="69664673"/>
    <w:multiLevelType w:val="hybridMultilevel"/>
    <w:tmpl w:val="DF569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3" w15:restartNumberingAfterBreak="0">
    <w:nsid w:val="72C0009D"/>
    <w:multiLevelType w:val="hybridMultilevel"/>
    <w:tmpl w:val="606A55BC"/>
    <w:lvl w:ilvl="0" w:tplc="040C0019">
      <w:start w:val="1"/>
      <w:numFmt w:val="lowerLetter"/>
      <w:lvlText w:val="%1."/>
      <w:lvlJc w:val="left"/>
      <w:pPr>
        <w:ind w:left="720" w:hanging="360"/>
      </w:pPr>
    </w:lvl>
    <w:lvl w:ilvl="1" w:tplc="040C0003">
      <w:start w:val="1"/>
      <w:numFmt w:val="bullet"/>
      <w:lvlText w:val="o"/>
      <w:lvlJc w:val="left"/>
      <w:pPr>
        <w:ind w:left="99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73861991"/>
    <w:multiLevelType w:val="hybridMultilevel"/>
    <w:tmpl w:val="4ED6EFA2"/>
    <w:lvl w:ilvl="0" w:tplc="FFFFFFFF">
      <w:start w:val="1"/>
      <w:numFmt w:val="decimal"/>
      <w:pStyle w:val="Prrafodelista1"/>
      <w:lvlText w:val="%1."/>
      <w:lvlJc w:val="left"/>
      <w:pPr>
        <w:tabs>
          <w:tab w:val="num" w:pos="567"/>
        </w:tabs>
        <w:ind w:left="0" w:firstLine="0"/>
      </w:pPr>
      <w:rPr>
        <w:rFonts w:hint="default"/>
        <w:b w:val="0"/>
        <w:i w:val="0"/>
        <w:color w:val="auto"/>
        <w:lang w:val="fr-FR"/>
      </w:rPr>
    </w:lvl>
    <w:lvl w:ilvl="1" w:tplc="FFFFFFFF">
      <w:start w:val="1"/>
      <w:numFmt w:val="decimal"/>
      <w:lvlText w:val="%2."/>
      <w:lvlJc w:val="left"/>
      <w:pPr>
        <w:tabs>
          <w:tab w:val="num" w:pos="1440"/>
        </w:tabs>
        <w:ind w:left="1440" w:hanging="360"/>
      </w:pPr>
      <w:rPr>
        <w:rFonts w:hint="default"/>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742D3DB8"/>
    <w:multiLevelType w:val="hybridMultilevel"/>
    <w:tmpl w:val="1E52B9B8"/>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6" w15:restartNumberingAfterBreak="0">
    <w:nsid w:val="77182FDA"/>
    <w:multiLevelType w:val="hybridMultilevel"/>
    <w:tmpl w:val="E788EAFC"/>
    <w:lvl w:ilvl="0" w:tplc="F70AEDF2">
      <w:start w:val="1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7E44359"/>
    <w:multiLevelType w:val="hybridMultilevel"/>
    <w:tmpl w:val="C7CEA046"/>
    <w:lvl w:ilvl="0" w:tplc="0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8" w15:restartNumberingAfterBreak="0">
    <w:nsid w:val="79E34843"/>
    <w:multiLevelType w:val="hybridMultilevel"/>
    <w:tmpl w:val="D648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B065F72"/>
    <w:multiLevelType w:val="hybridMultilevel"/>
    <w:tmpl w:val="F0405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F2F7F6B"/>
    <w:multiLevelType w:val="hybridMultilevel"/>
    <w:tmpl w:val="EDC89BD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0"/>
  </w:num>
  <w:num w:numId="2">
    <w:abstractNumId w:val="51"/>
  </w:num>
  <w:num w:numId="3">
    <w:abstractNumId w:val="45"/>
  </w:num>
  <w:num w:numId="4">
    <w:abstractNumId w:val="66"/>
  </w:num>
  <w:num w:numId="5">
    <w:abstractNumId w:val="39"/>
  </w:num>
  <w:num w:numId="6">
    <w:abstractNumId w:val="68"/>
  </w:num>
  <w:num w:numId="7">
    <w:abstractNumId w:val="72"/>
  </w:num>
  <w:num w:numId="8">
    <w:abstractNumId w:val="46"/>
  </w:num>
  <w:num w:numId="9">
    <w:abstractNumId w:val="59"/>
  </w:num>
  <w:num w:numId="10">
    <w:abstractNumId w:val="27"/>
  </w:num>
  <w:num w:numId="11">
    <w:abstractNumId w:val="13"/>
  </w:num>
  <w:num w:numId="12">
    <w:abstractNumId w:val="50"/>
  </w:num>
  <w:num w:numId="13">
    <w:abstractNumId w:val="24"/>
  </w:num>
  <w:num w:numId="14">
    <w:abstractNumId w:val="11"/>
  </w:num>
  <w:num w:numId="15">
    <w:abstractNumId w:val="65"/>
  </w:num>
  <w:num w:numId="16">
    <w:abstractNumId w:val="6"/>
  </w:num>
  <w:num w:numId="17">
    <w:abstractNumId w:val="63"/>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7"/>
  </w:num>
  <w:num w:numId="20">
    <w:abstractNumId w:val="71"/>
  </w:num>
  <w:num w:numId="21">
    <w:abstractNumId w:val="62"/>
  </w:num>
  <w:num w:numId="22">
    <w:abstractNumId w:val="3"/>
  </w:num>
  <w:num w:numId="23">
    <w:abstractNumId w:val="25"/>
  </w:num>
  <w:num w:numId="24">
    <w:abstractNumId w:val="42"/>
  </w:num>
  <w:num w:numId="25">
    <w:abstractNumId w:val="58"/>
  </w:num>
  <w:num w:numId="26">
    <w:abstractNumId w:val="29"/>
  </w:num>
  <w:num w:numId="27">
    <w:abstractNumId w:val="14"/>
  </w:num>
  <w:num w:numId="28">
    <w:abstractNumId w:val="54"/>
  </w:num>
  <w:num w:numId="29">
    <w:abstractNumId w:val="36"/>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num>
  <w:num w:numId="32">
    <w:abstractNumId w:val="57"/>
  </w:num>
  <w:num w:numId="33">
    <w:abstractNumId w:val="16"/>
  </w:num>
  <w:num w:numId="34">
    <w:abstractNumId w:val="80"/>
  </w:num>
  <w:num w:numId="35">
    <w:abstractNumId w:val="53"/>
  </w:num>
  <w:num w:numId="36">
    <w:abstractNumId w:val="12"/>
  </w:num>
  <w:num w:numId="37">
    <w:abstractNumId w:val="60"/>
  </w:num>
  <w:num w:numId="38">
    <w:abstractNumId w:val="38"/>
  </w:num>
  <w:num w:numId="39">
    <w:abstractNumId w:val="2"/>
  </w:num>
  <w:num w:numId="40">
    <w:abstractNumId w:val="26"/>
  </w:num>
  <w:num w:numId="41">
    <w:abstractNumId w:val="9"/>
  </w:num>
  <w:num w:numId="42">
    <w:abstractNumId w:val="81"/>
  </w:num>
  <w:num w:numId="43">
    <w:abstractNumId w:val="40"/>
  </w:num>
  <w:num w:numId="44">
    <w:abstractNumId w:val="35"/>
  </w:num>
  <w:num w:numId="45">
    <w:abstractNumId w:val="67"/>
  </w:num>
  <w:num w:numId="46">
    <w:abstractNumId w:val="73"/>
  </w:num>
  <w:num w:numId="47">
    <w:abstractNumId w:val="48"/>
  </w:num>
  <w:num w:numId="48">
    <w:abstractNumId w:val="41"/>
  </w:num>
  <w:num w:numId="49">
    <w:abstractNumId w:val="22"/>
  </w:num>
  <w:num w:numId="50">
    <w:abstractNumId w:val="21"/>
  </w:num>
  <w:num w:numId="51">
    <w:abstractNumId w:val="74"/>
  </w:num>
  <w:num w:numId="52">
    <w:abstractNumId w:val="20"/>
  </w:num>
  <w:num w:numId="53">
    <w:abstractNumId w:val="5"/>
  </w:num>
  <w:num w:numId="54">
    <w:abstractNumId w:val="30"/>
  </w:num>
  <w:num w:numId="55">
    <w:abstractNumId w:val="47"/>
  </w:num>
  <w:num w:numId="56">
    <w:abstractNumId w:val="7"/>
  </w:num>
  <w:num w:numId="57">
    <w:abstractNumId w:val="1"/>
  </w:num>
  <w:num w:numId="58">
    <w:abstractNumId w:val="44"/>
  </w:num>
  <w:num w:numId="59">
    <w:abstractNumId w:val="55"/>
  </w:num>
  <w:num w:numId="60">
    <w:abstractNumId w:val="79"/>
  </w:num>
  <w:num w:numId="61">
    <w:abstractNumId w:val="43"/>
  </w:num>
  <w:num w:numId="6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num>
  <w:num w:numId="64">
    <w:abstractNumId w:val="70"/>
  </w:num>
  <w:num w:numId="65">
    <w:abstractNumId w:val="33"/>
  </w:num>
  <w:num w:numId="66">
    <w:abstractNumId w:val="34"/>
  </w:num>
  <w:num w:numId="67">
    <w:abstractNumId w:val="8"/>
  </w:num>
  <w:num w:numId="68">
    <w:abstractNumId w:val="78"/>
  </w:num>
  <w:num w:numId="69">
    <w:abstractNumId w:val="37"/>
  </w:num>
  <w:num w:numId="70">
    <w:abstractNumId w:val="32"/>
  </w:num>
  <w:num w:numId="71">
    <w:abstractNumId w:val="76"/>
  </w:num>
  <w:num w:numId="72">
    <w:abstractNumId w:val="61"/>
  </w:num>
  <w:num w:numId="73">
    <w:abstractNumId w:val="23"/>
  </w:num>
  <w:num w:numId="74">
    <w:abstractNumId w:val="56"/>
  </w:num>
  <w:num w:numId="75">
    <w:abstractNumId w:val="19"/>
  </w:num>
  <w:num w:numId="76">
    <w:abstractNumId w:val="17"/>
  </w:num>
  <w:num w:numId="77">
    <w:abstractNumId w:val="10"/>
  </w:num>
  <w:num w:numId="78">
    <w:abstractNumId w:val="64"/>
  </w:num>
  <w:num w:numId="79">
    <w:abstractNumId w:val="18"/>
  </w:num>
  <w:num w:numId="80">
    <w:abstractNumId w:val="52"/>
  </w:num>
  <w:num w:numId="81">
    <w:abstractNumId w:val="28"/>
  </w:num>
  <w:num w:numId="82">
    <w:abstractNumId w:val="69"/>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e Christa Ermite Joseph Fevry">
    <w15:presenceInfo w15:providerId="None" w15:userId="Marie Christa Ermite Joseph Fevry"/>
  </w15:person>
  <w15:person w15:author="Wisnaud Derilon">
    <w15:presenceInfo w15:providerId="AD" w15:userId="S-1-5-21-398478211-606032752-4074110133-12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F83"/>
    <w:rsid w:val="00007E71"/>
    <w:rsid w:val="00010FFD"/>
    <w:rsid w:val="0001768E"/>
    <w:rsid w:val="0002268C"/>
    <w:rsid w:val="00024D24"/>
    <w:rsid w:val="00025FBA"/>
    <w:rsid w:val="000270F8"/>
    <w:rsid w:val="00032BB0"/>
    <w:rsid w:val="0003310D"/>
    <w:rsid w:val="00037C57"/>
    <w:rsid w:val="0004589E"/>
    <w:rsid w:val="0005078E"/>
    <w:rsid w:val="00051EFD"/>
    <w:rsid w:val="000538F5"/>
    <w:rsid w:val="0006247B"/>
    <w:rsid w:val="0007372A"/>
    <w:rsid w:val="00075400"/>
    <w:rsid w:val="000919FA"/>
    <w:rsid w:val="00092CF1"/>
    <w:rsid w:val="000945C4"/>
    <w:rsid w:val="000A1D73"/>
    <w:rsid w:val="000A4048"/>
    <w:rsid w:val="000B2296"/>
    <w:rsid w:val="000B3E61"/>
    <w:rsid w:val="000B4445"/>
    <w:rsid w:val="000B590B"/>
    <w:rsid w:val="000B78A9"/>
    <w:rsid w:val="000B7DA3"/>
    <w:rsid w:val="000C2F92"/>
    <w:rsid w:val="000C39CC"/>
    <w:rsid w:val="000C6108"/>
    <w:rsid w:val="000C7457"/>
    <w:rsid w:val="000D3457"/>
    <w:rsid w:val="000D7A1A"/>
    <w:rsid w:val="000E6A39"/>
    <w:rsid w:val="00100504"/>
    <w:rsid w:val="0011347A"/>
    <w:rsid w:val="001138FD"/>
    <w:rsid w:val="00113DF9"/>
    <w:rsid w:val="00117A3A"/>
    <w:rsid w:val="00120058"/>
    <w:rsid w:val="001225D1"/>
    <w:rsid w:val="001236CA"/>
    <w:rsid w:val="00132BD7"/>
    <w:rsid w:val="00137495"/>
    <w:rsid w:val="0014254B"/>
    <w:rsid w:val="00147270"/>
    <w:rsid w:val="00147B40"/>
    <w:rsid w:val="001549B4"/>
    <w:rsid w:val="00155EEB"/>
    <w:rsid w:val="001602FB"/>
    <w:rsid w:val="00164E24"/>
    <w:rsid w:val="00165F4D"/>
    <w:rsid w:val="00165FDB"/>
    <w:rsid w:val="0016648D"/>
    <w:rsid w:val="001678BD"/>
    <w:rsid w:val="00172113"/>
    <w:rsid w:val="00175104"/>
    <w:rsid w:val="001816C7"/>
    <w:rsid w:val="001822D1"/>
    <w:rsid w:val="00182556"/>
    <w:rsid w:val="00186928"/>
    <w:rsid w:val="00192E01"/>
    <w:rsid w:val="001A7B5A"/>
    <w:rsid w:val="001B3189"/>
    <w:rsid w:val="001B3DBC"/>
    <w:rsid w:val="001B6D55"/>
    <w:rsid w:val="001B7E3D"/>
    <w:rsid w:val="001B7ECE"/>
    <w:rsid w:val="001C454B"/>
    <w:rsid w:val="001C7EAE"/>
    <w:rsid w:val="001D18A9"/>
    <w:rsid w:val="001D57F1"/>
    <w:rsid w:val="001D7198"/>
    <w:rsid w:val="001E04B3"/>
    <w:rsid w:val="001E4663"/>
    <w:rsid w:val="001E51A2"/>
    <w:rsid w:val="001E580E"/>
    <w:rsid w:val="001E7097"/>
    <w:rsid w:val="001F2049"/>
    <w:rsid w:val="001F29E5"/>
    <w:rsid w:val="001F2E84"/>
    <w:rsid w:val="001F5BFA"/>
    <w:rsid w:val="0020326F"/>
    <w:rsid w:val="00206667"/>
    <w:rsid w:val="0021357B"/>
    <w:rsid w:val="00215056"/>
    <w:rsid w:val="002225C5"/>
    <w:rsid w:val="0022263F"/>
    <w:rsid w:val="002233EC"/>
    <w:rsid w:val="00226E4D"/>
    <w:rsid w:val="00226F9E"/>
    <w:rsid w:val="00230417"/>
    <w:rsid w:val="00234561"/>
    <w:rsid w:val="00237452"/>
    <w:rsid w:val="002407C5"/>
    <w:rsid w:val="002410A6"/>
    <w:rsid w:val="00247138"/>
    <w:rsid w:val="00247222"/>
    <w:rsid w:val="00257CBA"/>
    <w:rsid w:val="00260AA9"/>
    <w:rsid w:val="002614C6"/>
    <w:rsid w:val="00265B38"/>
    <w:rsid w:val="00267088"/>
    <w:rsid w:val="00270CE7"/>
    <w:rsid w:val="0027186E"/>
    <w:rsid w:val="002727EB"/>
    <w:rsid w:val="0027527B"/>
    <w:rsid w:val="00277773"/>
    <w:rsid w:val="00287D5D"/>
    <w:rsid w:val="00287DBC"/>
    <w:rsid w:val="002A02EA"/>
    <w:rsid w:val="002A10BC"/>
    <w:rsid w:val="002A697F"/>
    <w:rsid w:val="002B2B27"/>
    <w:rsid w:val="002B6A3B"/>
    <w:rsid w:val="002C3770"/>
    <w:rsid w:val="002D3745"/>
    <w:rsid w:val="002D4E96"/>
    <w:rsid w:val="002D6EC7"/>
    <w:rsid w:val="002E091B"/>
    <w:rsid w:val="002E52C8"/>
    <w:rsid w:val="002E62EE"/>
    <w:rsid w:val="002F58B9"/>
    <w:rsid w:val="002F6B32"/>
    <w:rsid w:val="002F77B0"/>
    <w:rsid w:val="00301175"/>
    <w:rsid w:val="003049FB"/>
    <w:rsid w:val="0030791C"/>
    <w:rsid w:val="00312D81"/>
    <w:rsid w:val="003146E7"/>
    <w:rsid w:val="003146ED"/>
    <w:rsid w:val="00314932"/>
    <w:rsid w:val="00315045"/>
    <w:rsid w:val="0032276F"/>
    <w:rsid w:val="00324626"/>
    <w:rsid w:val="003252DA"/>
    <w:rsid w:val="003323B5"/>
    <w:rsid w:val="003358D7"/>
    <w:rsid w:val="0034621E"/>
    <w:rsid w:val="003478DA"/>
    <w:rsid w:val="00347BEE"/>
    <w:rsid w:val="00347E34"/>
    <w:rsid w:val="003501F0"/>
    <w:rsid w:val="0035456E"/>
    <w:rsid w:val="00361FF6"/>
    <w:rsid w:val="003716EC"/>
    <w:rsid w:val="00374BDD"/>
    <w:rsid w:val="00392486"/>
    <w:rsid w:val="0039368A"/>
    <w:rsid w:val="00394BB5"/>
    <w:rsid w:val="00394C02"/>
    <w:rsid w:val="003956D1"/>
    <w:rsid w:val="003A22C8"/>
    <w:rsid w:val="003A36A4"/>
    <w:rsid w:val="003B3224"/>
    <w:rsid w:val="003B7978"/>
    <w:rsid w:val="003C4421"/>
    <w:rsid w:val="003C4B35"/>
    <w:rsid w:val="003C5828"/>
    <w:rsid w:val="003C6F47"/>
    <w:rsid w:val="003D3507"/>
    <w:rsid w:val="003D42CE"/>
    <w:rsid w:val="003E0A46"/>
    <w:rsid w:val="003E0BF5"/>
    <w:rsid w:val="003E75F1"/>
    <w:rsid w:val="004005E8"/>
    <w:rsid w:val="00402FB4"/>
    <w:rsid w:val="004036E1"/>
    <w:rsid w:val="00411BB7"/>
    <w:rsid w:val="004163E0"/>
    <w:rsid w:val="0041778F"/>
    <w:rsid w:val="00421C39"/>
    <w:rsid w:val="00424163"/>
    <w:rsid w:val="00425270"/>
    <w:rsid w:val="004258C5"/>
    <w:rsid w:val="00426093"/>
    <w:rsid w:val="00426CAA"/>
    <w:rsid w:val="004338E0"/>
    <w:rsid w:val="00442A10"/>
    <w:rsid w:val="00442B71"/>
    <w:rsid w:val="004508B7"/>
    <w:rsid w:val="00452FEF"/>
    <w:rsid w:val="004550A4"/>
    <w:rsid w:val="0045633A"/>
    <w:rsid w:val="00462B52"/>
    <w:rsid w:val="00465916"/>
    <w:rsid w:val="004800C0"/>
    <w:rsid w:val="004802E5"/>
    <w:rsid w:val="00481035"/>
    <w:rsid w:val="0048616E"/>
    <w:rsid w:val="004A1529"/>
    <w:rsid w:val="004A3FA8"/>
    <w:rsid w:val="004B0E2D"/>
    <w:rsid w:val="004B412E"/>
    <w:rsid w:val="004B6E21"/>
    <w:rsid w:val="004C07DD"/>
    <w:rsid w:val="004C1713"/>
    <w:rsid w:val="004C2828"/>
    <w:rsid w:val="004C66C5"/>
    <w:rsid w:val="004C770E"/>
    <w:rsid w:val="004D2AA6"/>
    <w:rsid w:val="004D39B0"/>
    <w:rsid w:val="004D70FD"/>
    <w:rsid w:val="004E09AF"/>
    <w:rsid w:val="004E3C7B"/>
    <w:rsid w:val="004F142F"/>
    <w:rsid w:val="004F6F3D"/>
    <w:rsid w:val="004F7922"/>
    <w:rsid w:val="005025A2"/>
    <w:rsid w:val="00502994"/>
    <w:rsid w:val="00504E6E"/>
    <w:rsid w:val="0050776A"/>
    <w:rsid w:val="00511FD8"/>
    <w:rsid w:val="0051349C"/>
    <w:rsid w:val="00514718"/>
    <w:rsid w:val="00525207"/>
    <w:rsid w:val="0052790A"/>
    <w:rsid w:val="00531408"/>
    <w:rsid w:val="00532977"/>
    <w:rsid w:val="00541EED"/>
    <w:rsid w:val="00551BE3"/>
    <w:rsid w:val="00553A0E"/>
    <w:rsid w:val="00555FA5"/>
    <w:rsid w:val="005578FC"/>
    <w:rsid w:val="00562066"/>
    <w:rsid w:val="00562F50"/>
    <w:rsid w:val="005649DE"/>
    <w:rsid w:val="00564A46"/>
    <w:rsid w:val="00574AA3"/>
    <w:rsid w:val="00576FAF"/>
    <w:rsid w:val="00577F8B"/>
    <w:rsid w:val="005812FB"/>
    <w:rsid w:val="00587BE3"/>
    <w:rsid w:val="00596C40"/>
    <w:rsid w:val="005A1B59"/>
    <w:rsid w:val="005A7C4A"/>
    <w:rsid w:val="005B0B67"/>
    <w:rsid w:val="005C0D64"/>
    <w:rsid w:val="005C2986"/>
    <w:rsid w:val="005C30BA"/>
    <w:rsid w:val="005C6AEF"/>
    <w:rsid w:val="005D0323"/>
    <w:rsid w:val="005D0602"/>
    <w:rsid w:val="005E0661"/>
    <w:rsid w:val="005E1836"/>
    <w:rsid w:val="005E2A4D"/>
    <w:rsid w:val="005E3B6D"/>
    <w:rsid w:val="005E7563"/>
    <w:rsid w:val="005F01F7"/>
    <w:rsid w:val="005F0346"/>
    <w:rsid w:val="005F33D7"/>
    <w:rsid w:val="005F3473"/>
    <w:rsid w:val="005F45EC"/>
    <w:rsid w:val="006013D8"/>
    <w:rsid w:val="00603071"/>
    <w:rsid w:val="00615072"/>
    <w:rsid w:val="006153B0"/>
    <w:rsid w:val="0061541E"/>
    <w:rsid w:val="00620FA1"/>
    <w:rsid w:val="00623EC4"/>
    <w:rsid w:val="00624452"/>
    <w:rsid w:val="0063704D"/>
    <w:rsid w:val="006443D8"/>
    <w:rsid w:val="00644980"/>
    <w:rsid w:val="00646C9C"/>
    <w:rsid w:val="00656002"/>
    <w:rsid w:val="006706AE"/>
    <w:rsid w:val="00673193"/>
    <w:rsid w:val="00675F0E"/>
    <w:rsid w:val="006805F7"/>
    <w:rsid w:val="00681946"/>
    <w:rsid w:val="00683BA3"/>
    <w:rsid w:val="00687880"/>
    <w:rsid w:val="00695568"/>
    <w:rsid w:val="006A5A67"/>
    <w:rsid w:val="006B2335"/>
    <w:rsid w:val="006B472F"/>
    <w:rsid w:val="006B7566"/>
    <w:rsid w:val="006C5E72"/>
    <w:rsid w:val="006D4AD2"/>
    <w:rsid w:val="006D5DD5"/>
    <w:rsid w:val="006E48F3"/>
    <w:rsid w:val="006E4A26"/>
    <w:rsid w:val="006F1404"/>
    <w:rsid w:val="006F1855"/>
    <w:rsid w:val="006F2061"/>
    <w:rsid w:val="006F4AC9"/>
    <w:rsid w:val="006F5070"/>
    <w:rsid w:val="006F584B"/>
    <w:rsid w:val="00700757"/>
    <w:rsid w:val="00700A54"/>
    <w:rsid w:val="00702C00"/>
    <w:rsid w:val="00706CD5"/>
    <w:rsid w:val="00707C4F"/>
    <w:rsid w:val="007130F2"/>
    <w:rsid w:val="00717A61"/>
    <w:rsid w:val="0072225F"/>
    <w:rsid w:val="007228B9"/>
    <w:rsid w:val="007322C1"/>
    <w:rsid w:val="00741551"/>
    <w:rsid w:val="00743371"/>
    <w:rsid w:val="00750187"/>
    <w:rsid w:val="00757C5C"/>
    <w:rsid w:val="007631C2"/>
    <w:rsid w:val="00764296"/>
    <w:rsid w:val="007700A6"/>
    <w:rsid w:val="00774681"/>
    <w:rsid w:val="00774FE0"/>
    <w:rsid w:val="0078063D"/>
    <w:rsid w:val="00786613"/>
    <w:rsid w:val="0079110A"/>
    <w:rsid w:val="007A3482"/>
    <w:rsid w:val="007A5861"/>
    <w:rsid w:val="007A5AE2"/>
    <w:rsid w:val="007B3889"/>
    <w:rsid w:val="007B3C2C"/>
    <w:rsid w:val="007C2A3C"/>
    <w:rsid w:val="007C49CD"/>
    <w:rsid w:val="007D2F6D"/>
    <w:rsid w:val="007D47DD"/>
    <w:rsid w:val="007D60C6"/>
    <w:rsid w:val="007D786B"/>
    <w:rsid w:val="007E70F1"/>
    <w:rsid w:val="007F1B8E"/>
    <w:rsid w:val="007F20BD"/>
    <w:rsid w:val="007F3E60"/>
    <w:rsid w:val="007F5227"/>
    <w:rsid w:val="007F5A26"/>
    <w:rsid w:val="00802429"/>
    <w:rsid w:val="00805E7F"/>
    <w:rsid w:val="00813A48"/>
    <w:rsid w:val="0081427A"/>
    <w:rsid w:val="00827E94"/>
    <w:rsid w:val="0083015E"/>
    <w:rsid w:val="008319EA"/>
    <w:rsid w:val="008325B7"/>
    <w:rsid w:val="0083315B"/>
    <w:rsid w:val="008427A6"/>
    <w:rsid w:val="008443FE"/>
    <w:rsid w:val="0084700F"/>
    <w:rsid w:val="00847D72"/>
    <w:rsid w:val="00847E0C"/>
    <w:rsid w:val="00851AF9"/>
    <w:rsid w:val="00856005"/>
    <w:rsid w:val="0085715E"/>
    <w:rsid w:val="00886152"/>
    <w:rsid w:val="00887769"/>
    <w:rsid w:val="00887FA8"/>
    <w:rsid w:val="0089472C"/>
    <w:rsid w:val="008A20C8"/>
    <w:rsid w:val="008A3580"/>
    <w:rsid w:val="008A6264"/>
    <w:rsid w:val="008A7D60"/>
    <w:rsid w:val="008C5CA9"/>
    <w:rsid w:val="008D0157"/>
    <w:rsid w:val="008F137A"/>
    <w:rsid w:val="008F3215"/>
    <w:rsid w:val="0090318B"/>
    <w:rsid w:val="00903B02"/>
    <w:rsid w:val="00904E6D"/>
    <w:rsid w:val="00910018"/>
    <w:rsid w:val="0091354B"/>
    <w:rsid w:val="0091431E"/>
    <w:rsid w:val="00916805"/>
    <w:rsid w:val="00917F55"/>
    <w:rsid w:val="0092177B"/>
    <w:rsid w:val="0092295A"/>
    <w:rsid w:val="00925595"/>
    <w:rsid w:val="00926C05"/>
    <w:rsid w:val="00927B51"/>
    <w:rsid w:val="00930CEE"/>
    <w:rsid w:val="00933045"/>
    <w:rsid w:val="00940C63"/>
    <w:rsid w:val="00941C99"/>
    <w:rsid w:val="00942A1E"/>
    <w:rsid w:val="009434B3"/>
    <w:rsid w:val="00945F6F"/>
    <w:rsid w:val="009465D9"/>
    <w:rsid w:val="0095015F"/>
    <w:rsid w:val="00963207"/>
    <w:rsid w:val="00964C3B"/>
    <w:rsid w:val="00965C5E"/>
    <w:rsid w:val="00975A7C"/>
    <w:rsid w:val="00975D58"/>
    <w:rsid w:val="00982822"/>
    <w:rsid w:val="00983BD3"/>
    <w:rsid w:val="00986650"/>
    <w:rsid w:val="00986A8C"/>
    <w:rsid w:val="00990882"/>
    <w:rsid w:val="00995DC3"/>
    <w:rsid w:val="009A09A6"/>
    <w:rsid w:val="009A1A83"/>
    <w:rsid w:val="009A59DA"/>
    <w:rsid w:val="009A6321"/>
    <w:rsid w:val="009A6C6B"/>
    <w:rsid w:val="009A7A0D"/>
    <w:rsid w:val="009B161C"/>
    <w:rsid w:val="009B1E54"/>
    <w:rsid w:val="009B71E0"/>
    <w:rsid w:val="009C11AE"/>
    <w:rsid w:val="009C77B8"/>
    <w:rsid w:val="009E3B45"/>
    <w:rsid w:val="009E704F"/>
    <w:rsid w:val="009E7164"/>
    <w:rsid w:val="009F4FE2"/>
    <w:rsid w:val="009F526B"/>
    <w:rsid w:val="009F5287"/>
    <w:rsid w:val="009F548D"/>
    <w:rsid w:val="00A020B7"/>
    <w:rsid w:val="00A05D70"/>
    <w:rsid w:val="00A0762A"/>
    <w:rsid w:val="00A07E47"/>
    <w:rsid w:val="00A22263"/>
    <w:rsid w:val="00A235EF"/>
    <w:rsid w:val="00A25B54"/>
    <w:rsid w:val="00A32E70"/>
    <w:rsid w:val="00A4384F"/>
    <w:rsid w:val="00A43DE5"/>
    <w:rsid w:val="00A44CB0"/>
    <w:rsid w:val="00A46EBD"/>
    <w:rsid w:val="00A53986"/>
    <w:rsid w:val="00A5416D"/>
    <w:rsid w:val="00A577BC"/>
    <w:rsid w:val="00A611A3"/>
    <w:rsid w:val="00A65AA0"/>
    <w:rsid w:val="00A700BC"/>
    <w:rsid w:val="00A712E1"/>
    <w:rsid w:val="00A752C5"/>
    <w:rsid w:val="00A77A15"/>
    <w:rsid w:val="00A77F80"/>
    <w:rsid w:val="00A82C84"/>
    <w:rsid w:val="00A861F2"/>
    <w:rsid w:val="00A94597"/>
    <w:rsid w:val="00AA05E3"/>
    <w:rsid w:val="00AA0BE9"/>
    <w:rsid w:val="00AA5A25"/>
    <w:rsid w:val="00AA64D3"/>
    <w:rsid w:val="00AB4423"/>
    <w:rsid w:val="00AB5867"/>
    <w:rsid w:val="00AB77AA"/>
    <w:rsid w:val="00AC2BCE"/>
    <w:rsid w:val="00AC3155"/>
    <w:rsid w:val="00AC7EB1"/>
    <w:rsid w:val="00AD0459"/>
    <w:rsid w:val="00AD04AC"/>
    <w:rsid w:val="00AD6669"/>
    <w:rsid w:val="00AE07DD"/>
    <w:rsid w:val="00AE4FDE"/>
    <w:rsid w:val="00B01375"/>
    <w:rsid w:val="00B0277D"/>
    <w:rsid w:val="00B043B3"/>
    <w:rsid w:val="00B12E41"/>
    <w:rsid w:val="00B17660"/>
    <w:rsid w:val="00B20CA2"/>
    <w:rsid w:val="00B21561"/>
    <w:rsid w:val="00B3008D"/>
    <w:rsid w:val="00B30AF6"/>
    <w:rsid w:val="00B3375A"/>
    <w:rsid w:val="00B34F9A"/>
    <w:rsid w:val="00B3760F"/>
    <w:rsid w:val="00B430D8"/>
    <w:rsid w:val="00B43ACC"/>
    <w:rsid w:val="00B5446F"/>
    <w:rsid w:val="00B54996"/>
    <w:rsid w:val="00B663F6"/>
    <w:rsid w:val="00B66988"/>
    <w:rsid w:val="00B669EB"/>
    <w:rsid w:val="00B66AE1"/>
    <w:rsid w:val="00B706E2"/>
    <w:rsid w:val="00B7088B"/>
    <w:rsid w:val="00B742F8"/>
    <w:rsid w:val="00B75C7A"/>
    <w:rsid w:val="00B75E7D"/>
    <w:rsid w:val="00B80DF4"/>
    <w:rsid w:val="00B8148C"/>
    <w:rsid w:val="00B92C38"/>
    <w:rsid w:val="00B9577B"/>
    <w:rsid w:val="00BA5B65"/>
    <w:rsid w:val="00BA6DF4"/>
    <w:rsid w:val="00BB6583"/>
    <w:rsid w:val="00BC34AB"/>
    <w:rsid w:val="00BC4A13"/>
    <w:rsid w:val="00BD06E6"/>
    <w:rsid w:val="00BD4DFA"/>
    <w:rsid w:val="00BD5429"/>
    <w:rsid w:val="00BE16E6"/>
    <w:rsid w:val="00BE301C"/>
    <w:rsid w:val="00BF5A9D"/>
    <w:rsid w:val="00C0558B"/>
    <w:rsid w:val="00C0646F"/>
    <w:rsid w:val="00C07C2F"/>
    <w:rsid w:val="00C12012"/>
    <w:rsid w:val="00C12CBD"/>
    <w:rsid w:val="00C13123"/>
    <w:rsid w:val="00C157AC"/>
    <w:rsid w:val="00C16862"/>
    <w:rsid w:val="00C16B5E"/>
    <w:rsid w:val="00C17558"/>
    <w:rsid w:val="00C17A61"/>
    <w:rsid w:val="00C20B15"/>
    <w:rsid w:val="00C251BE"/>
    <w:rsid w:val="00C262A5"/>
    <w:rsid w:val="00C3067B"/>
    <w:rsid w:val="00C32E34"/>
    <w:rsid w:val="00C4142C"/>
    <w:rsid w:val="00C41E2C"/>
    <w:rsid w:val="00C44BD1"/>
    <w:rsid w:val="00C457F6"/>
    <w:rsid w:val="00C46250"/>
    <w:rsid w:val="00C47353"/>
    <w:rsid w:val="00C47FD6"/>
    <w:rsid w:val="00C50735"/>
    <w:rsid w:val="00C50FF6"/>
    <w:rsid w:val="00C5255B"/>
    <w:rsid w:val="00C53443"/>
    <w:rsid w:val="00C535A9"/>
    <w:rsid w:val="00C53F4A"/>
    <w:rsid w:val="00C560E0"/>
    <w:rsid w:val="00C573F9"/>
    <w:rsid w:val="00C670E1"/>
    <w:rsid w:val="00C704FB"/>
    <w:rsid w:val="00C731C5"/>
    <w:rsid w:val="00C75196"/>
    <w:rsid w:val="00C81403"/>
    <w:rsid w:val="00C82856"/>
    <w:rsid w:val="00C851B6"/>
    <w:rsid w:val="00C95FCA"/>
    <w:rsid w:val="00C9739D"/>
    <w:rsid w:val="00C97992"/>
    <w:rsid w:val="00CA2586"/>
    <w:rsid w:val="00CA5D80"/>
    <w:rsid w:val="00CB115C"/>
    <w:rsid w:val="00CB22DE"/>
    <w:rsid w:val="00CB6D8A"/>
    <w:rsid w:val="00CC20E6"/>
    <w:rsid w:val="00CC4C19"/>
    <w:rsid w:val="00CC4DFA"/>
    <w:rsid w:val="00CC6D5F"/>
    <w:rsid w:val="00CD3F00"/>
    <w:rsid w:val="00CE06FB"/>
    <w:rsid w:val="00CE6BE0"/>
    <w:rsid w:val="00CF3676"/>
    <w:rsid w:val="00CF3A2E"/>
    <w:rsid w:val="00CF6870"/>
    <w:rsid w:val="00D00119"/>
    <w:rsid w:val="00D0641A"/>
    <w:rsid w:val="00D06F90"/>
    <w:rsid w:val="00D114F4"/>
    <w:rsid w:val="00D13144"/>
    <w:rsid w:val="00D218C3"/>
    <w:rsid w:val="00D22788"/>
    <w:rsid w:val="00D255CE"/>
    <w:rsid w:val="00D25ED6"/>
    <w:rsid w:val="00D329D9"/>
    <w:rsid w:val="00D33B80"/>
    <w:rsid w:val="00D33B8B"/>
    <w:rsid w:val="00D36939"/>
    <w:rsid w:val="00D40721"/>
    <w:rsid w:val="00D416FA"/>
    <w:rsid w:val="00D42A2B"/>
    <w:rsid w:val="00D46D1C"/>
    <w:rsid w:val="00D525CA"/>
    <w:rsid w:val="00D56CCB"/>
    <w:rsid w:val="00D62B23"/>
    <w:rsid w:val="00D71B06"/>
    <w:rsid w:val="00D71F53"/>
    <w:rsid w:val="00D74FD6"/>
    <w:rsid w:val="00D76F99"/>
    <w:rsid w:val="00D82C6B"/>
    <w:rsid w:val="00D83D7E"/>
    <w:rsid w:val="00D90B3D"/>
    <w:rsid w:val="00D9490E"/>
    <w:rsid w:val="00D96EA5"/>
    <w:rsid w:val="00DA5752"/>
    <w:rsid w:val="00DA7183"/>
    <w:rsid w:val="00DA7ACB"/>
    <w:rsid w:val="00DB032E"/>
    <w:rsid w:val="00DB11E7"/>
    <w:rsid w:val="00DB296B"/>
    <w:rsid w:val="00DB3E2B"/>
    <w:rsid w:val="00DC78A0"/>
    <w:rsid w:val="00DD16B8"/>
    <w:rsid w:val="00DD3F1F"/>
    <w:rsid w:val="00DE7353"/>
    <w:rsid w:val="00DF0A36"/>
    <w:rsid w:val="00DF5ECB"/>
    <w:rsid w:val="00E0330D"/>
    <w:rsid w:val="00E07BEE"/>
    <w:rsid w:val="00E12116"/>
    <w:rsid w:val="00E129BA"/>
    <w:rsid w:val="00E12FB0"/>
    <w:rsid w:val="00E14FA8"/>
    <w:rsid w:val="00E152F3"/>
    <w:rsid w:val="00E17569"/>
    <w:rsid w:val="00E17E35"/>
    <w:rsid w:val="00E26C7A"/>
    <w:rsid w:val="00E26CE9"/>
    <w:rsid w:val="00E27E41"/>
    <w:rsid w:val="00E31512"/>
    <w:rsid w:val="00E31D00"/>
    <w:rsid w:val="00E32AC9"/>
    <w:rsid w:val="00E4289B"/>
    <w:rsid w:val="00E42F83"/>
    <w:rsid w:val="00E56A1D"/>
    <w:rsid w:val="00E5794B"/>
    <w:rsid w:val="00E601E5"/>
    <w:rsid w:val="00E61463"/>
    <w:rsid w:val="00E61620"/>
    <w:rsid w:val="00E738A9"/>
    <w:rsid w:val="00E821CF"/>
    <w:rsid w:val="00E8616F"/>
    <w:rsid w:val="00E86F23"/>
    <w:rsid w:val="00E927D0"/>
    <w:rsid w:val="00E94033"/>
    <w:rsid w:val="00E97A7C"/>
    <w:rsid w:val="00EA1298"/>
    <w:rsid w:val="00EA2C1D"/>
    <w:rsid w:val="00EA5816"/>
    <w:rsid w:val="00EB00F9"/>
    <w:rsid w:val="00EB02E9"/>
    <w:rsid w:val="00EB044D"/>
    <w:rsid w:val="00EC2995"/>
    <w:rsid w:val="00ED1ECC"/>
    <w:rsid w:val="00ED212A"/>
    <w:rsid w:val="00ED4978"/>
    <w:rsid w:val="00ED60AC"/>
    <w:rsid w:val="00ED6794"/>
    <w:rsid w:val="00EE5354"/>
    <w:rsid w:val="00EE58E7"/>
    <w:rsid w:val="00EF0CCD"/>
    <w:rsid w:val="00EF2BCD"/>
    <w:rsid w:val="00EF7036"/>
    <w:rsid w:val="00F00207"/>
    <w:rsid w:val="00F006F8"/>
    <w:rsid w:val="00F01F8C"/>
    <w:rsid w:val="00F13811"/>
    <w:rsid w:val="00F15FA2"/>
    <w:rsid w:val="00F22E0C"/>
    <w:rsid w:val="00F319A6"/>
    <w:rsid w:val="00F42BE7"/>
    <w:rsid w:val="00F51A04"/>
    <w:rsid w:val="00F526BF"/>
    <w:rsid w:val="00F53A5F"/>
    <w:rsid w:val="00F56A0C"/>
    <w:rsid w:val="00F56DAB"/>
    <w:rsid w:val="00F570EF"/>
    <w:rsid w:val="00F575A6"/>
    <w:rsid w:val="00F62A6D"/>
    <w:rsid w:val="00F6323D"/>
    <w:rsid w:val="00F63DC5"/>
    <w:rsid w:val="00F800D7"/>
    <w:rsid w:val="00F84C93"/>
    <w:rsid w:val="00F92EF7"/>
    <w:rsid w:val="00F94959"/>
    <w:rsid w:val="00F955F0"/>
    <w:rsid w:val="00F96DCE"/>
    <w:rsid w:val="00FA4E09"/>
    <w:rsid w:val="00FA5A57"/>
    <w:rsid w:val="00FB1191"/>
    <w:rsid w:val="00FB1720"/>
    <w:rsid w:val="00FB3A2C"/>
    <w:rsid w:val="00FB5A2E"/>
    <w:rsid w:val="00FB7C08"/>
    <w:rsid w:val="00FC344A"/>
    <w:rsid w:val="00FD28B8"/>
    <w:rsid w:val="00FD3D23"/>
    <w:rsid w:val="00FD4E55"/>
    <w:rsid w:val="00FD748C"/>
    <w:rsid w:val="00FE18D4"/>
    <w:rsid w:val="00FE3702"/>
    <w:rsid w:val="00FE46D2"/>
    <w:rsid w:val="00FF1EC7"/>
    <w:rsid w:val="00FF48F1"/>
    <w:rsid w:val="00FF530F"/>
    <w:rsid w:val="00FF6A3E"/>
    <w:rsid w:val="3598D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AB2169"/>
  <w15:docId w15:val="{892F5828-AC3B-4380-9FA5-5BC6C83A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2F83"/>
    <w:pPr>
      <w:widowControl w:val="0"/>
      <w:overflowPunct w:val="0"/>
      <w:adjustRightInd w:val="0"/>
    </w:pPr>
    <w:rPr>
      <w:rFonts w:eastAsia="Times New Roman"/>
      <w:kern w:val="28"/>
      <w:sz w:val="24"/>
      <w:szCs w:val="24"/>
    </w:rPr>
  </w:style>
  <w:style w:type="paragraph" w:styleId="Heading1">
    <w:name w:val="heading 1"/>
    <w:basedOn w:val="Normal"/>
    <w:next w:val="Normal"/>
    <w:link w:val="Heading1Char"/>
    <w:autoRedefine/>
    <w:qFormat/>
    <w:rsid w:val="00E42F83"/>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E42F83"/>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4550A4"/>
    <w:pPr>
      <w:widowControl/>
      <w:overflowPunct/>
      <w:adjustRightInd/>
      <w:ind w:left="1440" w:hanging="720"/>
      <w:jc w:val="both"/>
      <w:outlineLvl w:val="2"/>
    </w:pPr>
    <w:rPr>
      <w:rFonts w:ascii="Calibri" w:hAnsi="Calibri" w:cs="Calibri"/>
      <w:b/>
      <w:i/>
      <w:sz w:val="20"/>
      <w:szCs w:val="20"/>
      <w:lang w:val="fr-FR"/>
    </w:rPr>
  </w:style>
  <w:style w:type="paragraph" w:styleId="Heading4">
    <w:name w:val="heading 4"/>
    <w:basedOn w:val="Normal"/>
    <w:next w:val="Normal"/>
    <w:link w:val="Heading4Char"/>
    <w:qFormat/>
    <w:rsid w:val="00E42F83"/>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E42F83"/>
    <w:pPr>
      <w:ind w:left="450" w:hanging="425"/>
      <w:jc w:val="both"/>
      <w:outlineLvl w:val="4"/>
    </w:pPr>
    <w:rPr>
      <w:rFonts w:ascii="Calibri" w:hAnsi="Calibri" w:cs="Calibri"/>
      <w:b/>
      <w:i/>
      <w:iCs/>
      <w:color w:val="000000"/>
      <w:sz w:val="22"/>
      <w:szCs w:val="22"/>
    </w:rPr>
  </w:style>
  <w:style w:type="paragraph" w:styleId="Heading6">
    <w:name w:val="heading 6"/>
    <w:basedOn w:val="Normal"/>
    <w:next w:val="Normal"/>
    <w:link w:val="Heading6Char"/>
    <w:autoRedefine/>
    <w:qFormat/>
    <w:rsid w:val="00E42F83"/>
    <w:pPr>
      <w:spacing w:before="240"/>
      <w:outlineLvl w:val="5"/>
    </w:pPr>
    <w:rPr>
      <w:i/>
      <w:lang w:val="en-GB"/>
    </w:rPr>
  </w:style>
  <w:style w:type="paragraph" w:styleId="Heading7">
    <w:name w:val="heading 7"/>
    <w:basedOn w:val="Normal"/>
    <w:next w:val="Normal"/>
    <w:link w:val="Heading7Char"/>
    <w:autoRedefine/>
    <w:qFormat/>
    <w:rsid w:val="00E42F83"/>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E42F83"/>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E42F83"/>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42F83"/>
    <w:rPr>
      <w:rFonts w:ascii="Gill Sans MT" w:eastAsia="Times New Roman" w:hAnsi="Gill Sans MT" w:cs="Arial"/>
      <w:bCs/>
      <w:caps/>
      <w:noProof/>
      <w:color w:val="000080"/>
      <w:spacing w:val="32"/>
      <w:kern w:val="32"/>
      <w:sz w:val="32"/>
      <w:szCs w:val="28"/>
      <w:lang w:val="en-US"/>
    </w:rPr>
  </w:style>
  <w:style w:type="character" w:customStyle="1" w:styleId="Heading2Char">
    <w:name w:val="Heading 2 Char"/>
    <w:link w:val="Heading2"/>
    <w:rsid w:val="00E42F83"/>
    <w:rPr>
      <w:rFonts w:ascii="Gill Sans MT" w:eastAsia="Times New Roman" w:hAnsi="Gill Sans MT" w:cs="Arial"/>
      <w:bCs/>
      <w:iCs/>
      <w:caps/>
      <w:noProof/>
      <w:color w:val="0070C0"/>
      <w:kern w:val="28"/>
      <w:sz w:val="28"/>
      <w:szCs w:val="20"/>
      <w:lang w:val="en-US"/>
    </w:rPr>
  </w:style>
  <w:style w:type="character" w:customStyle="1" w:styleId="Heading3Char">
    <w:name w:val="Heading 3 Char"/>
    <w:link w:val="Heading3"/>
    <w:rsid w:val="004550A4"/>
    <w:rPr>
      <w:rFonts w:ascii="Calibri" w:eastAsia="Times New Roman" w:hAnsi="Calibri" w:cs="Calibri"/>
      <w:b/>
      <w:i/>
      <w:kern w:val="28"/>
      <w:sz w:val="20"/>
      <w:szCs w:val="20"/>
    </w:rPr>
  </w:style>
  <w:style w:type="character" w:customStyle="1" w:styleId="Heading4Char">
    <w:name w:val="Heading 4 Char"/>
    <w:link w:val="Heading4"/>
    <w:rsid w:val="00E42F83"/>
    <w:rPr>
      <w:rFonts w:ascii="Gill Sans MT" w:eastAsia="Times New Roman" w:hAnsi="Gill Sans MT"/>
      <w:bCs/>
      <w:kern w:val="28"/>
      <w:sz w:val="20"/>
      <w:szCs w:val="28"/>
      <w:lang w:val="en-US"/>
    </w:rPr>
  </w:style>
  <w:style w:type="character" w:customStyle="1" w:styleId="Heading5Char">
    <w:name w:val="Heading 5 Char"/>
    <w:link w:val="Heading5"/>
    <w:rsid w:val="00E42F83"/>
    <w:rPr>
      <w:rFonts w:ascii="Calibri" w:eastAsia="Times New Roman" w:hAnsi="Calibri" w:cs="Calibri"/>
      <w:b/>
      <w:i/>
      <w:iCs/>
      <w:color w:val="000000"/>
      <w:kern w:val="28"/>
      <w:lang w:val="en-US"/>
    </w:rPr>
  </w:style>
  <w:style w:type="character" w:customStyle="1" w:styleId="Heading6Char">
    <w:name w:val="Heading 6 Char"/>
    <w:link w:val="Heading6"/>
    <w:rsid w:val="00E42F83"/>
    <w:rPr>
      <w:rFonts w:eastAsia="Times New Roman"/>
      <w:i/>
      <w:kern w:val="28"/>
      <w:sz w:val="24"/>
      <w:szCs w:val="24"/>
      <w:lang w:val="en-GB"/>
    </w:rPr>
  </w:style>
  <w:style w:type="character" w:customStyle="1" w:styleId="Heading7Char">
    <w:name w:val="Heading 7 Char"/>
    <w:link w:val="Heading7"/>
    <w:rsid w:val="00E42F83"/>
    <w:rPr>
      <w:rFonts w:ascii="Arial" w:eastAsia="Times New Roman" w:hAnsi="Arial"/>
      <w:bCs/>
      <w:color w:val="000080"/>
      <w:kern w:val="28"/>
      <w:sz w:val="16"/>
      <w:szCs w:val="16"/>
      <w:lang w:val="en-US"/>
    </w:rPr>
  </w:style>
  <w:style w:type="character" w:customStyle="1" w:styleId="Heading8Char">
    <w:name w:val="Heading 8 Char"/>
    <w:link w:val="Heading8"/>
    <w:rsid w:val="00E42F83"/>
    <w:rPr>
      <w:rFonts w:ascii="Arial Bold" w:eastAsia="Times New Roman" w:hAnsi="Arial Bold" w:cs="Arial"/>
      <w:bCs/>
      <w:kern w:val="32"/>
      <w:sz w:val="18"/>
      <w:szCs w:val="20"/>
      <w:lang w:val="en-US"/>
    </w:rPr>
  </w:style>
  <w:style w:type="character" w:customStyle="1" w:styleId="Heading9Char">
    <w:name w:val="Heading 9 Char"/>
    <w:link w:val="Heading9"/>
    <w:rsid w:val="00E42F83"/>
    <w:rPr>
      <w:rFonts w:ascii="Arial" w:eastAsia="Times New Roman" w:hAnsi="Arial" w:cs="Arial"/>
      <w:kern w:val="28"/>
      <w:sz w:val="18"/>
      <w:szCs w:val="24"/>
      <w:lang w:val="en-US"/>
    </w:rPr>
  </w:style>
  <w:style w:type="paragraph" w:styleId="TOC1">
    <w:name w:val="toc 1"/>
    <w:basedOn w:val="Normal"/>
    <w:next w:val="Normal"/>
    <w:autoRedefine/>
    <w:uiPriority w:val="39"/>
    <w:qFormat/>
    <w:rsid w:val="00E42F83"/>
    <w:pPr>
      <w:tabs>
        <w:tab w:val="right" w:leader="dot" w:pos="9440"/>
      </w:tabs>
    </w:pPr>
    <w:rPr>
      <w:rFonts w:ascii="Gill Sans MT" w:hAnsi="Gill Sans MT"/>
      <w:szCs w:val="16"/>
    </w:rPr>
  </w:style>
  <w:style w:type="paragraph" w:styleId="TOC2">
    <w:name w:val="toc 2"/>
    <w:basedOn w:val="Normal"/>
    <w:next w:val="Normal"/>
    <w:autoRedefine/>
    <w:uiPriority w:val="39"/>
    <w:qFormat/>
    <w:rsid w:val="00E42F83"/>
    <w:pPr>
      <w:tabs>
        <w:tab w:val="right" w:leader="dot" w:pos="9450"/>
      </w:tabs>
      <w:ind w:left="360"/>
    </w:pPr>
    <w:rPr>
      <w:sz w:val="18"/>
    </w:rPr>
  </w:style>
  <w:style w:type="paragraph" w:styleId="TOC3">
    <w:name w:val="toc 3"/>
    <w:basedOn w:val="Normal"/>
    <w:next w:val="Normal"/>
    <w:autoRedefine/>
    <w:uiPriority w:val="39"/>
    <w:qFormat/>
    <w:rsid w:val="00E42F83"/>
    <w:pPr>
      <w:tabs>
        <w:tab w:val="left" w:pos="9810"/>
      </w:tabs>
      <w:ind w:left="360"/>
    </w:pPr>
    <w:rPr>
      <w:sz w:val="18"/>
      <w:szCs w:val="18"/>
    </w:rPr>
  </w:style>
  <w:style w:type="paragraph" w:styleId="Caption">
    <w:name w:val="caption"/>
    <w:basedOn w:val="Normal"/>
    <w:next w:val="Normal"/>
    <w:qFormat/>
    <w:rsid w:val="00E42F83"/>
    <w:rPr>
      <w:color w:val="4F81BD"/>
      <w:sz w:val="18"/>
      <w:szCs w:val="18"/>
    </w:rPr>
  </w:style>
  <w:style w:type="paragraph" w:styleId="ListBullet2">
    <w:name w:val="List Bullet 2"/>
    <w:basedOn w:val="Normal"/>
    <w:unhideWhenUsed/>
    <w:qFormat/>
    <w:rsid w:val="00E42F83"/>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E42F83"/>
    <w:pPr>
      <w:spacing w:line="280" w:lineRule="atLeast"/>
      <w:jc w:val="center"/>
    </w:pPr>
    <w:rPr>
      <w:rFonts w:ascii="Verdana" w:hAnsi="Verdana"/>
      <w:bCs/>
      <w:color w:val="000080"/>
      <w:sz w:val="28"/>
      <w:szCs w:val="18"/>
      <w:u w:val="single"/>
    </w:rPr>
  </w:style>
  <w:style w:type="character" w:customStyle="1" w:styleId="TitleChar">
    <w:name w:val="Title Char"/>
    <w:link w:val="Title"/>
    <w:uiPriority w:val="10"/>
    <w:rsid w:val="00E42F83"/>
    <w:rPr>
      <w:rFonts w:ascii="Verdana" w:eastAsia="Times New Roman" w:hAnsi="Verdana"/>
      <w:bCs/>
      <w:color w:val="000080"/>
      <w:kern w:val="28"/>
      <w:sz w:val="28"/>
      <w:szCs w:val="18"/>
      <w:u w:val="single"/>
      <w:lang w:val="en-US"/>
    </w:rPr>
  </w:style>
  <w:style w:type="paragraph" w:styleId="Subtitle">
    <w:name w:val="Subtitle"/>
    <w:basedOn w:val="Normal"/>
    <w:next w:val="Normal"/>
    <w:link w:val="SubtitleChar"/>
    <w:uiPriority w:val="11"/>
    <w:qFormat/>
    <w:rsid w:val="00E42F83"/>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link w:val="Subtitle"/>
    <w:uiPriority w:val="11"/>
    <w:rsid w:val="00E42F83"/>
    <w:rPr>
      <w:rFonts w:ascii="Garamond" w:eastAsia="Times New Roman" w:hAnsi="Garamond"/>
      <w:bCs/>
      <w:caps/>
      <w:color w:val="808080"/>
      <w:spacing w:val="30"/>
      <w:kern w:val="28"/>
      <w:sz w:val="18"/>
      <w:szCs w:val="20"/>
      <w:lang w:val="en-US"/>
    </w:rPr>
  </w:style>
  <w:style w:type="paragraph" w:styleId="BodyText">
    <w:name w:val="Body Text"/>
    <w:basedOn w:val="Normal"/>
    <w:link w:val="BodyTextChar"/>
    <w:uiPriority w:val="99"/>
    <w:unhideWhenUsed/>
    <w:rsid w:val="00E42F83"/>
    <w:pPr>
      <w:spacing w:after="120"/>
    </w:pPr>
  </w:style>
  <w:style w:type="character" w:customStyle="1" w:styleId="BodyTextChar">
    <w:name w:val="Body Text Char"/>
    <w:link w:val="BodyText"/>
    <w:uiPriority w:val="99"/>
    <w:rsid w:val="00E42F83"/>
    <w:rPr>
      <w:rFonts w:eastAsia="Times New Roman"/>
      <w:kern w:val="28"/>
      <w:sz w:val="24"/>
      <w:szCs w:val="24"/>
      <w:lang w:val="en-US"/>
    </w:rPr>
  </w:style>
  <w:style w:type="character" w:styleId="Strong">
    <w:name w:val="Strong"/>
    <w:uiPriority w:val="22"/>
    <w:qFormat/>
    <w:rsid w:val="00E42F83"/>
    <w:rPr>
      <w:b/>
      <w:bCs/>
    </w:rPr>
  </w:style>
  <w:style w:type="character" w:styleId="Emphasis">
    <w:name w:val="Emphasis"/>
    <w:qFormat/>
    <w:rsid w:val="00E42F83"/>
    <w:rPr>
      <w:i/>
      <w:iCs/>
    </w:rPr>
  </w:style>
  <w:style w:type="paragraph" w:customStyle="1" w:styleId="TableHeading">
    <w:name w:val="Table Heading"/>
    <w:basedOn w:val="Normal"/>
    <w:autoRedefine/>
    <w:qFormat/>
    <w:rsid w:val="00E42F83"/>
    <w:rPr>
      <w:rFonts w:ascii="Arial" w:hAnsi="Arial" w:cs="Arial"/>
      <w:color w:val="000000"/>
      <w:sz w:val="16"/>
      <w:szCs w:val="16"/>
    </w:rPr>
  </w:style>
  <w:style w:type="paragraph" w:customStyle="1" w:styleId="TableText">
    <w:name w:val="Table Text"/>
    <w:basedOn w:val="TableHeading"/>
    <w:autoRedefine/>
    <w:qFormat/>
    <w:rsid w:val="00E42F83"/>
    <w:pPr>
      <w:ind w:left="237" w:hanging="237"/>
    </w:pPr>
  </w:style>
  <w:style w:type="character" w:customStyle="1" w:styleId="IntenseEmphasis1">
    <w:name w:val="Intense Emphasis1"/>
    <w:uiPriority w:val="21"/>
    <w:qFormat/>
    <w:rsid w:val="00E42F83"/>
    <w:rPr>
      <w:b/>
      <w:bCs/>
      <w:i/>
      <w:iCs/>
      <w:color w:val="4F81BD"/>
    </w:rPr>
  </w:style>
  <w:style w:type="paragraph" w:customStyle="1" w:styleId="NoSpacing1">
    <w:name w:val="No Spacing1"/>
    <w:uiPriority w:val="1"/>
    <w:qFormat/>
    <w:rsid w:val="00E42F83"/>
    <w:rPr>
      <w:rFonts w:ascii="Calibri" w:hAnsi="Calibri"/>
      <w:sz w:val="24"/>
      <w:szCs w:val="22"/>
    </w:rPr>
  </w:style>
  <w:style w:type="character" w:customStyle="1" w:styleId="BookTitle1">
    <w:name w:val="Book Title1"/>
    <w:uiPriority w:val="33"/>
    <w:qFormat/>
    <w:rsid w:val="00E42F83"/>
    <w:rPr>
      <w:b/>
      <w:bCs/>
      <w:smallCaps/>
      <w:spacing w:val="5"/>
    </w:rPr>
  </w:style>
  <w:style w:type="paragraph" w:customStyle="1" w:styleId="Split">
    <w:name w:val="Split"/>
    <w:link w:val="SplitChar"/>
    <w:qFormat/>
    <w:rsid w:val="00E42F83"/>
    <w:pPr>
      <w:numPr>
        <w:numId w:val="2"/>
      </w:numPr>
      <w:spacing w:after="200" w:line="276" w:lineRule="auto"/>
      <w:contextualSpacing/>
    </w:pPr>
    <w:rPr>
      <w:rFonts w:ascii="Calibri" w:hAnsi="Calibri" w:cs="Arial"/>
      <w:b/>
      <w:color w:val="365F91"/>
      <w:sz w:val="24"/>
      <w:szCs w:val="22"/>
    </w:rPr>
  </w:style>
  <w:style w:type="character" w:customStyle="1" w:styleId="SplitChar">
    <w:name w:val="Split Char"/>
    <w:link w:val="Split"/>
    <w:rsid w:val="00E42F83"/>
    <w:rPr>
      <w:rFonts w:ascii="Calibri" w:hAnsi="Calibri" w:cs="Arial"/>
      <w:b/>
      <w:color w:val="365F91"/>
      <w:sz w:val="24"/>
      <w:szCs w:val="22"/>
    </w:rPr>
  </w:style>
  <w:style w:type="table" w:styleId="ColorfulList-Accent1">
    <w:name w:val="Colorful List Accent 1"/>
    <w:basedOn w:val="TableNormal"/>
    <w:uiPriority w:val="72"/>
    <w:rsid w:val="00E42F83"/>
    <w:rPr>
      <w:color w:val="000000"/>
      <w:sz w:val="24"/>
      <w:szCs w:val="24"/>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Paragraph">
    <w:name w:val="List Paragraph"/>
    <w:aliases w:val="Enumeration"/>
    <w:basedOn w:val="Normal"/>
    <w:link w:val="ListParagraphChar"/>
    <w:uiPriority w:val="34"/>
    <w:qFormat/>
    <w:rsid w:val="00E42F83"/>
    <w:pPr>
      <w:spacing w:line="360" w:lineRule="auto"/>
      <w:ind w:left="720"/>
      <w:contextualSpacing/>
    </w:pPr>
    <w:rPr>
      <w:sz w:val="22"/>
    </w:rPr>
  </w:style>
  <w:style w:type="paragraph" w:styleId="BalloonText">
    <w:name w:val="Balloon Text"/>
    <w:basedOn w:val="Normal"/>
    <w:link w:val="BalloonTextChar"/>
    <w:uiPriority w:val="99"/>
    <w:semiHidden/>
    <w:unhideWhenUsed/>
    <w:rsid w:val="00E42F83"/>
    <w:rPr>
      <w:rFonts w:ascii="Tahoma" w:hAnsi="Tahoma" w:cs="Tahoma"/>
      <w:sz w:val="16"/>
      <w:szCs w:val="16"/>
    </w:rPr>
  </w:style>
  <w:style w:type="character" w:customStyle="1" w:styleId="BalloonTextChar">
    <w:name w:val="Balloon Text Char"/>
    <w:link w:val="BalloonText"/>
    <w:uiPriority w:val="99"/>
    <w:semiHidden/>
    <w:rsid w:val="00E42F83"/>
    <w:rPr>
      <w:rFonts w:ascii="Tahoma" w:eastAsia="Times New Roman" w:hAnsi="Tahoma" w:cs="Tahoma"/>
      <w:kern w:val="28"/>
      <w:sz w:val="16"/>
      <w:szCs w:val="16"/>
      <w:lang w:val="en-US"/>
    </w:rPr>
  </w:style>
  <w:style w:type="paragraph" w:customStyle="1" w:styleId="BankNormal">
    <w:name w:val="BankNormal"/>
    <w:basedOn w:val="Normal"/>
    <w:rsid w:val="00E42F83"/>
    <w:pPr>
      <w:widowControl/>
      <w:overflowPunct/>
      <w:adjustRightInd/>
      <w:spacing w:after="240"/>
    </w:pPr>
    <w:rPr>
      <w:kern w:val="0"/>
      <w:szCs w:val="20"/>
    </w:rPr>
  </w:style>
  <w:style w:type="paragraph" w:customStyle="1" w:styleId="Section2-Heading1">
    <w:name w:val="Section 2 - Heading 1"/>
    <w:basedOn w:val="Normal"/>
    <w:rsid w:val="00E42F83"/>
    <w:pPr>
      <w:widowControl/>
      <w:tabs>
        <w:tab w:val="left" w:pos="360"/>
      </w:tabs>
      <w:overflowPunct/>
      <w:adjustRightInd/>
      <w:spacing w:after="200"/>
      <w:ind w:left="360" w:hanging="360"/>
    </w:pPr>
    <w:rPr>
      <w:b/>
      <w:kern w:val="0"/>
      <w:lang w:val="en-GB"/>
    </w:rPr>
  </w:style>
  <w:style w:type="paragraph" w:customStyle="1" w:styleId="Section2-Heading2">
    <w:name w:val="Section 2 - Heading 2"/>
    <w:basedOn w:val="Normal"/>
    <w:rsid w:val="00E42F83"/>
    <w:pPr>
      <w:widowControl/>
      <w:overflowPunct/>
      <w:adjustRightInd/>
      <w:spacing w:after="200"/>
      <w:ind w:left="360"/>
    </w:pPr>
    <w:rPr>
      <w:b/>
      <w:kern w:val="0"/>
      <w:lang w:val="en-GB"/>
    </w:rPr>
  </w:style>
  <w:style w:type="paragraph" w:styleId="BodyText2">
    <w:name w:val="Body Text 2"/>
    <w:basedOn w:val="Normal"/>
    <w:link w:val="BodyText2Char"/>
    <w:uiPriority w:val="99"/>
    <w:unhideWhenUsed/>
    <w:rsid w:val="00E42F83"/>
    <w:pPr>
      <w:spacing w:after="120" w:line="480" w:lineRule="auto"/>
    </w:pPr>
  </w:style>
  <w:style w:type="character" w:customStyle="1" w:styleId="BodyText2Char">
    <w:name w:val="Body Text 2 Char"/>
    <w:link w:val="BodyText2"/>
    <w:uiPriority w:val="99"/>
    <w:rsid w:val="00E42F83"/>
    <w:rPr>
      <w:rFonts w:eastAsia="Times New Roman"/>
      <w:kern w:val="28"/>
      <w:sz w:val="24"/>
      <w:szCs w:val="24"/>
      <w:lang w:val="en-US"/>
    </w:rPr>
  </w:style>
  <w:style w:type="character" w:styleId="FootnoteReference">
    <w:name w:val="footnote reference"/>
    <w:semiHidden/>
    <w:rsid w:val="00E42F83"/>
    <w:rPr>
      <w:vertAlign w:val="superscript"/>
    </w:rPr>
  </w:style>
  <w:style w:type="paragraph" w:styleId="NormalWeb">
    <w:name w:val="Normal (Web)"/>
    <w:basedOn w:val="Normal"/>
    <w:uiPriority w:val="99"/>
    <w:rsid w:val="00E42F83"/>
    <w:pPr>
      <w:widowControl/>
      <w:overflowPunct/>
      <w:adjustRightInd/>
      <w:spacing w:beforeLines="1" w:afterLines="1"/>
    </w:pPr>
    <w:rPr>
      <w:rFonts w:ascii="Times" w:eastAsia="Calibri" w:hAnsi="Times"/>
      <w:kern w:val="0"/>
      <w:sz w:val="20"/>
      <w:szCs w:val="20"/>
    </w:rPr>
  </w:style>
  <w:style w:type="character" w:styleId="Hyperlink">
    <w:name w:val="Hyperlink"/>
    <w:uiPriority w:val="99"/>
    <w:unhideWhenUsed/>
    <w:rsid w:val="00E42F83"/>
    <w:rPr>
      <w:color w:val="0000FF"/>
      <w:u w:val="single"/>
    </w:rPr>
  </w:style>
  <w:style w:type="paragraph" w:styleId="FootnoteText">
    <w:name w:val="footnote text"/>
    <w:basedOn w:val="Normal"/>
    <w:link w:val="FootnoteTextChar"/>
    <w:uiPriority w:val="99"/>
    <w:semiHidden/>
    <w:rsid w:val="00E42F83"/>
    <w:pPr>
      <w:overflowPunct/>
      <w:adjustRightInd/>
    </w:pPr>
    <w:rPr>
      <w:rFonts w:ascii="CG Times" w:hAnsi="CG Times"/>
      <w:kern w:val="0"/>
      <w:szCs w:val="20"/>
    </w:rPr>
  </w:style>
  <w:style w:type="character" w:customStyle="1" w:styleId="FootnoteTextChar">
    <w:name w:val="Footnote Text Char"/>
    <w:link w:val="FootnoteText"/>
    <w:uiPriority w:val="99"/>
    <w:semiHidden/>
    <w:rsid w:val="00E42F83"/>
    <w:rPr>
      <w:rFonts w:ascii="CG Times" w:eastAsia="Times New Roman" w:hAnsi="CG Times"/>
      <w:sz w:val="24"/>
      <w:szCs w:val="20"/>
      <w:lang w:val="en-US"/>
    </w:rPr>
  </w:style>
  <w:style w:type="paragraph" w:styleId="Header">
    <w:name w:val="header"/>
    <w:basedOn w:val="Normal"/>
    <w:link w:val="HeaderChar"/>
    <w:rsid w:val="00E42F83"/>
    <w:pPr>
      <w:widowControl/>
      <w:tabs>
        <w:tab w:val="center" w:pos="4320"/>
        <w:tab w:val="right" w:pos="8640"/>
      </w:tabs>
      <w:overflowPunct/>
      <w:adjustRightInd/>
    </w:pPr>
    <w:rPr>
      <w:kern w:val="0"/>
      <w:sz w:val="20"/>
      <w:szCs w:val="20"/>
    </w:rPr>
  </w:style>
  <w:style w:type="character" w:customStyle="1" w:styleId="HeaderChar">
    <w:name w:val="Header Char"/>
    <w:link w:val="Header"/>
    <w:rsid w:val="00E42F83"/>
    <w:rPr>
      <w:rFonts w:eastAsia="Times New Roman"/>
      <w:sz w:val="20"/>
      <w:szCs w:val="20"/>
      <w:lang w:val="en-US"/>
    </w:rPr>
  </w:style>
  <w:style w:type="paragraph" w:customStyle="1" w:styleId="Section3-Heading1">
    <w:name w:val="Section 3 - Heading 1"/>
    <w:basedOn w:val="Normal"/>
    <w:rsid w:val="00E42F83"/>
    <w:pPr>
      <w:widowControl/>
      <w:pBdr>
        <w:bottom w:val="single" w:sz="4" w:space="1" w:color="auto"/>
      </w:pBdr>
      <w:overflowPunct/>
      <w:adjustRightInd/>
      <w:spacing w:after="240"/>
      <w:jc w:val="center"/>
    </w:pPr>
    <w:rPr>
      <w:rFonts w:ascii="Times New Roman Bold" w:hAnsi="Times New Roman Bold"/>
      <w:b/>
      <w:kern w:val="0"/>
      <w:sz w:val="32"/>
    </w:rPr>
  </w:style>
  <w:style w:type="paragraph" w:customStyle="1" w:styleId="Sub-ClauseText">
    <w:name w:val="Sub-Clause Text"/>
    <w:basedOn w:val="Normal"/>
    <w:rsid w:val="00E42F83"/>
    <w:pPr>
      <w:widowControl/>
      <w:overflowPunct/>
      <w:adjustRightInd/>
      <w:spacing w:before="120" w:after="120"/>
      <w:jc w:val="both"/>
    </w:pPr>
    <w:rPr>
      <w:spacing w:val="-4"/>
      <w:kern w:val="0"/>
      <w:szCs w:val="20"/>
    </w:rPr>
  </w:style>
  <w:style w:type="paragraph" w:styleId="Index1">
    <w:name w:val="index 1"/>
    <w:basedOn w:val="Normal"/>
    <w:next w:val="Normal"/>
    <w:semiHidden/>
    <w:rsid w:val="00E42F83"/>
    <w:pPr>
      <w:widowControl/>
      <w:tabs>
        <w:tab w:val="left" w:leader="dot" w:pos="9000"/>
        <w:tab w:val="right" w:pos="9360"/>
      </w:tabs>
      <w:suppressAutoHyphens/>
      <w:overflowPunct/>
      <w:adjustRightInd/>
      <w:ind w:left="720"/>
    </w:pPr>
    <w:rPr>
      <w:kern w:val="0"/>
      <w:szCs w:val="20"/>
    </w:rPr>
  </w:style>
  <w:style w:type="paragraph" w:styleId="Footer">
    <w:name w:val="footer"/>
    <w:basedOn w:val="Normal"/>
    <w:link w:val="FooterChar"/>
    <w:uiPriority w:val="99"/>
    <w:unhideWhenUsed/>
    <w:rsid w:val="00E42F83"/>
    <w:pPr>
      <w:tabs>
        <w:tab w:val="center" w:pos="4680"/>
        <w:tab w:val="right" w:pos="9360"/>
      </w:tabs>
    </w:pPr>
  </w:style>
  <w:style w:type="character" w:customStyle="1" w:styleId="FooterChar">
    <w:name w:val="Footer Char"/>
    <w:link w:val="Footer"/>
    <w:uiPriority w:val="99"/>
    <w:rsid w:val="00E42F83"/>
    <w:rPr>
      <w:rFonts w:eastAsia="Times New Roman"/>
      <w:kern w:val="28"/>
      <w:sz w:val="24"/>
      <w:szCs w:val="24"/>
      <w:lang w:val="en-US"/>
    </w:rPr>
  </w:style>
  <w:style w:type="character" w:styleId="CommentReference">
    <w:name w:val="annotation reference"/>
    <w:rsid w:val="00E42F83"/>
    <w:rPr>
      <w:sz w:val="16"/>
      <w:szCs w:val="16"/>
    </w:rPr>
  </w:style>
  <w:style w:type="paragraph" w:styleId="CommentText">
    <w:name w:val="annotation text"/>
    <w:basedOn w:val="Normal"/>
    <w:link w:val="CommentTextChar"/>
    <w:rsid w:val="00E42F83"/>
    <w:rPr>
      <w:sz w:val="20"/>
      <w:szCs w:val="20"/>
    </w:rPr>
  </w:style>
  <w:style w:type="character" w:customStyle="1" w:styleId="CommentTextChar">
    <w:name w:val="Comment Text Char"/>
    <w:link w:val="CommentText"/>
    <w:rsid w:val="00E42F83"/>
    <w:rPr>
      <w:rFonts w:eastAsia="Times New Roman"/>
      <w:kern w:val="28"/>
      <w:sz w:val="20"/>
      <w:szCs w:val="20"/>
      <w:lang w:val="en-US"/>
    </w:rPr>
  </w:style>
  <w:style w:type="paragraph" w:styleId="CommentSubject">
    <w:name w:val="annotation subject"/>
    <w:basedOn w:val="CommentText"/>
    <w:next w:val="CommentText"/>
    <w:link w:val="CommentSubjectChar"/>
    <w:rsid w:val="00E42F83"/>
    <w:rPr>
      <w:b/>
      <w:bCs/>
    </w:rPr>
  </w:style>
  <w:style w:type="character" w:customStyle="1" w:styleId="CommentSubjectChar">
    <w:name w:val="Comment Subject Char"/>
    <w:link w:val="CommentSubject"/>
    <w:rsid w:val="00E42F83"/>
    <w:rPr>
      <w:rFonts w:eastAsia="Times New Roman"/>
      <w:b/>
      <w:bCs/>
      <w:kern w:val="28"/>
      <w:sz w:val="20"/>
      <w:szCs w:val="20"/>
      <w:lang w:val="en-US"/>
    </w:rPr>
  </w:style>
  <w:style w:type="paragraph" w:customStyle="1" w:styleId="SectionVHeader">
    <w:name w:val="Section V. Header"/>
    <w:basedOn w:val="Normal"/>
    <w:rsid w:val="00E42F83"/>
    <w:pPr>
      <w:widowControl/>
      <w:overflowPunct/>
      <w:adjustRightInd/>
      <w:jc w:val="center"/>
    </w:pPr>
    <w:rPr>
      <w:b/>
      <w:kern w:val="0"/>
      <w:sz w:val="36"/>
      <w:szCs w:val="20"/>
    </w:rPr>
  </w:style>
  <w:style w:type="paragraph" w:customStyle="1" w:styleId="Outline">
    <w:name w:val="Outline"/>
    <w:basedOn w:val="Normal"/>
    <w:rsid w:val="00E42F83"/>
    <w:pPr>
      <w:widowControl/>
      <w:overflowPunct/>
      <w:adjustRightInd/>
      <w:spacing w:before="240"/>
    </w:pPr>
    <w:rPr>
      <w:szCs w:val="20"/>
    </w:rPr>
  </w:style>
  <w:style w:type="paragraph" w:customStyle="1" w:styleId="Outline1">
    <w:name w:val="Outline1"/>
    <w:basedOn w:val="Outline"/>
    <w:next w:val="Normal"/>
    <w:rsid w:val="00E42F83"/>
    <w:pPr>
      <w:keepNext/>
      <w:tabs>
        <w:tab w:val="num" w:pos="360"/>
      </w:tabs>
      <w:ind w:left="360" w:hanging="360"/>
    </w:pPr>
  </w:style>
  <w:style w:type="paragraph" w:styleId="IndexHeading">
    <w:name w:val="index heading"/>
    <w:basedOn w:val="Normal"/>
    <w:next w:val="Index1"/>
    <w:uiPriority w:val="99"/>
    <w:rsid w:val="00E42F83"/>
    <w:pPr>
      <w:widowControl/>
      <w:overflowPunct/>
      <w:adjustRightInd/>
    </w:pPr>
    <w:rPr>
      <w:rFonts w:ascii="Arial" w:hAnsi="Arial" w:cs="Arial"/>
      <w:b/>
      <w:bCs/>
      <w:kern w:val="0"/>
    </w:rPr>
  </w:style>
  <w:style w:type="paragraph" w:styleId="Date">
    <w:name w:val="Date"/>
    <w:basedOn w:val="Normal"/>
    <w:next w:val="Normal"/>
    <w:link w:val="DateChar"/>
    <w:uiPriority w:val="99"/>
    <w:rsid w:val="00E42F83"/>
    <w:pPr>
      <w:widowControl/>
      <w:overflowPunct/>
      <w:adjustRightInd/>
    </w:pPr>
    <w:rPr>
      <w:kern w:val="0"/>
    </w:rPr>
  </w:style>
  <w:style w:type="character" w:customStyle="1" w:styleId="DateChar">
    <w:name w:val="Date Char"/>
    <w:link w:val="Date"/>
    <w:uiPriority w:val="99"/>
    <w:rsid w:val="00E42F83"/>
    <w:rPr>
      <w:rFonts w:eastAsia="Times New Roman"/>
      <w:sz w:val="24"/>
      <w:szCs w:val="24"/>
      <w:lang w:val="en-US"/>
    </w:rPr>
  </w:style>
  <w:style w:type="paragraph" w:customStyle="1" w:styleId="Default">
    <w:name w:val="Default"/>
    <w:rsid w:val="00E42F83"/>
    <w:pPr>
      <w:autoSpaceDE w:val="0"/>
      <w:autoSpaceDN w:val="0"/>
      <w:adjustRightInd w:val="0"/>
    </w:pPr>
    <w:rPr>
      <w:color w:val="000000"/>
      <w:sz w:val="24"/>
      <w:szCs w:val="24"/>
      <w:lang w:val="en-PH"/>
    </w:rPr>
  </w:style>
  <w:style w:type="paragraph" w:styleId="BodyTextIndent2">
    <w:name w:val="Body Text Indent 2"/>
    <w:basedOn w:val="Normal"/>
    <w:link w:val="BodyTextIndent2Char"/>
    <w:rsid w:val="00E42F83"/>
    <w:pPr>
      <w:spacing w:after="120" w:line="480" w:lineRule="auto"/>
      <w:ind w:left="360"/>
    </w:pPr>
  </w:style>
  <w:style w:type="character" w:customStyle="1" w:styleId="BodyTextIndent2Char">
    <w:name w:val="Body Text Indent 2 Char"/>
    <w:link w:val="BodyTextIndent2"/>
    <w:rsid w:val="00E42F83"/>
    <w:rPr>
      <w:rFonts w:eastAsia="Times New Roman"/>
      <w:kern w:val="28"/>
      <w:sz w:val="24"/>
      <w:szCs w:val="24"/>
      <w:lang w:val="en-US"/>
    </w:rPr>
  </w:style>
  <w:style w:type="paragraph" w:customStyle="1" w:styleId="p28">
    <w:name w:val="p28"/>
    <w:basedOn w:val="Normal"/>
    <w:rsid w:val="00E42F83"/>
    <w:pPr>
      <w:tabs>
        <w:tab w:val="left" w:pos="680"/>
        <w:tab w:val="left" w:pos="1060"/>
      </w:tabs>
      <w:overflowPunct/>
      <w:adjustRightInd/>
      <w:spacing w:line="240" w:lineRule="atLeast"/>
      <w:ind w:left="432" w:hanging="288"/>
    </w:pPr>
    <w:rPr>
      <w:snapToGrid w:val="0"/>
      <w:kern w:val="0"/>
      <w:szCs w:val="20"/>
    </w:rPr>
  </w:style>
  <w:style w:type="table" w:styleId="TableGrid">
    <w:name w:val="Table Grid"/>
    <w:basedOn w:val="TableNormal"/>
    <w:rsid w:val="00E42F83"/>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E42F83"/>
    <w:pPr>
      <w:spacing w:after="120"/>
      <w:ind w:left="360"/>
    </w:pPr>
  </w:style>
  <w:style w:type="character" w:customStyle="1" w:styleId="BodyTextIndentChar">
    <w:name w:val="Body Text Indent Char"/>
    <w:link w:val="BodyTextIndent"/>
    <w:rsid w:val="00E42F83"/>
    <w:rPr>
      <w:rFonts w:eastAsia="Times New Roman"/>
      <w:kern w:val="28"/>
      <w:sz w:val="24"/>
      <w:szCs w:val="24"/>
      <w:lang w:val="en-US"/>
    </w:rPr>
  </w:style>
  <w:style w:type="paragraph" w:customStyle="1" w:styleId="ColumnsRight">
    <w:name w:val="Columns Right"/>
    <w:basedOn w:val="Normal"/>
    <w:link w:val="ColumnsRightChar"/>
    <w:rsid w:val="00E42F83"/>
    <w:pPr>
      <w:tabs>
        <w:tab w:val="num" w:pos="576"/>
      </w:tabs>
      <w:overflowPunct/>
      <w:autoSpaceDE w:val="0"/>
      <w:autoSpaceDN w:val="0"/>
      <w:spacing w:before="120" w:after="120"/>
      <w:ind w:left="576" w:hanging="576"/>
      <w:jc w:val="both"/>
    </w:pPr>
    <w:rPr>
      <w:rFonts w:eastAsia="SimSun"/>
      <w:kern w:val="0"/>
      <w:szCs w:val="28"/>
      <w:lang w:val="en-GB" w:eastAsia="zh-CN"/>
    </w:rPr>
  </w:style>
  <w:style w:type="character" w:customStyle="1" w:styleId="ColumnsRightChar">
    <w:name w:val="Columns Right Char"/>
    <w:link w:val="ColumnsRight"/>
    <w:rsid w:val="00E42F83"/>
    <w:rPr>
      <w:rFonts w:eastAsia="SimSun"/>
      <w:sz w:val="24"/>
      <w:szCs w:val="28"/>
      <w:lang w:val="en-GB" w:eastAsia="zh-CN"/>
    </w:rPr>
  </w:style>
  <w:style w:type="paragraph" w:customStyle="1" w:styleId="ColumnsLeft">
    <w:name w:val="Columns Left"/>
    <w:basedOn w:val="ColumnsRight"/>
    <w:rsid w:val="00E42F83"/>
    <w:pPr>
      <w:ind w:left="360" w:firstLine="0"/>
      <w:jc w:val="left"/>
    </w:pPr>
  </w:style>
  <w:style w:type="paragraph" w:customStyle="1" w:styleId="ColumnsRightSub">
    <w:name w:val="Columns Right (Sub)"/>
    <w:basedOn w:val="ColumnsRight"/>
    <w:rsid w:val="00E42F83"/>
    <w:pPr>
      <w:numPr>
        <w:ilvl w:val="2"/>
      </w:numPr>
      <w:tabs>
        <w:tab w:val="num" w:pos="576"/>
      </w:tabs>
      <w:ind w:left="2160" w:hanging="180"/>
    </w:pPr>
  </w:style>
  <w:style w:type="paragraph" w:styleId="BlockText">
    <w:name w:val="Block Text"/>
    <w:basedOn w:val="Normal"/>
    <w:unhideWhenUsed/>
    <w:rsid w:val="002A02EA"/>
    <w:pPr>
      <w:widowControl/>
      <w:overflowPunct/>
      <w:adjustRightInd/>
      <w:ind w:left="1008" w:right="-576" w:hanging="720"/>
      <w:jc w:val="both"/>
      <w:outlineLvl w:val="0"/>
    </w:pPr>
    <w:rPr>
      <w:kern w:val="0"/>
      <w:sz w:val="20"/>
      <w:szCs w:val="20"/>
    </w:rPr>
  </w:style>
  <w:style w:type="character" w:styleId="FollowedHyperlink">
    <w:name w:val="FollowedHyperlink"/>
    <w:uiPriority w:val="99"/>
    <w:semiHidden/>
    <w:unhideWhenUsed/>
    <w:rsid w:val="00CC20E6"/>
    <w:rPr>
      <w:color w:val="800080"/>
      <w:u w:val="single"/>
    </w:rPr>
  </w:style>
  <w:style w:type="character" w:styleId="UnresolvedMention">
    <w:name w:val="Unresolved Mention"/>
    <w:basedOn w:val="DefaultParagraphFont"/>
    <w:uiPriority w:val="99"/>
    <w:semiHidden/>
    <w:unhideWhenUsed/>
    <w:rsid w:val="006F1404"/>
    <w:rPr>
      <w:color w:val="808080"/>
      <w:shd w:val="clear" w:color="auto" w:fill="E6E6E6"/>
    </w:rPr>
  </w:style>
  <w:style w:type="character" w:customStyle="1" w:styleId="ListParagraphChar">
    <w:name w:val="List Paragraph Char"/>
    <w:aliases w:val="Enumeration Char"/>
    <w:link w:val="ListParagraph"/>
    <w:uiPriority w:val="34"/>
    <w:locked/>
    <w:rsid w:val="00FA4E09"/>
    <w:rPr>
      <w:rFonts w:eastAsia="Times New Roman"/>
      <w:kern w:val="28"/>
      <w:sz w:val="22"/>
      <w:szCs w:val="24"/>
    </w:rPr>
  </w:style>
  <w:style w:type="character" w:customStyle="1" w:styleId="bodytexte">
    <w:name w:val="body texte"/>
    <w:uiPriority w:val="1"/>
    <w:qFormat/>
    <w:rsid w:val="00B3375A"/>
    <w:rPr>
      <w:rFonts w:ascii="Myriad Pro" w:hAnsi="Myriad Pro"/>
      <w:color w:val="000000"/>
    </w:rPr>
  </w:style>
  <w:style w:type="paragraph" w:customStyle="1" w:styleId="Prrafodelista1">
    <w:name w:val="Párrafo de lista1"/>
    <w:aliases w:val="Párrafo numerotado"/>
    <w:basedOn w:val="Normal"/>
    <w:qFormat/>
    <w:rsid w:val="00B3375A"/>
    <w:pPr>
      <w:widowControl/>
      <w:numPr>
        <w:numId w:val="51"/>
      </w:numPr>
      <w:overflowPunct/>
      <w:adjustRightInd/>
      <w:spacing w:after="120"/>
      <w:jc w:val="both"/>
    </w:pPr>
    <w:rPr>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25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image" Target="media/image5.jpeg"/><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2E2A16FC092AF4F809044162C356A94" ma:contentTypeVersion="8" ma:contentTypeDescription="Create a new document." ma:contentTypeScope="" ma:versionID="8bc1fbf6ace4481b39527e4923008d87">
  <xsd:schema xmlns:xsd="http://www.w3.org/2001/XMLSchema" xmlns:xs="http://www.w3.org/2001/XMLSchema" xmlns:p="http://schemas.microsoft.com/office/2006/metadata/properties" xmlns:ns2="501a680d-a2ed-40b3-be0d-61edd474576e" xmlns:ns3="da541176-6a10-40dd-91d4-a1fe4121f31b" targetNamespace="http://schemas.microsoft.com/office/2006/metadata/properties" ma:root="true" ma:fieldsID="4d521c5276d120182ba8e5d4dfa4b893" ns2:_="" ns3:_="">
    <xsd:import namespace="501a680d-a2ed-40b3-be0d-61edd474576e"/>
    <xsd:import namespace="da541176-6a10-40dd-91d4-a1fe4121f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a680d-a2ed-40b3-be0d-61edd474576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541176-6a10-40dd-91d4-a1fe4121f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CAE65-25A9-4C85-B05B-87822856C4D6}">
  <ds:schemaRefs>
    <ds:schemaRef ds:uri="http://schemas.microsoft.com/sharepoint/v3/contenttype/forms"/>
  </ds:schemaRefs>
</ds:datastoreItem>
</file>

<file path=customXml/itemProps2.xml><?xml version="1.0" encoding="utf-8"?>
<ds:datastoreItem xmlns:ds="http://schemas.openxmlformats.org/officeDocument/2006/customXml" ds:itemID="{7E260746-D4AA-4467-BF57-A88DC9512710}">
  <ds:schemaRefs>
    <ds:schemaRef ds:uri="http://schemas.microsoft.com/office/2006/documentManagement/types"/>
    <ds:schemaRef ds:uri="http://schemas.microsoft.com/office/2006/metadata/properties"/>
    <ds:schemaRef ds:uri="http://purl.org/dc/dcmitype/"/>
    <ds:schemaRef ds:uri="http://purl.org/dc/elements/1.1/"/>
    <ds:schemaRef ds:uri="501a680d-a2ed-40b3-be0d-61edd474576e"/>
    <ds:schemaRef ds:uri="da541176-6a10-40dd-91d4-a1fe4121f31b"/>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C7B07FD-B108-4542-88BF-5E5E6E5AC626}">
  <ds:schemaRefs>
    <ds:schemaRef ds:uri="http://schemas.microsoft.com/office/2006/metadata/longProperties"/>
  </ds:schemaRefs>
</ds:datastoreItem>
</file>

<file path=customXml/itemProps4.xml><?xml version="1.0" encoding="utf-8"?>
<ds:datastoreItem xmlns:ds="http://schemas.openxmlformats.org/officeDocument/2006/customXml" ds:itemID="{2DF73219-4924-470D-9F4D-034AD984B3E5}"/>
</file>

<file path=customXml/itemProps5.xml><?xml version="1.0" encoding="utf-8"?>
<ds:datastoreItem xmlns:ds="http://schemas.openxmlformats.org/officeDocument/2006/customXml" ds:itemID="{2EB851A1-1609-43FD-9365-E6544AB2C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22919</Words>
  <Characters>130643</Characters>
  <Application>Microsoft Office Word</Application>
  <DocSecurity>0</DocSecurity>
  <Lines>1088</Lines>
  <Paragraphs>306</Paragraphs>
  <ScaleCrop>false</ScaleCrop>
  <HeadingPairs>
    <vt:vector size="2" baseType="variant">
      <vt:variant>
        <vt:lpstr>Title</vt:lpstr>
      </vt:variant>
      <vt:variant>
        <vt:i4>1</vt:i4>
      </vt:variant>
    </vt:vector>
  </HeadingPairs>
  <TitlesOfParts>
    <vt:vector size="1" baseType="lpstr">
      <vt:lpstr>Invitation A Soumissionner (pour Les Contrats D  une Valeur Egale Ou Superieure A Usd 150.000)</vt:lpstr>
    </vt:vector>
  </TitlesOfParts>
  <Company>Microsoft</Company>
  <LinksUpToDate>false</LinksUpToDate>
  <CharactersWithSpaces>153256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A Soumissionner (pour Les Contrats D  une Valeur Egale Ou Superieure A Usd 150.000)</dc:title>
  <dc:creator>Thomas</dc:creator>
  <cp:lastModifiedBy>Marie Christa Ermite Joseph Fevry</cp:lastModifiedBy>
  <cp:revision>2</cp:revision>
  <cp:lastPrinted>2018-06-07T19:32:00Z</cp:lastPrinted>
  <dcterms:created xsi:type="dcterms:W3CDTF">2018-12-03T21:18:00Z</dcterms:created>
  <dcterms:modified xsi:type="dcterms:W3CDTF">2018-12-03T21:18:00Z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0x010100C2E2A16FC092AF4F809044162C356A94</vt:lpwstr>
  </property>
  <property fmtid="{D5CDD505-2E9C-101B-9397-08002B2CF9AE}" pid="3" name="_dlc_DocIdItemGuid">
    <vt:lpwstr>1c609fbb-7a42-4c5e-b85d-335bb05d3774</vt:lpwstr>
  </property>
  <property fmtid="{D5CDD505-2E9C-101B-9397-08002B2CF9AE}" pid="4" name="_dlc_DocId">
    <vt:lpwstr>UNITBOM-1780-263</vt:lpwstr>
  </property>
  <property fmtid="{D5CDD505-2E9C-101B-9397-08002B2CF9AE}" pid="5" name="_dlc_DocIdUrl">
    <vt:lpwstr>https://intranet.undp.org/unit/bom/pso/_layouts/DocIdRedir.aspx?ID=UNITBOM-1780-263, UNITBOM-1780-263</vt:lpwstr>
  </property>
</Properties>
</file>